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96DCDF" w14:textId="77777777" w:rsidR="006A576B" w:rsidRPr="00AE6722" w:rsidRDefault="006A576B" w:rsidP="0021651B">
      <w:pPr>
        <w:spacing w:after="0" w:line="240" w:lineRule="auto"/>
        <w:rPr>
          <w:rFonts w:ascii="Times New Roman" w:eastAsia="Times New Roman" w:hAnsi="Times New Roman" w:cs="Times New Roman"/>
          <w:b/>
          <w:lang w:eastAsia="pl-PL"/>
        </w:rPr>
      </w:pPr>
    </w:p>
    <w:p w14:paraId="44A44BD3" w14:textId="77777777" w:rsidR="006A576B" w:rsidRPr="00AE6722" w:rsidRDefault="006A576B" w:rsidP="0021651B">
      <w:pPr>
        <w:spacing w:after="0" w:line="240" w:lineRule="auto"/>
        <w:jc w:val="center"/>
        <w:rPr>
          <w:rFonts w:ascii="Times New Roman" w:eastAsia="Times New Roman" w:hAnsi="Times New Roman" w:cs="Times New Roman"/>
          <w:b/>
          <w:lang w:eastAsia="pl-PL"/>
        </w:rPr>
      </w:pPr>
      <w:r w:rsidRPr="00AE6722">
        <w:rPr>
          <w:rFonts w:ascii="Times New Roman" w:eastAsia="Times New Roman" w:hAnsi="Times New Roman" w:cs="Times New Roman"/>
          <w:b/>
          <w:lang w:eastAsia="pl-PL"/>
        </w:rPr>
        <w:t>TABELA ZGODNOŚCI</w:t>
      </w:r>
    </w:p>
    <w:p w14:paraId="6DFDBE4F" w14:textId="77777777" w:rsidR="006A576B" w:rsidRPr="00AE6722" w:rsidRDefault="006A576B" w:rsidP="0021651B">
      <w:pPr>
        <w:spacing w:after="0" w:line="240" w:lineRule="auto"/>
        <w:jc w:val="center"/>
        <w:rPr>
          <w:rFonts w:ascii="Times New Roman" w:eastAsia="Times New Roman" w:hAnsi="Times New Roman" w:cs="Times New Roman"/>
          <w:lang w:eastAsia="pl-PL"/>
        </w:rPr>
      </w:pPr>
    </w:p>
    <w:tbl>
      <w:tblPr>
        <w:tblpPr w:leftFromText="141" w:rightFromText="141" w:vertAnchor="text" w:tblpY="1"/>
        <w:tblOverlap w:val="never"/>
        <w:tblW w:w="14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6"/>
        <w:gridCol w:w="4667"/>
        <w:gridCol w:w="861"/>
        <w:gridCol w:w="851"/>
        <w:gridCol w:w="850"/>
        <w:gridCol w:w="5420"/>
        <w:gridCol w:w="1500"/>
      </w:tblGrid>
      <w:tr w:rsidR="006A576B" w:rsidRPr="00AE6722" w14:paraId="0479A363" w14:textId="77777777" w:rsidTr="00A21752">
        <w:trPr>
          <w:cantSplit/>
          <w:trHeight w:val="576"/>
        </w:trPr>
        <w:tc>
          <w:tcPr>
            <w:tcW w:w="5513" w:type="dxa"/>
            <w:gridSpan w:val="2"/>
            <w:tcBorders>
              <w:bottom w:val="single" w:sz="4" w:space="0" w:color="auto"/>
            </w:tcBorders>
            <w:shd w:val="clear" w:color="auto" w:fill="E0E0E0"/>
          </w:tcPr>
          <w:p w14:paraId="3A7AC2AD" w14:textId="77777777" w:rsidR="006A576B" w:rsidRPr="00AE6722" w:rsidRDefault="006A576B" w:rsidP="0021651B">
            <w:pPr>
              <w:keepNext/>
              <w:spacing w:after="0" w:line="240" w:lineRule="auto"/>
              <w:jc w:val="both"/>
              <w:outlineLvl w:val="0"/>
              <w:rPr>
                <w:rFonts w:ascii="Times New Roman" w:eastAsia="Times New Roman" w:hAnsi="Times New Roman" w:cs="Times New Roman"/>
                <w:b/>
                <w:bCs/>
                <w:lang w:eastAsia="pl-PL"/>
              </w:rPr>
            </w:pPr>
            <w:r w:rsidRPr="00AE6722">
              <w:rPr>
                <w:rFonts w:ascii="Times New Roman" w:eastAsia="Times New Roman" w:hAnsi="Times New Roman" w:cs="Times New Roman"/>
                <w:b/>
                <w:bCs/>
                <w:lang w:eastAsia="pl-PL"/>
              </w:rPr>
              <w:t>TYTUŁ PROJEKTU:</w:t>
            </w:r>
          </w:p>
        </w:tc>
        <w:tc>
          <w:tcPr>
            <w:tcW w:w="9482" w:type="dxa"/>
            <w:gridSpan w:val="5"/>
            <w:tcBorders>
              <w:bottom w:val="single" w:sz="4" w:space="0" w:color="auto"/>
            </w:tcBorders>
          </w:tcPr>
          <w:p w14:paraId="41DE7698" w14:textId="515792D5" w:rsidR="006A576B" w:rsidRPr="00AE6722" w:rsidRDefault="00273B70"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rPr>
              <w:t>Projekt ustawy o wyrobach zawierających azbest</w:t>
            </w:r>
            <w:r w:rsidRPr="00AE6722">
              <w:rPr>
                <w:rFonts w:ascii="Times New Roman" w:eastAsia="Times New Roman" w:hAnsi="Times New Roman" w:cs="Times New Roman"/>
                <w:lang w:eastAsia="pl-PL"/>
              </w:rPr>
              <w:t xml:space="preserve"> </w:t>
            </w:r>
            <w:r w:rsidR="00993707" w:rsidRPr="00AE6722">
              <w:rPr>
                <w:rFonts w:ascii="Times New Roman" w:eastAsia="Times New Roman" w:hAnsi="Times New Roman" w:cs="Times New Roman"/>
                <w:lang w:eastAsia="pl-PL"/>
              </w:rPr>
              <w:t>(UC</w:t>
            </w:r>
            <w:r w:rsidRPr="00AE6722">
              <w:rPr>
                <w:rFonts w:ascii="Times New Roman" w:eastAsia="Times New Roman" w:hAnsi="Times New Roman" w:cs="Times New Roman"/>
                <w:lang w:eastAsia="pl-PL"/>
              </w:rPr>
              <w:t>60</w:t>
            </w:r>
            <w:r w:rsidR="006A576B" w:rsidRPr="00AE6722">
              <w:rPr>
                <w:rFonts w:ascii="Times New Roman" w:eastAsia="Times New Roman" w:hAnsi="Times New Roman" w:cs="Times New Roman"/>
                <w:lang w:eastAsia="pl-PL"/>
              </w:rPr>
              <w:t>)</w:t>
            </w:r>
            <w:r w:rsidR="00122F5F" w:rsidRPr="00AE6722">
              <w:rPr>
                <w:rFonts w:ascii="Times New Roman" w:eastAsia="Times New Roman" w:hAnsi="Times New Roman" w:cs="Times New Roman"/>
                <w:lang w:eastAsia="pl-PL"/>
              </w:rPr>
              <w:t xml:space="preserve"> (Dz. U. poz</w:t>
            </w:r>
            <w:r w:rsidR="0067552E" w:rsidRPr="00AE6722">
              <w:rPr>
                <w:rFonts w:ascii="Times New Roman" w:eastAsia="Times New Roman" w:hAnsi="Times New Roman" w:cs="Times New Roman"/>
                <w:lang w:eastAsia="pl-PL"/>
              </w:rPr>
              <w:t>.</w:t>
            </w:r>
            <w:r w:rsidR="00B75FBC" w:rsidRPr="00AE6722">
              <w:rPr>
                <w:rFonts w:ascii="Times New Roman" w:eastAsia="Times New Roman" w:hAnsi="Times New Roman" w:cs="Times New Roman"/>
                <w:lang w:eastAsia="pl-PL"/>
              </w:rPr>
              <w:t xml:space="preserve">  </w:t>
            </w:r>
            <w:r w:rsidR="00122F5F" w:rsidRPr="00AE6722">
              <w:rPr>
                <w:rFonts w:ascii="Times New Roman" w:eastAsia="Times New Roman" w:hAnsi="Times New Roman" w:cs="Times New Roman"/>
                <w:lang w:eastAsia="pl-PL"/>
              </w:rPr>
              <w:t>)</w:t>
            </w:r>
          </w:p>
          <w:p w14:paraId="128B48EF" w14:textId="165DAA11" w:rsidR="00D4547D" w:rsidRPr="00AE6722" w:rsidRDefault="00D4547D" w:rsidP="0021651B">
            <w:pPr>
              <w:spacing w:after="0" w:line="240" w:lineRule="auto"/>
              <w:jc w:val="both"/>
              <w:rPr>
                <w:rFonts w:ascii="Times New Roman" w:eastAsia="Times New Roman" w:hAnsi="Times New Roman" w:cs="Times New Roman"/>
                <w:lang w:eastAsia="pl-PL"/>
              </w:rPr>
            </w:pPr>
          </w:p>
        </w:tc>
      </w:tr>
      <w:tr w:rsidR="006A576B" w:rsidRPr="00AE6722" w14:paraId="122778FA" w14:textId="77777777" w:rsidTr="00A21752">
        <w:trPr>
          <w:cantSplit/>
          <w:trHeight w:val="576"/>
        </w:trPr>
        <w:tc>
          <w:tcPr>
            <w:tcW w:w="5513" w:type="dxa"/>
            <w:gridSpan w:val="2"/>
            <w:tcBorders>
              <w:bottom w:val="single" w:sz="4" w:space="0" w:color="auto"/>
            </w:tcBorders>
            <w:shd w:val="clear" w:color="auto" w:fill="E0E0E0"/>
          </w:tcPr>
          <w:p w14:paraId="497DC709" w14:textId="7FE479A2" w:rsidR="006A576B" w:rsidRPr="00AE6722" w:rsidRDefault="006A576B" w:rsidP="0021651B">
            <w:pPr>
              <w:spacing w:after="0" w:line="240" w:lineRule="auto"/>
              <w:jc w:val="both"/>
              <w:rPr>
                <w:rFonts w:ascii="Times New Roman" w:eastAsia="Times New Roman" w:hAnsi="Times New Roman" w:cs="Times New Roman"/>
                <w:b/>
                <w:bCs/>
                <w:lang w:eastAsia="pl-PL"/>
              </w:rPr>
            </w:pPr>
            <w:r w:rsidRPr="00AE6722">
              <w:rPr>
                <w:rFonts w:ascii="Times New Roman" w:eastAsia="Times New Roman" w:hAnsi="Times New Roman" w:cs="Times New Roman"/>
                <w:b/>
                <w:bCs/>
                <w:lang w:eastAsia="pl-PL"/>
              </w:rPr>
              <w:t xml:space="preserve">TYTUŁ </w:t>
            </w:r>
            <w:r w:rsidR="0063096F" w:rsidRPr="00AE6722">
              <w:rPr>
                <w:rFonts w:ascii="Times New Roman" w:eastAsia="Times New Roman" w:hAnsi="Times New Roman" w:cs="Times New Roman"/>
                <w:b/>
                <w:bCs/>
                <w:lang w:eastAsia="pl-PL"/>
              </w:rPr>
              <w:t xml:space="preserve">WDRAŻANEGO </w:t>
            </w:r>
            <w:r w:rsidRPr="00AE6722">
              <w:rPr>
                <w:rFonts w:ascii="Times New Roman" w:eastAsia="Times New Roman" w:hAnsi="Times New Roman" w:cs="Times New Roman"/>
                <w:b/>
                <w:bCs/>
                <w:lang w:eastAsia="pl-PL"/>
              </w:rPr>
              <w:t>AKTU PRAWNEGO</w:t>
            </w:r>
          </w:p>
        </w:tc>
        <w:tc>
          <w:tcPr>
            <w:tcW w:w="9482" w:type="dxa"/>
            <w:gridSpan w:val="5"/>
            <w:tcBorders>
              <w:bottom w:val="single" w:sz="4" w:space="0" w:color="auto"/>
            </w:tcBorders>
          </w:tcPr>
          <w:p w14:paraId="6B4C043A" w14:textId="77777777" w:rsidR="00E32A91" w:rsidRPr="00AE6722" w:rsidRDefault="00E32A91" w:rsidP="0021651B">
            <w:pPr>
              <w:pStyle w:val="ODNONIKtreodnonika"/>
              <w:ind w:left="0" w:firstLine="0"/>
              <w:rPr>
                <w:rFonts w:cs="Times New Roman"/>
                <w:sz w:val="22"/>
                <w:szCs w:val="22"/>
              </w:rPr>
            </w:pPr>
            <w:r w:rsidRPr="00AE6722">
              <w:rPr>
                <w:rFonts w:cs="Times New Roman"/>
                <w:sz w:val="22"/>
                <w:szCs w:val="22"/>
              </w:rPr>
              <w:t>Dyrektywa Parlamentu Europejskiego i Rady 2009/148/WE z dnia 30 listopada 2009 r. w sprawie ochrony pracowników przed ryzykiem związanym z narażeniem na działanie azbestu w miejscu pracy (wersja ujednolicona) (Dz. Urz. UE L 330 z 16.12.2009, str. 28, Dz. Urz. L 198, 25.07.2019, str. 241 oraz Dz. Urz. UE L 2023/2668 z 30.11.2023).</w:t>
            </w:r>
          </w:p>
          <w:p w14:paraId="79497557" w14:textId="2293131F" w:rsidR="00E32A91" w:rsidRPr="00AE6722" w:rsidRDefault="00E32A91" w:rsidP="0021651B">
            <w:pPr>
              <w:pStyle w:val="ODNONIKtreodnonika"/>
              <w:ind w:left="0" w:firstLine="0"/>
              <w:rPr>
                <w:rFonts w:cs="Times New Roman"/>
                <w:sz w:val="22"/>
                <w:szCs w:val="22"/>
              </w:rPr>
            </w:pPr>
          </w:p>
        </w:tc>
      </w:tr>
      <w:tr w:rsidR="006A576B" w:rsidRPr="00AE6722" w14:paraId="5E58CA4B" w14:textId="77777777" w:rsidTr="00A21752">
        <w:trPr>
          <w:cantSplit/>
          <w:trHeight w:val="151"/>
        </w:trPr>
        <w:tc>
          <w:tcPr>
            <w:tcW w:w="14995" w:type="dxa"/>
            <w:gridSpan w:val="7"/>
            <w:shd w:val="clear" w:color="auto" w:fill="A0A0A0"/>
          </w:tcPr>
          <w:p w14:paraId="0F58D7BB" w14:textId="77777777" w:rsidR="006A576B" w:rsidRPr="00AE6722" w:rsidRDefault="006A576B" w:rsidP="0021651B">
            <w:pPr>
              <w:spacing w:after="0" w:line="240" w:lineRule="auto"/>
              <w:jc w:val="both"/>
              <w:rPr>
                <w:rFonts w:ascii="Times New Roman" w:eastAsia="Times New Roman" w:hAnsi="Times New Roman" w:cs="Times New Roman"/>
                <w:b/>
                <w:bCs/>
                <w:lang w:eastAsia="pl-PL"/>
              </w:rPr>
            </w:pPr>
            <w:r w:rsidRPr="00AE6722">
              <w:rPr>
                <w:rFonts w:ascii="Times New Roman" w:eastAsia="Times New Roman" w:hAnsi="Times New Roman" w:cs="Times New Roman"/>
                <w:b/>
                <w:bCs/>
                <w:lang w:eastAsia="pl-PL"/>
              </w:rPr>
              <w:t>--------------------------------------------------------------------------------------------------------------------------------------------------------------------------------------</w:t>
            </w:r>
          </w:p>
        </w:tc>
      </w:tr>
      <w:tr w:rsidR="006A576B" w:rsidRPr="00AE6722" w14:paraId="5E9A0113" w14:textId="77777777" w:rsidTr="00A21752">
        <w:trPr>
          <w:trHeight w:val="576"/>
        </w:trPr>
        <w:tc>
          <w:tcPr>
            <w:tcW w:w="14995" w:type="dxa"/>
            <w:gridSpan w:val="7"/>
            <w:tcBorders>
              <w:bottom w:val="single" w:sz="4" w:space="0" w:color="auto"/>
            </w:tcBorders>
            <w:shd w:val="clear" w:color="auto" w:fill="D9D9D9"/>
          </w:tcPr>
          <w:p w14:paraId="0F558347" w14:textId="18BBA5A9" w:rsidR="006A576B" w:rsidRPr="00AE6722" w:rsidRDefault="006A576B" w:rsidP="0021651B">
            <w:pPr>
              <w:keepNext/>
              <w:spacing w:after="0" w:line="240" w:lineRule="auto"/>
              <w:jc w:val="center"/>
              <w:outlineLvl w:val="1"/>
              <w:rPr>
                <w:rFonts w:ascii="Times New Roman" w:eastAsia="Times New Roman" w:hAnsi="Times New Roman" w:cs="Times New Roman"/>
                <w:b/>
                <w:bCs/>
                <w:vertAlign w:val="superscript"/>
                <w:lang w:eastAsia="pl-PL"/>
              </w:rPr>
            </w:pPr>
          </w:p>
        </w:tc>
      </w:tr>
      <w:tr w:rsidR="006A576B" w:rsidRPr="00AE6722" w14:paraId="00A2D90A" w14:textId="77777777" w:rsidTr="0085688B">
        <w:trPr>
          <w:trHeight w:val="151"/>
        </w:trPr>
        <w:tc>
          <w:tcPr>
            <w:tcW w:w="846" w:type="dxa"/>
            <w:shd w:val="clear" w:color="auto" w:fill="D9D9D9"/>
          </w:tcPr>
          <w:p w14:paraId="55281E47" w14:textId="77777777" w:rsidR="006A576B" w:rsidRPr="00AE6722" w:rsidRDefault="006A576B" w:rsidP="0021651B">
            <w:pPr>
              <w:spacing w:after="0" w:line="240" w:lineRule="auto"/>
              <w:jc w:val="both"/>
              <w:rPr>
                <w:rFonts w:ascii="Times New Roman" w:eastAsia="Times New Roman" w:hAnsi="Times New Roman" w:cs="Times New Roman"/>
                <w:b/>
                <w:bCs/>
                <w:lang w:eastAsia="pl-PL"/>
              </w:rPr>
            </w:pPr>
            <w:r w:rsidRPr="00AE6722">
              <w:rPr>
                <w:rFonts w:ascii="Times New Roman" w:eastAsia="Times New Roman" w:hAnsi="Times New Roman" w:cs="Times New Roman"/>
                <w:b/>
                <w:bCs/>
                <w:lang w:eastAsia="pl-PL"/>
              </w:rPr>
              <w:t xml:space="preserve">Jedn. red. </w:t>
            </w:r>
          </w:p>
        </w:tc>
        <w:tc>
          <w:tcPr>
            <w:tcW w:w="5528" w:type="dxa"/>
            <w:gridSpan w:val="2"/>
            <w:shd w:val="clear" w:color="auto" w:fill="D9D9D9"/>
          </w:tcPr>
          <w:p w14:paraId="7F1E649A" w14:textId="77777777" w:rsidR="006A576B" w:rsidRPr="00AE6722" w:rsidRDefault="006A576B" w:rsidP="0021651B">
            <w:pPr>
              <w:spacing w:after="0" w:line="240" w:lineRule="auto"/>
              <w:jc w:val="both"/>
              <w:rPr>
                <w:rFonts w:ascii="Times New Roman" w:eastAsia="Times New Roman" w:hAnsi="Times New Roman" w:cs="Times New Roman"/>
                <w:b/>
                <w:bCs/>
                <w:lang w:eastAsia="pl-PL"/>
              </w:rPr>
            </w:pPr>
            <w:r w:rsidRPr="00AE6722">
              <w:rPr>
                <w:rFonts w:ascii="Times New Roman" w:eastAsia="Times New Roman" w:hAnsi="Times New Roman" w:cs="Times New Roman"/>
                <w:b/>
                <w:bCs/>
                <w:lang w:eastAsia="pl-PL"/>
              </w:rPr>
              <w:t xml:space="preserve">Treść przepisu UE </w:t>
            </w:r>
          </w:p>
        </w:tc>
        <w:tc>
          <w:tcPr>
            <w:tcW w:w="851" w:type="dxa"/>
            <w:shd w:val="clear" w:color="auto" w:fill="D9D9D9"/>
          </w:tcPr>
          <w:p w14:paraId="4C066DD7" w14:textId="77777777" w:rsidR="006A576B" w:rsidRPr="00AE6722" w:rsidRDefault="006A576B" w:rsidP="0021651B">
            <w:pPr>
              <w:spacing w:after="0" w:line="240" w:lineRule="auto"/>
              <w:jc w:val="both"/>
              <w:rPr>
                <w:rFonts w:ascii="Times New Roman" w:eastAsia="Times New Roman" w:hAnsi="Times New Roman" w:cs="Times New Roman"/>
                <w:b/>
                <w:bCs/>
                <w:lang w:eastAsia="pl-PL"/>
              </w:rPr>
            </w:pPr>
            <w:r w:rsidRPr="00AE6722">
              <w:rPr>
                <w:rFonts w:ascii="Times New Roman" w:eastAsia="Times New Roman" w:hAnsi="Times New Roman" w:cs="Times New Roman"/>
                <w:b/>
                <w:bCs/>
                <w:lang w:eastAsia="pl-PL"/>
              </w:rPr>
              <w:t>Konieczność</w:t>
            </w:r>
          </w:p>
          <w:p w14:paraId="2DB0C1B9" w14:textId="77777777" w:rsidR="006A576B" w:rsidRPr="00AE6722" w:rsidRDefault="006A576B" w:rsidP="0021651B">
            <w:pPr>
              <w:spacing w:after="0" w:line="240" w:lineRule="auto"/>
              <w:jc w:val="both"/>
              <w:rPr>
                <w:rFonts w:ascii="Times New Roman" w:eastAsia="Times New Roman" w:hAnsi="Times New Roman" w:cs="Times New Roman"/>
                <w:b/>
                <w:bCs/>
                <w:lang w:eastAsia="pl-PL"/>
              </w:rPr>
            </w:pPr>
            <w:r w:rsidRPr="00AE6722">
              <w:rPr>
                <w:rFonts w:ascii="Times New Roman" w:eastAsia="Times New Roman" w:hAnsi="Times New Roman" w:cs="Times New Roman"/>
                <w:b/>
                <w:bCs/>
                <w:lang w:eastAsia="pl-PL"/>
              </w:rPr>
              <w:t>wdrożenia</w:t>
            </w:r>
          </w:p>
          <w:p w14:paraId="7104B045" w14:textId="77777777" w:rsidR="006A576B" w:rsidRPr="00AE6722" w:rsidRDefault="006A576B" w:rsidP="0021651B">
            <w:pPr>
              <w:spacing w:after="0" w:line="240" w:lineRule="auto"/>
              <w:jc w:val="both"/>
              <w:rPr>
                <w:rFonts w:ascii="Times New Roman" w:eastAsia="Times New Roman" w:hAnsi="Times New Roman" w:cs="Times New Roman"/>
                <w:lang w:eastAsia="pl-PL"/>
              </w:rPr>
            </w:pPr>
          </w:p>
          <w:p w14:paraId="5BEB2DA4" w14:textId="77777777" w:rsidR="006A576B" w:rsidRPr="00AE6722" w:rsidRDefault="006A576B" w:rsidP="0021651B">
            <w:pPr>
              <w:spacing w:after="0" w:line="240" w:lineRule="auto"/>
              <w:jc w:val="both"/>
              <w:rPr>
                <w:rFonts w:ascii="Times New Roman" w:eastAsia="Times New Roman" w:hAnsi="Times New Roman" w:cs="Times New Roman"/>
                <w:b/>
                <w:bCs/>
                <w:lang w:eastAsia="pl-PL"/>
              </w:rPr>
            </w:pPr>
            <w:r w:rsidRPr="00AE6722">
              <w:rPr>
                <w:rFonts w:ascii="Times New Roman" w:eastAsia="Times New Roman" w:hAnsi="Times New Roman" w:cs="Times New Roman"/>
                <w:lang w:eastAsia="pl-PL"/>
              </w:rPr>
              <w:t xml:space="preserve"> T / N</w:t>
            </w:r>
          </w:p>
        </w:tc>
        <w:tc>
          <w:tcPr>
            <w:tcW w:w="850" w:type="dxa"/>
            <w:shd w:val="clear" w:color="auto" w:fill="D9D9D9"/>
          </w:tcPr>
          <w:p w14:paraId="6842E00A" w14:textId="77777777" w:rsidR="006A576B" w:rsidRPr="00AE6722" w:rsidRDefault="006A576B" w:rsidP="0021651B">
            <w:pPr>
              <w:spacing w:after="0" w:line="240" w:lineRule="auto"/>
              <w:jc w:val="both"/>
              <w:rPr>
                <w:rFonts w:ascii="Times New Roman" w:eastAsia="Times New Roman" w:hAnsi="Times New Roman" w:cs="Times New Roman"/>
                <w:b/>
                <w:bCs/>
                <w:lang w:eastAsia="pl-PL"/>
              </w:rPr>
            </w:pPr>
            <w:r w:rsidRPr="00AE6722">
              <w:rPr>
                <w:rFonts w:ascii="Times New Roman" w:eastAsia="Times New Roman" w:hAnsi="Times New Roman" w:cs="Times New Roman"/>
                <w:b/>
                <w:bCs/>
                <w:lang w:eastAsia="pl-PL"/>
              </w:rPr>
              <w:t xml:space="preserve">Jedn. red. (*) </w:t>
            </w:r>
          </w:p>
        </w:tc>
        <w:tc>
          <w:tcPr>
            <w:tcW w:w="5420" w:type="dxa"/>
            <w:shd w:val="clear" w:color="auto" w:fill="D9D9D9"/>
          </w:tcPr>
          <w:p w14:paraId="6899DC50" w14:textId="77777777" w:rsidR="006A576B" w:rsidRPr="00AE6722" w:rsidRDefault="006A576B" w:rsidP="0021651B">
            <w:pPr>
              <w:spacing w:after="0" w:line="240" w:lineRule="auto"/>
              <w:jc w:val="both"/>
              <w:rPr>
                <w:rFonts w:ascii="Times New Roman" w:eastAsia="Times New Roman" w:hAnsi="Times New Roman" w:cs="Times New Roman"/>
                <w:b/>
                <w:bCs/>
                <w:lang w:eastAsia="pl-PL"/>
              </w:rPr>
            </w:pPr>
            <w:r w:rsidRPr="00AE6722">
              <w:rPr>
                <w:rFonts w:ascii="Times New Roman" w:eastAsia="Times New Roman" w:hAnsi="Times New Roman" w:cs="Times New Roman"/>
                <w:b/>
                <w:bCs/>
                <w:lang w:eastAsia="pl-PL"/>
              </w:rPr>
              <w:t>Treść przepisu/ów projektu (*)</w:t>
            </w:r>
          </w:p>
        </w:tc>
        <w:tc>
          <w:tcPr>
            <w:tcW w:w="1500" w:type="dxa"/>
            <w:shd w:val="clear" w:color="auto" w:fill="D9D9D9"/>
          </w:tcPr>
          <w:p w14:paraId="71A5CC7D" w14:textId="77777777" w:rsidR="006A576B" w:rsidRPr="00AE6722" w:rsidRDefault="006A576B" w:rsidP="0021651B">
            <w:pPr>
              <w:spacing w:after="0" w:line="240" w:lineRule="auto"/>
              <w:jc w:val="both"/>
              <w:rPr>
                <w:rFonts w:ascii="Times New Roman" w:eastAsia="Times New Roman" w:hAnsi="Times New Roman" w:cs="Times New Roman"/>
                <w:b/>
                <w:bCs/>
                <w:lang w:eastAsia="pl-PL"/>
              </w:rPr>
            </w:pPr>
            <w:r w:rsidRPr="00AE6722">
              <w:rPr>
                <w:rFonts w:ascii="Times New Roman" w:eastAsia="Times New Roman" w:hAnsi="Times New Roman" w:cs="Times New Roman"/>
                <w:b/>
                <w:bCs/>
                <w:lang w:eastAsia="pl-PL"/>
              </w:rPr>
              <w:t>Uzasadnienie uwzględnienia w projekcie przepisów wykraczających poza minimalne wymogi  prawa UE (**)</w:t>
            </w:r>
          </w:p>
        </w:tc>
      </w:tr>
      <w:tr w:rsidR="006A576B" w:rsidRPr="00AE6722" w14:paraId="78DF1AAD" w14:textId="77777777" w:rsidTr="00D840B9">
        <w:trPr>
          <w:trHeight w:val="1506"/>
        </w:trPr>
        <w:tc>
          <w:tcPr>
            <w:tcW w:w="846" w:type="dxa"/>
            <w:tcBorders>
              <w:top w:val="single" w:sz="4" w:space="0" w:color="auto"/>
              <w:left w:val="single" w:sz="4" w:space="0" w:color="auto"/>
              <w:bottom w:val="single" w:sz="4" w:space="0" w:color="auto"/>
              <w:right w:val="single" w:sz="4" w:space="0" w:color="auto"/>
            </w:tcBorders>
          </w:tcPr>
          <w:p w14:paraId="3F6BECCD" w14:textId="13AA9954" w:rsidR="006A576B" w:rsidRPr="00AE6722" w:rsidRDefault="00F71A21" w:rsidP="0021651B">
            <w:pPr>
              <w:spacing w:after="0" w:line="240" w:lineRule="auto"/>
              <w:rPr>
                <w:rFonts w:ascii="Times New Roman" w:eastAsia="Times New Roman" w:hAnsi="Times New Roman" w:cs="Times New Roman"/>
                <w:lang w:eastAsia="pl-PL"/>
              </w:rPr>
            </w:pPr>
            <w:r w:rsidRPr="00AE6722">
              <w:rPr>
                <w:rFonts w:ascii="Times New Roman" w:hAnsi="Times New Roman" w:cs="Times New Roman"/>
                <w:b/>
                <w:bCs/>
              </w:rPr>
              <w:t>Art. 1 ust. 1</w:t>
            </w:r>
          </w:p>
          <w:p w14:paraId="5AA3F9F3" w14:textId="0E03BBD8" w:rsidR="006A576B" w:rsidRPr="00AE6722" w:rsidRDefault="006A576B" w:rsidP="0021651B">
            <w:pPr>
              <w:spacing w:after="0" w:line="240" w:lineRule="auto"/>
              <w:rPr>
                <w:rFonts w:ascii="Times New Roman" w:eastAsia="Times New Roman" w:hAnsi="Times New Roman" w:cs="Times New Roman"/>
                <w:lang w:eastAsia="pl-PL"/>
              </w:rPr>
            </w:pPr>
          </w:p>
        </w:tc>
        <w:tc>
          <w:tcPr>
            <w:tcW w:w="5528" w:type="dxa"/>
            <w:gridSpan w:val="2"/>
            <w:tcBorders>
              <w:top w:val="single" w:sz="4" w:space="0" w:color="auto"/>
              <w:left w:val="single" w:sz="4" w:space="0" w:color="auto"/>
              <w:bottom w:val="single" w:sz="4" w:space="0" w:color="auto"/>
              <w:right w:val="single" w:sz="4" w:space="0" w:color="auto"/>
            </w:tcBorders>
          </w:tcPr>
          <w:p w14:paraId="393ABB3A" w14:textId="3CD09D34" w:rsidR="006A576B" w:rsidRPr="00AE6722" w:rsidRDefault="00F71A21" w:rsidP="0021651B">
            <w:pPr>
              <w:spacing w:after="0" w:line="240" w:lineRule="auto"/>
              <w:rPr>
                <w:rFonts w:ascii="Times New Roman" w:hAnsi="Times New Roman" w:cs="Times New Roman"/>
                <w:color w:val="000000"/>
              </w:rPr>
            </w:pPr>
            <w:r w:rsidRPr="00AE6722">
              <w:rPr>
                <w:rFonts w:ascii="Times New Roman" w:hAnsi="Times New Roman" w:cs="Times New Roman"/>
                <w:color w:val="000000"/>
              </w:rPr>
              <w:t>Niniejsza dyrektywa ma na celu ochronę pracowników przed zagrożeniem dla zdrowia, łącznie z zapobieganiem takiemu zagrożeniu wynikającemu lub mogącemu wynikać z narażenia na działanie azbestu w miejscu pracy.</w:t>
            </w:r>
            <w:r w:rsidR="006D761C" w:rsidRPr="00AE6722">
              <w:rPr>
                <w:rFonts w:ascii="Times New Roman" w:hAnsi="Times New Roman" w:cs="Times New Roman"/>
                <w:color w:val="000000"/>
              </w:rPr>
              <w:t xml:space="preserve"> </w:t>
            </w:r>
            <w:r w:rsidRPr="00AE6722">
              <w:rPr>
                <w:rFonts w:ascii="Times New Roman" w:hAnsi="Times New Roman" w:cs="Times New Roman"/>
                <w:color w:val="000000"/>
              </w:rPr>
              <w:t>Określa ona dopuszczalną wartość tego narażenia oraz inne szczegółowe wymagania.</w:t>
            </w:r>
          </w:p>
        </w:tc>
        <w:tc>
          <w:tcPr>
            <w:tcW w:w="851" w:type="dxa"/>
            <w:tcBorders>
              <w:top w:val="single" w:sz="4" w:space="0" w:color="auto"/>
              <w:left w:val="single" w:sz="4" w:space="0" w:color="auto"/>
              <w:bottom w:val="single" w:sz="4" w:space="0" w:color="auto"/>
              <w:right w:val="single" w:sz="4" w:space="0" w:color="auto"/>
            </w:tcBorders>
          </w:tcPr>
          <w:p w14:paraId="1C8844B1" w14:textId="7292B9BF" w:rsidR="006A576B" w:rsidRPr="00AE6722" w:rsidRDefault="007957FF" w:rsidP="0021651B">
            <w:pPr>
              <w:spacing w:after="0" w:line="240" w:lineRule="auto"/>
              <w:jc w:val="both"/>
              <w:rPr>
                <w:rFonts w:ascii="Times New Roman" w:eastAsia="Times New Roman" w:hAnsi="Times New Roman" w:cs="Times New Roman"/>
                <w:lang w:eastAsia="pl-PL"/>
              </w:rPr>
            </w:pPr>
            <w:r w:rsidRPr="00AE6722">
              <w:rPr>
                <w:rFonts w:ascii="Times New Roman" w:eastAsia="Times New Roman" w:hAnsi="Times New Roman" w:cs="Times New Roman"/>
                <w:b/>
                <w:bCs/>
                <w:lang w:eastAsia="pl-PL"/>
              </w:rPr>
              <w:t>N</w:t>
            </w:r>
          </w:p>
        </w:tc>
        <w:tc>
          <w:tcPr>
            <w:tcW w:w="850" w:type="dxa"/>
            <w:tcBorders>
              <w:top w:val="single" w:sz="4" w:space="0" w:color="auto"/>
              <w:left w:val="single" w:sz="4" w:space="0" w:color="auto"/>
              <w:bottom w:val="single" w:sz="4" w:space="0" w:color="auto"/>
              <w:right w:val="single" w:sz="4" w:space="0" w:color="auto"/>
            </w:tcBorders>
          </w:tcPr>
          <w:p w14:paraId="32BFF39F" w14:textId="1D7E83E6" w:rsidR="006A576B" w:rsidRPr="00AE6722" w:rsidRDefault="006A576B" w:rsidP="0021651B">
            <w:pPr>
              <w:spacing w:after="0" w:line="240" w:lineRule="auto"/>
              <w:rPr>
                <w:rFonts w:ascii="Times New Roman" w:eastAsia="Times New Roman" w:hAnsi="Times New Roman" w:cs="Times New Roman"/>
                <w:lang w:eastAsia="pl-PL"/>
              </w:rPr>
            </w:pPr>
          </w:p>
        </w:tc>
        <w:tc>
          <w:tcPr>
            <w:tcW w:w="5420" w:type="dxa"/>
            <w:tcBorders>
              <w:top w:val="single" w:sz="4" w:space="0" w:color="auto"/>
              <w:left w:val="single" w:sz="4" w:space="0" w:color="auto"/>
              <w:bottom w:val="single" w:sz="4" w:space="0" w:color="auto"/>
              <w:right w:val="single" w:sz="4" w:space="0" w:color="auto"/>
            </w:tcBorders>
          </w:tcPr>
          <w:p w14:paraId="15F5C84E" w14:textId="01A79275" w:rsidR="006A576B" w:rsidRPr="00AE6722" w:rsidRDefault="007957FF" w:rsidP="0021651B">
            <w:pPr>
              <w:spacing w:after="0" w:line="240" w:lineRule="auto"/>
              <w:jc w:val="both"/>
              <w:rPr>
                <w:rFonts w:ascii="Times New Roman" w:eastAsia="Times New Roman" w:hAnsi="Times New Roman" w:cs="Times New Roman"/>
                <w:b/>
                <w:bCs/>
                <w:lang w:eastAsia="pl-PL"/>
              </w:rPr>
            </w:pPr>
            <w:r w:rsidRPr="00AE6722">
              <w:rPr>
                <w:rFonts w:ascii="Times New Roman" w:hAnsi="Times New Roman" w:cs="Times New Roman"/>
                <w:color w:val="000000"/>
              </w:rPr>
              <w:t>Przepis nie wymaga implementacji – przepis instrukcyjny.</w:t>
            </w:r>
          </w:p>
        </w:tc>
        <w:tc>
          <w:tcPr>
            <w:tcW w:w="1500" w:type="dxa"/>
          </w:tcPr>
          <w:p w14:paraId="11121DF3" w14:textId="77777777" w:rsidR="006A576B" w:rsidRPr="00AE6722" w:rsidRDefault="006A576B" w:rsidP="0021651B">
            <w:pPr>
              <w:spacing w:after="0" w:line="240" w:lineRule="auto"/>
              <w:jc w:val="both"/>
              <w:rPr>
                <w:rFonts w:ascii="Times New Roman" w:eastAsia="Times New Roman" w:hAnsi="Times New Roman" w:cs="Times New Roman"/>
                <w:lang w:eastAsia="pl-PL"/>
              </w:rPr>
            </w:pPr>
          </w:p>
          <w:p w14:paraId="7F139CEF" w14:textId="77777777" w:rsidR="006A576B" w:rsidRPr="00AE6722" w:rsidRDefault="006A576B" w:rsidP="0021651B">
            <w:pPr>
              <w:spacing w:after="0" w:line="240" w:lineRule="auto"/>
              <w:jc w:val="both"/>
              <w:rPr>
                <w:rFonts w:ascii="Times New Roman" w:eastAsia="Times New Roman" w:hAnsi="Times New Roman" w:cs="Times New Roman"/>
                <w:lang w:eastAsia="pl-PL"/>
              </w:rPr>
            </w:pPr>
          </w:p>
          <w:p w14:paraId="2E787CBA" w14:textId="77777777" w:rsidR="006A576B" w:rsidRPr="00AE6722" w:rsidRDefault="006A576B" w:rsidP="0021651B">
            <w:pPr>
              <w:spacing w:after="0" w:line="240" w:lineRule="auto"/>
              <w:jc w:val="both"/>
              <w:rPr>
                <w:rFonts w:ascii="Times New Roman" w:eastAsia="Times New Roman" w:hAnsi="Times New Roman" w:cs="Times New Roman"/>
                <w:lang w:eastAsia="pl-PL"/>
              </w:rPr>
            </w:pPr>
          </w:p>
          <w:p w14:paraId="5F55C7CE" w14:textId="5AC09B5C" w:rsidR="006A576B" w:rsidRPr="00AE6722" w:rsidRDefault="006A576B" w:rsidP="0021651B">
            <w:pPr>
              <w:spacing w:after="0" w:line="240" w:lineRule="auto"/>
              <w:jc w:val="both"/>
              <w:rPr>
                <w:rFonts w:ascii="Times New Roman" w:eastAsia="Times New Roman" w:hAnsi="Times New Roman" w:cs="Times New Roman"/>
                <w:lang w:eastAsia="pl-PL"/>
              </w:rPr>
            </w:pPr>
          </w:p>
        </w:tc>
      </w:tr>
      <w:tr w:rsidR="006D761C" w:rsidRPr="00AE6722" w14:paraId="01590778" w14:textId="77777777" w:rsidTr="0085688B">
        <w:trPr>
          <w:trHeight w:val="151"/>
        </w:trPr>
        <w:tc>
          <w:tcPr>
            <w:tcW w:w="846" w:type="dxa"/>
            <w:tcBorders>
              <w:top w:val="single" w:sz="4" w:space="0" w:color="auto"/>
              <w:left w:val="single" w:sz="4" w:space="0" w:color="auto"/>
              <w:bottom w:val="single" w:sz="4" w:space="0" w:color="auto"/>
              <w:right w:val="single" w:sz="4" w:space="0" w:color="auto"/>
            </w:tcBorders>
          </w:tcPr>
          <w:p w14:paraId="373920C7" w14:textId="1AD05512" w:rsidR="003D24FD" w:rsidRPr="00AE6722" w:rsidRDefault="006D761C" w:rsidP="0021651B">
            <w:pPr>
              <w:spacing w:after="0" w:line="240" w:lineRule="auto"/>
              <w:rPr>
                <w:rFonts w:ascii="Times New Roman" w:hAnsi="Times New Roman" w:cs="Times New Roman"/>
                <w:b/>
                <w:bCs/>
              </w:rPr>
            </w:pPr>
            <w:r w:rsidRPr="00AE6722">
              <w:rPr>
                <w:rFonts w:ascii="Times New Roman" w:hAnsi="Times New Roman" w:cs="Times New Roman"/>
                <w:b/>
                <w:bCs/>
              </w:rPr>
              <w:t>Art. 1 ust. 1</w:t>
            </w:r>
            <w:r w:rsidR="00D00D71" w:rsidRPr="00AE6722">
              <w:rPr>
                <w:rFonts w:ascii="Times New Roman" w:hAnsi="Times New Roman" w:cs="Times New Roman"/>
                <w:b/>
                <w:bCs/>
              </w:rPr>
              <w:t xml:space="preserve"> </w:t>
            </w:r>
            <w:r w:rsidR="003D24FD" w:rsidRPr="00AE6722">
              <w:rPr>
                <w:rFonts w:ascii="Times New Roman" w:hAnsi="Times New Roman" w:cs="Times New Roman"/>
                <w:b/>
                <w:bCs/>
              </w:rPr>
              <w:t>akapit trzeci</w:t>
            </w:r>
          </w:p>
        </w:tc>
        <w:tc>
          <w:tcPr>
            <w:tcW w:w="5528" w:type="dxa"/>
            <w:gridSpan w:val="2"/>
            <w:tcBorders>
              <w:top w:val="single" w:sz="4" w:space="0" w:color="auto"/>
              <w:left w:val="single" w:sz="4" w:space="0" w:color="auto"/>
              <w:bottom w:val="single" w:sz="4" w:space="0" w:color="auto"/>
              <w:right w:val="single" w:sz="4" w:space="0" w:color="auto"/>
            </w:tcBorders>
          </w:tcPr>
          <w:p w14:paraId="61CCEC7E" w14:textId="18C9B8C9" w:rsidR="00DE04E9" w:rsidRPr="00AE6722" w:rsidRDefault="003D24FD" w:rsidP="0021651B">
            <w:pPr>
              <w:spacing w:after="0" w:line="240" w:lineRule="auto"/>
              <w:rPr>
                <w:rFonts w:ascii="Times New Roman" w:hAnsi="Times New Roman" w:cs="Times New Roman"/>
                <w:b/>
                <w:bCs/>
                <w:i/>
                <w:iCs/>
                <w:color w:val="000000"/>
              </w:rPr>
            </w:pPr>
            <w:r w:rsidRPr="00AE6722">
              <w:rPr>
                <w:rFonts w:ascii="Times New Roman" w:hAnsi="Times New Roman" w:cs="Times New Roman"/>
                <w:b/>
                <w:bCs/>
                <w:i/>
                <w:iCs/>
                <w:color w:val="000000"/>
              </w:rPr>
              <w:t xml:space="preserve">Dodany akapit </w:t>
            </w:r>
            <w:r w:rsidR="00DE04E9" w:rsidRPr="00AE6722">
              <w:rPr>
                <w:rFonts w:ascii="Times New Roman" w:hAnsi="Times New Roman" w:cs="Times New Roman"/>
                <w:b/>
                <w:bCs/>
                <w:i/>
                <w:iCs/>
                <w:color w:val="000000"/>
              </w:rPr>
              <w:t>Dyrektywą Parlamentu Europejskiego i Rady (UE) 20</w:t>
            </w:r>
            <w:r w:rsidRPr="00AE6722">
              <w:rPr>
                <w:rFonts w:ascii="Times New Roman" w:hAnsi="Times New Roman" w:cs="Times New Roman"/>
                <w:b/>
                <w:bCs/>
                <w:i/>
                <w:iCs/>
                <w:color w:val="000000"/>
              </w:rPr>
              <w:t>23</w:t>
            </w:r>
            <w:r w:rsidR="00DE04E9" w:rsidRPr="00AE6722">
              <w:rPr>
                <w:rFonts w:ascii="Times New Roman" w:hAnsi="Times New Roman" w:cs="Times New Roman"/>
                <w:b/>
                <w:bCs/>
                <w:i/>
                <w:iCs/>
                <w:color w:val="000000"/>
              </w:rPr>
              <w:t>/</w:t>
            </w:r>
            <w:r w:rsidRPr="00AE6722">
              <w:rPr>
                <w:rFonts w:ascii="Times New Roman" w:hAnsi="Times New Roman" w:cs="Times New Roman"/>
                <w:b/>
                <w:bCs/>
                <w:i/>
                <w:iCs/>
                <w:color w:val="000000"/>
              </w:rPr>
              <w:t>2668</w:t>
            </w:r>
          </w:p>
          <w:p w14:paraId="2515ED2A" w14:textId="18D036E5" w:rsidR="007957FF" w:rsidRPr="00AE6722" w:rsidRDefault="007957FF" w:rsidP="0021651B">
            <w:pPr>
              <w:spacing w:after="0" w:line="240" w:lineRule="auto"/>
              <w:rPr>
                <w:rFonts w:ascii="Times New Roman" w:hAnsi="Times New Roman" w:cs="Times New Roman"/>
                <w:color w:val="000000"/>
              </w:rPr>
            </w:pPr>
            <w:r w:rsidRPr="00AE6722">
              <w:rPr>
                <w:rFonts w:ascii="Times New Roman" w:hAnsi="Times New Roman" w:cs="Times New Roman"/>
                <w:color w:val="000000"/>
              </w:rPr>
              <w:t xml:space="preserve">W każdym przypadku, w którym dla zdrowia i bezpieczeństwa pracowników w miejscu pracy korzystniejsze są przepisy dyrektywy 2004/37/WE Parlamentu Europejskiego i Rady (*), stosuje się te przepisy. </w:t>
            </w:r>
          </w:p>
          <w:p w14:paraId="25AB3E62" w14:textId="553819C1" w:rsidR="006D761C" w:rsidRPr="00AE6722" w:rsidRDefault="007957FF" w:rsidP="0021651B">
            <w:pPr>
              <w:spacing w:after="0" w:line="240" w:lineRule="auto"/>
              <w:rPr>
                <w:rFonts w:ascii="Times New Roman" w:hAnsi="Times New Roman" w:cs="Times New Roman"/>
                <w:color w:val="000000"/>
              </w:rPr>
            </w:pPr>
            <w:r w:rsidRPr="00AE6722">
              <w:rPr>
                <w:rFonts w:ascii="Times New Roman" w:hAnsi="Times New Roman" w:cs="Times New Roman"/>
                <w:color w:val="000000"/>
              </w:rPr>
              <w:lastRenderedPageBreak/>
              <w:t>(*)Dyrektywa 2004/37/WE Parlamentu Europejskiego i Rady z dnia 29 kwietnia 2004 r. w sprawie ochrony pracowników przed zagrożeniem dotyczącym narażenia na działanie czynników rakotwórczych, mutagenów lub substancji reprotoksycznych podczas pracy (szósta dyrektywa szczegółowa w rozumieniu art. 16 ust. 1 dyrektywy Rady 89/391/EWG) (Dz.U. L 158 z 30.4.2004, s. 50).”;</w:t>
            </w:r>
          </w:p>
        </w:tc>
        <w:tc>
          <w:tcPr>
            <w:tcW w:w="851" w:type="dxa"/>
            <w:tcBorders>
              <w:top w:val="single" w:sz="4" w:space="0" w:color="auto"/>
              <w:left w:val="single" w:sz="4" w:space="0" w:color="auto"/>
              <w:bottom w:val="single" w:sz="4" w:space="0" w:color="auto"/>
              <w:right w:val="single" w:sz="4" w:space="0" w:color="auto"/>
            </w:tcBorders>
          </w:tcPr>
          <w:p w14:paraId="35850DB8" w14:textId="066600FD" w:rsidR="006D761C" w:rsidRPr="00AE6722" w:rsidRDefault="007957FF" w:rsidP="0021651B">
            <w:pPr>
              <w:spacing w:after="0" w:line="240" w:lineRule="auto"/>
              <w:jc w:val="both"/>
              <w:rPr>
                <w:rFonts w:ascii="Times New Roman" w:eastAsia="Times New Roman" w:hAnsi="Times New Roman" w:cs="Times New Roman"/>
                <w:b/>
                <w:bCs/>
                <w:lang w:eastAsia="pl-PL"/>
              </w:rPr>
            </w:pPr>
            <w:r w:rsidRPr="00AE6722">
              <w:rPr>
                <w:rFonts w:ascii="Times New Roman" w:eastAsia="Times New Roman" w:hAnsi="Times New Roman" w:cs="Times New Roman"/>
                <w:b/>
                <w:bCs/>
                <w:lang w:eastAsia="pl-PL"/>
              </w:rPr>
              <w:lastRenderedPageBreak/>
              <w:t>N</w:t>
            </w:r>
          </w:p>
        </w:tc>
        <w:tc>
          <w:tcPr>
            <w:tcW w:w="850" w:type="dxa"/>
            <w:tcBorders>
              <w:top w:val="single" w:sz="4" w:space="0" w:color="auto"/>
              <w:left w:val="single" w:sz="4" w:space="0" w:color="auto"/>
              <w:bottom w:val="single" w:sz="4" w:space="0" w:color="auto"/>
              <w:right w:val="single" w:sz="4" w:space="0" w:color="auto"/>
            </w:tcBorders>
          </w:tcPr>
          <w:p w14:paraId="4C6C16B2" w14:textId="77777777" w:rsidR="006D761C" w:rsidRPr="00AE6722" w:rsidRDefault="006D761C" w:rsidP="0021651B">
            <w:pPr>
              <w:spacing w:after="0" w:line="240" w:lineRule="auto"/>
              <w:rPr>
                <w:rFonts w:ascii="Times New Roman" w:eastAsia="Times New Roman" w:hAnsi="Times New Roman" w:cs="Times New Roman"/>
                <w:lang w:eastAsia="pl-PL"/>
              </w:rPr>
            </w:pPr>
          </w:p>
        </w:tc>
        <w:tc>
          <w:tcPr>
            <w:tcW w:w="5420" w:type="dxa"/>
            <w:tcBorders>
              <w:top w:val="single" w:sz="4" w:space="0" w:color="auto"/>
              <w:left w:val="single" w:sz="4" w:space="0" w:color="auto"/>
              <w:bottom w:val="single" w:sz="4" w:space="0" w:color="auto"/>
              <w:right w:val="single" w:sz="4" w:space="0" w:color="auto"/>
            </w:tcBorders>
          </w:tcPr>
          <w:p w14:paraId="69AF961C" w14:textId="5DF345B7" w:rsidR="006D761C" w:rsidRPr="00AE6722" w:rsidRDefault="007957FF" w:rsidP="0021651B">
            <w:pPr>
              <w:spacing w:after="0" w:line="240" w:lineRule="auto"/>
              <w:jc w:val="both"/>
              <w:rPr>
                <w:rFonts w:ascii="Times New Roman" w:eastAsia="Times New Roman" w:hAnsi="Times New Roman" w:cs="Times New Roman"/>
                <w:b/>
                <w:bCs/>
                <w:lang w:eastAsia="pl-PL"/>
              </w:rPr>
            </w:pPr>
            <w:r w:rsidRPr="00AE6722">
              <w:rPr>
                <w:rFonts w:ascii="Times New Roman" w:hAnsi="Times New Roman" w:cs="Times New Roman"/>
                <w:color w:val="000000"/>
              </w:rPr>
              <w:t>Nie wymaga implementacji – przepis instrukcyjny.</w:t>
            </w:r>
          </w:p>
        </w:tc>
        <w:tc>
          <w:tcPr>
            <w:tcW w:w="1500" w:type="dxa"/>
          </w:tcPr>
          <w:p w14:paraId="101E9C26" w14:textId="77777777" w:rsidR="006D761C" w:rsidRPr="00AE6722" w:rsidRDefault="006D761C" w:rsidP="0021651B">
            <w:pPr>
              <w:spacing w:after="0" w:line="240" w:lineRule="auto"/>
              <w:jc w:val="both"/>
              <w:rPr>
                <w:rFonts w:ascii="Times New Roman" w:eastAsia="Times New Roman" w:hAnsi="Times New Roman" w:cs="Times New Roman"/>
                <w:lang w:eastAsia="pl-PL"/>
              </w:rPr>
            </w:pPr>
          </w:p>
        </w:tc>
      </w:tr>
      <w:tr w:rsidR="006A576B" w:rsidRPr="00AE6722" w14:paraId="48FF5B37" w14:textId="77777777" w:rsidTr="0085688B">
        <w:trPr>
          <w:trHeight w:val="151"/>
        </w:trPr>
        <w:tc>
          <w:tcPr>
            <w:tcW w:w="846" w:type="dxa"/>
            <w:tcBorders>
              <w:top w:val="single" w:sz="4" w:space="0" w:color="auto"/>
              <w:left w:val="single" w:sz="4" w:space="0" w:color="auto"/>
              <w:bottom w:val="single" w:sz="4" w:space="0" w:color="auto"/>
              <w:right w:val="single" w:sz="4" w:space="0" w:color="auto"/>
            </w:tcBorders>
          </w:tcPr>
          <w:p w14:paraId="0585841A" w14:textId="6CE1516A" w:rsidR="006A576B" w:rsidRPr="00AE6722" w:rsidRDefault="00F71A21" w:rsidP="0021651B">
            <w:pPr>
              <w:spacing w:after="0" w:line="240" w:lineRule="auto"/>
              <w:rPr>
                <w:rFonts w:ascii="Times New Roman" w:eastAsia="Times New Roman" w:hAnsi="Times New Roman" w:cs="Times New Roman"/>
                <w:lang w:eastAsia="pl-PL"/>
              </w:rPr>
            </w:pPr>
            <w:r w:rsidRPr="00AE6722">
              <w:rPr>
                <w:rFonts w:ascii="Times New Roman" w:hAnsi="Times New Roman" w:cs="Times New Roman"/>
                <w:b/>
                <w:bCs/>
              </w:rPr>
              <w:t>Art. 1 ust. 2</w:t>
            </w:r>
          </w:p>
        </w:tc>
        <w:tc>
          <w:tcPr>
            <w:tcW w:w="5528" w:type="dxa"/>
            <w:gridSpan w:val="2"/>
            <w:tcBorders>
              <w:top w:val="single" w:sz="4" w:space="0" w:color="auto"/>
              <w:left w:val="single" w:sz="4" w:space="0" w:color="auto"/>
              <w:bottom w:val="single" w:sz="4" w:space="0" w:color="auto"/>
              <w:right w:val="single" w:sz="4" w:space="0" w:color="auto"/>
            </w:tcBorders>
          </w:tcPr>
          <w:p w14:paraId="4D09F4A5" w14:textId="5CC2B034" w:rsidR="006D761C" w:rsidRPr="00AE6722" w:rsidRDefault="00F71A21" w:rsidP="0021651B">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Niniejsza dyrektywa nie narusza prawa państw członkowskich do stosowania lub wprowadzania przepisów ustawowych, wykonawczych lub administracyjnych, zapewniających większą ochronę pracowników, w szczególności dotyczących zastępowania azbestu innymi, mniej szkodliwymi substytutami.</w:t>
            </w:r>
          </w:p>
        </w:tc>
        <w:tc>
          <w:tcPr>
            <w:tcW w:w="851" w:type="dxa"/>
            <w:tcBorders>
              <w:top w:val="single" w:sz="4" w:space="0" w:color="auto"/>
              <w:left w:val="single" w:sz="4" w:space="0" w:color="auto"/>
              <w:bottom w:val="single" w:sz="4" w:space="0" w:color="auto"/>
              <w:right w:val="single" w:sz="4" w:space="0" w:color="auto"/>
            </w:tcBorders>
          </w:tcPr>
          <w:p w14:paraId="5E9F5B80" w14:textId="4BE55F52" w:rsidR="00BC37A6" w:rsidRPr="00AE6722" w:rsidRDefault="007957FF" w:rsidP="0021651B">
            <w:pPr>
              <w:spacing w:after="0" w:line="240" w:lineRule="auto"/>
              <w:jc w:val="both"/>
              <w:rPr>
                <w:rFonts w:ascii="Times New Roman" w:eastAsia="Times New Roman" w:hAnsi="Times New Roman" w:cs="Times New Roman"/>
                <w:b/>
                <w:bCs/>
                <w:lang w:eastAsia="pl-PL"/>
              </w:rPr>
            </w:pPr>
            <w:r w:rsidRPr="00AE6722">
              <w:rPr>
                <w:rFonts w:ascii="Times New Roman" w:eastAsia="Times New Roman" w:hAnsi="Times New Roman" w:cs="Times New Roman"/>
                <w:b/>
                <w:bCs/>
                <w:lang w:eastAsia="pl-PL"/>
              </w:rPr>
              <w:t>N</w:t>
            </w:r>
          </w:p>
          <w:p w14:paraId="22863516" w14:textId="2D89E8FC" w:rsidR="006A576B" w:rsidRPr="00AE6722" w:rsidRDefault="006A576B" w:rsidP="0021651B">
            <w:pPr>
              <w:spacing w:after="0" w:line="240" w:lineRule="auto"/>
              <w:jc w:val="center"/>
              <w:rPr>
                <w:rFonts w:ascii="Times New Roman" w:eastAsia="Times New Roman" w:hAnsi="Times New Roman" w:cs="Times New Roman"/>
                <w:lang w:eastAsia="pl-PL"/>
              </w:rPr>
            </w:pPr>
          </w:p>
        </w:tc>
        <w:tc>
          <w:tcPr>
            <w:tcW w:w="850" w:type="dxa"/>
            <w:tcBorders>
              <w:top w:val="single" w:sz="4" w:space="0" w:color="auto"/>
              <w:left w:val="single" w:sz="4" w:space="0" w:color="auto"/>
              <w:bottom w:val="single" w:sz="4" w:space="0" w:color="auto"/>
              <w:right w:val="single" w:sz="4" w:space="0" w:color="auto"/>
            </w:tcBorders>
          </w:tcPr>
          <w:p w14:paraId="11AF62F0" w14:textId="02984E20" w:rsidR="006A576B" w:rsidRPr="00AE6722" w:rsidRDefault="006A576B" w:rsidP="0021651B">
            <w:pPr>
              <w:spacing w:after="0" w:line="240" w:lineRule="auto"/>
              <w:jc w:val="both"/>
              <w:rPr>
                <w:rFonts w:ascii="Times New Roman" w:eastAsia="Times New Roman" w:hAnsi="Times New Roman" w:cs="Times New Roman"/>
                <w:lang w:eastAsia="pl-PL"/>
              </w:rPr>
            </w:pPr>
          </w:p>
        </w:tc>
        <w:tc>
          <w:tcPr>
            <w:tcW w:w="5420" w:type="dxa"/>
            <w:tcBorders>
              <w:top w:val="single" w:sz="4" w:space="0" w:color="auto"/>
              <w:left w:val="single" w:sz="4" w:space="0" w:color="auto"/>
              <w:bottom w:val="single" w:sz="4" w:space="0" w:color="auto"/>
              <w:right w:val="single" w:sz="4" w:space="0" w:color="auto"/>
            </w:tcBorders>
          </w:tcPr>
          <w:p w14:paraId="107351C7" w14:textId="4CA1EF66" w:rsidR="006A576B" w:rsidRPr="00AE6722" w:rsidRDefault="007957FF"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color w:val="000000"/>
              </w:rPr>
              <w:t>Przepis nie wymaga implementacji – przepis instrukcyjny.</w:t>
            </w:r>
          </w:p>
        </w:tc>
        <w:tc>
          <w:tcPr>
            <w:tcW w:w="1500" w:type="dxa"/>
          </w:tcPr>
          <w:p w14:paraId="331508CC" w14:textId="77777777" w:rsidR="006A576B" w:rsidRPr="00AE6722" w:rsidRDefault="006A576B" w:rsidP="0021651B">
            <w:pPr>
              <w:spacing w:after="0" w:line="240" w:lineRule="auto"/>
              <w:jc w:val="both"/>
              <w:rPr>
                <w:rFonts w:ascii="Times New Roman" w:eastAsia="Times New Roman" w:hAnsi="Times New Roman" w:cs="Times New Roman"/>
                <w:lang w:eastAsia="pl-PL"/>
              </w:rPr>
            </w:pPr>
          </w:p>
        </w:tc>
      </w:tr>
      <w:tr w:rsidR="006A576B" w:rsidRPr="00AE6722" w14:paraId="0B6F7C52" w14:textId="77777777" w:rsidTr="0085688B">
        <w:trPr>
          <w:trHeight w:val="151"/>
        </w:trPr>
        <w:tc>
          <w:tcPr>
            <w:tcW w:w="846" w:type="dxa"/>
          </w:tcPr>
          <w:p w14:paraId="7839D48C" w14:textId="76EF1F87" w:rsidR="006A576B" w:rsidRPr="00AE6722" w:rsidRDefault="003D34B4"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 xml:space="preserve">Art. 2 </w:t>
            </w:r>
          </w:p>
        </w:tc>
        <w:tc>
          <w:tcPr>
            <w:tcW w:w="5528" w:type="dxa"/>
            <w:gridSpan w:val="2"/>
          </w:tcPr>
          <w:p w14:paraId="6C289638" w14:textId="67335674" w:rsidR="003D24FD" w:rsidRPr="00AE6722" w:rsidRDefault="003D24FD" w:rsidP="0021651B">
            <w:pPr>
              <w:spacing w:after="0" w:line="240" w:lineRule="auto"/>
              <w:rPr>
                <w:rFonts w:ascii="Times New Roman" w:hAnsi="Times New Roman" w:cs="Times New Roman"/>
                <w:b/>
                <w:bCs/>
                <w:i/>
                <w:iCs/>
                <w:color w:val="000000"/>
              </w:rPr>
            </w:pPr>
            <w:r w:rsidRPr="00AE6722">
              <w:rPr>
                <w:rFonts w:ascii="Times New Roman" w:hAnsi="Times New Roman" w:cs="Times New Roman"/>
                <w:b/>
                <w:bCs/>
                <w:i/>
                <w:iCs/>
                <w:color w:val="000000"/>
              </w:rPr>
              <w:t>Zmieniony  Dyrektywą Parlamentu Europejskiego i Rady (UE) 2023/2668</w:t>
            </w:r>
          </w:p>
          <w:p w14:paraId="36D58B6C" w14:textId="455C4CDC" w:rsidR="003D34B4" w:rsidRPr="00AE6722" w:rsidRDefault="003D34B4"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Na użytek niniejszej dyrektywy „azbest” oznacza następujące włókniste krzemiany, które sklasyfikowano jako substancje rakotwórcze 1 A zgodnie z częścią 3 załącznika VI do rozporządzenia Parlamentu Europejskiego i Rady (WE) nr 1272/2008 (*):</w:t>
            </w:r>
          </w:p>
          <w:p w14:paraId="39526CE0" w14:textId="77777777" w:rsidR="003D34B4" w:rsidRPr="00AE6722" w:rsidRDefault="003D34B4" w:rsidP="0021651B">
            <w:pPr>
              <w:pStyle w:val="Akapitzlist"/>
              <w:numPr>
                <w:ilvl w:val="0"/>
                <w:numId w:val="2"/>
              </w:num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azbest aktynolitowy, nr CAS (**) 77536-66-4;</w:t>
            </w:r>
          </w:p>
          <w:p w14:paraId="2A27A185" w14:textId="77777777" w:rsidR="003D34B4" w:rsidRPr="00AE6722" w:rsidRDefault="003D34B4" w:rsidP="0021651B">
            <w:pPr>
              <w:pStyle w:val="Akapitzlist"/>
              <w:numPr>
                <w:ilvl w:val="0"/>
                <w:numId w:val="2"/>
              </w:num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azbest amozytowy (gruneryt) nr CAS 12172-73-5;</w:t>
            </w:r>
          </w:p>
          <w:p w14:paraId="4D6C447B" w14:textId="77777777" w:rsidR="003D34B4" w:rsidRPr="00AE6722" w:rsidRDefault="003D34B4" w:rsidP="0021651B">
            <w:pPr>
              <w:pStyle w:val="Akapitzlist"/>
              <w:numPr>
                <w:ilvl w:val="0"/>
                <w:numId w:val="2"/>
              </w:num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azbest antofilitowy, nr CAS 77536-67-5;</w:t>
            </w:r>
          </w:p>
          <w:p w14:paraId="4D8C025E" w14:textId="77777777" w:rsidR="003D34B4" w:rsidRPr="00AE6722" w:rsidRDefault="003D34B4" w:rsidP="0021651B">
            <w:pPr>
              <w:pStyle w:val="Akapitzlist"/>
              <w:numPr>
                <w:ilvl w:val="0"/>
                <w:numId w:val="2"/>
              </w:num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azbest chryzotylowy, nr CAS 12001-29-5;</w:t>
            </w:r>
          </w:p>
          <w:p w14:paraId="0F43A844" w14:textId="77777777" w:rsidR="003D34B4" w:rsidRPr="00AE6722" w:rsidRDefault="003D34B4" w:rsidP="0021651B">
            <w:pPr>
              <w:pStyle w:val="Akapitzlist"/>
              <w:numPr>
                <w:ilvl w:val="0"/>
                <w:numId w:val="2"/>
              </w:num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azbest krokidolitowy, nr CAS 12001-28-4;</w:t>
            </w:r>
          </w:p>
          <w:p w14:paraId="319B038F" w14:textId="77777777" w:rsidR="003D34B4" w:rsidRPr="00AE6722" w:rsidRDefault="003D34B4" w:rsidP="0021651B">
            <w:pPr>
              <w:pStyle w:val="Akapitzlist"/>
              <w:numPr>
                <w:ilvl w:val="0"/>
                <w:numId w:val="2"/>
              </w:num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 xml:space="preserve">azbest tremolitowy, nr CAS 77536-68-6. </w:t>
            </w:r>
          </w:p>
          <w:p w14:paraId="16303AEC" w14:textId="77777777" w:rsidR="00800B43" w:rsidRPr="00AE6722" w:rsidRDefault="003D34B4"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(*)Rozporządzenie Parlamentu Europejskiego i Rady (WE) nr 1272/2008 z dnia 16 grudnia 2008 r. w sprawie klasyfikacji, oznakowania i pakowania substancji i mieszanin, zmieniające i uchylające dyrektywy 67/548/EWG i 1999/45/WE oraz zmieniające rozporządzenie (WE) nr 1907/2006 (Dz.U. L 353 z 31.12.2008, s. 1).</w:t>
            </w:r>
          </w:p>
          <w:p w14:paraId="3112DD60" w14:textId="149794B2" w:rsidR="006A576B" w:rsidRPr="00DB4A54" w:rsidRDefault="003D34B4" w:rsidP="0021651B">
            <w:pPr>
              <w:autoSpaceDE w:val="0"/>
              <w:autoSpaceDN w:val="0"/>
              <w:adjustRightInd w:val="0"/>
              <w:spacing w:after="0" w:line="240" w:lineRule="auto"/>
              <w:rPr>
                <w:rFonts w:ascii="Times New Roman" w:hAnsi="Times New Roman" w:cs="Times New Roman"/>
                <w:color w:val="000000"/>
                <w:lang w:val="en-GB"/>
              </w:rPr>
            </w:pPr>
            <w:r w:rsidRPr="00DB4A54">
              <w:rPr>
                <w:rFonts w:ascii="Times New Roman" w:hAnsi="Times New Roman" w:cs="Times New Roman"/>
                <w:color w:val="000000"/>
                <w:lang w:val="en-GB"/>
              </w:rPr>
              <w:t>(**) Numer w Chemical Abstracts Service (CAS).”;</w:t>
            </w:r>
          </w:p>
        </w:tc>
        <w:tc>
          <w:tcPr>
            <w:tcW w:w="851" w:type="dxa"/>
          </w:tcPr>
          <w:p w14:paraId="5189D0D4" w14:textId="797A02C1" w:rsidR="00BC37A6" w:rsidRPr="00AE6722" w:rsidRDefault="00BC37A6" w:rsidP="0021651B">
            <w:pPr>
              <w:spacing w:after="0" w:line="240" w:lineRule="auto"/>
              <w:jc w:val="both"/>
              <w:rPr>
                <w:rFonts w:ascii="Times New Roman" w:eastAsia="Times New Roman" w:hAnsi="Times New Roman" w:cs="Times New Roman"/>
                <w:lang w:eastAsia="pl-PL"/>
              </w:rPr>
            </w:pPr>
            <w:r w:rsidRPr="00DB4A54">
              <w:rPr>
                <w:rFonts w:ascii="Times New Roman" w:eastAsia="Times New Roman" w:hAnsi="Times New Roman" w:cs="Times New Roman"/>
                <w:lang w:val="en-GB" w:eastAsia="pl-PL"/>
              </w:rPr>
              <w:t xml:space="preserve"> </w:t>
            </w:r>
            <w:r w:rsidR="003D34B4" w:rsidRPr="00AE6722">
              <w:rPr>
                <w:rFonts w:ascii="Times New Roman" w:hAnsi="Times New Roman" w:cs="Times New Roman"/>
                <w:b/>
                <w:bCs/>
              </w:rPr>
              <w:t>T</w:t>
            </w:r>
          </w:p>
          <w:p w14:paraId="2F1D4329" w14:textId="6F3D0C9C" w:rsidR="00BC37A6" w:rsidRPr="00AE6722" w:rsidRDefault="00BC37A6" w:rsidP="0021651B">
            <w:pPr>
              <w:spacing w:after="0" w:line="240" w:lineRule="auto"/>
              <w:jc w:val="center"/>
              <w:rPr>
                <w:rFonts w:ascii="Times New Roman" w:eastAsia="Times New Roman" w:hAnsi="Times New Roman" w:cs="Times New Roman"/>
                <w:lang w:eastAsia="pl-PL"/>
              </w:rPr>
            </w:pPr>
          </w:p>
        </w:tc>
        <w:tc>
          <w:tcPr>
            <w:tcW w:w="850" w:type="dxa"/>
          </w:tcPr>
          <w:p w14:paraId="10A65630" w14:textId="1C01EB6A" w:rsidR="006A576B" w:rsidRPr="00AE6722" w:rsidRDefault="003D34B4" w:rsidP="0021651B">
            <w:pPr>
              <w:spacing w:after="0" w:line="240" w:lineRule="auto"/>
              <w:rPr>
                <w:rFonts w:ascii="Times New Roman" w:eastAsia="Times New Roman" w:hAnsi="Times New Roman" w:cs="Times New Roman"/>
                <w:lang w:eastAsia="pl-PL"/>
              </w:rPr>
            </w:pPr>
            <w:r w:rsidRPr="00AE6722">
              <w:rPr>
                <w:rFonts w:ascii="Times New Roman" w:hAnsi="Times New Roman" w:cs="Times New Roman"/>
                <w:b/>
                <w:bCs/>
              </w:rPr>
              <w:t>Art. 2 pkt 1</w:t>
            </w:r>
          </w:p>
        </w:tc>
        <w:tc>
          <w:tcPr>
            <w:tcW w:w="5420" w:type="dxa"/>
          </w:tcPr>
          <w:p w14:paraId="32E4D2B4" w14:textId="77777777" w:rsidR="003D34B4" w:rsidRPr="00AE6722" w:rsidRDefault="003D34B4" w:rsidP="0021651B">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1) azbest – włókniste krzemiany:</w:t>
            </w:r>
          </w:p>
          <w:p w14:paraId="0F74252D" w14:textId="77777777" w:rsidR="003D34B4" w:rsidRPr="00AE6722" w:rsidRDefault="003D34B4" w:rsidP="0021651B">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a) azbest aktynolitowy, nr CAS 77536-66-4;</w:t>
            </w:r>
          </w:p>
          <w:p w14:paraId="75C2E465" w14:textId="77777777" w:rsidR="003D34B4" w:rsidRPr="00AE6722" w:rsidRDefault="003D34B4" w:rsidP="0021651B">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b) azbest amozytowy (gruenerytowy), nr CAS 12172-73-5,</w:t>
            </w:r>
          </w:p>
          <w:p w14:paraId="50C0E79C" w14:textId="77777777" w:rsidR="003D34B4" w:rsidRPr="00AE6722" w:rsidRDefault="003D34B4" w:rsidP="0021651B">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c) azbest antofilitowy, nr CAS 77536-67-5,</w:t>
            </w:r>
          </w:p>
          <w:p w14:paraId="13821B53" w14:textId="77777777" w:rsidR="003D34B4" w:rsidRPr="00AE6722" w:rsidRDefault="003D34B4" w:rsidP="0021651B">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d) azbest chryzotylowy, nr CAS 12001-29-5,</w:t>
            </w:r>
          </w:p>
          <w:p w14:paraId="015EF5DB" w14:textId="77777777" w:rsidR="003D34B4" w:rsidRPr="00AE6722" w:rsidRDefault="003D34B4" w:rsidP="0021651B">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e) azbest krokidolitowy, nr CAS 12001-28-4,</w:t>
            </w:r>
          </w:p>
          <w:p w14:paraId="43DE4D83" w14:textId="0C9BA14C" w:rsidR="00EA73D9" w:rsidRPr="00AE6722" w:rsidRDefault="003D34B4" w:rsidP="0021651B">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f) azbest tremolitowy, nr CAS 77536-68-6</w:t>
            </w:r>
          </w:p>
          <w:p w14:paraId="01E3FD8D" w14:textId="08D9C743" w:rsidR="006A576B" w:rsidRPr="00AE6722" w:rsidRDefault="00EA73D9" w:rsidP="00EA73D9">
            <w:pPr>
              <w:spacing w:after="0" w:line="240" w:lineRule="auto"/>
              <w:jc w:val="both"/>
            </w:pPr>
            <w:bookmarkStart w:id="0" w:name="_Hlk184903712"/>
            <w:r w:rsidRPr="00AE6722">
              <w:t xml:space="preserve">– </w:t>
            </w:r>
            <w:bookmarkEnd w:id="0"/>
            <w:r w:rsidRPr="00AE6722">
              <w:rPr>
                <w:rFonts w:ascii="Times New Roman" w:hAnsi="Times New Roman" w:cs="Times New Roman"/>
                <w:color w:val="000000"/>
              </w:rPr>
              <w:t>sklasyfikowane jako substancje rakotwórcze kat. 1A zgodnie z częścią 3 załącznika VI do rozporządzenia Parlamentu Europejskiego i Rady (WE) nr 1272/2008 z dnia 16 grudnia 2008 r. w sprawie klasyfikacji, oznakowania i pakowania substancji i mieszanin, zmieniającego i uchylającego dyrektywy 67/548/EWG i 1999/45/WE oraz zmieniającego rozporządzenie (WE) nr 1907/2006 (Dz. Urz. UE L 353 z 31.12.2008, str. 1, z późn. zm.).</w:t>
            </w:r>
          </w:p>
        </w:tc>
        <w:tc>
          <w:tcPr>
            <w:tcW w:w="1500" w:type="dxa"/>
          </w:tcPr>
          <w:p w14:paraId="2282B53C" w14:textId="77777777" w:rsidR="006A576B" w:rsidRPr="00AE6722" w:rsidRDefault="006A576B" w:rsidP="0021651B">
            <w:pPr>
              <w:spacing w:after="0" w:line="240" w:lineRule="auto"/>
              <w:jc w:val="both"/>
              <w:rPr>
                <w:rFonts w:ascii="Times New Roman" w:eastAsia="Times New Roman" w:hAnsi="Times New Roman" w:cs="Times New Roman"/>
                <w:lang w:eastAsia="pl-PL"/>
              </w:rPr>
            </w:pPr>
          </w:p>
        </w:tc>
      </w:tr>
      <w:tr w:rsidR="006A576B" w:rsidRPr="00AE6722" w14:paraId="006B1AC2" w14:textId="77777777" w:rsidTr="0085688B">
        <w:trPr>
          <w:trHeight w:val="151"/>
        </w:trPr>
        <w:tc>
          <w:tcPr>
            <w:tcW w:w="846" w:type="dxa"/>
          </w:tcPr>
          <w:p w14:paraId="3AF00859" w14:textId="54B620AF" w:rsidR="006A576B" w:rsidRPr="00AE6722" w:rsidRDefault="009F57D8"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lastRenderedPageBreak/>
              <w:t>Art. 3 ust. 1</w:t>
            </w:r>
          </w:p>
        </w:tc>
        <w:tc>
          <w:tcPr>
            <w:tcW w:w="5528" w:type="dxa"/>
            <w:gridSpan w:val="2"/>
          </w:tcPr>
          <w:p w14:paraId="4982B3C3" w14:textId="6DAD7B7A" w:rsidR="006A576B" w:rsidRPr="00AE6722" w:rsidRDefault="009F57D8" w:rsidP="0021651B">
            <w:pPr>
              <w:tabs>
                <w:tab w:val="left" w:pos="1691"/>
              </w:tabs>
              <w:spacing w:after="0" w:line="240" w:lineRule="auto"/>
              <w:ind w:firstLine="8"/>
              <w:jc w:val="both"/>
              <w:rPr>
                <w:rFonts w:ascii="Times New Roman" w:hAnsi="Times New Roman" w:cs="Times New Roman"/>
              </w:rPr>
            </w:pPr>
            <w:r w:rsidRPr="00AE6722">
              <w:rPr>
                <w:rFonts w:ascii="Times New Roman" w:hAnsi="Times New Roman" w:cs="Times New Roman"/>
                <w:color w:val="000000"/>
              </w:rPr>
              <w:t>Niniejszą dyrektywę stosuje się do prac, w czasie których pracownicy są lub mogą być narażeni na działanie pyłu pochodzącego z azbestu lub materiałów zawierających azbest.</w:t>
            </w:r>
          </w:p>
        </w:tc>
        <w:tc>
          <w:tcPr>
            <w:tcW w:w="851" w:type="dxa"/>
          </w:tcPr>
          <w:p w14:paraId="7B093812" w14:textId="26F14436" w:rsidR="00BC37A6" w:rsidRPr="00AE6722" w:rsidRDefault="009F57D8"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N</w:t>
            </w:r>
          </w:p>
        </w:tc>
        <w:tc>
          <w:tcPr>
            <w:tcW w:w="850" w:type="dxa"/>
          </w:tcPr>
          <w:p w14:paraId="2BB8F6F6" w14:textId="77777777" w:rsidR="006A576B" w:rsidRPr="00AE6722" w:rsidRDefault="006A576B" w:rsidP="0021651B">
            <w:pPr>
              <w:spacing w:after="0" w:line="240" w:lineRule="auto"/>
              <w:jc w:val="both"/>
              <w:rPr>
                <w:rFonts w:ascii="Times New Roman" w:eastAsia="Times New Roman" w:hAnsi="Times New Roman" w:cs="Times New Roman"/>
                <w:lang w:eastAsia="pl-PL"/>
              </w:rPr>
            </w:pPr>
          </w:p>
          <w:p w14:paraId="71E70EE9" w14:textId="77777777" w:rsidR="006A576B" w:rsidRPr="00AE6722" w:rsidRDefault="006A576B" w:rsidP="0021651B">
            <w:pPr>
              <w:spacing w:after="0" w:line="240" w:lineRule="auto"/>
              <w:jc w:val="both"/>
              <w:rPr>
                <w:rFonts w:ascii="Times New Roman" w:eastAsia="Times New Roman" w:hAnsi="Times New Roman" w:cs="Times New Roman"/>
                <w:lang w:eastAsia="pl-PL"/>
              </w:rPr>
            </w:pPr>
          </w:p>
        </w:tc>
        <w:tc>
          <w:tcPr>
            <w:tcW w:w="5420" w:type="dxa"/>
          </w:tcPr>
          <w:p w14:paraId="0B5C95D3" w14:textId="10D2A323" w:rsidR="006A576B" w:rsidRPr="00AE6722" w:rsidRDefault="009F57D8" w:rsidP="0021651B">
            <w:pPr>
              <w:spacing w:after="0" w:line="240" w:lineRule="auto"/>
              <w:jc w:val="both"/>
              <w:rPr>
                <w:rFonts w:ascii="Times New Roman" w:eastAsia="Times New Roman" w:hAnsi="Times New Roman" w:cs="Times New Roman"/>
                <w:bCs/>
                <w:lang w:eastAsia="pl-PL"/>
              </w:rPr>
            </w:pPr>
            <w:r w:rsidRPr="00AE6722">
              <w:rPr>
                <w:rFonts w:ascii="Times New Roman" w:hAnsi="Times New Roman" w:cs="Times New Roman"/>
                <w:color w:val="000000"/>
              </w:rPr>
              <w:t>Przepis nie wymaga implementacji – przepis instrukcyjny.</w:t>
            </w:r>
          </w:p>
        </w:tc>
        <w:tc>
          <w:tcPr>
            <w:tcW w:w="1500" w:type="dxa"/>
          </w:tcPr>
          <w:p w14:paraId="79EC7C57" w14:textId="77777777" w:rsidR="006A576B" w:rsidRPr="00AE6722" w:rsidRDefault="006A576B" w:rsidP="0021651B">
            <w:pPr>
              <w:spacing w:after="0" w:line="240" w:lineRule="auto"/>
              <w:jc w:val="both"/>
              <w:rPr>
                <w:rFonts w:ascii="Times New Roman" w:eastAsia="Times New Roman" w:hAnsi="Times New Roman" w:cs="Times New Roman"/>
                <w:lang w:eastAsia="pl-PL"/>
              </w:rPr>
            </w:pPr>
          </w:p>
        </w:tc>
      </w:tr>
      <w:tr w:rsidR="006A576B" w:rsidRPr="00AE6722" w14:paraId="70B2F35C" w14:textId="77777777" w:rsidTr="00D840B9">
        <w:trPr>
          <w:trHeight w:val="2805"/>
        </w:trPr>
        <w:tc>
          <w:tcPr>
            <w:tcW w:w="846" w:type="dxa"/>
          </w:tcPr>
          <w:p w14:paraId="27EE2F6A" w14:textId="7F10EF80" w:rsidR="006A576B" w:rsidRPr="00AE6722" w:rsidRDefault="00EE701B" w:rsidP="0021651B">
            <w:pPr>
              <w:spacing w:after="0" w:line="240" w:lineRule="auto"/>
              <w:jc w:val="both"/>
              <w:rPr>
                <w:rFonts w:ascii="Times New Roman" w:eastAsia="Times New Roman" w:hAnsi="Times New Roman" w:cs="Times New Roman"/>
                <w:highlight w:val="green"/>
                <w:lang w:eastAsia="pl-PL"/>
              </w:rPr>
            </w:pPr>
            <w:r w:rsidRPr="00AE6722">
              <w:rPr>
                <w:rFonts w:ascii="Times New Roman" w:hAnsi="Times New Roman" w:cs="Times New Roman"/>
                <w:b/>
                <w:bCs/>
              </w:rPr>
              <w:t xml:space="preserve">Art. 3 ust. 2 </w:t>
            </w:r>
          </w:p>
        </w:tc>
        <w:tc>
          <w:tcPr>
            <w:tcW w:w="5528" w:type="dxa"/>
            <w:gridSpan w:val="2"/>
          </w:tcPr>
          <w:p w14:paraId="60EC6065" w14:textId="1EEF9749" w:rsidR="003E51F0" w:rsidRPr="00AE6722" w:rsidRDefault="003E51F0" w:rsidP="0021651B">
            <w:pPr>
              <w:spacing w:after="0" w:line="240" w:lineRule="auto"/>
              <w:ind w:firstLine="8"/>
              <w:jc w:val="both"/>
              <w:rPr>
                <w:rFonts w:ascii="Times New Roman" w:hAnsi="Times New Roman" w:cs="Times New Roman"/>
                <w:color w:val="000000"/>
              </w:rPr>
            </w:pPr>
            <w:r w:rsidRPr="00AE6722">
              <w:rPr>
                <w:rFonts w:ascii="Times New Roman" w:hAnsi="Times New Roman" w:cs="Times New Roman"/>
                <w:b/>
                <w:bCs/>
                <w:i/>
                <w:iCs/>
                <w:color w:val="000000"/>
              </w:rPr>
              <w:t>Zmieniony Dyrektywą Parlamentu Europejskiego i Rady (UE) 2023/2668</w:t>
            </w:r>
          </w:p>
          <w:p w14:paraId="76DE836A" w14:textId="673AF4E1" w:rsidR="006A576B" w:rsidRPr="00AE6722" w:rsidRDefault="00EE701B" w:rsidP="0021651B">
            <w:pPr>
              <w:spacing w:after="0" w:line="240" w:lineRule="auto"/>
              <w:jc w:val="both"/>
              <w:rPr>
                <w:rFonts w:ascii="Times New Roman" w:hAnsi="Times New Roman" w:cs="Times New Roman"/>
              </w:rPr>
            </w:pPr>
            <w:r w:rsidRPr="00AE6722">
              <w:rPr>
                <w:rFonts w:ascii="Times New Roman" w:hAnsi="Times New Roman" w:cs="Times New Roman"/>
                <w:color w:val="000000"/>
              </w:rPr>
              <w:t>W przypadku jakichkolwiek prac, w czasie których możliwe jest wystąpienie ryzyka narażenia na działanie pyłu pochodzącego z azbestu lub materiałów zawierających azbest, ryzyko to należy ocenić w taki sposób, aby określić rodzaj i stopień narażenia pracowników na działanie pyłu pochodzącego z azbestu lub materiałów zawierających azbest oraz przedkładać usuwanie azbestu lub materiałów zawierających azbest nad inne formy postępowania z azbestem.</w:t>
            </w:r>
          </w:p>
        </w:tc>
        <w:tc>
          <w:tcPr>
            <w:tcW w:w="851" w:type="dxa"/>
          </w:tcPr>
          <w:p w14:paraId="16700EF0" w14:textId="7BC92F2E" w:rsidR="00BC37A6" w:rsidRPr="00AE6722" w:rsidRDefault="00EE701B"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4F41D356" w14:textId="72D3A870" w:rsidR="009D1E3C" w:rsidRPr="00AE6722" w:rsidRDefault="009D1E3C" w:rsidP="0021651B">
            <w:pPr>
              <w:spacing w:after="0" w:line="240" w:lineRule="auto"/>
              <w:rPr>
                <w:rFonts w:ascii="Times New Roman" w:hAnsi="Times New Roman" w:cs="Times New Roman"/>
                <w:b/>
                <w:bCs/>
              </w:rPr>
            </w:pPr>
            <w:r w:rsidRPr="00AE6722">
              <w:rPr>
                <w:rFonts w:ascii="Times New Roman" w:hAnsi="Times New Roman" w:cs="Times New Roman"/>
                <w:b/>
                <w:bCs/>
              </w:rPr>
              <w:t>Art. 1</w:t>
            </w:r>
            <w:r w:rsidR="00001BF1" w:rsidRPr="00AE6722">
              <w:rPr>
                <w:rFonts w:ascii="Times New Roman" w:hAnsi="Times New Roman" w:cs="Times New Roman"/>
                <w:b/>
                <w:bCs/>
              </w:rPr>
              <w:t>0</w:t>
            </w:r>
            <w:r w:rsidRPr="00AE6722">
              <w:rPr>
                <w:rFonts w:ascii="Times New Roman" w:hAnsi="Times New Roman" w:cs="Times New Roman"/>
                <w:b/>
                <w:bCs/>
              </w:rPr>
              <w:t xml:space="preserve"> ust. 1</w:t>
            </w:r>
          </w:p>
          <w:p w14:paraId="41109B7B" w14:textId="77777777" w:rsidR="006A576B" w:rsidRPr="00AE6722" w:rsidRDefault="006A576B" w:rsidP="0021651B">
            <w:pPr>
              <w:spacing w:after="0" w:line="240" w:lineRule="auto"/>
              <w:jc w:val="both"/>
              <w:rPr>
                <w:rFonts w:ascii="Times New Roman" w:eastAsia="Times New Roman" w:hAnsi="Times New Roman" w:cs="Times New Roman"/>
                <w:lang w:eastAsia="pl-PL"/>
              </w:rPr>
            </w:pPr>
          </w:p>
          <w:p w14:paraId="30BF28C0" w14:textId="77777777" w:rsidR="0021651B" w:rsidRPr="00AE6722" w:rsidRDefault="0021651B" w:rsidP="0021651B">
            <w:pPr>
              <w:spacing w:after="0" w:line="240" w:lineRule="auto"/>
              <w:jc w:val="both"/>
              <w:rPr>
                <w:rFonts w:ascii="Times New Roman" w:eastAsia="Times New Roman" w:hAnsi="Times New Roman" w:cs="Times New Roman"/>
                <w:lang w:eastAsia="pl-PL"/>
              </w:rPr>
            </w:pPr>
          </w:p>
          <w:p w14:paraId="7397FDA4" w14:textId="77777777" w:rsidR="00CF04D9" w:rsidRDefault="00CF04D9" w:rsidP="0021651B">
            <w:pPr>
              <w:spacing w:after="0" w:line="240" w:lineRule="auto"/>
              <w:rPr>
                <w:rFonts w:ascii="Times New Roman" w:hAnsi="Times New Roman" w:cs="Times New Roman"/>
                <w:b/>
                <w:bCs/>
              </w:rPr>
            </w:pPr>
          </w:p>
          <w:p w14:paraId="63F9BC64" w14:textId="66700C62" w:rsidR="00481C00" w:rsidRPr="00AE6722" w:rsidRDefault="00481C00" w:rsidP="0021651B">
            <w:pPr>
              <w:spacing w:after="0" w:line="240" w:lineRule="auto"/>
              <w:rPr>
                <w:rFonts w:ascii="Times New Roman" w:eastAsia="Times New Roman" w:hAnsi="Times New Roman" w:cs="Times New Roman"/>
                <w:b/>
                <w:bCs/>
                <w:lang w:eastAsia="pl-PL"/>
              </w:rPr>
            </w:pPr>
            <w:r w:rsidRPr="00AE6722">
              <w:rPr>
                <w:rFonts w:ascii="Times New Roman" w:hAnsi="Times New Roman" w:cs="Times New Roman"/>
                <w:b/>
                <w:bCs/>
              </w:rPr>
              <w:t>Art.</w:t>
            </w:r>
            <w:r w:rsidR="00453334" w:rsidRPr="00AE6722">
              <w:rPr>
                <w:rFonts w:ascii="Times New Roman" w:hAnsi="Times New Roman" w:cs="Times New Roman"/>
                <w:b/>
                <w:bCs/>
              </w:rPr>
              <w:t xml:space="preserve"> </w:t>
            </w:r>
            <w:r w:rsidR="00C427B5" w:rsidRPr="00AE6722">
              <w:rPr>
                <w:rFonts w:ascii="Times New Roman" w:hAnsi="Times New Roman" w:cs="Times New Roman"/>
                <w:b/>
                <w:bCs/>
              </w:rPr>
              <w:t>9</w:t>
            </w:r>
            <w:r w:rsidRPr="00AE6722">
              <w:rPr>
                <w:rFonts w:ascii="Times New Roman" w:hAnsi="Times New Roman" w:cs="Times New Roman"/>
                <w:b/>
                <w:bCs/>
              </w:rPr>
              <w:t xml:space="preserve"> ust. 1</w:t>
            </w:r>
            <w:r w:rsidRPr="00AE6722">
              <w:rPr>
                <w:rFonts w:ascii="Times New Roman" w:eastAsia="Times New Roman" w:hAnsi="Times New Roman" w:cs="Times New Roman"/>
                <w:b/>
                <w:bCs/>
                <w:lang w:eastAsia="pl-PL"/>
              </w:rPr>
              <w:t xml:space="preserve"> </w:t>
            </w:r>
            <w:r w:rsidR="00C427B5" w:rsidRPr="00AE6722">
              <w:rPr>
                <w:rFonts w:ascii="Times New Roman" w:eastAsia="Times New Roman" w:hAnsi="Times New Roman" w:cs="Times New Roman"/>
                <w:b/>
                <w:bCs/>
                <w:lang w:eastAsia="pl-PL"/>
              </w:rPr>
              <w:t>i 2</w:t>
            </w:r>
          </w:p>
        </w:tc>
        <w:tc>
          <w:tcPr>
            <w:tcW w:w="5420" w:type="dxa"/>
          </w:tcPr>
          <w:p w14:paraId="3BD6F8D1" w14:textId="5A86E51D" w:rsidR="00CF04D9" w:rsidRPr="00C80292" w:rsidRDefault="009D1E3C" w:rsidP="00C80292">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xml:space="preserve">1. </w:t>
            </w:r>
            <w:r w:rsidR="00CF04D9" w:rsidRPr="00C80292">
              <w:rPr>
                <w:rFonts w:ascii="Times New Roman" w:hAnsi="Times New Roman" w:cs="Times New Roman"/>
                <w:color w:val="000000"/>
              </w:rPr>
              <w:t xml:space="preserve">Podmiot odpowiedzialny sporządza ocenę ryzyka zawodowego związanego z wykonywaną pracą lub służbą, uwzględniając rodzaj i poziom narażenia na działanie azbestu. </w:t>
            </w:r>
          </w:p>
          <w:p w14:paraId="46A82D1A" w14:textId="77777777" w:rsidR="00CF04D9" w:rsidRPr="00AE6722" w:rsidRDefault="00CF04D9" w:rsidP="0021651B">
            <w:pPr>
              <w:spacing w:after="0" w:line="240" w:lineRule="auto"/>
              <w:jc w:val="both"/>
              <w:rPr>
                <w:rFonts w:ascii="Times New Roman" w:hAnsi="Times New Roman" w:cs="Times New Roman"/>
                <w:color w:val="000000"/>
              </w:rPr>
            </w:pPr>
          </w:p>
          <w:p w14:paraId="78AEFAEC" w14:textId="77777777" w:rsidR="00C427B5" w:rsidRPr="00AE6722" w:rsidRDefault="00481C00" w:rsidP="00C427B5">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1. Użytkujący</w:t>
            </w:r>
            <w:r w:rsidR="00C427B5" w:rsidRPr="00AE6722">
              <w:rPr>
                <w:rFonts w:ascii="Times New Roman" w:hAnsi="Times New Roman" w:cs="Times New Roman"/>
                <w:color w:val="000000"/>
              </w:rPr>
              <w:t xml:space="preserve"> usuwa wyroby zawierające azbest w sposób niestwarzający zagrożenia dla środowiska oraz życia i zdrowia ludzi. </w:t>
            </w:r>
          </w:p>
          <w:p w14:paraId="7EBD32CC" w14:textId="2043F418" w:rsidR="006A576B" w:rsidRPr="00E75E4E" w:rsidRDefault="00C427B5" w:rsidP="00E75E4E">
            <w:pPr>
              <w:spacing w:after="0" w:line="240" w:lineRule="auto"/>
              <w:jc w:val="both"/>
              <w:rPr>
                <w:rFonts w:ascii="Times New Roman" w:hAnsi="Times New Roman" w:cs="Times New Roman"/>
                <w:bCs/>
                <w:color w:val="000000"/>
              </w:rPr>
            </w:pPr>
            <w:r w:rsidRPr="00AE6722">
              <w:rPr>
                <w:rFonts w:ascii="Times New Roman" w:hAnsi="Times New Roman" w:cs="Times New Roman"/>
                <w:color w:val="000000"/>
              </w:rPr>
              <w:t>2. Użytkujący może zabezpieczyć trwale wyroby zawierające azbest w przypadkach określonych w art. 2</w:t>
            </w:r>
            <w:r w:rsidR="000709DB" w:rsidRPr="00AE6722">
              <w:rPr>
                <w:rFonts w:ascii="Times New Roman" w:hAnsi="Times New Roman" w:cs="Times New Roman"/>
                <w:color w:val="000000"/>
              </w:rPr>
              <w:t>7</w:t>
            </w:r>
            <w:r w:rsidRPr="00AE6722">
              <w:rPr>
                <w:rFonts w:ascii="Times New Roman" w:hAnsi="Times New Roman" w:cs="Times New Roman"/>
                <w:color w:val="000000"/>
              </w:rPr>
              <w:t xml:space="preserve"> ust. 5.</w:t>
            </w:r>
          </w:p>
        </w:tc>
        <w:tc>
          <w:tcPr>
            <w:tcW w:w="1500" w:type="dxa"/>
          </w:tcPr>
          <w:p w14:paraId="3B52C095" w14:textId="77777777" w:rsidR="006A576B" w:rsidRPr="00AE6722" w:rsidRDefault="006A576B" w:rsidP="0021651B">
            <w:pPr>
              <w:spacing w:after="0" w:line="240" w:lineRule="auto"/>
              <w:jc w:val="both"/>
              <w:rPr>
                <w:rFonts w:ascii="Times New Roman" w:eastAsia="Times New Roman" w:hAnsi="Times New Roman" w:cs="Times New Roman"/>
                <w:lang w:eastAsia="pl-PL"/>
              </w:rPr>
            </w:pPr>
          </w:p>
        </w:tc>
      </w:tr>
      <w:tr w:rsidR="00E3340E" w:rsidRPr="00AE6722" w14:paraId="709BA7A8" w14:textId="77777777" w:rsidTr="0085688B">
        <w:trPr>
          <w:trHeight w:val="539"/>
        </w:trPr>
        <w:tc>
          <w:tcPr>
            <w:tcW w:w="846" w:type="dxa"/>
          </w:tcPr>
          <w:p w14:paraId="0E279038" w14:textId="5CC2DFE5" w:rsidR="00E3340E" w:rsidRPr="00AE6722" w:rsidRDefault="00CE4501" w:rsidP="0021651B">
            <w:pPr>
              <w:spacing w:after="0" w:line="240" w:lineRule="auto"/>
              <w:rPr>
                <w:rFonts w:ascii="Times New Roman" w:hAnsi="Times New Roman" w:cs="Times New Roman"/>
                <w:b/>
                <w:bCs/>
              </w:rPr>
            </w:pPr>
            <w:r w:rsidRPr="00AE6722">
              <w:rPr>
                <w:rFonts w:ascii="Times New Roman" w:hAnsi="Times New Roman" w:cs="Times New Roman"/>
                <w:b/>
                <w:bCs/>
              </w:rPr>
              <w:t>Art. 3 ust. 3</w:t>
            </w:r>
            <w:r w:rsidR="003E51F0" w:rsidRPr="00AE6722">
              <w:rPr>
                <w:rFonts w:ascii="Times New Roman" w:hAnsi="Times New Roman" w:cs="Times New Roman"/>
                <w:b/>
                <w:bCs/>
              </w:rPr>
              <w:t xml:space="preserve"> </w:t>
            </w:r>
            <w:r w:rsidR="009D530D" w:rsidRPr="00AE6722">
              <w:rPr>
                <w:rFonts w:ascii="Times New Roman" w:hAnsi="Times New Roman" w:cs="Times New Roman"/>
                <w:b/>
                <w:bCs/>
              </w:rPr>
              <w:t>część wprowadzająca</w:t>
            </w:r>
          </w:p>
        </w:tc>
        <w:tc>
          <w:tcPr>
            <w:tcW w:w="5528" w:type="dxa"/>
            <w:gridSpan w:val="2"/>
          </w:tcPr>
          <w:p w14:paraId="52B8C4B8" w14:textId="2301DB04" w:rsidR="003E51F0" w:rsidRPr="00AE6722" w:rsidRDefault="009D530D" w:rsidP="0021651B">
            <w:pPr>
              <w:spacing w:after="0" w:line="240" w:lineRule="auto"/>
              <w:ind w:firstLine="8"/>
              <w:jc w:val="both"/>
              <w:rPr>
                <w:rFonts w:ascii="Times New Roman" w:hAnsi="Times New Roman" w:cs="Times New Roman"/>
                <w:color w:val="000000"/>
              </w:rPr>
            </w:pPr>
            <w:r w:rsidRPr="00AE6722">
              <w:rPr>
                <w:rFonts w:ascii="Times New Roman" w:hAnsi="Times New Roman" w:cs="Times New Roman"/>
                <w:b/>
                <w:bCs/>
                <w:i/>
                <w:iCs/>
                <w:color w:val="000000"/>
              </w:rPr>
              <w:t>Część wprowadzająca</w:t>
            </w:r>
            <w:r w:rsidR="003E51F0" w:rsidRPr="00AE6722">
              <w:rPr>
                <w:rFonts w:ascii="Times New Roman" w:hAnsi="Times New Roman" w:cs="Times New Roman"/>
                <w:b/>
                <w:bCs/>
                <w:i/>
                <w:iCs/>
                <w:color w:val="000000"/>
              </w:rPr>
              <w:t xml:space="preserve"> zmienion</w:t>
            </w:r>
            <w:r w:rsidRPr="00AE6722">
              <w:rPr>
                <w:rFonts w:ascii="Times New Roman" w:hAnsi="Times New Roman" w:cs="Times New Roman"/>
                <w:b/>
                <w:bCs/>
                <w:i/>
                <w:iCs/>
                <w:color w:val="000000"/>
              </w:rPr>
              <w:t>a</w:t>
            </w:r>
            <w:r w:rsidR="003E51F0" w:rsidRPr="00AE6722">
              <w:rPr>
                <w:rFonts w:ascii="Times New Roman" w:hAnsi="Times New Roman" w:cs="Times New Roman"/>
                <w:b/>
                <w:bCs/>
                <w:i/>
                <w:iCs/>
                <w:color w:val="000000"/>
              </w:rPr>
              <w:t xml:space="preserve"> Dyrektywą Parlamentu Europejskiego i Rady (UE) 2023/2668</w:t>
            </w:r>
          </w:p>
          <w:p w14:paraId="1ED463A0" w14:textId="47C103BA" w:rsidR="00E3340E" w:rsidRPr="00AE6722" w:rsidRDefault="00CE4501"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Pod warunkiem, że narażenie pracownika jest sporadyczne i o niskiej intensywności oraz jeżeli z rezultatów oceny ryzyka, o której mowa w ust. 2 niniejszego artykułu, jasno wynika, że odpowiednia wartość dopuszczalna określona w art. 8 nie będzie przekroczona w powietrzu w obszarze pracy, państwa członkowskie mogą odstąpić od stosowania art. 4, jeśli praca obejmuje:</w:t>
            </w:r>
          </w:p>
        </w:tc>
        <w:tc>
          <w:tcPr>
            <w:tcW w:w="851" w:type="dxa"/>
          </w:tcPr>
          <w:p w14:paraId="54FEBC34" w14:textId="0611F885" w:rsidR="00E3340E" w:rsidRPr="00AE6722" w:rsidRDefault="00CE4501"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N</w:t>
            </w:r>
          </w:p>
        </w:tc>
        <w:tc>
          <w:tcPr>
            <w:tcW w:w="850" w:type="dxa"/>
          </w:tcPr>
          <w:p w14:paraId="4B86F0E1" w14:textId="77777777" w:rsidR="00E3340E" w:rsidRPr="00AE6722" w:rsidRDefault="00E3340E" w:rsidP="0021651B">
            <w:pPr>
              <w:spacing w:after="0" w:line="240" w:lineRule="auto"/>
              <w:jc w:val="both"/>
              <w:rPr>
                <w:rFonts w:ascii="Times New Roman" w:eastAsia="Times New Roman" w:hAnsi="Times New Roman" w:cs="Times New Roman"/>
                <w:lang w:eastAsia="pl-PL"/>
              </w:rPr>
            </w:pPr>
          </w:p>
        </w:tc>
        <w:tc>
          <w:tcPr>
            <w:tcW w:w="5420" w:type="dxa"/>
          </w:tcPr>
          <w:p w14:paraId="12D3C75A" w14:textId="2938457B" w:rsidR="00E3340E" w:rsidRPr="00AE6722" w:rsidRDefault="00CE4501"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Cs/>
              </w:rPr>
              <w:t xml:space="preserve">Przepis nie wymaga implementacji, gdyż Polska nie wprowadza odstępstwa od stosowania </w:t>
            </w:r>
            <w:r w:rsidRPr="00AE6722">
              <w:rPr>
                <w:rFonts w:ascii="Times New Roman" w:hAnsi="Times New Roman" w:cs="Times New Roman"/>
                <w:color w:val="000000"/>
              </w:rPr>
              <w:t xml:space="preserve">art. 4 dyrektywy 2009/148/WE, co jest zgodne z </w:t>
            </w:r>
            <w:r w:rsidRPr="00AE6722">
              <w:rPr>
                <w:rFonts w:ascii="Times New Roman" w:hAnsi="Times New Roman" w:cs="Times New Roman"/>
                <w:bCs/>
              </w:rPr>
              <w:t xml:space="preserve">art. 1 ust. 2 dyrektywy 2009/148/WE, gdyż zapewnia się tym samym </w:t>
            </w:r>
            <w:r w:rsidRPr="00AE6722">
              <w:rPr>
                <w:rFonts w:ascii="Times New Roman" w:hAnsi="Times New Roman" w:cs="Times New Roman"/>
                <w:color w:val="000000"/>
              </w:rPr>
              <w:t>większą ochronę pracowników.</w:t>
            </w:r>
          </w:p>
        </w:tc>
        <w:tc>
          <w:tcPr>
            <w:tcW w:w="1500" w:type="dxa"/>
          </w:tcPr>
          <w:p w14:paraId="6193727A" w14:textId="77777777" w:rsidR="00E3340E" w:rsidRPr="00AE6722" w:rsidRDefault="00E3340E" w:rsidP="0021651B">
            <w:pPr>
              <w:spacing w:after="0" w:line="240" w:lineRule="auto"/>
              <w:jc w:val="both"/>
              <w:rPr>
                <w:rFonts w:ascii="Times New Roman" w:eastAsia="Times New Roman" w:hAnsi="Times New Roman" w:cs="Times New Roman"/>
                <w:lang w:eastAsia="pl-PL"/>
              </w:rPr>
            </w:pPr>
          </w:p>
        </w:tc>
      </w:tr>
      <w:tr w:rsidR="00E53E56" w:rsidRPr="00AE6722" w14:paraId="64681C2B" w14:textId="77777777" w:rsidTr="0085688B">
        <w:trPr>
          <w:trHeight w:val="539"/>
        </w:trPr>
        <w:tc>
          <w:tcPr>
            <w:tcW w:w="846" w:type="dxa"/>
          </w:tcPr>
          <w:p w14:paraId="6707C9A4" w14:textId="77777777" w:rsidR="00E53E56" w:rsidRPr="00AE6722" w:rsidRDefault="00E53E56" w:rsidP="0021651B">
            <w:pPr>
              <w:spacing w:after="0" w:line="240" w:lineRule="auto"/>
              <w:rPr>
                <w:rFonts w:ascii="Times New Roman" w:hAnsi="Times New Roman" w:cs="Times New Roman"/>
                <w:b/>
                <w:bCs/>
              </w:rPr>
            </w:pPr>
            <w:r w:rsidRPr="00AE6722">
              <w:rPr>
                <w:rFonts w:ascii="Times New Roman" w:hAnsi="Times New Roman" w:cs="Times New Roman"/>
                <w:b/>
                <w:bCs/>
              </w:rPr>
              <w:t>Art. 3 ust. 3</w:t>
            </w:r>
          </w:p>
          <w:p w14:paraId="6DDB9865" w14:textId="77777777" w:rsidR="00E53E56" w:rsidRPr="00AE6722" w:rsidRDefault="00E53E56" w:rsidP="0021651B">
            <w:pPr>
              <w:spacing w:after="0" w:line="240" w:lineRule="auto"/>
              <w:rPr>
                <w:rFonts w:ascii="Times New Roman" w:hAnsi="Times New Roman" w:cs="Times New Roman"/>
                <w:b/>
                <w:bCs/>
              </w:rPr>
            </w:pPr>
          </w:p>
        </w:tc>
        <w:tc>
          <w:tcPr>
            <w:tcW w:w="5528" w:type="dxa"/>
            <w:gridSpan w:val="2"/>
          </w:tcPr>
          <w:p w14:paraId="208339AE" w14:textId="77777777" w:rsidR="00E53E56" w:rsidRPr="00AE6722" w:rsidRDefault="00E53E56" w:rsidP="0021651B">
            <w:pPr>
              <w:pStyle w:val="CM4"/>
              <w:rPr>
                <w:rFonts w:ascii="Times New Roman" w:hAnsi="Times New Roman" w:cs="Times New Roman"/>
                <w:color w:val="000000"/>
                <w:sz w:val="22"/>
                <w:szCs w:val="22"/>
              </w:rPr>
            </w:pPr>
            <w:r w:rsidRPr="00AE6722">
              <w:rPr>
                <w:rFonts w:ascii="Times New Roman" w:hAnsi="Times New Roman" w:cs="Times New Roman"/>
                <w:color w:val="000000"/>
                <w:sz w:val="22"/>
                <w:szCs w:val="22"/>
              </w:rPr>
              <w:t xml:space="preserve">a) krótkie, niewykonywane ciągle prace konserwacyjne, w których wykorzystuje się tylko materiały bez cech kruchości; </w:t>
            </w:r>
          </w:p>
          <w:p w14:paraId="6548862D" w14:textId="77777777" w:rsidR="00E53E56" w:rsidRPr="00AE6722" w:rsidRDefault="00E53E56" w:rsidP="0021651B">
            <w:pPr>
              <w:pStyle w:val="CM4"/>
              <w:rPr>
                <w:rFonts w:ascii="Times New Roman" w:hAnsi="Times New Roman" w:cs="Times New Roman"/>
                <w:color w:val="000000"/>
                <w:sz w:val="22"/>
                <w:szCs w:val="22"/>
              </w:rPr>
            </w:pPr>
            <w:r w:rsidRPr="00AE6722">
              <w:rPr>
                <w:rFonts w:ascii="Times New Roman" w:hAnsi="Times New Roman" w:cs="Times New Roman"/>
                <w:color w:val="000000"/>
                <w:sz w:val="22"/>
                <w:szCs w:val="22"/>
              </w:rPr>
              <w:t xml:space="preserve">b) usuwanie bez niszczenia nienaruszonych materiałów, w których włókna azbestowe są mocno związane z podłożem; </w:t>
            </w:r>
          </w:p>
          <w:p w14:paraId="2A504E81" w14:textId="77777777" w:rsidR="00E53E56" w:rsidRPr="00AE6722" w:rsidRDefault="00E53E56" w:rsidP="0021651B">
            <w:pPr>
              <w:pStyle w:val="CM4"/>
              <w:rPr>
                <w:rFonts w:ascii="Times New Roman" w:hAnsi="Times New Roman" w:cs="Times New Roman"/>
                <w:color w:val="000000"/>
                <w:sz w:val="22"/>
                <w:szCs w:val="22"/>
              </w:rPr>
            </w:pPr>
            <w:r w:rsidRPr="00AE6722">
              <w:rPr>
                <w:rFonts w:ascii="Times New Roman" w:hAnsi="Times New Roman" w:cs="Times New Roman"/>
                <w:color w:val="000000"/>
                <w:sz w:val="22"/>
                <w:szCs w:val="22"/>
              </w:rPr>
              <w:t xml:space="preserve">c) obudowywanie lub zabezpieczanie materiałów zawierających azbest, jeżeli są one w dobrym stanie; </w:t>
            </w:r>
          </w:p>
          <w:p w14:paraId="1C7249BD" w14:textId="65E082C1" w:rsidR="00E53E56" w:rsidRPr="00AE6722" w:rsidRDefault="00E53E56" w:rsidP="0021651B">
            <w:pPr>
              <w:spacing w:after="0" w:line="240" w:lineRule="auto"/>
              <w:ind w:firstLine="8"/>
              <w:jc w:val="both"/>
              <w:rPr>
                <w:rFonts w:ascii="Times New Roman" w:hAnsi="Times New Roman" w:cs="Times New Roman"/>
                <w:color w:val="000000"/>
              </w:rPr>
            </w:pPr>
            <w:r w:rsidRPr="00AE6722">
              <w:rPr>
                <w:rFonts w:ascii="Times New Roman" w:hAnsi="Times New Roman" w:cs="Times New Roman"/>
                <w:color w:val="000000"/>
              </w:rPr>
              <w:t>d) monitorowanie i kontrolę atmosfery oraz pobieranie próbek w celu sprawdzenia, czy dany materiał zawiera azbest.</w:t>
            </w:r>
          </w:p>
        </w:tc>
        <w:tc>
          <w:tcPr>
            <w:tcW w:w="851" w:type="dxa"/>
          </w:tcPr>
          <w:p w14:paraId="678392A0" w14:textId="714142D2" w:rsidR="00E53E56" w:rsidRPr="00AE6722" w:rsidRDefault="00D50CC9" w:rsidP="0021651B">
            <w:pPr>
              <w:spacing w:after="0" w:line="240" w:lineRule="auto"/>
              <w:jc w:val="both"/>
              <w:rPr>
                <w:rFonts w:ascii="Times New Roman" w:hAnsi="Times New Roman" w:cs="Times New Roman"/>
                <w:b/>
                <w:bCs/>
              </w:rPr>
            </w:pPr>
            <w:r w:rsidRPr="00AE6722">
              <w:rPr>
                <w:rFonts w:ascii="Times New Roman" w:hAnsi="Times New Roman" w:cs="Times New Roman"/>
                <w:b/>
                <w:bCs/>
              </w:rPr>
              <w:t>N</w:t>
            </w:r>
          </w:p>
        </w:tc>
        <w:tc>
          <w:tcPr>
            <w:tcW w:w="850" w:type="dxa"/>
          </w:tcPr>
          <w:p w14:paraId="3D9D0274" w14:textId="77777777" w:rsidR="00E53E56" w:rsidRPr="00AE6722" w:rsidRDefault="00E53E56" w:rsidP="0021651B">
            <w:pPr>
              <w:spacing w:after="0" w:line="240" w:lineRule="auto"/>
              <w:jc w:val="both"/>
              <w:rPr>
                <w:rFonts w:ascii="Times New Roman" w:eastAsia="Times New Roman" w:hAnsi="Times New Roman" w:cs="Times New Roman"/>
                <w:lang w:eastAsia="pl-PL"/>
              </w:rPr>
            </w:pPr>
          </w:p>
        </w:tc>
        <w:tc>
          <w:tcPr>
            <w:tcW w:w="5420" w:type="dxa"/>
          </w:tcPr>
          <w:p w14:paraId="4B73FF6C" w14:textId="03F4137A" w:rsidR="00E53E56" w:rsidRPr="00AE6722" w:rsidRDefault="007741C0" w:rsidP="0021651B">
            <w:pPr>
              <w:spacing w:after="0" w:line="240" w:lineRule="auto"/>
              <w:jc w:val="both"/>
              <w:rPr>
                <w:rFonts w:ascii="Times New Roman" w:hAnsi="Times New Roman" w:cs="Times New Roman"/>
                <w:bCs/>
              </w:rPr>
            </w:pPr>
            <w:r w:rsidRPr="00AE6722">
              <w:rPr>
                <w:rFonts w:ascii="Times New Roman" w:hAnsi="Times New Roman" w:cs="Times New Roman"/>
                <w:bCs/>
              </w:rPr>
              <w:t xml:space="preserve">Przepis nie wymaga implementacji, gdyż Polska nie wprowadza odstępstwa od stosowania </w:t>
            </w:r>
            <w:r w:rsidRPr="00AE6722">
              <w:rPr>
                <w:rFonts w:ascii="Times New Roman" w:hAnsi="Times New Roman" w:cs="Times New Roman"/>
                <w:color w:val="000000"/>
              </w:rPr>
              <w:t xml:space="preserve">art. 4 dyrektywy 2009/148/WE, co jest zgodne z </w:t>
            </w:r>
            <w:r w:rsidRPr="00AE6722">
              <w:rPr>
                <w:rFonts w:ascii="Times New Roman" w:hAnsi="Times New Roman" w:cs="Times New Roman"/>
                <w:bCs/>
              </w:rPr>
              <w:t xml:space="preserve">art. 1 ust. 2 dyrektywy 2009/148/WE, gdyż zapewnia się tym samym </w:t>
            </w:r>
            <w:r w:rsidRPr="00AE6722">
              <w:rPr>
                <w:rFonts w:ascii="Times New Roman" w:hAnsi="Times New Roman" w:cs="Times New Roman"/>
                <w:color w:val="000000"/>
              </w:rPr>
              <w:t>większą ochronę pracowników.</w:t>
            </w:r>
          </w:p>
        </w:tc>
        <w:tc>
          <w:tcPr>
            <w:tcW w:w="1500" w:type="dxa"/>
          </w:tcPr>
          <w:p w14:paraId="3C1A9F90" w14:textId="77777777" w:rsidR="00E53E56" w:rsidRPr="00AE6722" w:rsidRDefault="00E53E56" w:rsidP="0021651B">
            <w:pPr>
              <w:spacing w:after="0" w:line="240" w:lineRule="auto"/>
              <w:jc w:val="both"/>
              <w:rPr>
                <w:rFonts w:ascii="Times New Roman" w:eastAsia="Times New Roman" w:hAnsi="Times New Roman" w:cs="Times New Roman"/>
                <w:lang w:eastAsia="pl-PL"/>
              </w:rPr>
            </w:pPr>
          </w:p>
        </w:tc>
      </w:tr>
      <w:tr w:rsidR="00E3340E" w:rsidRPr="00AE6722" w14:paraId="7F326ECC" w14:textId="77777777" w:rsidTr="0085688B">
        <w:trPr>
          <w:trHeight w:val="539"/>
        </w:trPr>
        <w:tc>
          <w:tcPr>
            <w:tcW w:w="846" w:type="dxa"/>
          </w:tcPr>
          <w:p w14:paraId="20527D75" w14:textId="62D486D2" w:rsidR="00E3340E" w:rsidRPr="00AE6722" w:rsidRDefault="00294A0E" w:rsidP="0021651B">
            <w:pPr>
              <w:spacing w:after="0" w:line="240" w:lineRule="auto"/>
              <w:jc w:val="both"/>
              <w:rPr>
                <w:rFonts w:ascii="Times New Roman" w:eastAsia="Times New Roman" w:hAnsi="Times New Roman" w:cs="Times New Roman"/>
                <w:highlight w:val="green"/>
                <w:lang w:eastAsia="pl-PL"/>
              </w:rPr>
            </w:pPr>
            <w:r w:rsidRPr="00AE6722">
              <w:rPr>
                <w:rFonts w:ascii="Times New Roman" w:hAnsi="Times New Roman" w:cs="Times New Roman"/>
                <w:b/>
                <w:bCs/>
              </w:rPr>
              <w:t>Art. 3 ust. 4</w:t>
            </w:r>
          </w:p>
        </w:tc>
        <w:tc>
          <w:tcPr>
            <w:tcW w:w="5528" w:type="dxa"/>
            <w:gridSpan w:val="2"/>
          </w:tcPr>
          <w:p w14:paraId="17A3B22B" w14:textId="2B10B5B6" w:rsidR="00E3340E" w:rsidRPr="00AE6722" w:rsidRDefault="00294A0E"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 xml:space="preserve">Państwa członkowskie, po konsultacji z partnerami społecznymi zgodnie z krajowym ustawodawstwem i </w:t>
            </w:r>
            <w:r w:rsidRPr="00AE6722">
              <w:rPr>
                <w:rFonts w:ascii="Times New Roman" w:hAnsi="Times New Roman" w:cs="Times New Roman"/>
                <w:color w:val="000000"/>
              </w:rPr>
              <w:lastRenderedPageBreak/>
              <w:t>praktyką, wydają praktyczne wskazówki dotyczące określania narażenia sporadycznego i o niskiej intensywności, o którym mowa w ust. 3.</w:t>
            </w:r>
          </w:p>
        </w:tc>
        <w:tc>
          <w:tcPr>
            <w:tcW w:w="851" w:type="dxa"/>
          </w:tcPr>
          <w:p w14:paraId="7DF6EC17" w14:textId="416E190B" w:rsidR="00E3340E" w:rsidRPr="00AE6722" w:rsidRDefault="00294A0E"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lastRenderedPageBreak/>
              <w:t>N</w:t>
            </w:r>
          </w:p>
        </w:tc>
        <w:tc>
          <w:tcPr>
            <w:tcW w:w="850" w:type="dxa"/>
          </w:tcPr>
          <w:p w14:paraId="04CC31B5" w14:textId="77777777" w:rsidR="00E3340E" w:rsidRPr="00AE6722" w:rsidRDefault="00E3340E" w:rsidP="0021651B">
            <w:pPr>
              <w:spacing w:after="0" w:line="240" w:lineRule="auto"/>
              <w:jc w:val="both"/>
              <w:rPr>
                <w:rFonts w:ascii="Times New Roman" w:eastAsia="Times New Roman" w:hAnsi="Times New Roman" w:cs="Times New Roman"/>
                <w:lang w:eastAsia="pl-PL"/>
              </w:rPr>
            </w:pPr>
          </w:p>
        </w:tc>
        <w:tc>
          <w:tcPr>
            <w:tcW w:w="5420" w:type="dxa"/>
          </w:tcPr>
          <w:p w14:paraId="289BB044" w14:textId="7E4CBAF5" w:rsidR="00E3340E" w:rsidRPr="00AE6722" w:rsidRDefault="00294A0E"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Cs/>
              </w:rPr>
              <w:t xml:space="preserve">Przepis nie wymaga implementacji, gdyż Polska nie wprowadza odstępstwa od stosowania </w:t>
            </w:r>
            <w:r w:rsidRPr="00AE6722">
              <w:rPr>
                <w:rFonts w:ascii="Times New Roman" w:hAnsi="Times New Roman" w:cs="Times New Roman"/>
                <w:color w:val="000000"/>
              </w:rPr>
              <w:t xml:space="preserve">art. 4 dyrektywy </w:t>
            </w:r>
            <w:r w:rsidRPr="00AE6722">
              <w:rPr>
                <w:rFonts w:ascii="Times New Roman" w:hAnsi="Times New Roman" w:cs="Times New Roman"/>
                <w:color w:val="000000"/>
              </w:rPr>
              <w:lastRenderedPageBreak/>
              <w:t xml:space="preserve">2023/2668, co jest zgodne z </w:t>
            </w:r>
            <w:r w:rsidRPr="00AE6722">
              <w:rPr>
                <w:rFonts w:ascii="Times New Roman" w:hAnsi="Times New Roman" w:cs="Times New Roman"/>
                <w:bCs/>
              </w:rPr>
              <w:t xml:space="preserve">art. 1 ust. 2 dyrektywy, gdyż zapewnia się tym samym </w:t>
            </w:r>
            <w:r w:rsidRPr="00AE6722">
              <w:rPr>
                <w:rFonts w:ascii="Times New Roman" w:hAnsi="Times New Roman" w:cs="Times New Roman"/>
                <w:color w:val="000000"/>
              </w:rPr>
              <w:t>większą ochronę pracowników.</w:t>
            </w:r>
          </w:p>
        </w:tc>
        <w:tc>
          <w:tcPr>
            <w:tcW w:w="1500" w:type="dxa"/>
          </w:tcPr>
          <w:p w14:paraId="77C5ED6D" w14:textId="77777777" w:rsidR="00E3340E" w:rsidRPr="00AE6722" w:rsidRDefault="00E3340E" w:rsidP="0021651B">
            <w:pPr>
              <w:spacing w:after="0" w:line="240" w:lineRule="auto"/>
              <w:jc w:val="both"/>
              <w:rPr>
                <w:rFonts w:ascii="Times New Roman" w:eastAsia="Times New Roman" w:hAnsi="Times New Roman" w:cs="Times New Roman"/>
                <w:lang w:eastAsia="pl-PL"/>
              </w:rPr>
            </w:pPr>
          </w:p>
        </w:tc>
      </w:tr>
      <w:tr w:rsidR="00E3340E" w:rsidRPr="00AE6722" w14:paraId="079E90E2" w14:textId="77777777" w:rsidTr="0085688B">
        <w:trPr>
          <w:trHeight w:val="539"/>
        </w:trPr>
        <w:tc>
          <w:tcPr>
            <w:tcW w:w="846" w:type="dxa"/>
          </w:tcPr>
          <w:p w14:paraId="583F8A48" w14:textId="10E736F7" w:rsidR="00E3340E" w:rsidRPr="00AE6722" w:rsidRDefault="00294A0E" w:rsidP="0021651B">
            <w:pPr>
              <w:spacing w:after="0" w:line="240" w:lineRule="auto"/>
              <w:jc w:val="both"/>
              <w:rPr>
                <w:rFonts w:ascii="Times New Roman" w:eastAsia="Times New Roman" w:hAnsi="Times New Roman" w:cs="Times New Roman"/>
                <w:highlight w:val="green"/>
                <w:lang w:eastAsia="pl-PL"/>
              </w:rPr>
            </w:pPr>
            <w:r w:rsidRPr="00AE6722">
              <w:rPr>
                <w:rFonts w:ascii="Times New Roman" w:hAnsi="Times New Roman" w:cs="Times New Roman"/>
                <w:b/>
                <w:bCs/>
              </w:rPr>
              <w:t>Art. 3 ust. 5</w:t>
            </w:r>
          </w:p>
        </w:tc>
        <w:tc>
          <w:tcPr>
            <w:tcW w:w="5528" w:type="dxa"/>
            <w:gridSpan w:val="2"/>
          </w:tcPr>
          <w:p w14:paraId="18A8D86E" w14:textId="5154EFE8" w:rsidR="00E3340E" w:rsidRPr="00AE6722" w:rsidRDefault="00294A0E"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Ocena, o której mowa w ust. 2, konsultowana jest z pracownikami lub ich przedstawicielami w przedsiębiorstwie lub zakładzie i podlega weryfikacji, jeżeli zachodzi podejrzenie, że ocena ta jest nieprawdziwa lub gdy nastąpiła znacząca zmiana warunków pracy.</w:t>
            </w:r>
          </w:p>
        </w:tc>
        <w:tc>
          <w:tcPr>
            <w:tcW w:w="851" w:type="dxa"/>
          </w:tcPr>
          <w:p w14:paraId="2083B97F" w14:textId="65679F83" w:rsidR="00E3340E" w:rsidRPr="00AE6722" w:rsidRDefault="00294A0E"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78700630" w14:textId="655BA45C" w:rsidR="00E3340E" w:rsidRPr="00AE6722" w:rsidRDefault="003E1AEA"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Art. 1</w:t>
            </w:r>
            <w:r w:rsidR="00C427B5" w:rsidRPr="00AE6722">
              <w:rPr>
                <w:rFonts w:ascii="Times New Roman" w:hAnsi="Times New Roman" w:cs="Times New Roman"/>
                <w:b/>
                <w:bCs/>
              </w:rPr>
              <w:t>0</w:t>
            </w:r>
            <w:r w:rsidRPr="00AE6722">
              <w:rPr>
                <w:rFonts w:ascii="Times New Roman" w:hAnsi="Times New Roman" w:cs="Times New Roman"/>
                <w:b/>
                <w:bCs/>
              </w:rPr>
              <w:t xml:space="preserve"> ust. 2 i 3</w:t>
            </w:r>
          </w:p>
        </w:tc>
        <w:tc>
          <w:tcPr>
            <w:tcW w:w="5420" w:type="dxa"/>
          </w:tcPr>
          <w:p w14:paraId="42F86F8B" w14:textId="193E26A4" w:rsidR="00667DFF" w:rsidRPr="00C80292" w:rsidRDefault="003E1AEA"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 xml:space="preserve">2. </w:t>
            </w:r>
            <w:r w:rsidR="00667DFF" w:rsidRPr="00C80292">
              <w:rPr>
                <w:rFonts w:ascii="Times New Roman" w:hAnsi="Times New Roman" w:cs="Times New Roman"/>
                <w:color w:val="000000"/>
              </w:rPr>
              <w:t>Podmiot odpowiedzialny konsultuje z osobami narażonymi na działanie azbestu</w:t>
            </w:r>
            <w:r w:rsidR="00667DFF" w:rsidRPr="00C80292" w:rsidDel="00EE65A3">
              <w:rPr>
                <w:rFonts w:ascii="Times New Roman" w:hAnsi="Times New Roman" w:cs="Times New Roman"/>
                <w:color w:val="000000"/>
              </w:rPr>
              <w:t xml:space="preserve"> </w:t>
            </w:r>
            <w:r w:rsidR="00667DFF" w:rsidRPr="00C80292">
              <w:rPr>
                <w:rFonts w:ascii="Times New Roman" w:hAnsi="Times New Roman" w:cs="Times New Roman"/>
                <w:color w:val="000000"/>
              </w:rPr>
              <w:t xml:space="preserve">lub ich przedstawicielami ocenę ryzyka zawodowego związanego z wykonywaną pracą lub służbą. </w:t>
            </w:r>
          </w:p>
          <w:p w14:paraId="358736C8" w14:textId="4CC1D440" w:rsidR="00667DFF" w:rsidRDefault="00667DFF" w:rsidP="00667DFF">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3. Podmiot odpowiedzialny weryfikuje sporządzoną ocenę ryzyka zawodowego, jeśli zachodzi podejrzenie, że jest niezgodna ze stanem faktycznym lub gdy nastąpiła zmiana narażenia na działanie azbestu mająca wpływ na warunki pracy lub służby.</w:t>
            </w:r>
          </w:p>
          <w:p w14:paraId="3FF4F231" w14:textId="77777777" w:rsidR="00667DFF" w:rsidRPr="00C80292" w:rsidRDefault="00667DFF" w:rsidP="00C80292">
            <w:pPr>
              <w:spacing w:after="0" w:line="240" w:lineRule="auto"/>
              <w:jc w:val="both"/>
              <w:rPr>
                <w:rFonts w:ascii="Times New Roman" w:hAnsi="Times New Roman" w:cs="Times New Roman"/>
                <w:color w:val="000000"/>
              </w:rPr>
            </w:pPr>
          </w:p>
          <w:p w14:paraId="4E6D4290" w14:textId="77777777" w:rsidR="0021651B" w:rsidRPr="00AE6722" w:rsidRDefault="0021651B" w:rsidP="0021651B">
            <w:pPr>
              <w:spacing w:after="0" w:line="240" w:lineRule="auto"/>
              <w:jc w:val="both"/>
              <w:rPr>
                <w:rFonts w:ascii="Times New Roman" w:hAnsi="Times New Roman" w:cs="Times New Roman"/>
                <w:b/>
                <w:bCs/>
              </w:rPr>
            </w:pPr>
            <w:r w:rsidRPr="00AE6722">
              <w:rPr>
                <w:rFonts w:ascii="Times New Roman" w:hAnsi="Times New Roman" w:cs="Times New Roman"/>
                <w:b/>
                <w:bCs/>
              </w:rPr>
              <w:t>Transpozycja do czasu wejścia w życie ustawy o wyrobach zawierających azbest:</w:t>
            </w:r>
          </w:p>
          <w:p w14:paraId="6D164303" w14:textId="77777777" w:rsidR="003E1AEA" w:rsidRPr="00AE6722" w:rsidRDefault="003E1AEA" w:rsidP="0021651B">
            <w:pPr>
              <w:spacing w:after="0" w:line="240" w:lineRule="auto"/>
              <w:jc w:val="both"/>
              <w:rPr>
                <w:rFonts w:ascii="Times New Roman" w:hAnsi="Times New Roman" w:cs="Times New Roman"/>
                <w:bCs/>
                <w:color w:val="000000"/>
              </w:rPr>
            </w:pPr>
            <w:r w:rsidRPr="00AE6722">
              <w:rPr>
                <w:rFonts w:ascii="Times New Roman" w:hAnsi="Times New Roman" w:cs="Times New Roman"/>
                <w:bCs/>
                <w:color w:val="000000"/>
              </w:rPr>
              <w:t xml:space="preserve">rozporządzenie Ministra Gospodarki i Pracy z dnia 14 października 2005 r. w sprawie zasad bezpieczeństwa i higieny pracy przy zabezpieczaniu i usuwaniu wyrobów zawierających azbest oraz programu szkolenia w zakresie bezpiecznego użytkowania takich wyrobów (Dz. U. z 2015 r. poz. 1824) </w:t>
            </w:r>
          </w:p>
          <w:p w14:paraId="0A15AB93" w14:textId="1DBFD7F2" w:rsidR="003E1AEA" w:rsidRPr="00AE6722" w:rsidRDefault="003E1AEA" w:rsidP="0021651B">
            <w:pPr>
              <w:spacing w:after="0" w:line="240" w:lineRule="auto"/>
              <w:rPr>
                <w:rFonts w:ascii="Times New Roman" w:hAnsi="Times New Roman" w:cs="Times New Roman"/>
                <w:bCs/>
                <w:color w:val="000000"/>
              </w:rPr>
            </w:pPr>
            <w:r w:rsidRPr="00AE6722">
              <w:rPr>
                <w:rFonts w:ascii="Times New Roman" w:hAnsi="Times New Roman" w:cs="Times New Roman"/>
                <w:bCs/>
                <w:color w:val="000000"/>
              </w:rPr>
              <w:t>– § 1 ust. 2</w:t>
            </w:r>
          </w:p>
          <w:p w14:paraId="7CAA6375" w14:textId="4531ACD2" w:rsidR="003E1AEA" w:rsidRPr="00AE6722" w:rsidRDefault="003E1AEA" w:rsidP="0021651B">
            <w:pPr>
              <w:spacing w:after="0" w:line="240" w:lineRule="auto"/>
              <w:jc w:val="both"/>
              <w:rPr>
                <w:rFonts w:ascii="Times New Roman" w:hAnsi="Times New Roman" w:cs="Times New Roman"/>
                <w:bCs/>
              </w:rPr>
            </w:pPr>
            <w:r w:rsidRPr="00AE6722">
              <w:rPr>
                <w:rFonts w:ascii="Times New Roman" w:eastAsiaTheme="minorEastAsia" w:hAnsi="Times New Roman" w:cs="Times New Roman"/>
                <w:bCs/>
                <w:lang w:eastAsia="pl-PL"/>
              </w:rPr>
              <w:t>2. Ocena ryzyka, o której mowa w ust. 1 pkt 1, powinna być zweryfikowana, jeśli zachodzi podejrzenie, że jest nieprawdziwa, lub gdy nastąpiła znacząca zmiana warunków pracy.</w:t>
            </w:r>
          </w:p>
        </w:tc>
        <w:tc>
          <w:tcPr>
            <w:tcW w:w="1500" w:type="dxa"/>
          </w:tcPr>
          <w:p w14:paraId="2FB681CE" w14:textId="77777777" w:rsidR="00E3340E" w:rsidRPr="00AE6722" w:rsidRDefault="00E3340E" w:rsidP="0021651B">
            <w:pPr>
              <w:spacing w:after="0" w:line="240" w:lineRule="auto"/>
              <w:jc w:val="both"/>
              <w:rPr>
                <w:rFonts w:ascii="Times New Roman" w:eastAsia="Times New Roman" w:hAnsi="Times New Roman" w:cs="Times New Roman"/>
                <w:lang w:eastAsia="pl-PL"/>
              </w:rPr>
            </w:pPr>
          </w:p>
        </w:tc>
      </w:tr>
      <w:tr w:rsidR="00CE4501" w:rsidRPr="00AE6722" w14:paraId="58B35D1E" w14:textId="77777777" w:rsidTr="0085688B">
        <w:trPr>
          <w:trHeight w:val="539"/>
        </w:trPr>
        <w:tc>
          <w:tcPr>
            <w:tcW w:w="846" w:type="dxa"/>
          </w:tcPr>
          <w:p w14:paraId="5D487D17" w14:textId="77DE0883" w:rsidR="00CE4501" w:rsidRPr="00AE6722" w:rsidRDefault="00E53E56" w:rsidP="0021651B">
            <w:pPr>
              <w:spacing w:after="0" w:line="240" w:lineRule="auto"/>
              <w:jc w:val="both"/>
              <w:rPr>
                <w:rFonts w:ascii="Times New Roman" w:eastAsia="Times New Roman" w:hAnsi="Times New Roman" w:cs="Times New Roman"/>
                <w:highlight w:val="green"/>
                <w:lang w:eastAsia="pl-PL"/>
              </w:rPr>
            </w:pPr>
            <w:r w:rsidRPr="00AE6722">
              <w:rPr>
                <w:rFonts w:ascii="Times New Roman" w:hAnsi="Times New Roman" w:cs="Times New Roman"/>
                <w:b/>
                <w:bCs/>
              </w:rPr>
              <w:t>Art. 4 ust. 1</w:t>
            </w:r>
          </w:p>
        </w:tc>
        <w:tc>
          <w:tcPr>
            <w:tcW w:w="5528" w:type="dxa"/>
            <w:gridSpan w:val="2"/>
          </w:tcPr>
          <w:p w14:paraId="40F3C6F4" w14:textId="6512DC3E" w:rsidR="00CE4501" w:rsidRPr="00AE6722" w:rsidRDefault="00E53E56"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Z zastrzeżeniem art. 3 ust. 3, podejmuje się środki, o których mowa w ust. 2–5.</w:t>
            </w:r>
          </w:p>
        </w:tc>
        <w:tc>
          <w:tcPr>
            <w:tcW w:w="851" w:type="dxa"/>
          </w:tcPr>
          <w:p w14:paraId="6324522F" w14:textId="5F49CF0E" w:rsidR="00CE4501" w:rsidRPr="00AE6722" w:rsidRDefault="00E53E56"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N</w:t>
            </w:r>
          </w:p>
        </w:tc>
        <w:tc>
          <w:tcPr>
            <w:tcW w:w="850" w:type="dxa"/>
          </w:tcPr>
          <w:p w14:paraId="0371C339" w14:textId="77777777" w:rsidR="00CE4501" w:rsidRPr="00AE6722" w:rsidRDefault="00CE4501" w:rsidP="0021651B">
            <w:pPr>
              <w:spacing w:after="0" w:line="240" w:lineRule="auto"/>
              <w:jc w:val="both"/>
              <w:rPr>
                <w:rFonts w:ascii="Times New Roman" w:eastAsia="Times New Roman" w:hAnsi="Times New Roman" w:cs="Times New Roman"/>
                <w:lang w:eastAsia="pl-PL"/>
              </w:rPr>
            </w:pPr>
          </w:p>
        </w:tc>
        <w:tc>
          <w:tcPr>
            <w:tcW w:w="5420" w:type="dxa"/>
          </w:tcPr>
          <w:p w14:paraId="3E5B15A2" w14:textId="07206F08" w:rsidR="00CE4501" w:rsidRPr="00AE6722" w:rsidRDefault="00E53E56" w:rsidP="0021651B">
            <w:pPr>
              <w:spacing w:after="0" w:line="240" w:lineRule="auto"/>
              <w:rPr>
                <w:rFonts w:ascii="Times New Roman" w:hAnsi="Times New Roman" w:cs="Times New Roman"/>
                <w:bCs/>
                <w:color w:val="000000"/>
              </w:rPr>
            </w:pPr>
            <w:r w:rsidRPr="00AE6722">
              <w:rPr>
                <w:rFonts w:ascii="Times New Roman" w:hAnsi="Times New Roman" w:cs="Times New Roman"/>
                <w:bCs/>
                <w:color w:val="000000"/>
              </w:rPr>
              <w:t>Przepis nie wymaga implementacji, gdyż Polska nie implementuje art. 3 ust. 3.</w:t>
            </w:r>
          </w:p>
        </w:tc>
        <w:tc>
          <w:tcPr>
            <w:tcW w:w="1500" w:type="dxa"/>
          </w:tcPr>
          <w:p w14:paraId="4759BCF8" w14:textId="77777777" w:rsidR="00CE4501" w:rsidRPr="00AE6722" w:rsidRDefault="00CE4501" w:rsidP="0021651B">
            <w:pPr>
              <w:spacing w:after="0" w:line="240" w:lineRule="auto"/>
              <w:jc w:val="both"/>
              <w:rPr>
                <w:rFonts w:ascii="Times New Roman" w:eastAsia="Times New Roman" w:hAnsi="Times New Roman" w:cs="Times New Roman"/>
                <w:lang w:eastAsia="pl-PL"/>
              </w:rPr>
            </w:pPr>
          </w:p>
        </w:tc>
      </w:tr>
      <w:tr w:rsidR="00294A0E" w:rsidRPr="00AE6722" w14:paraId="0E546E88" w14:textId="77777777" w:rsidTr="0085688B">
        <w:trPr>
          <w:trHeight w:val="539"/>
        </w:trPr>
        <w:tc>
          <w:tcPr>
            <w:tcW w:w="846" w:type="dxa"/>
          </w:tcPr>
          <w:p w14:paraId="1F245262" w14:textId="3EF68623" w:rsidR="00294A0E" w:rsidRPr="00AE6722" w:rsidRDefault="00424BB3" w:rsidP="0021651B">
            <w:pPr>
              <w:spacing w:after="0" w:line="240" w:lineRule="auto"/>
              <w:jc w:val="both"/>
              <w:rPr>
                <w:rFonts w:ascii="Times New Roman" w:eastAsia="Times New Roman" w:hAnsi="Times New Roman" w:cs="Times New Roman"/>
                <w:highlight w:val="green"/>
                <w:lang w:eastAsia="pl-PL"/>
              </w:rPr>
            </w:pPr>
            <w:r w:rsidRPr="00AE6722">
              <w:rPr>
                <w:rFonts w:ascii="Times New Roman" w:hAnsi="Times New Roman" w:cs="Times New Roman"/>
                <w:b/>
                <w:bCs/>
              </w:rPr>
              <w:t>Art. 4 ust. 2</w:t>
            </w:r>
          </w:p>
        </w:tc>
        <w:tc>
          <w:tcPr>
            <w:tcW w:w="5528" w:type="dxa"/>
            <w:gridSpan w:val="2"/>
          </w:tcPr>
          <w:p w14:paraId="4F793C4A" w14:textId="68209C1B" w:rsidR="00294A0E" w:rsidRPr="00AE6722" w:rsidRDefault="00424BB3"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Prace, o których mowa w art. 3 ust. 1, muszą być objęte systemem powiadamiania zarządzanym przez odpowiedzialny organ państwa członkowskiego.</w:t>
            </w:r>
          </w:p>
        </w:tc>
        <w:tc>
          <w:tcPr>
            <w:tcW w:w="851" w:type="dxa"/>
          </w:tcPr>
          <w:p w14:paraId="790AAFAE" w14:textId="4F93454C" w:rsidR="00294A0E" w:rsidRPr="00AE6722" w:rsidRDefault="00424BB3"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2E79EE12" w14:textId="6AE77E7C" w:rsidR="006335FE" w:rsidRPr="00AE6722" w:rsidRDefault="006335FE" w:rsidP="0021651B">
            <w:pPr>
              <w:spacing w:after="0" w:line="240" w:lineRule="auto"/>
              <w:rPr>
                <w:rFonts w:ascii="Times New Roman" w:hAnsi="Times New Roman" w:cs="Times New Roman"/>
                <w:b/>
                <w:bCs/>
              </w:rPr>
            </w:pPr>
            <w:r w:rsidRPr="00AE6722">
              <w:rPr>
                <w:rFonts w:ascii="Times New Roman" w:hAnsi="Times New Roman" w:cs="Times New Roman"/>
                <w:b/>
                <w:bCs/>
              </w:rPr>
              <w:t>Art. 2</w:t>
            </w:r>
            <w:r w:rsidR="00C56F9D" w:rsidRPr="00AE6722">
              <w:rPr>
                <w:rFonts w:ascii="Times New Roman" w:hAnsi="Times New Roman" w:cs="Times New Roman"/>
                <w:b/>
                <w:bCs/>
              </w:rPr>
              <w:t>0</w:t>
            </w:r>
            <w:r w:rsidRPr="00AE6722">
              <w:rPr>
                <w:rFonts w:ascii="Times New Roman" w:hAnsi="Times New Roman" w:cs="Times New Roman"/>
                <w:b/>
                <w:bCs/>
              </w:rPr>
              <w:t xml:space="preserve"> ust. 1</w:t>
            </w:r>
            <w:r w:rsidR="00BE580F" w:rsidRPr="00AE6722">
              <w:rPr>
                <w:rFonts w:ascii="Times New Roman" w:hAnsi="Times New Roman" w:cs="Times New Roman"/>
                <w:b/>
                <w:bCs/>
              </w:rPr>
              <w:t>-3</w:t>
            </w:r>
            <w:r w:rsidR="002B7DFA" w:rsidRPr="00AE6722">
              <w:rPr>
                <w:rFonts w:ascii="Times New Roman" w:hAnsi="Times New Roman" w:cs="Times New Roman"/>
                <w:b/>
                <w:bCs/>
              </w:rPr>
              <w:t xml:space="preserve"> i</w:t>
            </w:r>
            <w:r w:rsidR="00BE580F" w:rsidRPr="00AE6722">
              <w:rPr>
                <w:rFonts w:ascii="Times New Roman" w:hAnsi="Times New Roman" w:cs="Times New Roman"/>
                <w:b/>
                <w:bCs/>
              </w:rPr>
              <w:t xml:space="preserve"> 6 </w:t>
            </w:r>
          </w:p>
          <w:p w14:paraId="16AEE83B" w14:textId="77777777" w:rsidR="006335FE" w:rsidRPr="00AE6722" w:rsidRDefault="006335FE" w:rsidP="0021651B">
            <w:pPr>
              <w:spacing w:after="0" w:line="240" w:lineRule="auto"/>
              <w:rPr>
                <w:rFonts w:ascii="Times New Roman" w:hAnsi="Times New Roman" w:cs="Times New Roman"/>
                <w:b/>
                <w:bCs/>
              </w:rPr>
            </w:pPr>
          </w:p>
          <w:p w14:paraId="2A02AD62" w14:textId="77777777" w:rsidR="00294A0E" w:rsidRPr="00AE6722" w:rsidRDefault="00294A0E" w:rsidP="0021651B">
            <w:pPr>
              <w:spacing w:after="0" w:line="240" w:lineRule="auto"/>
              <w:jc w:val="both"/>
              <w:rPr>
                <w:rFonts w:ascii="Times New Roman" w:eastAsia="Times New Roman" w:hAnsi="Times New Roman" w:cs="Times New Roman"/>
                <w:lang w:eastAsia="pl-PL"/>
              </w:rPr>
            </w:pPr>
          </w:p>
        </w:tc>
        <w:tc>
          <w:tcPr>
            <w:tcW w:w="5420" w:type="dxa"/>
          </w:tcPr>
          <w:p w14:paraId="364C9B12" w14:textId="646537CE" w:rsidR="009400EE" w:rsidRPr="00C80292" w:rsidRDefault="006335FE" w:rsidP="00C80292">
            <w:pPr>
              <w:spacing w:after="0" w:line="240" w:lineRule="auto"/>
              <w:jc w:val="both"/>
              <w:rPr>
                <w:rFonts w:ascii="Times New Roman" w:hAnsi="Times New Roman" w:cs="Times New Roman"/>
                <w:color w:val="000000"/>
              </w:rPr>
            </w:pPr>
            <w:r w:rsidRPr="009400EE">
              <w:rPr>
                <w:rFonts w:ascii="Times New Roman" w:hAnsi="Times New Roman" w:cs="Times New Roman"/>
                <w:color w:val="000000"/>
              </w:rPr>
              <w:t xml:space="preserve">1. </w:t>
            </w:r>
            <w:r w:rsidR="009400EE" w:rsidRPr="00C80292">
              <w:rPr>
                <w:rFonts w:ascii="Times New Roman" w:hAnsi="Times New Roman" w:cs="Times New Roman"/>
                <w:color w:val="000000"/>
              </w:rPr>
              <w:t>Wykonawca prac składa zgłoszenie o zamiarze rozpoczęcia prac polegających na usuwaniu lub zabezpieczaniu wyrobów zawierających azbest:</w:t>
            </w:r>
          </w:p>
          <w:p w14:paraId="33E5CECB" w14:textId="76039B36" w:rsidR="009400EE" w:rsidRPr="00C80292" w:rsidRDefault="009400EE"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1)</w:t>
            </w:r>
            <w:r>
              <w:rPr>
                <w:rFonts w:ascii="Times New Roman" w:hAnsi="Times New Roman" w:cs="Times New Roman"/>
                <w:color w:val="000000"/>
              </w:rPr>
              <w:t xml:space="preserve"> </w:t>
            </w:r>
            <w:r w:rsidRPr="00C80292">
              <w:rPr>
                <w:rFonts w:ascii="Times New Roman" w:hAnsi="Times New Roman" w:cs="Times New Roman"/>
                <w:color w:val="000000"/>
              </w:rPr>
              <w:t>właściwemu okręgowemu inspektorowi pracy;</w:t>
            </w:r>
          </w:p>
          <w:p w14:paraId="123AFFA4" w14:textId="273CA793" w:rsidR="009400EE" w:rsidRPr="00C80292" w:rsidRDefault="009400EE"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2)</w:t>
            </w:r>
            <w:r>
              <w:rPr>
                <w:rFonts w:ascii="Times New Roman" w:hAnsi="Times New Roman" w:cs="Times New Roman"/>
                <w:color w:val="000000"/>
              </w:rPr>
              <w:t xml:space="preserve"> </w:t>
            </w:r>
            <w:r w:rsidRPr="00C80292">
              <w:rPr>
                <w:rFonts w:ascii="Times New Roman" w:hAnsi="Times New Roman" w:cs="Times New Roman"/>
                <w:color w:val="000000"/>
              </w:rPr>
              <w:t>właściwemu państwowemu powiatowemu inspektorowi sanitarnemu albo właściwemu państwowemu granicznemu inspektorowi sanitarnemu;</w:t>
            </w:r>
          </w:p>
          <w:p w14:paraId="7C6DEB66" w14:textId="1BD7FD4A" w:rsidR="009400EE" w:rsidRPr="00C80292" w:rsidRDefault="009400EE"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lastRenderedPageBreak/>
              <w:t>3)</w:t>
            </w:r>
            <w:r>
              <w:rPr>
                <w:rFonts w:ascii="Times New Roman" w:hAnsi="Times New Roman" w:cs="Times New Roman"/>
                <w:color w:val="000000"/>
              </w:rPr>
              <w:t xml:space="preserve"> </w:t>
            </w:r>
            <w:r w:rsidRPr="00C80292">
              <w:rPr>
                <w:rFonts w:ascii="Times New Roman" w:hAnsi="Times New Roman" w:cs="Times New Roman"/>
                <w:color w:val="000000"/>
              </w:rPr>
              <w:t xml:space="preserve">właściwemu organowi nadzoru budowlanego </w:t>
            </w:r>
          </w:p>
          <w:p w14:paraId="1FECAA6F" w14:textId="77777777" w:rsidR="009400EE" w:rsidRPr="00C80292" w:rsidRDefault="009400EE"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 xml:space="preserve">– w terminie co najmniej 14 dni przed ich rozpoczęciem. </w:t>
            </w:r>
          </w:p>
          <w:p w14:paraId="555319E6" w14:textId="77777777" w:rsidR="009400EE" w:rsidRPr="00C80292" w:rsidRDefault="009400EE"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2. W przypadku prac wykonywanych na terenie jednostek organizacyjnych podległych Ministrowi Obrony Narodowej lub przez niego nadzorowanych wykonawca prac składa zgłoszenie, o którym mowa w ust. 1, do komendanta właściwego terytorialnie wojskowego ośrodka medycyny prewencyjnej, w terminie co najmniej 14 dni przed rozpoczęciem prac.</w:t>
            </w:r>
          </w:p>
          <w:p w14:paraId="64FAAA91" w14:textId="6DF88172" w:rsidR="009400EE" w:rsidRDefault="009400EE" w:rsidP="009400EE">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 xml:space="preserve">3. W przypadku awarii instalacji lub urządzenia albo katastrofy budowlanej wykonawca prac składa zgłoszenie, o którym mowa w ust. 1 albo ust. 2, niezwłocznie. </w:t>
            </w:r>
          </w:p>
          <w:p w14:paraId="545C11E5" w14:textId="70CC342E" w:rsidR="009400EE" w:rsidRPr="00C80292" w:rsidRDefault="009400EE" w:rsidP="00C80292">
            <w:pPr>
              <w:spacing w:after="0" w:line="240" w:lineRule="auto"/>
              <w:jc w:val="both"/>
              <w:rPr>
                <w:rFonts w:ascii="Times New Roman" w:hAnsi="Times New Roman" w:cs="Times New Roman"/>
                <w:color w:val="000000"/>
              </w:rPr>
            </w:pPr>
            <w:r w:rsidRPr="00C80292">
              <w:rPr>
                <w:rFonts w:ascii="Times New Roman" w:hAnsi="Times New Roman" w:cs="Times New Roman"/>
                <w:bCs/>
                <w:color w:val="000000"/>
              </w:rPr>
              <w:t>6. Wykonawca prac najpóźniej 24 godziny przed faktycznym rozpoczęciem prac, o których mowa w ust. 1 albo ust. 2, na każdym obiekcie, urządzeniu lub instalacji przekazuje odrębnie podmiotom, o których mowa odpowiednio w ust. 1 albo ust. 2, informację o dacie i godzinie rozpoczęcia i przewidywanego zakończenia wykonywania tych prac.</w:t>
            </w:r>
          </w:p>
          <w:p w14:paraId="520DFDF4" w14:textId="77777777" w:rsidR="006335FE" w:rsidRDefault="006335FE" w:rsidP="009400EE">
            <w:pPr>
              <w:spacing w:after="0" w:line="240" w:lineRule="auto"/>
              <w:jc w:val="both"/>
              <w:rPr>
                <w:rFonts w:ascii="Times New Roman" w:hAnsi="Times New Roman" w:cs="Times New Roman"/>
                <w:color w:val="000000"/>
              </w:rPr>
            </w:pPr>
          </w:p>
          <w:p w14:paraId="63CC28B7" w14:textId="77777777" w:rsidR="0021651B" w:rsidRPr="007E6B2D" w:rsidRDefault="0021651B" w:rsidP="006B0D21">
            <w:pPr>
              <w:spacing w:after="0" w:line="240" w:lineRule="auto"/>
              <w:jc w:val="both"/>
              <w:rPr>
                <w:rFonts w:ascii="Times New Roman" w:hAnsi="Times New Roman" w:cs="Times New Roman"/>
                <w:b/>
                <w:bCs/>
                <w:color w:val="000000"/>
              </w:rPr>
            </w:pPr>
            <w:r w:rsidRPr="007E6B2D">
              <w:rPr>
                <w:rFonts w:ascii="Times New Roman" w:hAnsi="Times New Roman" w:cs="Times New Roman"/>
                <w:b/>
                <w:bCs/>
                <w:color w:val="000000"/>
              </w:rPr>
              <w:t>Transpozycja do czasu wejścia w życie ustawy o wyrobach zawierających azbest:</w:t>
            </w:r>
          </w:p>
          <w:p w14:paraId="3AD2721A" w14:textId="77777777" w:rsidR="00F8393A" w:rsidRPr="00C80292" w:rsidRDefault="00F8393A" w:rsidP="006B0D21">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 xml:space="preserve">rozporządzenie Ministra Gospodarki, Pracy i Polityki Społecznej z dnia 2 kwietnia 2004 r. w sprawie sposobów i warunków bezpiecznego użytkowania i usuwania wyrobów zawierających azbest (Dz.U. z 2004 r. poz. 649 oraz z 2010 r. poz. 1089) </w:t>
            </w:r>
          </w:p>
          <w:p w14:paraId="36701701" w14:textId="77777777" w:rsidR="00F8393A" w:rsidRPr="00C80292" w:rsidRDefault="00F8393A" w:rsidP="006B0D21">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 §6 ust. 2 i 4</w:t>
            </w:r>
          </w:p>
          <w:p w14:paraId="052F46C0" w14:textId="77777777" w:rsidR="00F8393A" w:rsidRPr="00C80292" w:rsidRDefault="00F8393A" w:rsidP="006B0D21">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 xml:space="preserve">2.Wykonawca prac polegających na zabezpieczeniu lub usunięciu wyrobów zawierających azbest z miejsca, obiektu, urządzenia budowlanego lub instalacji przemysłowej, a także z terenu prac obowiązany jest do zgłoszenia zamiaru przeprowadzenia tych prac właściwemu organowi nadzoru budowlanego, właściwemu okręgowemu inspektorowi pracy oraz właściwemu państwowemu inspektorowi </w:t>
            </w:r>
            <w:r w:rsidRPr="00C80292">
              <w:rPr>
                <w:rFonts w:ascii="Times New Roman" w:hAnsi="Times New Roman" w:cs="Times New Roman"/>
                <w:color w:val="000000"/>
              </w:rPr>
              <w:lastRenderedPageBreak/>
              <w:t>sanitarnemu, w terminie co najmniej 7 dni przed rozpoczęciem prac.</w:t>
            </w:r>
          </w:p>
          <w:p w14:paraId="43C25627" w14:textId="4B31BB2E" w:rsidR="006335FE" w:rsidRPr="00C80292" w:rsidRDefault="00F8393A" w:rsidP="006B0D21">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4. Właściciel, użytkownik wieczysty lub zarządca nieruchomości obowiązany jest zgłosić prace polegające na zabezpieczaniu lub usuwaniu wyrobów zawierających azbest do właściwego organu administracji architektoniczno-budowlanej.</w:t>
            </w:r>
          </w:p>
        </w:tc>
        <w:tc>
          <w:tcPr>
            <w:tcW w:w="1500" w:type="dxa"/>
          </w:tcPr>
          <w:p w14:paraId="116FEFEF" w14:textId="77777777" w:rsidR="00294A0E" w:rsidRPr="00AE6722" w:rsidRDefault="00294A0E" w:rsidP="0021651B">
            <w:pPr>
              <w:spacing w:after="0" w:line="240" w:lineRule="auto"/>
              <w:jc w:val="both"/>
              <w:rPr>
                <w:rFonts w:ascii="Times New Roman" w:eastAsia="Times New Roman" w:hAnsi="Times New Roman" w:cs="Times New Roman"/>
                <w:lang w:eastAsia="pl-PL"/>
              </w:rPr>
            </w:pPr>
          </w:p>
        </w:tc>
      </w:tr>
      <w:tr w:rsidR="0083028C" w:rsidRPr="00AE6722" w14:paraId="314BF672" w14:textId="77777777" w:rsidTr="0085688B">
        <w:trPr>
          <w:trHeight w:val="539"/>
        </w:trPr>
        <w:tc>
          <w:tcPr>
            <w:tcW w:w="846" w:type="dxa"/>
          </w:tcPr>
          <w:p w14:paraId="322D48B8" w14:textId="7108705C" w:rsidR="0083028C" w:rsidRPr="00AE6722" w:rsidRDefault="0083028C" w:rsidP="0021651B">
            <w:pPr>
              <w:spacing w:after="0" w:line="240" w:lineRule="auto"/>
              <w:jc w:val="both"/>
              <w:rPr>
                <w:rFonts w:ascii="Times New Roman" w:hAnsi="Times New Roman" w:cs="Times New Roman"/>
                <w:b/>
                <w:bCs/>
              </w:rPr>
            </w:pPr>
            <w:r w:rsidRPr="00AE6722">
              <w:rPr>
                <w:rFonts w:ascii="Times New Roman" w:hAnsi="Times New Roman" w:cs="Times New Roman"/>
                <w:b/>
                <w:bCs/>
              </w:rPr>
              <w:lastRenderedPageBreak/>
              <w:t>Art. 4 ust. 3</w:t>
            </w:r>
          </w:p>
        </w:tc>
        <w:tc>
          <w:tcPr>
            <w:tcW w:w="5528" w:type="dxa"/>
            <w:gridSpan w:val="2"/>
          </w:tcPr>
          <w:p w14:paraId="0E4B9057" w14:textId="27F45EFA" w:rsidR="0083028C" w:rsidRPr="00AE6722" w:rsidRDefault="0083028C" w:rsidP="0021651B">
            <w:pPr>
              <w:spacing w:after="0" w:line="240" w:lineRule="auto"/>
              <w:rPr>
                <w:rFonts w:ascii="Times New Roman" w:hAnsi="Times New Roman" w:cs="Times New Roman"/>
                <w:color w:val="000000"/>
              </w:rPr>
            </w:pPr>
            <w:r w:rsidRPr="00AE6722">
              <w:rPr>
                <w:rFonts w:ascii="Times New Roman" w:hAnsi="Times New Roman" w:cs="Times New Roman"/>
                <w:color w:val="000000"/>
              </w:rPr>
              <w:t>Pracodawca przedstawia informacje, o których mowa w ust. 2, odpowiedzialnemu organowi państwa członkowskiego przed rozpoczęciem pracy zgodnie z krajowymi przepisami ustawowymi, wykonawczymi i administracyjnymi.</w:t>
            </w:r>
          </w:p>
        </w:tc>
        <w:tc>
          <w:tcPr>
            <w:tcW w:w="851" w:type="dxa"/>
          </w:tcPr>
          <w:p w14:paraId="03ED16C0" w14:textId="3F864717" w:rsidR="0083028C" w:rsidRPr="00AE6722" w:rsidRDefault="0083028C" w:rsidP="0021651B">
            <w:pPr>
              <w:spacing w:after="0" w:line="240" w:lineRule="auto"/>
              <w:jc w:val="both"/>
              <w:rPr>
                <w:rFonts w:ascii="Times New Roman" w:hAnsi="Times New Roman" w:cs="Times New Roman"/>
                <w:b/>
                <w:bCs/>
              </w:rPr>
            </w:pPr>
            <w:r w:rsidRPr="00AE6722">
              <w:rPr>
                <w:rFonts w:ascii="Times New Roman" w:hAnsi="Times New Roman" w:cs="Times New Roman"/>
                <w:b/>
                <w:bCs/>
              </w:rPr>
              <w:t>T</w:t>
            </w:r>
          </w:p>
        </w:tc>
        <w:tc>
          <w:tcPr>
            <w:tcW w:w="850" w:type="dxa"/>
          </w:tcPr>
          <w:p w14:paraId="398E7F9E" w14:textId="14D51A69" w:rsidR="0083028C" w:rsidRPr="00AE6722" w:rsidRDefault="00D06894"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Art. 2</w:t>
            </w:r>
            <w:r w:rsidR="00237D25" w:rsidRPr="00AE6722">
              <w:rPr>
                <w:rFonts w:ascii="Times New Roman" w:hAnsi="Times New Roman" w:cs="Times New Roman"/>
                <w:b/>
                <w:bCs/>
              </w:rPr>
              <w:t>0</w:t>
            </w:r>
            <w:r w:rsidRPr="00AE6722">
              <w:rPr>
                <w:rFonts w:ascii="Times New Roman" w:hAnsi="Times New Roman" w:cs="Times New Roman"/>
                <w:b/>
                <w:bCs/>
              </w:rPr>
              <w:t xml:space="preserve"> ust. </w:t>
            </w:r>
            <w:r w:rsidR="00AB553C" w:rsidRPr="00AE6722">
              <w:rPr>
                <w:rFonts w:ascii="Times New Roman" w:hAnsi="Times New Roman" w:cs="Times New Roman"/>
                <w:b/>
                <w:bCs/>
              </w:rPr>
              <w:t>4</w:t>
            </w:r>
          </w:p>
        </w:tc>
        <w:tc>
          <w:tcPr>
            <w:tcW w:w="5420" w:type="dxa"/>
          </w:tcPr>
          <w:p w14:paraId="5DD1A318" w14:textId="5B40BEB3" w:rsidR="00B7675D" w:rsidRPr="00C80292" w:rsidRDefault="00CF51CA" w:rsidP="00C80292">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4</w:t>
            </w:r>
            <w:r w:rsidR="00D06894" w:rsidRPr="00AE6722">
              <w:rPr>
                <w:rFonts w:ascii="Times New Roman" w:hAnsi="Times New Roman" w:cs="Times New Roman"/>
                <w:color w:val="000000"/>
              </w:rPr>
              <w:t xml:space="preserve">. </w:t>
            </w:r>
            <w:r w:rsidR="00B7675D" w:rsidRPr="00C80292">
              <w:rPr>
                <w:rFonts w:ascii="Times New Roman" w:hAnsi="Times New Roman" w:cs="Times New Roman"/>
                <w:color w:val="000000"/>
              </w:rPr>
              <w:t>Zgłoszenie zawiera:</w:t>
            </w:r>
          </w:p>
          <w:p w14:paraId="4E6AB6E5" w14:textId="68886906" w:rsidR="00B7675D" w:rsidRPr="00C80292" w:rsidRDefault="00B7675D"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1)</w:t>
            </w:r>
            <w:r>
              <w:rPr>
                <w:rFonts w:ascii="Times New Roman" w:hAnsi="Times New Roman" w:cs="Times New Roman"/>
                <w:color w:val="000000"/>
              </w:rPr>
              <w:t xml:space="preserve"> </w:t>
            </w:r>
            <w:r w:rsidRPr="00C80292">
              <w:rPr>
                <w:rFonts w:ascii="Times New Roman" w:hAnsi="Times New Roman" w:cs="Times New Roman"/>
                <w:color w:val="000000"/>
              </w:rPr>
              <w:t>imię i nazwisko lub firmę (nazwę);</w:t>
            </w:r>
          </w:p>
          <w:p w14:paraId="6EF74D99" w14:textId="43EA2DC8" w:rsidR="00B7675D" w:rsidRPr="00C80292" w:rsidRDefault="00B7675D"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2)</w:t>
            </w:r>
            <w:r>
              <w:rPr>
                <w:rFonts w:ascii="Times New Roman" w:hAnsi="Times New Roman" w:cs="Times New Roman"/>
                <w:color w:val="000000"/>
              </w:rPr>
              <w:t xml:space="preserve"> </w:t>
            </w:r>
            <w:r w:rsidRPr="00C80292">
              <w:rPr>
                <w:rFonts w:ascii="Times New Roman" w:hAnsi="Times New Roman" w:cs="Times New Roman"/>
                <w:color w:val="000000"/>
              </w:rPr>
              <w:t>adres miejsca zamieszkania lub siedziby;</w:t>
            </w:r>
          </w:p>
          <w:p w14:paraId="2068E1B1" w14:textId="2BF95C6E" w:rsidR="00B7675D" w:rsidRPr="00C80292" w:rsidRDefault="00B7675D"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3)</w:t>
            </w:r>
            <w:r>
              <w:rPr>
                <w:rFonts w:ascii="Times New Roman" w:hAnsi="Times New Roman" w:cs="Times New Roman"/>
                <w:color w:val="000000"/>
              </w:rPr>
              <w:t xml:space="preserve"> </w:t>
            </w:r>
            <w:r w:rsidRPr="00C80292">
              <w:rPr>
                <w:rFonts w:ascii="Times New Roman" w:hAnsi="Times New Roman" w:cs="Times New Roman"/>
                <w:color w:val="000000"/>
              </w:rPr>
              <w:t>datę wydania i numer zezwolenia;</w:t>
            </w:r>
          </w:p>
          <w:p w14:paraId="72A7078F" w14:textId="2E4F0E72" w:rsidR="00B7675D" w:rsidRPr="00C80292" w:rsidRDefault="00B7675D"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4)</w:t>
            </w:r>
            <w:r>
              <w:rPr>
                <w:rFonts w:ascii="Times New Roman" w:hAnsi="Times New Roman" w:cs="Times New Roman"/>
                <w:color w:val="000000"/>
              </w:rPr>
              <w:t xml:space="preserve"> </w:t>
            </w:r>
            <w:r w:rsidRPr="00C80292">
              <w:rPr>
                <w:rFonts w:ascii="Times New Roman" w:hAnsi="Times New Roman" w:cs="Times New Roman"/>
                <w:color w:val="000000"/>
              </w:rPr>
              <w:t>numer telefonu wykonawcy prac;</w:t>
            </w:r>
          </w:p>
          <w:p w14:paraId="0CD9E500" w14:textId="3E165E16" w:rsidR="00B7675D" w:rsidRPr="00C80292" w:rsidRDefault="00B7675D"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5)</w:t>
            </w:r>
            <w:r>
              <w:rPr>
                <w:rFonts w:ascii="Times New Roman" w:hAnsi="Times New Roman" w:cs="Times New Roman"/>
                <w:color w:val="000000"/>
              </w:rPr>
              <w:t xml:space="preserve"> </w:t>
            </w:r>
            <w:r w:rsidRPr="00C80292">
              <w:rPr>
                <w:rFonts w:ascii="Times New Roman" w:hAnsi="Times New Roman" w:cs="Times New Roman"/>
                <w:color w:val="000000"/>
              </w:rPr>
              <w:t>rodzaj i masę każdego wyrobu zawierającego azbest odrębnie;</w:t>
            </w:r>
          </w:p>
          <w:p w14:paraId="1E32E1C8" w14:textId="3234CA4D" w:rsidR="00B7675D" w:rsidRPr="00C80292" w:rsidRDefault="00B7675D"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6)</w:t>
            </w:r>
            <w:r>
              <w:rPr>
                <w:rFonts w:ascii="Times New Roman" w:hAnsi="Times New Roman" w:cs="Times New Roman"/>
                <w:color w:val="000000"/>
              </w:rPr>
              <w:t xml:space="preserve"> </w:t>
            </w:r>
            <w:r w:rsidRPr="00C80292">
              <w:rPr>
                <w:rFonts w:ascii="Times New Roman" w:hAnsi="Times New Roman" w:cs="Times New Roman"/>
                <w:color w:val="000000"/>
              </w:rPr>
              <w:t>identyfikator działki ewidencyjnej, na której znajduje się obiekt, urządzenie lub instalacja oraz ich adres, jeśli istnieje – dla każdego obiektu, urządzenia lub instalacji odrębnie;</w:t>
            </w:r>
          </w:p>
          <w:p w14:paraId="210C72A6" w14:textId="171A890D" w:rsidR="00B7675D" w:rsidRPr="00C80292" w:rsidRDefault="00B7675D"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7)</w:t>
            </w:r>
            <w:r>
              <w:rPr>
                <w:rFonts w:ascii="Times New Roman" w:hAnsi="Times New Roman" w:cs="Times New Roman"/>
                <w:color w:val="000000"/>
              </w:rPr>
              <w:t xml:space="preserve"> </w:t>
            </w:r>
            <w:r w:rsidRPr="00C80292">
              <w:rPr>
                <w:rFonts w:ascii="Times New Roman" w:hAnsi="Times New Roman" w:cs="Times New Roman"/>
                <w:color w:val="000000"/>
              </w:rPr>
              <w:t>termin planowanego rozpoczęcia i zakończenia prac dla każdego obiektu, urządzenia lub instalacji odrębnie oraz harmonogram szczegółowych prac dla każdego obiektu, urządzenia lub instalacji odrębnie;</w:t>
            </w:r>
          </w:p>
          <w:p w14:paraId="75971E99" w14:textId="51CF4F0F" w:rsidR="00B7675D" w:rsidRPr="00C80292" w:rsidRDefault="00B7675D"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8)</w:t>
            </w:r>
            <w:r>
              <w:rPr>
                <w:rFonts w:ascii="Times New Roman" w:hAnsi="Times New Roman" w:cs="Times New Roman"/>
                <w:color w:val="000000"/>
              </w:rPr>
              <w:t xml:space="preserve"> </w:t>
            </w:r>
            <w:r w:rsidRPr="00C80292">
              <w:rPr>
                <w:rFonts w:ascii="Times New Roman" w:hAnsi="Times New Roman" w:cs="Times New Roman"/>
                <w:color w:val="000000"/>
              </w:rPr>
              <w:t>liczbę oraz listę osób narażonych na działanie azbestu z podaniem: imienia i nazwiska, daty ważności zaświadczenia o ukończeniu szkolenia, daty ostatniego badania okresowego oraz daty jego ważności;</w:t>
            </w:r>
          </w:p>
          <w:p w14:paraId="417DBAAF" w14:textId="2FDB436F" w:rsidR="00B7675D" w:rsidRPr="00C80292" w:rsidRDefault="00B7675D"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9)</w:t>
            </w:r>
            <w:r>
              <w:rPr>
                <w:rFonts w:ascii="Times New Roman" w:hAnsi="Times New Roman" w:cs="Times New Roman"/>
                <w:color w:val="000000"/>
              </w:rPr>
              <w:t xml:space="preserve"> </w:t>
            </w:r>
            <w:r w:rsidRPr="00C80292">
              <w:rPr>
                <w:rFonts w:ascii="Times New Roman" w:hAnsi="Times New Roman" w:cs="Times New Roman"/>
                <w:color w:val="000000"/>
              </w:rPr>
              <w:t>określenie zakresu prac i stosowanych metod pracy, w szczególności z uwzględnieniem wymiany powietrza podczas pracy w pomieszczeniach zamkniętych;</w:t>
            </w:r>
          </w:p>
          <w:p w14:paraId="0F6FA305" w14:textId="71CF868B" w:rsidR="00B7675D" w:rsidRPr="00C80292" w:rsidRDefault="00B7675D"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10)</w:t>
            </w:r>
            <w:r>
              <w:rPr>
                <w:rFonts w:ascii="Times New Roman" w:hAnsi="Times New Roman" w:cs="Times New Roman"/>
                <w:color w:val="000000"/>
              </w:rPr>
              <w:t xml:space="preserve"> </w:t>
            </w:r>
            <w:r w:rsidRPr="00C80292">
              <w:rPr>
                <w:rFonts w:ascii="Times New Roman" w:hAnsi="Times New Roman" w:cs="Times New Roman"/>
                <w:color w:val="000000"/>
              </w:rPr>
              <w:t>wykaz posiadanych maszyn i urządzeń, wyposażenia technicznego i socjalnego zapewniającego prowadzenie prac i zabezpieczenie osób narażonych na działanie azbestu oraz środowiska;</w:t>
            </w:r>
          </w:p>
          <w:p w14:paraId="48CDA951" w14:textId="161D5A4A" w:rsidR="00B7675D" w:rsidRPr="00C80292" w:rsidRDefault="00B7675D"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11)</w:t>
            </w:r>
            <w:r>
              <w:rPr>
                <w:rFonts w:ascii="Times New Roman" w:hAnsi="Times New Roman" w:cs="Times New Roman"/>
                <w:color w:val="000000"/>
              </w:rPr>
              <w:t xml:space="preserve"> </w:t>
            </w:r>
            <w:r w:rsidRPr="00C80292">
              <w:rPr>
                <w:rFonts w:ascii="Times New Roman" w:hAnsi="Times New Roman" w:cs="Times New Roman"/>
                <w:color w:val="000000"/>
              </w:rPr>
              <w:t>rodzaj i masę odpadów zawierających azbest przewidzianych do wytworzenia;</w:t>
            </w:r>
          </w:p>
          <w:p w14:paraId="14E5729A" w14:textId="265FF5E9" w:rsidR="00B7675D" w:rsidRPr="00C80292" w:rsidRDefault="00B7675D"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lastRenderedPageBreak/>
              <w:t>12) wskazanie przewidywanego terminu wywozu odpadów zawierających azbest przewidzianych do składowania i miejsca unieszkodliwiania tych odpadów;</w:t>
            </w:r>
          </w:p>
          <w:p w14:paraId="416A402F" w14:textId="1E2839A0" w:rsidR="00B7675D" w:rsidRPr="00C80292" w:rsidRDefault="00B7675D"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13)</w:t>
            </w:r>
            <w:r>
              <w:rPr>
                <w:rFonts w:ascii="Times New Roman" w:hAnsi="Times New Roman" w:cs="Times New Roman"/>
                <w:color w:val="000000"/>
              </w:rPr>
              <w:t xml:space="preserve"> </w:t>
            </w:r>
            <w:r w:rsidRPr="00C80292">
              <w:rPr>
                <w:rFonts w:ascii="Times New Roman" w:hAnsi="Times New Roman" w:cs="Times New Roman"/>
                <w:color w:val="000000"/>
              </w:rPr>
              <w:t>określenie środków podjętych w celu ograniczenia narażenia na działanie azbestu;</w:t>
            </w:r>
          </w:p>
          <w:p w14:paraId="2AC2AF42" w14:textId="3F5E794B" w:rsidR="004C5BF6" w:rsidRPr="00AE6722" w:rsidRDefault="00B7675D" w:rsidP="006B0D21">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14) obowiązanie wykonawcy prac do przedłożenia nowego zgłoszenia w przypadku zmiany narażenia na działanie azbestu mającej wpływ na warunki pracy.</w:t>
            </w:r>
          </w:p>
        </w:tc>
        <w:tc>
          <w:tcPr>
            <w:tcW w:w="1500" w:type="dxa"/>
          </w:tcPr>
          <w:p w14:paraId="09CA4F2C" w14:textId="77777777" w:rsidR="0083028C" w:rsidRPr="00AE6722" w:rsidRDefault="0083028C" w:rsidP="0021651B">
            <w:pPr>
              <w:spacing w:after="0" w:line="240" w:lineRule="auto"/>
              <w:jc w:val="both"/>
              <w:rPr>
                <w:rFonts w:ascii="Times New Roman" w:eastAsia="Times New Roman" w:hAnsi="Times New Roman" w:cs="Times New Roman"/>
                <w:lang w:eastAsia="pl-PL"/>
              </w:rPr>
            </w:pPr>
          </w:p>
        </w:tc>
      </w:tr>
      <w:tr w:rsidR="00E53E56" w:rsidRPr="00AE6722" w14:paraId="2A1AB040" w14:textId="77777777" w:rsidTr="00D840B9">
        <w:trPr>
          <w:trHeight w:val="1975"/>
        </w:trPr>
        <w:tc>
          <w:tcPr>
            <w:tcW w:w="846" w:type="dxa"/>
          </w:tcPr>
          <w:p w14:paraId="427DF8F2" w14:textId="4376C660" w:rsidR="00E53E56" w:rsidRPr="00AE6722" w:rsidRDefault="0083028C" w:rsidP="0021651B">
            <w:pPr>
              <w:spacing w:after="0" w:line="240" w:lineRule="auto"/>
              <w:jc w:val="both"/>
              <w:rPr>
                <w:rFonts w:ascii="Times New Roman" w:eastAsia="Times New Roman" w:hAnsi="Times New Roman" w:cs="Times New Roman"/>
                <w:highlight w:val="green"/>
                <w:lang w:eastAsia="pl-PL"/>
              </w:rPr>
            </w:pPr>
            <w:r w:rsidRPr="00AE6722">
              <w:rPr>
                <w:rFonts w:ascii="Times New Roman" w:hAnsi="Times New Roman" w:cs="Times New Roman"/>
                <w:b/>
                <w:bCs/>
              </w:rPr>
              <w:t>Art. 4 ust. 3 akapit drugi</w:t>
            </w:r>
            <w:r w:rsidR="00B94D38" w:rsidRPr="00AE6722">
              <w:rPr>
                <w:rFonts w:ascii="Times New Roman" w:hAnsi="Times New Roman" w:cs="Times New Roman"/>
                <w:b/>
                <w:bCs/>
              </w:rPr>
              <w:t xml:space="preserve"> zdanie 1</w:t>
            </w:r>
          </w:p>
        </w:tc>
        <w:tc>
          <w:tcPr>
            <w:tcW w:w="5528" w:type="dxa"/>
            <w:gridSpan w:val="2"/>
          </w:tcPr>
          <w:p w14:paraId="521DBFF5" w14:textId="3B143620" w:rsidR="009C3D09" w:rsidRPr="00AE6722" w:rsidRDefault="009C3D09" w:rsidP="0021651B">
            <w:pPr>
              <w:spacing w:after="0" w:line="240" w:lineRule="auto"/>
              <w:rPr>
                <w:rFonts w:ascii="Times New Roman" w:hAnsi="Times New Roman" w:cs="Times New Roman"/>
                <w:color w:val="000000"/>
              </w:rPr>
            </w:pPr>
            <w:r w:rsidRPr="00AE6722">
              <w:rPr>
                <w:rFonts w:ascii="Times New Roman" w:hAnsi="Times New Roman" w:cs="Times New Roman"/>
                <w:b/>
                <w:bCs/>
                <w:i/>
                <w:iCs/>
                <w:color w:val="000000"/>
              </w:rPr>
              <w:t>Akapit drugi zmieniony Dyrektywą Parlamentu Europejskiego i Rady (UE) 2023/2668</w:t>
            </w:r>
          </w:p>
          <w:p w14:paraId="5E5500DE" w14:textId="3FAC5AA2" w:rsidR="0083028C" w:rsidRPr="00AE6722" w:rsidRDefault="0083028C" w:rsidP="0021651B">
            <w:pPr>
              <w:spacing w:after="0" w:line="240" w:lineRule="auto"/>
              <w:rPr>
                <w:rFonts w:ascii="Times New Roman" w:hAnsi="Times New Roman" w:cs="Times New Roman"/>
                <w:color w:val="000000"/>
              </w:rPr>
            </w:pPr>
            <w:r w:rsidRPr="00AE6722">
              <w:rPr>
                <w:rFonts w:ascii="Times New Roman" w:hAnsi="Times New Roman" w:cs="Times New Roman"/>
                <w:color w:val="000000"/>
              </w:rPr>
              <w:t>Informacja ta zawiera co najmniej krótki opis:</w:t>
            </w:r>
          </w:p>
          <w:p w14:paraId="7E0F23E1" w14:textId="77777777" w:rsidR="0083028C" w:rsidRPr="00AE6722" w:rsidRDefault="0083028C" w:rsidP="0021651B">
            <w:pPr>
              <w:pStyle w:val="Akapitzlist"/>
              <w:numPr>
                <w:ilvl w:val="0"/>
                <w:numId w:val="3"/>
              </w:numPr>
              <w:spacing w:after="0" w:line="240" w:lineRule="auto"/>
              <w:rPr>
                <w:rFonts w:ascii="Times New Roman" w:hAnsi="Times New Roman" w:cs="Times New Roman"/>
                <w:color w:val="000000"/>
              </w:rPr>
            </w:pPr>
            <w:r w:rsidRPr="00AE6722">
              <w:rPr>
                <w:rFonts w:ascii="Times New Roman" w:hAnsi="Times New Roman" w:cs="Times New Roman"/>
                <w:color w:val="000000"/>
              </w:rPr>
              <w:t>lokalizacji miejsca prac i, w stosownych przypadkach, konkretnych obszarów, w których mają być prowadzone prace;</w:t>
            </w:r>
          </w:p>
          <w:p w14:paraId="25E069C6" w14:textId="77777777" w:rsidR="0083028C" w:rsidRPr="00AE6722" w:rsidRDefault="0083028C" w:rsidP="0021651B">
            <w:pPr>
              <w:pStyle w:val="Akapitzlist"/>
              <w:numPr>
                <w:ilvl w:val="0"/>
                <w:numId w:val="3"/>
              </w:numPr>
              <w:spacing w:after="0" w:line="240" w:lineRule="auto"/>
              <w:rPr>
                <w:rFonts w:ascii="Times New Roman" w:hAnsi="Times New Roman" w:cs="Times New Roman"/>
                <w:color w:val="000000"/>
              </w:rPr>
            </w:pPr>
            <w:r w:rsidRPr="00AE6722">
              <w:rPr>
                <w:rFonts w:ascii="Times New Roman" w:hAnsi="Times New Roman" w:cs="Times New Roman"/>
                <w:color w:val="000000"/>
              </w:rPr>
              <w:t>rodzaju i ilości azbestu, który został użyty lub z którym jest styczność;</w:t>
            </w:r>
          </w:p>
          <w:p w14:paraId="2D468E4C" w14:textId="77777777" w:rsidR="0083028C" w:rsidRPr="00AE6722" w:rsidRDefault="0083028C" w:rsidP="0021651B">
            <w:pPr>
              <w:pStyle w:val="Akapitzlist"/>
              <w:numPr>
                <w:ilvl w:val="0"/>
                <w:numId w:val="3"/>
              </w:numPr>
              <w:spacing w:after="0" w:line="240" w:lineRule="auto"/>
              <w:rPr>
                <w:rFonts w:ascii="Times New Roman" w:hAnsi="Times New Roman" w:cs="Times New Roman"/>
                <w:color w:val="000000"/>
              </w:rPr>
            </w:pPr>
            <w:r w:rsidRPr="00AE6722">
              <w:rPr>
                <w:rFonts w:ascii="Times New Roman" w:hAnsi="Times New Roman" w:cs="Times New Roman"/>
                <w:color w:val="000000"/>
              </w:rPr>
              <w:t>przeprowadzonych prac i zastosowanych procesów, w tym dotyczących ochrony i odkażania pracowników, utylizacji odpadów oraz, w stosownych przypadkach, wymiany powietrza podczas pracy w pomieszczeniach zamkniętych;</w:t>
            </w:r>
          </w:p>
          <w:p w14:paraId="06CDCA63" w14:textId="77777777" w:rsidR="0083028C" w:rsidRPr="00AE6722" w:rsidRDefault="0083028C" w:rsidP="0021651B">
            <w:pPr>
              <w:pStyle w:val="Akapitzlist"/>
              <w:numPr>
                <w:ilvl w:val="0"/>
                <w:numId w:val="3"/>
              </w:numPr>
              <w:spacing w:after="0" w:line="240" w:lineRule="auto"/>
              <w:rPr>
                <w:rFonts w:ascii="Times New Roman" w:hAnsi="Times New Roman" w:cs="Times New Roman"/>
                <w:color w:val="000000"/>
              </w:rPr>
            </w:pPr>
            <w:r w:rsidRPr="00AE6722">
              <w:rPr>
                <w:rFonts w:ascii="Times New Roman" w:hAnsi="Times New Roman" w:cs="Times New Roman"/>
                <w:color w:val="000000"/>
              </w:rPr>
              <w:t>liczby pracowników, wykazu pracowników, którzy mogą zostać przydzieleni do danego obiektu, indywidualnych zaświadczeń o szkoleniu pracowników oraz daty ostatniej oceny stanu zdrowia pracowników zgodnie z art. 18;</w:t>
            </w:r>
          </w:p>
          <w:p w14:paraId="68E08D49" w14:textId="77777777" w:rsidR="0083028C" w:rsidRPr="00AE6722" w:rsidRDefault="0083028C" w:rsidP="0021651B">
            <w:pPr>
              <w:pStyle w:val="Akapitzlist"/>
              <w:numPr>
                <w:ilvl w:val="0"/>
                <w:numId w:val="3"/>
              </w:numPr>
              <w:spacing w:after="0" w:line="240" w:lineRule="auto"/>
              <w:rPr>
                <w:rFonts w:ascii="Times New Roman" w:hAnsi="Times New Roman" w:cs="Times New Roman"/>
                <w:color w:val="000000"/>
              </w:rPr>
            </w:pPr>
            <w:r w:rsidRPr="00AE6722">
              <w:rPr>
                <w:rFonts w:ascii="Times New Roman" w:hAnsi="Times New Roman" w:cs="Times New Roman"/>
                <w:color w:val="000000"/>
              </w:rPr>
              <w:t>daty rozpoczęcia i czasu trwania prac;</w:t>
            </w:r>
          </w:p>
          <w:p w14:paraId="11BC68BC" w14:textId="77777777" w:rsidR="00E53E56" w:rsidRPr="00AE6722" w:rsidRDefault="0083028C" w:rsidP="0021651B">
            <w:pPr>
              <w:pStyle w:val="Akapitzlist"/>
              <w:numPr>
                <w:ilvl w:val="0"/>
                <w:numId w:val="3"/>
              </w:numPr>
              <w:spacing w:after="0" w:line="240" w:lineRule="auto"/>
              <w:rPr>
                <w:rFonts w:ascii="Times New Roman" w:hAnsi="Times New Roman" w:cs="Times New Roman"/>
                <w:color w:val="000000"/>
              </w:rPr>
            </w:pPr>
            <w:r w:rsidRPr="00AE6722">
              <w:rPr>
                <w:rFonts w:ascii="Times New Roman" w:hAnsi="Times New Roman" w:cs="Times New Roman"/>
                <w:color w:val="000000"/>
              </w:rPr>
              <w:t>podjętych środków, w tym przeglądu stosowanego sprzętu, w celu ograniczenia narażenia pracowników na działanie azbestu.</w:t>
            </w:r>
          </w:p>
          <w:p w14:paraId="75C43D78" w14:textId="33740E18" w:rsidR="00435518" w:rsidRPr="00AE6722" w:rsidRDefault="00435518" w:rsidP="0021651B">
            <w:pPr>
              <w:spacing w:after="0" w:line="240" w:lineRule="auto"/>
              <w:rPr>
                <w:rFonts w:ascii="Times New Roman" w:hAnsi="Times New Roman" w:cs="Times New Roman"/>
                <w:color w:val="000000"/>
              </w:rPr>
            </w:pPr>
          </w:p>
        </w:tc>
        <w:tc>
          <w:tcPr>
            <w:tcW w:w="851" w:type="dxa"/>
          </w:tcPr>
          <w:p w14:paraId="04771178" w14:textId="3E1F4EBD" w:rsidR="00E53E56" w:rsidRPr="00AE6722" w:rsidRDefault="0083028C" w:rsidP="0021651B">
            <w:pPr>
              <w:spacing w:after="0" w:line="240" w:lineRule="auto"/>
              <w:jc w:val="both"/>
              <w:rPr>
                <w:rFonts w:ascii="Times New Roman" w:eastAsia="Times New Roman" w:hAnsi="Times New Roman" w:cs="Times New Roman"/>
                <w:b/>
                <w:bCs/>
                <w:lang w:eastAsia="pl-PL"/>
              </w:rPr>
            </w:pPr>
            <w:r w:rsidRPr="00AE6722">
              <w:rPr>
                <w:rFonts w:ascii="Times New Roman" w:eastAsia="Times New Roman" w:hAnsi="Times New Roman" w:cs="Times New Roman"/>
                <w:b/>
                <w:bCs/>
                <w:lang w:eastAsia="pl-PL"/>
              </w:rPr>
              <w:t>T</w:t>
            </w:r>
          </w:p>
        </w:tc>
        <w:tc>
          <w:tcPr>
            <w:tcW w:w="850" w:type="dxa"/>
          </w:tcPr>
          <w:p w14:paraId="66E5D938" w14:textId="2C72CA32" w:rsidR="00E53E56" w:rsidRPr="00AE6722" w:rsidRDefault="006219D7"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Art. 2</w:t>
            </w:r>
            <w:r w:rsidR="00A238B3" w:rsidRPr="00AE6722">
              <w:rPr>
                <w:rFonts w:ascii="Times New Roman" w:hAnsi="Times New Roman" w:cs="Times New Roman"/>
                <w:b/>
                <w:bCs/>
              </w:rPr>
              <w:t>0</w:t>
            </w:r>
            <w:r w:rsidRPr="00AE6722">
              <w:rPr>
                <w:rFonts w:ascii="Times New Roman" w:hAnsi="Times New Roman" w:cs="Times New Roman"/>
                <w:b/>
                <w:bCs/>
              </w:rPr>
              <w:t xml:space="preserve"> ust. </w:t>
            </w:r>
            <w:r w:rsidR="00E50C55" w:rsidRPr="00AE6722">
              <w:rPr>
                <w:rFonts w:ascii="Times New Roman" w:hAnsi="Times New Roman" w:cs="Times New Roman"/>
                <w:b/>
                <w:bCs/>
              </w:rPr>
              <w:t>4</w:t>
            </w:r>
          </w:p>
        </w:tc>
        <w:tc>
          <w:tcPr>
            <w:tcW w:w="5420" w:type="dxa"/>
          </w:tcPr>
          <w:p w14:paraId="096B4FDD" w14:textId="242D0A5A" w:rsidR="009B2FAF" w:rsidRPr="004E7B9D" w:rsidRDefault="000709DB" w:rsidP="009B2FAF">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xml:space="preserve">4. </w:t>
            </w:r>
            <w:r w:rsidR="009B2FAF" w:rsidRPr="004E7B9D">
              <w:rPr>
                <w:rFonts w:ascii="Times New Roman" w:hAnsi="Times New Roman" w:cs="Times New Roman"/>
                <w:color w:val="000000"/>
              </w:rPr>
              <w:t>Zgłoszenie zawiera:</w:t>
            </w:r>
          </w:p>
          <w:p w14:paraId="74E385E2" w14:textId="77777777" w:rsidR="009B2FAF" w:rsidRPr="004E7B9D" w:rsidRDefault="009B2FAF" w:rsidP="009B2FAF">
            <w:pPr>
              <w:spacing w:after="0" w:line="240" w:lineRule="auto"/>
              <w:jc w:val="both"/>
              <w:rPr>
                <w:rFonts w:ascii="Times New Roman" w:hAnsi="Times New Roman" w:cs="Times New Roman"/>
                <w:color w:val="000000"/>
              </w:rPr>
            </w:pPr>
            <w:r w:rsidRPr="004E7B9D">
              <w:rPr>
                <w:rFonts w:ascii="Times New Roman" w:hAnsi="Times New Roman" w:cs="Times New Roman"/>
                <w:color w:val="000000"/>
              </w:rPr>
              <w:t>1)</w:t>
            </w:r>
            <w:r>
              <w:rPr>
                <w:rFonts w:ascii="Times New Roman" w:hAnsi="Times New Roman" w:cs="Times New Roman"/>
                <w:color w:val="000000"/>
              </w:rPr>
              <w:t xml:space="preserve"> </w:t>
            </w:r>
            <w:r w:rsidRPr="004E7B9D">
              <w:rPr>
                <w:rFonts w:ascii="Times New Roman" w:hAnsi="Times New Roman" w:cs="Times New Roman"/>
                <w:color w:val="000000"/>
              </w:rPr>
              <w:t>imię i nazwisko lub firmę (nazwę);</w:t>
            </w:r>
          </w:p>
          <w:p w14:paraId="57941C92" w14:textId="77777777" w:rsidR="009B2FAF" w:rsidRPr="004E7B9D" w:rsidRDefault="009B2FAF" w:rsidP="009B2FAF">
            <w:pPr>
              <w:spacing w:after="0" w:line="240" w:lineRule="auto"/>
              <w:jc w:val="both"/>
              <w:rPr>
                <w:rFonts w:ascii="Times New Roman" w:hAnsi="Times New Roman" w:cs="Times New Roman"/>
                <w:color w:val="000000"/>
              </w:rPr>
            </w:pPr>
            <w:r w:rsidRPr="004E7B9D">
              <w:rPr>
                <w:rFonts w:ascii="Times New Roman" w:hAnsi="Times New Roman" w:cs="Times New Roman"/>
                <w:color w:val="000000"/>
              </w:rPr>
              <w:t>2)</w:t>
            </w:r>
            <w:r>
              <w:rPr>
                <w:rFonts w:ascii="Times New Roman" w:hAnsi="Times New Roman" w:cs="Times New Roman"/>
                <w:color w:val="000000"/>
              </w:rPr>
              <w:t xml:space="preserve"> </w:t>
            </w:r>
            <w:r w:rsidRPr="004E7B9D">
              <w:rPr>
                <w:rFonts w:ascii="Times New Roman" w:hAnsi="Times New Roman" w:cs="Times New Roman"/>
                <w:color w:val="000000"/>
              </w:rPr>
              <w:t>adres miejsca zamieszkania lub siedziby;</w:t>
            </w:r>
          </w:p>
          <w:p w14:paraId="6818F569" w14:textId="77777777" w:rsidR="009B2FAF" w:rsidRPr="004E7B9D" w:rsidRDefault="009B2FAF" w:rsidP="009B2FAF">
            <w:pPr>
              <w:spacing w:after="0" w:line="240" w:lineRule="auto"/>
              <w:jc w:val="both"/>
              <w:rPr>
                <w:rFonts w:ascii="Times New Roman" w:hAnsi="Times New Roman" w:cs="Times New Roman"/>
                <w:color w:val="000000"/>
              </w:rPr>
            </w:pPr>
            <w:r w:rsidRPr="004E7B9D">
              <w:rPr>
                <w:rFonts w:ascii="Times New Roman" w:hAnsi="Times New Roman" w:cs="Times New Roman"/>
                <w:color w:val="000000"/>
              </w:rPr>
              <w:t>3)</w:t>
            </w:r>
            <w:r>
              <w:rPr>
                <w:rFonts w:ascii="Times New Roman" w:hAnsi="Times New Roman" w:cs="Times New Roman"/>
                <w:color w:val="000000"/>
              </w:rPr>
              <w:t xml:space="preserve"> </w:t>
            </w:r>
            <w:r w:rsidRPr="004E7B9D">
              <w:rPr>
                <w:rFonts w:ascii="Times New Roman" w:hAnsi="Times New Roman" w:cs="Times New Roman"/>
                <w:color w:val="000000"/>
              </w:rPr>
              <w:t>datę wydania i numer zezwolenia;</w:t>
            </w:r>
          </w:p>
          <w:p w14:paraId="208BBE53" w14:textId="77777777" w:rsidR="009B2FAF" w:rsidRPr="004E7B9D" w:rsidRDefault="009B2FAF" w:rsidP="009B2FAF">
            <w:pPr>
              <w:spacing w:after="0" w:line="240" w:lineRule="auto"/>
              <w:jc w:val="both"/>
              <w:rPr>
                <w:rFonts w:ascii="Times New Roman" w:hAnsi="Times New Roman" w:cs="Times New Roman"/>
                <w:color w:val="000000"/>
              </w:rPr>
            </w:pPr>
            <w:r w:rsidRPr="004E7B9D">
              <w:rPr>
                <w:rFonts w:ascii="Times New Roman" w:hAnsi="Times New Roman" w:cs="Times New Roman"/>
                <w:color w:val="000000"/>
              </w:rPr>
              <w:t>4)</w:t>
            </w:r>
            <w:r>
              <w:rPr>
                <w:rFonts w:ascii="Times New Roman" w:hAnsi="Times New Roman" w:cs="Times New Roman"/>
                <w:color w:val="000000"/>
              </w:rPr>
              <w:t xml:space="preserve"> </w:t>
            </w:r>
            <w:r w:rsidRPr="004E7B9D">
              <w:rPr>
                <w:rFonts w:ascii="Times New Roman" w:hAnsi="Times New Roman" w:cs="Times New Roman"/>
                <w:color w:val="000000"/>
              </w:rPr>
              <w:t>numer telefonu wykonawcy prac;</w:t>
            </w:r>
          </w:p>
          <w:p w14:paraId="2C112F53" w14:textId="77777777" w:rsidR="009B2FAF" w:rsidRPr="004E7B9D" w:rsidRDefault="009B2FAF" w:rsidP="009B2FAF">
            <w:pPr>
              <w:spacing w:after="0" w:line="240" w:lineRule="auto"/>
              <w:jc w:val="both"/>
              <w:rPr>
                <w:rFonts w:ascii="Times New Roman" w:hAnsi="Times New Roman" w:cs="Times New Roman"/>
                <w:color w:val="000000"/>
              </w:rPr>
            </w:pPr>
            <w:r w:rsidRPr="004E7B9D">
              <w:rPr>
                <w:rFonts w:ascii="Times New Roman" w:hAnsi="Times New Roman" w:cs="Times New Roman"/>
                <w:color w:val="000000"/>
              </w:rPr>
              <w:t>5)</w:t>
            </w:r>
            <w:r>
              <w:rPr>
                <w:rFonts w:ascii="Times New Roman" w:hAnsi="Times New Roman" w:cs="Times New Roman"/>
                <w:color w:val="000000"/>
              </w:rPr>
              <w:t xml:space="preserve"> </w:t>
            </w:r>
            <w:r w:rsidRPr="004E7B9D">
              <w:rPr>
                <w:rFonts w:ascii="Times New Roman" w:hAnsi="Times New Roman" w:cs="Times New Roman"/>
                <w:color w:val="000000"/>
              </w:rPr>
              <w:t>rodzaj i masę każdego wyrobu zawierającego azbest odrębnie;</w:t>
            </w:r>
          </w:p>
          <w:p w14:paraId="2A514D55" w14:textId="77777777" w:rsidR="009B2FAF" w:rsidRPr="004E7B9D" w:rsidRDefault="009B2FAF" w:rsidP="009B2FAF">
            <w:pPr>
              <w:spacing w:after="0" w:line="240" w:lineRule="auto"/>
              <w:jc w:val="both"/>
              <w:rPr>
                <w:rFonts w:ascii="Times New Roman" w:hAnsi="Times New Roman" w:cs="Times New Roman"/>
                <w:color w:val="000000"/>
              </w:rPr>
            </w:pPr>
            <w:r w:rsidRPr="004E7B9D">
              <w:rPr>
                <w:rFonts w:ascii="Times New Roman" w:hAnsi="Times New Roman" w:cs="Times New Roman"/>
                <w:color w:val="000000"/>
              </w:rPr>
              <w:t>6)</w:t>
            </w:r>
            <w:r>
              <w:rPr>
                <w:rFonts w:ascii="Times New Roman" w:hAnsi="Times New Roman" w:cs="Times New Roman"/>
                <w:color w:val="000000"/>
              </w:rPr>
              <w:t xml:space="preserve"> </w:t>
            </w:r>
            <w:r w:rsidRPr="004E7B9D">
              <w:rPr>
                <w:rFonts w:ascii="Times New Roman" w:hAnsi="Times New Roman" w:cs="Times New Roman"/>
                <w:color w:val="000000"/>
              </w:rPr>
              <w:t>identyfikator działki ewidencyjnej, na której znajduje się obiekt, urządzenie lub instalacja oraz ich adres, jeśli istnieje – dla każdego obiektu, urządzenia lub instalacji odrębnie;</w:t>
            </w:r>
          </w:p>
          <w:p w14:paraId="0C1088FA" w14:textId="77777777" w:rsidR="009B2FAF" w:rsidRPr="004E7B9D" w:rsidRDefault="009B2FAF" w:rsidP="009B2FAF">
            <w:pPr>
              <w:spacing w:after="0" w:line="240" w:lineRule="auto"/>
              <w:jc w:val="both"/>
              <w:rPr>
                <w:rFonts w:ascii="Times New Roman" w:hAnsi="Times New Roman" w:cs="Times New Roman"/>
                <w:color w:val="000000"/>
              </w:rPr>
            </w:pPr>
            <w:r w:rsidRPr="004E7B9D">
              <w:rPr>
                <w:rFonts w:ascii="Times New Roman" w:hAnsi="Times New Roman" w:cs="Times New Roman"/>
                <w:color w:val="000000"/>
              </w:rPr>
              <w:t>7)</w:t>
            </w:r>
            <w:r>
              <w:rPr>
                <w:rFonts w:ascii="Times New Roman" w:hAnsi="Times New Roman" w:cs="Times New Roman"/>
                <w:color w:val="000000"/>
              </w:rPr>
              <w:t xml:space="preserve"> </w:t>
            </w:r>
            <w:r w:rsidRPr="004E7B9D">
              <w:rPr>
                <w:rFonts w:ascii="Times New Roman" w:hAnsi="Times New Roman" w:cs="Times New Roman"/>
                <w:color w:val="000000"/>
              </w:rPr>
              <w:t>termin planowanego rozpoczęcia i zakończenia prac dla każdego obiektu, urządzenia lub instalacji odrębnie oraz harmonogram szczegółowych prac dla każdego obiektu, urządzenia lub instalacji odrębnie;</w:t>
            </w:r>
          </w:p>
          <w:p w14:paraId="7163A327" w14:textId="77777777" w:rsidR="009B2FAF" w:rsidRPr="004E7B9D" w:rsidRDefault="009B2FAF" w:rsidP="009B2FAF">
            <w:pPr>
              <w:spacing w:after="0" w:line="240" w:lineRule="auto"/>
              <w:jc w:val="both"/>
              <w:rPr>
                <w:rFonts w:ascii="Times New Roman" w:hAnsi="Times New Roman" w:cs="Times New Roman"/>
                <w:color w:val="000000"/>
              </w:rPr>
            </w:pPr>
            <w:r w:rsidRPr="004E7B9D">
              <w:rPr>
                <w:rFonts w:ascii="Times New Roman" w:hAnsi="Times New Roman" w:cs="Times New Roman"/>
                <w:color w:val="000000"/>
              </w:rPr>
              <w:t>8)</w:t>
            </w:r>
            <w:r>
              <w:rPr>
                <w:rFonts w:ascii="Times New Roman" w:hAnsi="Times New Roman" w:cs="Times New Roman"/>
                <w:color w:val="000000"/>
              </w:rPr>
              <w:t xml:space="preserve"> </w:t>
            </w:r>
            <w:r w:rsidRPr="004E7B9D">
              <w:rPr>
                <w:rFonts w:ascii="Times New Roman" w:hAnsi="Times New Roman" w:cs="Times New Roman"/>
                <w:color w:val="000000"/>
              </w:rPr>
              <w:t>liczbę oraz listę osób narażonych na działanie azbestu z podaniem: imienia i nazwiska, daty ważności zaświadczenia o ukończeniu szkolenia, daty ostatniego badania okresowego oraz daty jego ważności;</w:t>
            </w:r>
          </w:p>
          <w:p w14:paraId="16770230" w14:textId="77777777" w:rsidR="009B2FAF" w:rsidRPr="004E7B9D" w:rsidRDefault="009B2FAF" w:rsidP="009B2FAF">
            <w:pPr>
              <w:spacing w:after="0" w:line="240" w:lineRule="auto"/>
              <w:jc w:val="both"/>
              <w:rPr>
                <w:rFonts w:ascii="Times New Roman" w:hAnsi="Times New Roman" w:cs="Times New Roman"/>
                <w:color w:val="000000"/>
              </w:rPr>
            </w:pPr>
            <w:r w:rsidRPr="004E7B9D">
              <w:rPr>
                <w:rFonts w:ascii="Times New Roman" w:hAnsi="Times New Roman" w:cs="Times New Roman"/>
                <w:color w:val="000000"/>
              </w:rPr>
              <w:t>9)</w:t>
            </w:r>
            <w:r>
              <w:rPr>
                <w:rFonts w:ascii="Times New Roman" w:hAnsi="Times New Roman" w:cs="Times New Roman"/>
                <w:color w:val="000000"/>
              </w:rPr>
              <w:t xml:space="preserve"> </w:t>
            </w:r>
            <w:r w:rsidRPr="004E7B9D">
              <w:rPr>
                <w:rFonts w:ascii="Times New Roman" w:hAnsi="Times New Roman" w:cs="Times New Roman"/>
                <w:color w:val="000000"/>
              </w:rPr>
              <w:t>określenie zakresu prac i stosowanych metod pracy, w szczególności z uwzględnieniem wymiany powietrza podczas pracy w pomieszczeniach zamkniętych;</w:t>
            </w:r>
          </w:p>
          <w:p w14:paraId="6E9B9804" w14:textId="77777777" w:rsidR="009B2FAF" w:rsidRPr="004E7B9D" w:rsidRDefault="009B2FAF" w:rsidP="009B2FAF">
            <w:pPr>
              <w:spacing w:after="0" w:line="240" w:lineRule="auto"/>
              <w:jc w:val="both"/>
              <w:rPr>
                <w:rFonts w:ascii="Times New Roman" w:hAnsi="Times New Roman" w:cs="Times New Roman"/>
                <w:color w:val="000000"/>
              </w:rPr>
            </w:pPr>
            <w:r w:rsidRPr="004E7B9D">
              <w:rPr>
                <w:rFonts w:ascii="Times New Roman" w:hAnsi="Times New Roman" w:cs="Times New Roman"/>
                <w:color w:val="000000"/>
              </w:rPr>
              <w:t>10)</w:t>
            </w:r>
            <w:r>
              <w:rPr>
                <w:rFonts w:ascii="Times New Roman" w:hAnsi="Times New Roman" w:cs="Times New Roman"/>
                <w:color w:val="000000"/>
              </w:rPr>
              <w:t xml:space="preserve"> </w:t>
            </w:r>
            <w:r w:rsidRPr="004E7B9D">
              <w:rPr>
                <w:rFonts w:ascii="Times New Roman" w:hAnsi="Times New Roman" w:cs="Times New Roman"/>
                <w:color w:val="000000"/>
              </w:rPr>
              <w:t>wykaz posiadanych maszyn i urządzeń, wyposażenia technicznego i socjalnego zapewniającego prowadzenie prac i zabezpieczenie osób narażonych na działanie azbestu oraz środowiska;</w:t>
            </w:r>
          </w:p>
          <w:p w14:paraId="6223D493" w14:textId="77777777" w:rsidR="009B2FAF" w:rsidRPr="004E7B9D" w:rsidRDefault="009B2FAF" w:rsidP="009B2FAF">
            <w:pPr>
              <w:spacing w:after="0" w:line="240" w:lineRule="auto"/>
              <w:jc w:val="both"/>
              <w:rPr>
                <w:rFonts w:ascii="Times New Roman" w:hAnsi="Times New Roman" w:cs="Times New Roman"/>
                <w:color w:val="000000"/>
              </w:rPr>
            </w:pPr>
            <w:r w:rsidRPr="004E7B9D">
              <w:rPr>
                <w:rFonts w:ascii="Times New Roman" w:hAnsi="Times New Roman" w:cs="Times New Roman"/>
                <w:color w:val="000000"/>
              </w:rPr>
              <w:t>11)</w:t>
            </w:r>
            <w:r>
              <w:rPr>
                <w:rFonts w:ascii="Times New Roman" w:hAnsi="Times New Roman" w:cs="Times New Roman"/>
                <w:color w:val="000000"/>
              </w:rPr>
              <w:t xml:space="preserve"> </w:t>
            </w:r>
            <w:r w:rsidRPr="004E7B9D">
              <w:rPr>
                <w:rFonts w:ascii="Times New Roman" w:hAnsi="Times New Roman" w:cs="Times New Roman"/>
                <w:color w:val="000000"/>
              </w:rPr>
              <w:t>rodzaj i masę odpadów zawierających azbest przewidzianych do wytworzenia;</w:t>
            </w:r>
          </w:p>
          <w:p w14:paraId="139F06D0" w14:textId="5129D883" w:rsidR="009B2FAF" w:rsidRPr="004E7B9D" w:rsidRDefault="009B2FAF" w:rsidP="009B2FAF">
            <w:pPr>
              <w:spacing w:after="0" w:line="240" w:lineRule="auto"/>
              <w:jc w:val="both"/>
              <w:rPr>
                <w:rFonts w:ascii="Times New Roman" w:hAnsi="Times New Roman" w:cs="Times New Roman"/>
                <w:color w:val="000000"/>
              </w:rPr>
            </w:pPr>
            <w:r w:rsidRPr="004E7B9D">
              <w:rPr>
                <w:rFonts w:ascii="Times New Roman" w:hAnsi="Times New Roman" w:cs="Times New Roman"/>
                <w:color w:val="000000"/>
              </w:rPr>
              <w:lastRenderedPageBreak/>
              <w:t>12) wskazanie przewidywanego terminu wywozu odpadów zawierających azbest przewidzianych do składowania i miejsca unieszkodliwiania tych odpadów;</w:t>
            </w:r>
          </w:p>
          <w:p w14:paraId="56D51342" w14:textId="77777777" w:rsidR="009B2FAF" w:rsidRPr="004E7B9D" w:rsidRDefault="009B2FAF" w:rsidP="009B2FAF">
            <w:pPr>
              <w:spacing w:after="0" w:line="240" w:lineRule="auto"/>
              <w:jc w:val="both"/>
              <w:rPr>
                <w:rFonts w:ascii="Times New Roman" w:hAnsi="Times New Roman" w:cs="Times New Roman"/>
                <w:color w:val="000000"/>
              </w:rPr>
            </w:pPr>
            <w:r w:rsidRPr="004E7B9D">
              <w:rPr>
                <w:rFonts w:ascii="Times New Roman" w:hAnsi="Times New Roman" w:cs="Times New Roman"/>
                <w:color w:val="000000"/>
              </w:rPr>
              <w:t>13)</w:t>
            </w:r>
            <w:r>
              <w:rPr>
                <w:rFonts w:ascii="Times New Roman" w:hAnsi="Times New Roman" w:cs="Times New Roman"/>
                <w:color w:val="000000"/>
              </w:rPr>
              <w:t xml:space="preserve"> </w:t>
            </w:r>
            <w:r w:rsidRPr="004E7B9D">
              <w:rPr>
                <w:rFonts w:ascii="Times New Roman" w:hAnsi="Times New Roman" w:cs="Times New Roman"/>
                <w:color w:val="000000"/>
              </w:rPr>
              <w:t>określenie środków podjętych w celu ograniczenia narażenia na działanie azbestu;</w:t>
            </w:r>
          </w:p>
          <w:p w14:paraId="1ACB3521" w14:textId="4D63EC03" w:rsidR="003A50EE" w:rsidRPr="00AE6722" w:rsidRDefault="009B2FAF" w:rsidP="003C3D50">
            <w:pPr>
              <w:spacing w:after="0" w:line="240" w:lineRule="auto"/>
              <w:jc w:val="both"/>
              <w:rPr>
                <w:rFonts w:ascii="Times New Roman" w:hAnsi="Times New Roman" w:cs="Times New Roman"/>
                <w:color w:val="000000"/>
              </w:rPr>
            </w:pPr>
            <w:r w:rsidRPr="004E7B9D">
              <w:rPr>
                <w:rFonts w:ascii="Times New Roman" w:hAnsi="Times New Roman" w:cs="Times New Roman"/>
                <w:color w:val="000000"/>
              </w:rPr>
              <w:t>14) obowiązanie wykonawcy prac do przedłożenia nowego zgłoszenia w przypadku zmiany narażenia na działanie azbestu mającej wpływ na warunki pracy.</w:t>
            </w:r>
          </w:p>
        </w:tc>
        <w:tc>
          <w:tcPr>
            <w:tcW w:w="1500" w:type="dxa"/>
          </w:tcPr>
          <w:p w14:paraId="00C1E92A" w14:textId="77777777" w:rsidR="00E53E56" w:rsidRPr="00AE6722" w:rsidRDefault="00E53E56" w:rsidP="0021651B">
            <w:pPr>
              <w:spacing w:after="0" w:line="240" w:lineRule="auto"/>
              <w:jc w:val="both"/>
              <w:rPr>
                <w:rFonts w:ascii="Times New Roman" w:eastAsia="Times New Roman" w:hAnsi="Times New Roman" w:cs="Times New Roman"/>
                <w:lang w:eastAsia="pl-PL"/>
              </w:rPr>
            </w:pPr>
          </w:p>
        </w:tc>
      </w:tr>
      <w:tr w:rsidR="0021651B" w:rsidRPr="00AE6722" w14:paraId="7E2414C0" w14:textId="77777777" w:rsidTr="0085688B">
        <w:trPr>
          <w:trHeight w:val="539"/>
        </w:trPr>
        <w:tc>
          <w:tcPr>
            <w:tcW w:w="846" w:type="dxa"/>
          </w:tcPr>
          <w:p w14:paraId="5FBF8FE4" w14:textId="59022C9F" w:rsidR="0021651B" w:rsidRPr="00AE6722" w:rsidRDefault="00B94D38" w:rsidP="0021651B">
            <w:pPr>
              <w:spacing w:after="0" w:line="240" w:lineRule="auto"/>
              <w:jc w:val="both"/>
              <w:rPr>
                <w:rFonts w:ascii="Times New Roman" w:hAnsi="Times New Roman" w:cs="Times New Roman"/>
                <w:b/>
                <w:bCs/>
              </w:rPr>
            </w:pPr>
            <w:r w:rsidRPr="00AE6722">
              <w:rPr>
                <w:rFonts w:ascii="Times New Roman" w:hAnsi="Times New Roman" w:cs="Times New Roman"/>
                <w:b/>
                <w:bCs/>
              </w:rPr>
              <w:t>Art. 4 ust. 3 akapit drugi  zdanie 2</w:t>
            </w:r>
          </w:p>
        </w:tc>
        <w:tc>
          <w:tcPr>
            <w:tcW w:w="5528" w:type="dxa"/>
            <w:gridSpan w:val="2"/>
          </w:tcPr>
          <w:p w14:paraId="7EC605B0" w14:textId="2CCA46DC" w:rsidR="00B94D38" w:rsidRPr="00AE6722" w:rsidRDefault="00B94D38" w:rsidP="00B94D38">
            <w:pPr>
              <w:spacing w:after="0" w:line="240" w:lineRule="auto"/>
              <w:rPr>
                <w:rFonts w:ascii="Times New Roman" w:hAnsi="Times New Roman" w:cs="Times New Roman"/>
                <w:color w:val="000000"/>
              </w:rPr>
            </w:pPr>
            <w:r w:rsidRPr="00AE6722">
              <w:rPr>
                <w:rFonts w:ascii="Times New Roman" w:hAnsi="Times New Roman" w:cs="Times New Roman"/>
                <w:b/>
                <w:bCs/>
                <w:i/>
                <w:iCs/>
                <w:color w:val="000000"/>
              </w:rPr>
              <w:t>Zdanie drugie akapitu drugiego zmienione Dyrektywą Parlamentu Europejskiego i Rady (UE) 2023/2668</w:t>
            </w:r>
          </w:p>
          <w:p w14:paraId="530004EE" w14:textId="0D91F558" w:rsidR="0021651B" w:rsidRPr="00AE6722" w:rsidRDefault="00B94D38" w:rsidP="0021651B">
            <w:pPr>
              <w:spacing w:after="0" w:line="240" w:lineRule="auto"/>
              <w:rPr>
                <w:rFonts w:ascii="Times New Roman" w:hAnsi="Times New Roman" w:cs="Times New Roman"/>
                <w:b/>
                <w:bCs/>
                <w:i/>
                <w:iCs/>
                <w:color w:val="000000"/>
              </w:rPr>
            </w:pPr>
            <w:r w:rsidRPr="00AE6722">
              <w:rPr>
                <w:rFonts w:ascii="Times New Roman" w:hAnsi="Times New Roman" w:cs="Times New Roman"/>
                <w:color w:val="000000"/>
              </w:rPr>
              <w:t>Państwa członkowskie zapewniają, aby właściwe organy przechowywały informacje, o których mowa w akapicie drugim lit. d), zgodnie z prawem krajowym, przez okres nie dłuższy niż jest to konieczne do celów zapewnienia, że pracownicy wykonujący prace związane z azbestem zostali odpowiednio przeszkoleni, z należytym uwzględnieniem długoterminowych skutków azbestu dla zdrowia pracowników.</w:t>
            </w:r>
          </w:p>
        </w:tc>
        <w:tc>
          <w:tcPr>
            <w:tcW w:w="851" w:type="dxa"/>
          </w:tcPr>
          <w:p w14:paraId="42C9F5E7" w14:textId="38D2ED81" w:rsidR="0021651B" w:rsidRPr="00AE6722" w:rsidRDefault="00B94D38" w:rsidP="0021651B">
            <w:pPr>
              <w:spacing w:after="0" w:line="240" w:lineRule="auto"/>
              <w:jc w:val="both"/>
              <w:rPr>
                <w:rFonts w:ascii="Times New Roman" w:eastAsia="Times New Roman" w:hAnsi="Times New Roman" w:cs="Times New Roman"/>
                <w:b/>
                <w:bCs/>
                <w:lang w:eastAsia="pl-PL"/>
              </w:rPr>
            </w:pPr>
            <w:r w:rsidRPr="00AE6722">
              <w:rPr>
                <w:rFonts w:ascii="Times New Roman" w:eastAsia="Times New Roman" w:hAnsi="Times New Roman" w:cs="Times New Roman"/>
                <w:b/>
                <w:bCs/>
                <w:lang w:eastAsia="pl-PL"/>
              </w:rPr>
              <w:t>T</w:t>
            </w:r>
          </w:p>
        </w:tc>
        <w:tc>
          <w:tcPr>
            <w:tcW w:w="850" w:type="dxa"/>
          </w:tcPr>
          <w:p w14:paraId="58EB77C8" w14:textId="0962EA63" w:rsidR="0021651B" w:rsidRPr="00AE6722" w:rsidRDefault="00B94D38" w:rsidP="0021651B">
            <w:pPr>
              <w:spacing w:after="0" w:line="240" w:lineRule="auto"/>
              <w:jc w:val="both"/>
              <w:rPr>
                <w:rFonts w:ascii="Times New Roman" w:hAnsi="Times New Roman" w:cs="Times New Roman"/>
                <w:b/>
                <w:bCs/>
              </w:rPr>
            </w:pPr>
            <w:r w:rsidRPr="00AE6722">
              <w:rPr>
                <w:rFonts w:ascii="Times New Roman" w:hAnsi="Times New Roman" w:cs="Times New Roman"/>
                <w:b/>
                <w:bCs/>
              </w:rPr>
              <w:t>Art. 2</w:t>
            </w:r>
            <w:r w:rsidR="00A238B3" w:rsidRPr="00AE6722">
              <w:rPr>
                <w:rFonts w:ascii="Times New Roman" w:hAnsi="Times New Roman" w:cs="Times New Roman"/>
                <w:b/>
                <w:bCs/>
              </w:rPr>
              <w:t>0</w:t>
            </w:r>
            <w:r w:rsidR="00CF51CA" w:rsidRPr="00AE6722">
              <w:rPr>
                <w:rFonts w:ascii="Times New Roman" w:hAnsi="Times New Roman" w:cs="Times New Roman"/>
                <w:b/>
                <w:bCs/>
              </w:rPr>
              <w:t xml:space="preserve"> </w:t>
            </w:r>
            <w:r w:rsidRPr="00AE6722">
              <w:rPr>
                <w:rFonts w:ascii="Times New Roman" w:hAnsi="Times New Roman" w:cs="Times New Roman"/>
                <w:b/>
                <w:bCs/>
              </w:rPr>
              <w:t xml:space="preserve"> ust. </w:t>
            </w:r>
            <w:r w:rsidR="00CF51CA" w:rsidRPr="00AE6722">
              <w:rPr>
                <w:rFonts w:ascii="Times New Roman" w:hAnsi="Times New Roman" w:cs="Times New Roman"/>
                <w:b/>
                <w:bCs/>
              </w:rPr>
              <w:t>9</w:t>
            </w:r>
          </w:p>
        </w:tc>
        <w:tc>
          <w:tcPr>
            <w:tcW w:w="5420" w:type="dxa"/>
          </w:tcPr>
          <w:p w14:paraId="1B45F69B" w14:textId="4C3D5DEF" w:rsidR="004200AF" w:rsidRPr="00C80292" w:rsidRDefault="00CF51CA" w:rsidP="00C80292">
            <w:pPr>
              <w:spacing w:after="0" w:line="240" w:lineRule="auto"/>
              <w:jc w:val="both"/>
              <w:rPr>
                <w:rFonts w:ascii="Times New Roman" w:hAnsi="Times New Roman" w:cs="Times New Roman"/>
                <w:color w:val="000000"/>
              </w:rPr>
            </w:pPr>
            <w:r w:rsidRPr="004200AF">
              <w:rPr>
                <w:rFonts w:ascii="Times New Roman" w:hAnsi="Times New Roman" w:cs="Times New Roman"/>
                <w:color w:val="000000"/>
              </w:rPr>
              <w:t xml:space="preserve">9. </w:t>
            </w:r>
            <w:r w:rsidR="004200AF" w:rsidRPr="00C80292">
              <w:rPr>
                <w:rFonts w:ascii="Times New Roman" w:hAnsi="Times New Roman" w:cs="Times New Roman"/>
                <w:color w:val="000000"/>
              </w:rPr>
              <w:t>Informacje, o których mowa w ust. 4 pkt 8 w połączeniu z informacjami, o których mowa w ust. 4 pkt 1, 2 i 7, w sposób gwarantujący zachowanie ich poufności, integralności, kompletności oraz dostępności, w warunkach niegrożących uszkodzeniem lub zniszczeniem są przechowywane przez:</w:t>
            </w:r>
          </w:p>
          <w:p w14:paraId="66125AEB" w14:textId="328CA51F" w:rsidR="004200AF" w:rsidRPr="00C80292" w:rsidRDefault="004200AF"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1) właściwego okręgowego inspektora pracy oraz właściwy organ nadzoru budowlanego przez okres 3 lat,</w:t>
            </w:r>
          </w:p>
          <w:p w14:paraId="6936D591" w14:textId="180EECCB" w:rsidR="004200AF" w:rsidRPr="00C80292" w:rsidRDefault="004200AF"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2)</w:t>
            </w:r>
            <w:r>
              <w:rPr>
                <w:rFonts w:ascii="Times New Roman" w:hAnsi="Times New Roman" w:cs="Times New Roman"/>
                <w:color w:val="000000"/>
              </w:rPr>
              <w:t xml:space="preserve"> </w:t>
            </w:r>
            <w:r w:rsidRPr="00C80292">
              <w:rPr>
                <w:rFonts w:ascii="Times New Roman" w:hAnsi="Times New Roman" w:cs="Times New Roman"/>
                <w:color w:val="000000"/>
              </w:rPr>
              <w:t>właściwego państwowego powiatowego inspektora sanitarnego, właściwego państwowego granicznego inspektora sanitarnego oraz komendanta właściwego terytorialnie wojskowego ośrodka medycyny prewencyjnej przez okres 40 lat</w:t>
            </w:r>
          </w:p>
          <w:p w14:paraId="5C5F1DD4" w14:textId="77340F6F" w:rsidR="0021651B" w:rsidRPr="00AE6722" w:rsidRDefault="004200AF" w:rsidP="006B0D21">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 licząc od końca roku kalendarzowego, w którym został zgłoszony zamiar rozpoczęcia prac polegających na usu</w:t>
            </w:r>
            <w:r w:rsidR="00D840B9">
              <w:rPr>
                <w:rFonts w:ascii="Times New Roman" w:hAnsi="Times New Roman" w:cs="Times New Roman"/>
                <w:color w:val="000000"/>
              </w:rPr>
              <w:t>waniu</w:t>
            </w:r>
            <w:r w:rsidRPr="00C80292">
              <w:rPr>
                <w:rFonts w:ascii="Times New Roman" w:hAnsi="Times New Roman" w:cs="Times New Roman"/>
                <w:color w:val="000000"/>
              </w:rPr>
              <w:t xml:space="preserve"> lub zabezpieczaniu wyrobów zawierających azbest. </w:t>
            </w:r>
          </w:p>
        </w:tc>
        <w:tc>
          <w:tcPr>
            <w:tcW w:w="1500" w:type="dxa"/>
          </w:tcPr>
          <w:p w14:paraId="4808369E" w14:textId="77777777" w:rsidR="0021651B" w:rsidRPr="00AE6722" w:rsidRDefault="0021651B" w:rsidP="0021651B">
            <w:pPr>
              <w:spacing w:after="0" w:line="240" w:lineRule="auto"/>
              <w:jc w:val="both"/>
              <w:rPr>
                <w:rFonts w:ascii="Times New Roman" w:eastAsia="Times New Roman" w:hAnsi="Times New Roman" w:cs="Times New Roman"/>
                <w:lang w:eastAsia="pl-PL"/>
              </w:rPr>
            </w:pPr>
          </w:p>
        </w:tc>
      </w:tr>
      <w:tr w:rsidR="00E53E56" w:rsidRPr="00AE6722" w14:paraId="5005ECBC" w14:textId="77777777" w:rsidTr="0085688B">
        <w:trPr>
          <w:trHeight w:val="539"/>
        </w:trPr>
        <w:tc>
          <w:tcPr>
            <w:tcW w:w="846" w:type="dxa"/>
          </w:tcPr>
          <w:p w14:paraId="13334BAE" w14:textId="0EA4DEA4" w:rsidR="00E53E56" w:rsidRPr="00AE6722" w:rsidRDefault="009F5B24" w:rsidP="0021651B">
            <w:pPr>
              <w:spacing w:after="0" w:line="240" w:lineRule="auto"/>
              <w:jc w:val="both"/>
              <w:rPr>
                <w:rFonts w:ascii="Times New Roman" w:eastAsia="Times New Roman" w:hAnsi="Times New Roman" w:cs="Times New Roman"/>
                <w:highlight w:val="green"/>
                <w:lang w:eastAsia="pl-PL"/>
              </w:rPr>
            </w:pPr>
            <w:r w:rsidRPr="00AE6722">
              <w:rPr>
                <w:rFonts w:ascii="Times New Roman" w:hAnsi="Times New Roman" w:cs="Times New Roman"/>
                <w:b/>
                <w:bCs/>
              </w:rPr>
              <w:t>Art. 4 ust. 4</w:t>
            </w:r>
          </w:p>
        </w:tc>
        <w:tc>
          <w:tcPr>
            <w:tcW w:w="5528" w:type="dxa"/>
            <w:gridSpan w:val="2"/>
          </w:tcPr>
          <w:p w14:paraId="31EB15DF" w14:textId="719ED6F2" w:rsidR="00E53E56" w:rsidRPr="00AE6722" w:rsidRDefault="009F5B24"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Pracownicy lub ich przedstawiciele w przedsiębiorstwach lub zakładach mają zgodnie z ustawodawstwem krajowym dostęp do dokumentów, o których mowa w ust. 2, objętych systemem powiadamiania, dotyczących ich przedsiębiorstwa lub zakładu.</w:t>
            </w:r>
          </w:p>
        </w:tc>
        <w:tc>
          <w:tcPr>
            <w:tcW w:w="851" w:type="dxa"/>
          </w:tcPr>
          <w:p w14:paraId="22B2E6AD" w14:textId="27F927FF" w:rsidR="00E53E56" w:rsidRPr="00AE6722" w:rsidRDefault="009F5B24"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44484C72" w14:textId="51952F8E" w:rsidR="00E53E56" w:rsidRPr="00AE6722" w:rsidRDefault="00820DB0"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Art. 2</w:t>
            </w:r>
            <w:r w:rsidR="0060445D" w:rsidRPr="00AE6722">
              <w:rPr>
                <w:rFonts w:ascii="Times New Roman" w:hAnsi="Times New Roman" w:cs="Times New Roman"/>
                <w:b/>
                <w:bCs/>
              </w:rPr>
              <w:t>0</w:t>
            </w:r>
            <w:r w:rsidRPr="00AE6722">
              <w:rPr>
                <w:rFonts w:ascii="Times New Roman" w:hAnsi="Times New Roman" w:cs="Times New Roman"/>
                <w:b/>
                <w:bCs/>
              </w:rPr>
              <w:t xml:space="preserve"> ust. </w:t>
            </w:r>
            <w:r w:rsidR="00F919D7" w:rsidRPr="00AE6722">
              <w:rPr>
                <w:rFonts w:ascii="Times New Roman" w:hAnsi="Times New Roman" w:cs="Times New Roman"/>
                <w:b/>
                <w:bCs/>
              </w:rPr>
              <w:t>8</w:t>
            </w:r>
          </w:p>
        </w:tc>
        <w:tc>
          <w:tcPr>
            <w:tcW w:w="5420" w:type="dxa"/>
          </w:tcPr>
          <w:p w14:paraId="56E65D79" w14:textId="5AD873F3" w:rsidR="00F919D7" w:rsidRPr="00AE6722" w:rsidRDefault="00F919D7" w:rsidP="0060445D">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8</w:t>
            </w:r>
            <w:r w:rsidR="00820DB0" w:rsidRPr="00AE6722">
              <w:rPr>
                <w:rFonts w:ascii="Times New Roman" w:hAnsi="Times New Roman" w:cs="Times New Roman"/>
                <w:color w:val="000000"/>
              </w:rPr>
              <w:t>.</w:t>
            </w:r>
            <w:r w:rsidRPr="00AE6722">
              <w:rPr>
                <w:rFonts w:ascii="Times New Roman" w:hAnsi="Times New Roman" w:cs="Times New Roman"/>
                <w:color w:val="000000"/>
              </w:rPr>
              <w:t xml:space="preserve"> Wykonawca prac powiadamia osoby narażone na działanie azbestu lub ich przedstawicieli o dokonanym zgłoszeniu i udostępnia je do zapoznania się na ich wniosek.</w:t>
            </w:r>
          </w:p>
          <w:p w14:paraId="24A983D6" w14:textId="3CE51AA1" w:rsidR="00E53E56" w:rsidRPr="00AE6722" w:rsidRDefault="00E53E56" w:rsidP="0021651B">
            <w:pPr>
              <w:spacing w:after="0" w:line="240" w:lineRule="auto"/>
              <w:jc w:val="both"/>
              <w:rPr>
                <w:rFonts w:ascii="Times New Roman" w:hAnsi="Times New Roman" w:cs="Times New Roman"/>
                <w:bCs/>
              </w:rPr>
            </w:pPr>
          </w:p>
        </w:tc>
        <w:tc>
          <w:tcPr>
            <w:tcW w:w="1500" w:type="dxa"/>
          </w:tcPr>
          <w:p w14:paraId="16337B17" w14:textId="77777777" w:rsidR="00E53E56" w:rsidRPr="00AE6722" w:rsidRDefault="00E53E56" w:rsidP="0021651B">
            <w:pPr>
              <w:spacing w:after="0" w:line="240" w:lineRule="auto"/>
              <w:jc w:val="both"/>
              <w:rPr>
                <w:rFonts w:ascii="Times New Roman" w:eastAsia="Times New Roman" w:hAnsi="Times New Roman" w:cs="Times New Roman"/>
                <w:lang w:eastAsia="pl-PL"/>
              </w:rPr>
            </w:pPr>
          </w:p>
        </w:tc>
      </w:tr>
      <w:tr w:rsidR="00E53E56" w:rsidRPr="00AE6722" w14:paraId="4576ACB3" w14:textId="77777777" w:rsidTr="0085688B">
        <w:trPr>
          <w:trHeight w:val="539"/>
        </w:trPr>
        <w:tc>
          <w:tcPr>
            <w:tcW w:w="846" w:type="dxa"/>
          </w:tcPr>
          <w:p w14:paraId="23ADAC22" w14:textId="6FA7486C" w:rsidR="00E53E56" w:rsidRPr="00AE6722" w:rsidRDefault="009F5B24" w:rsidP="0021651B">
            <w:pPr>
              <w:spacing w:after="0" w:line="240" w:lineRule="auto"/>
              <w:jc w:val="both"/>
              <w:rPr>
                <w:rFonts w:ascii="Times New Roman" w:eastAsia="Times New Roman" w:hAnsi="Times New Roman" w:cs="Times New Roman"/>
                <w:highlight w:val="green"/>
                <w:lang w:eastAsia="pl-PL"/>
              </w:rPr>
            </w:pPr>
            <w:r w:rsidRPr="00AE6722">
              <w:rPr>
                <w:rFonts w:ascii="Times New Roman" w:hAnsi="Times New Roman" w:cs="Times New Roman"/>
                <w:b/>
                <w:bCs/>
              </w:rPr>
              <w:t>Art. 4 ust. 5</w:t>
            </w:r>
          </w:p>
        </w:tc>
        <w:tc>
          <w:tcPr>
            <w:tcW w:w="5528" w:type="dxa"/>
            <w:gridSpan w:val="2"/>
          </w:tcPr>
          <w:p w14:paraId="58B1504B" w14:textId="0DE9A648" w:rsidR="00E53E56" w:rsidRPr="00AE6722" w:rsidRDefault="009F5B24"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Każdorazowo, gdy zmiana warunków pracy może spowodować znaczny wzrost narażenia na działanie pyłu azbestowego lub materiałów zawierających azbest, wymagane jest dokonanie nowego powiadomienia.</w:t>
            </w:r>
          </w:p>
        </w:tc>
        <w:tc>
          <w:tcPr>
            <w:tcW w:w="851" w:type="dxa"/>
          </w:tcPr>
          <w:p w14:paraId="25623313" w14:textId="2A55C2E1" w:rsidR="00E53E56" w:rsidRPr="00AE6722" w:rsidRDefault="00C07F7A"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434E33F9" w14:textId="7044F2E6" w:rsidR="00E53E56" w:rsidRPr="00AE6722" w:rsidRDefault="00E74444"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Art. 2</w:t>
            </w:r>
            <w:r w:rsidR="000869DA" w:rsidRPr="00AE6722">
              <w:rPr>
                <w:rFonts w:ascii="Times New Roman" w:hAnsi="Times New Roman" w:cs="Times New Roman"/>
                <w:b/>
                <w:bCs/>
              </w:rPr>
              <w:t>0</w:t>
            </w:r>
            <w:r w:rsidRPr="00AE6722">
              <w:rPr>
                <w:rFonts w:ascii="Times New Roman" w:hAnsi="Times New Roman" w:cs="Times New Roman"/>
                <w:b/>
                <w:bCs/>
              </w:rPr>
              <w:t xml:space="preserve"> ust. </w:t>
            </w:r>
            <w:r w:rsidR="002B7DFA" w:rsidRPr="00AE6722">
              <w:rPr>
                <w:rFonts w:ascii="Times New Roman" w:hAnsi="Times New Roman" w:cs="Times New Roman"/>
                <w:b/>
                <w:bCs/>
              </w:rPr>
              <w:t>7</w:t>
            </w:r>
          </w:p>
        </w:tc>
        <w:tc>
          <w:tcPr>
            <w:tcW w:w="5420" w:type="dxa"/>
          </w:tcPr>
          <w:p w14:paraId="2D5F3DEE" w14:textId="1C4E0A66" w:rsidR="00FF52D6" w:rsidRDefault="002B7DFA" w:rsidP="0021651B">
            <w:pPr>
              <w:spacing w:after="0" w:line="240" w:lineRule="auto"/>
              <w:jc w:val="both"/>
              <w:rPr>
                <w:rFonts w:ascii="Times New Roman" w:hAnsi="Times New Roman" w:cs="Times New Roman"/>
                <w:bCs/>
                <w:color w:val="000000"/>
              </w:rPr>
            </w:pPr>
            <w:r w:rsidRPr="00AE6722">
              <w:rPr>
                <w:rFonts w:ascii="Times New Roman" w:hAnsi="Times New Roman" w:cs="Times New Roman"/>
                <w:bCs/>
              </w:rPr>
              <w:t>7.</w:t>
            </w:r>
            <w:r w:rsidRPr="00AE6722">
              <w:rPr>
                <w:rFonts w:ascii="Times New Roman" w:hAnsi="Times New Roman" w:cs="Times New Roman"/>
                <w:bCs/>
                <w:color w:val="000000"/>
              </w:rPr>
              <w:t xml:space="preserve"> </w:t>
            </w:r>
            <w:r w:rsidR="00FF52D6" w:rsidRPr="00C80292">
              <w:rPr>
                <w:rFonts w:ascii="Times New Roman" w:hAnsi="Times New Roman" w:cs="Times New Roman"/>
                <w:bCs/>
                <w:color w:val="000000"/>
              </w:rPr>
              <w:t xml:space="preserve">Wykonawca prac niezwłocznie ponownie składa zgłoszenie o zamiarze rozpoczęcia prac, o których mowa w ust. 1 </w:t>
            </w:r>
            <w:r w:rsidR="00D840B9">
              <w:rPr>
                <w:rFonts w:ascii="Times New Roman" w:hAnsi="Times New Roman" w:cs="Times New Roman"/>
                <w:bCs/>
                <w:color w:val="000000"/>
              </w:rPr>
              <w:t>i</w:t>
            </w:r>
            <w:r w:rsidR="00FF52D6" w:rsidRPr="00C80292">
              <w:rPr>
                <w:rFonts w:ascii="Times New Roman" w:hAnsi="Times New Roman" w:cs="Times New Roman"/>
                <w:bCs/>
                <w:color w:val="000000"/>
              </w:rPr>
              <w:t xml:space="preserve"> 2, w przypadku zmiany informacji, o których mowa w ust. 4 lub art. 19 ust. 1</w:t>
            </w:r>
            <w:r w:rsidR="00FF52D6">
              <w:rPr>
                <w:rFonts w:ascii="Times New Roman" w:hAnsi="Times New Roman" w:cs="Times New Roman"/>
                <w:bCs/>
                <w:color w:val="000000"/>
              </w:rPr>
              <w:t>.</w:t>
            </w:r>
          </w:p>
          <w:p w14:paraId="1AAE0791" w14:textId="77777777" w:rsidR="00FF52D6" w:rsidRPr="00C80292" w:rsidRDefault="00FF52D6" w:rsidP="0021651B">
            <w:pPr>
              <w:spacing w:after="0" w:line="240" w:lineRule="auto"/>
              <w:jc w:val="both"/>
              <w:rPr>
                <w:rFonts w:ascii="Times New Roman" w:hAnsi="Times New Roman" w:cs="Times New Roman"/>
                <w:bCs/>
                <w:color w:val="000000"/>
              </w:rPr>
            </w:pPr>
          </w:p>
          <w:p w14:paraId="5C361DAA" w14:textId="77777777" w:rsidR="00B94D38" w:rsidRPr="00AE6722" w:rsidRDefault="00B94D38" w:rsidP="00B94D38">
            <w:pPr>
              <w:spacing w:after="0" w:line="240" w:lineRule="auto"/>
              <w:jc w:val="both"/>
              <w:rPr>
                <w:rFonts w:ascii="Times New Roman" w:hAnsi="Times New Roman" w:cs="Times New Roman"/>
                <w:b/>
                <w:bCs/>
              </w:rPr>
            </w:pPr>
            <w:r w:rsidRPr="00AE6722">
              <w:rPr>
                <w:rFonts w:ascii="Times New Roman" w:hAnsi="Times New Roman" w:cs="Times New Roman"/>
                <w:b/>
                <w:bCs/>
              </w:rPr>
              <w:lastRenderedPageBreak/>
              <w:t>Transpozycja do czasu wejścia w życie ustawy o wyrobach zawierających azbest:</w:t>
            </w:r>
          </w:p>
          <w:p w14:paraId="59066399" w14:textId="30E83904" w:rsidR="00E74444" w:rsidRPr="00AE6722" w:rsidRDefault="00E74444" w:rsidP="0021651B">
            <w:pPr>
              <w:spacing w:after="0" w:line="240" w:lineRule="auto"/>
              <w:jc w:val="both"/>
              <w:rPr>
                <w:rFonts w:ascii="Times New Roman" w:hAnsi="Times New Roman" w:cs="Times New Roman"/>
                <w:b/>
                <w:bCs/>
              </w:rPr>
            </w:pPr>
            <w:r w:rsidRPr="00AE6722">
              <w:rPr>
                <w:rFonts w:ascii="Times New Roman" w:hAnsi="Times New Roman" w:cs="Times New Roman"/>
              </w:rPr>
              <w:t>rozporządzenie Ministra</w:t>
            </w:r>
            <w:r w:rsidRPr="00AE6722">
              <w:rPr>
                <w:rFonts w:ascii="Times New Roman" w:hAnsi="Times New Roman" w:cs="Times New Roman"/>
                <w:bCs/>
              </w:rPr>
              <w:t xml:space="preserve"> Gospodarki, Pracy i Polityki Społecznej z dnia 2 kwietnia 2004 r. w sprawie sposobów i warunków bezpiecznego użytkowania i usuwania wyrobów zawierających azbest </w:t>
            </w:r>
            <w:hyperlink r:id="rId8" w:history="1">
              <w:r w:rsidRPr="00AE6722">
                <w:rPr>
                  <w:rFonts w:ascii="Times New Roman" w:hAnsi="Times New Roman" w:cs="Times New Roman"/>
                  <w:bCs/>
                </w:rPr>
                <w:t>(Dz.U. z 2004 r poz. 649 oraz z 2010 r. poz. 1089)</w:t>
              </w:r>
            </w:hyperlink>
            <w:r w:rsidRPr="00AE6722">
              <w:rPr>
                <w:rFonts w:ascii="Times New Roman" w:hAnsi="Times New Roman" w:cs="Times New Roman"/>
                <w:bCs/>
              </w:rPr>
              <w:t xml:space="preserve"> </w:t>
            </w:r>
          </w:p>
          <w:p w14:paraId="6527CDC8" w14:textId="77777777" w:rsidR="00E74444" w:rsidRPr="00AE6722" w:rsidRDefault="00E74444" w:rsidP="0021651B">
            <w:pPr>
              <w:spacing w:after="0" w:line="240" w:lineRule="auto"/>
              <w:jc w:val="both"/>
              <w:rPr>
                <w:rFonts w:ascii="Times New Roman" w:hAnsi="Times New Roman" w:cs="Times New Roman"/>
                <w:bCs/>
              </w:rPr>
            </w:pPr>
            <w:r w:rsidRPr="00AE6722">
              <w:rPr>
                <w:rFonts w:ascii="Times New Roman" w:hAnsi="Times New Roman" w:cs="Times New Roman"/>
                <w:bCs/>
              </w:rPr>
              <w:t>– § 6 ust. 3 pkt 6</w:t>
            </w:r>
          </w:p>
          <w:p w14:paraId="430E4C65" w14:textId="77777777" w:rsidR="00E74444" w:rsidRPr="00AE6722" w:rsidRDefault="00E74444" w:rsidP="0021651B">
            <w:pPr>
              <w:spacing w:after="0" w:line="240" w:lineRule="auto"/>
              <w:jc w:val="both"/>
              <w:rPr>
                <w:rFonts w:ascii="Times New Roman" w:hAnsi="Times New Roman" w:cs="Times New Roman"/>
                <w:bCs/>
              </w:rPr>
            </w:pPr>
            <w:r w:rsidRPr="00AE6722">
              <w:rPr>
                <w:rFonts w:ascii="Times New Roman" w:hAnsi="Times New Roman" w:cs="Times New Roman"/>
                <w:bCs/>
              </w:rPr>
              <w:t>3. Zgłoszenie, o którym mowa w ust. 2, powinno zawierać w szczególności:</w:t>
            </w:r>
          </w:p>
          <w:p w14:paraId="2A2CA9A8" w14:textId="59DADD85" w:rsidR="00E53E56" w:rsidRPr="00AE6722" w:rsidRDefault="00E74444" w:rsidP="0021651B">
            <w:pPr>
              <w:spacing w:after="0" w:line="240" w:lineRule="auto"/>
              <w:jc w:val="both"/>
              <w:rPr>
                <w:rFonts w:ascii="Times New Roman" w:hAnsi="Times New Roman" w:cs="Times New Roman"/>
                <w:bCs/>
              </w:rPr>
            </w:pPr>
            <w:r w:rsidRPr="00AE6722">
              <w:rPr>
                <w:rFonts w:ascii="Times New Roman" w:hAnsi="Times New Roman" w:cs="Times New Roman"/>
                <w:bCs/>
              </w:rPr>
              <w:t>6) obowiązanie wykonawcy prac do przedłożenia nowego zgłoszenia w przypadku zmiany warunków prowadzenia robót.</w:t>
            </w:r>
          </w:p>
        </w:tc>
        <w:tc>
          <w:tcPr>
            <w:tcW w:w="1500" w:type="dxa"/>
          </w:tcPr>
          <w:p w14:paraId="0E754F7A" w14:textId="77777777" w:rsidR="00E53E56" w:rsidRPr="00AE6722" w:rsidRDefault="00E53E56" w:rsidP="0021651B">
            <w:pPr>
              <w:spacing w:after="0" w:line="240" w:lineRule="auto"/>
              <w:jc w:val="both"/>
              <w:rPr>
                <w:rFonts w:ascii="Times New Roman" w:eastAsia="Times New Roman" w:hAnsi="Times New Roman" w:cs="Times New Roman"/>
                <w:lang w:eastAsia="pl-PL"/>
              </w:rPr>
            </w:pPr>
          </w:p>
        </w:tc>
      </w:tr>
      <w:tr w:rsidR="00E53E56" w:rsidRPr="00AE6722" w14:paraId="7165B391" w14:textId="77777777" w:rsidTr="00B94D38">
        <w:trPr>
          <w:trHeight w:val="3110"/>
        </w:trPr>
        <w:tc>
          <w:tcPr>
            <w:tcW w:w="846" w:type="dxa"/>
          </w:tcPr>
          <w:p w14:paraId="0F8765D1" w14:textId="1203140C" w:rsidR="00E53E56" w:rsidRPr="00AE6722" w:rsidRDefault="00C07F7A" w:rsidP="0021651B">
            <w:pPr>
              <w:spacing w:after="0" w:line="240" w:lineRule="auto"/>
              <w:jc w:val="both"/>
              <w:rPr>
                <w:rFonts w:ascii="Times New Roman" w:eastAsia="Times New Roman" w:hAnsi="Times New Roman" w:cs="Times New Roman"/>
                <w:highlight w:val="green"/>
                <w:lang w:eastAsia="pl-PL"/>
              </w:rPr>
            </w:pPr>
            <w:r w:rsidRPr="00AE6722">
              <w:rPr>
                <w:rFonts w:ascii="Times New Roman" w:hAnsi="Times New Roman" w:cs="Times New Roman"/>
                <w:b/>
                <w:bCs/>
              </w:rPr>
              <w:t>Art. 5</w:t>
            </w:r>
          </w:p>
        </w:tc>
        <w:tc>
          <w:tcPr>
            <w:tcW w:w="5528" w:type="dxa"/>
            <w:gridSpan w:val="2"/>
          </w:tcPr>
          <w:p w14:paraId="15890504" w14:textId="77777777" w:rsidR="00463BD0" w:rsidRPr="00AE6722" w:rsidRDefault="00435518" w:rsidP="0021651B">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Nakładanie azbestu przez rozpylanie oraz metody pracy obejmujące stosowanie materiałów izolacyjnych lub izolujących dźwiękowo o małej gęstości (poniżej 1 g/cm</w:t>
            </w:r>
            <w:r w:rsidRPr="00AE6722">
              <w:rPr>
                <w:rFonts w:ascii="Times New Roman" w:hAnsi="Times New Roman" w:cs="Times New Roman"/>
                <w:color w:val="000000"/>
                <w:vertAlign w:val="superscript"/>
              </w:rPr>
              <w:t>3</w:t>
            </w:r>
            <w:r w:rsidRPr="00AE6722">
              <w:rPr>
                <w:rFonts w:ascii="Times New Roman" w:hAnsi="Times New Roman" w:cs="Times New Roman"/>
                <w:color w:val="000000"/>
              </w:rPr>
              <w:t xml:space="preserve">) zawierających azbest są zabronione. </w:t>
            </w:r>
          </w:p>
          <w:p w14:paraId="5859B307" w14:textId="50F30163" w:rsidR="00E53E56" w:rsidRPr="00AE6722" w:rsidRDefault="00435518" w:rsidP="0021651B">
            <w:pPr>
              <w:spacing w:after="0" w:line="240" w:lineRule="auto"/>
              <w:jc w:val="both"/>
              <w:rPr>
                <w:rFonts w:ascii="Times New Roman" w:hAnsi="Times New Roman" w:cs="Times New Roman"/>
              </w:rPr>
            </w:pPr>
            <w:r w:rsidRPr="00AE6722">
              <w:rPr>
                <w:rFonts w:ascii="Times New Roman" w:hAnsi="Times New Roman" w:cs="Times New Roman"/>
                <w:color w:val="000000"/>
              </w:rPr>
              <w:t>Bez uszczerbku dla stosowania innych przepisów wspólnotowych w sprawie wprowadzania do obrotu i używania azbestu, zakazane są prace, które narażają pracowników na działanie włókien azbestowych podczas wydobywania azbestu lub podczas produkcji i przetwarzania wyrobów azbestowych albo wyrobów zawierających celowo dodany azbest, z wyjątkiem obróbki i usuwania materiałów powstających z rozbiórki i usuwania azbestu.</w:t>
            </w:r>
          </w:p>
        </w:tc>
        <w:tc>
          <w:tcPr>
            <w:tcW w:w="851" w:type="dxa"/>
          </w:tcPr>
          <w:p w14:paraId="043604EA" w14:textId="083D43C5" w:rsidR="00E53E56" w:rsidRPr="00AE6722" w:rsidRDefault="00C07F7A"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N</w:t>
            </w:r>
          </w:p>
        </w:tc>
        <w:tc>
          <w:tcPr>
            <w:tcW w:w="850" w:type="dxa"/>
          </w:tcPr>
          <w:p w14:paraId="276731AB" w14:textId="77777777" w:rsidR="00E53E56" w:rsidRPr="00AE6722" w:rsidRDefault="00E53E56" w:rsidP="0021651B">
            <w:pPr>
              <w:spacing w:after="0" w:line="240" w:lineRule="auto"/>
              <w:jc w:val="both"/>
              <w:rPr>
                <w:rFonts w:ascii="Times New Roman" w:eastAsia="Times New Roman" w:hAnsi="Times New Roman" w:cs="Times New Roman"/>
                <w:lang w:eastAsia="pl-PL"/>
              </w:rPr>
            </w:pPr>
          </w:p>
        </w:tc>
        <w:tc>
          <w:tcPr>
            <w:tcW w:w="5420" w:type="dxa"/>
          </w:tcPr>
          <w:p w14:paraId="3CE92A7D" w14:textId="1919A51D" w:rsidR="00454FE9" w:rsidRPr="00AE6722" w:rsidRDefault="00C07F7A" w:rsidP="00454FE9">
            <w:pPr>
              <w:spacing w:after="0" w:line="240" w:lineRule="auto"/>
              <w:jc w:val="both"/>
              <w:rPr>
                <w:rFonts w:ascii="Times New Roman" w:hAnsi="Times New Roman" w:cs="Times New Roman"/>
              </w:rPr>
            </w:pPr>
            <w:r w:rsidRPr="00AE6722">
              <w:rPr>
                <w:rFonts w:ascii="Times New Roman" w:hAnsi="Times New Roman" w:cs="Times New Roman"/>
              </w:rPr>
              <w:t>Zakaz stosowania azbestu wynika z załącznika nr XVII pkt 6 rozporządzenia (WE) nr 1907/2006 Parlamentu Europejskiego i Rady z dnia 18 grudnia 2006 r. w sprawie rejestracji, oceny, udzielania zezwoleń i stosowanych ograniczeń w zakresie chemikaliów (REACH) i utworzenia Europejskiej Agencji Chemikaliów, zmieniającego dyrektywę 1999/45/WE oraz uchylającego rozporządzenie Rady (EWG) nr 793/93 i rozporządzenie Komisji (WE) nr 1488/94, jak również dyrektywę Rady 76/769/EWG i dyrektywy Komisji 91/155/EWG, 93/67/EWG, 93/105/WE i 2000/21/.</w:t>
            </w:r>
            <w:r w:rsidR="00454FE9" w:rsidRPr="00AE6722">
              <w:rPr>
                <w:rFonts w:ascii="Times New Roman" w:hAnsi="Times New Roman" w:cs="Times New Roman"/>
              </w:rPr>
              <w:t xml:space="preserve"> </w:t>
            </w:r>
          </w:p>
        </w:tc>
        <w:tc>
          <w:tcPr>
            <w:tcW w:w="1500" w:type="dxa"/>
          </w:tcPr>
          <w:p w14:paraId="580FCE2F" w14:textId="77777777" w:rsidR="00E53E56" w:rsidRPr="00AE6722" w:rsidRDefault="00E53E56" w:rsidP="0021651B">
            <w:pPr>
              <w:spacing w:after="0" w:line="240" w:lineRule="auto"/>
              <w:jc w:val="both"/>
              <w:rPr>
                <w:rFonts w:ascii="Times New Roman" w:eastAsia="Times New Roman" w:hAnsi="Times New Roman" w:cs="Times New Roman"/>
                <w:lang w:eastAsia="pl-PL"/>
              </w:rPr>
            </w:pPr>
          </w:p>
        </w:tc>
      </w:tr>
      <w:tr w:rsidR="00732629" w:rsidRPr="00AE6722" w14:paraId="5AA31190" w14:textId="77777777" w:rsidTr="0085688B">
        <w:trPr>
          <w:trHeight w:val="539"/>
        </w:trPr>
        <w:tc>
          <w:tcPr>
            <w:tcW w:w="846" w:type="dxa"/>
          </w:tcPr>
          <w:p w14:paraId="5EFF2501" w14:textId="77777777" w:rsidR="00C07F7A" w:rsidRPr="00AE6722" w:rsidRDefault="00C07F7A" w:rsidP="0021651B">
            <w:pPr>
              <w:spacing w:after="0" w:line="240" w:lineRule="auto"/>
              <w:jc w:val="both"/>
              <w:rPr>
                <w:rFonts w:ascii="Times New Roman" w:hAnsi="Times New Roman" w:cs="Times New Roman"/>
                <w:b/>
                <w:bCs/>
              </w:rPr>
            </w:pPr>
            <w:r w:rsidRPr="00AE6722">
              <w:rPr>
                <w:rFonts w:ascii="Times New Roman" w:hAnsi="Times New Roman" w:cs="Times New Roman"/>
                <w:b/>
                <w:bCs/>
              </w:rPr>
              <w:t>Art. 6</w:t>
            </w:r>
          </w:p>
          <w:p w14:paraId="1F019BF0" w14:textId="58F8D2B8" w:rsidR="00732629" w:rsidRPr="00AE6722" w:rsidRDefault="00C07F7A" w:rsidP="0021651B">
            <w:pPr>
              <w:spacing w:after="0" w:line="240" w:lineRule="auto"/>
              <w:jc w:val="both"/>
              <w:rPr>
                <w:rFonts w:ascii="Times New Roman" w:hAnsi="Times New Roman" w:cs="Times New Roman"/>
                <w:b/>
                <w:bCs/>
              </w:rPr>
            </w:pPr>
            <w:r w:rsidRPr="00AE6722">
              <w:rPr>
                <w:rFonts w:ascii="Times New Roman" w:hAnsi="Times New Roman" w:cs="Times New Roman"/>
                <w:b/>
                <w:bCs/>
              </w:rPr>
              <w:t>zdanie 1</w:t>
            </w:r>
          </w:p>
        </w:tc>
        <w:tc>
          <w:tcPr>
            <w:tcW w:w="5528" w:type="dxa"/>
            <w:gridSpan w:val="2"/>
          </w:tcPr>
          <w:p w14:paraId="56BB3A28" w14:textId="0BE355E8" w:rsidR="00E47178" w:rsidRPr="00AE6722" w:rsidRDefault="009C3D09" w:rsidP="0021651B">
            <w:pPr>
              <w:spacing w:after="0" w:line="240" w:lineRule="auto"/>
              <w:rPr>
                <w:rFonts w:ascii="Times New Roman" w:hAnsi="Times New Roman" w:cs="Times New Roman"/>
              </w:rPr>
            </w:pPr>
            <w:r w:rsidRPr="00AE6722">
              <w:rPr>
                <w:rFonts w:ascii="Times New Roman" w:hAnsi="Times New Roman" w:cs="Times New Roman"/>
                <w:b/>
                <w:bCs/>
                <w:i/>
                <w:iCs/>
                <w:color w:val="000000"/>
              </w:rPr>
              <w:t xml:space="preserve">Zmienione zdanie </w:t>
            </w:r>
            <w:r w:rsidR="00EC5049" w:rsidRPr="00AE6722">
              <w:rPr>
                <w:rFonts w:ascii="Times New Roman" w:hAnsi="Times New Roman" w:cs="Times New Roman"/>
                <w:b/>
                <w:bCs/>
                <w:i/>
                <w:iCs/>
                <w:color w:val="000000"/>
              </w:rPr>
              <w:t>pierwsze</w:t>
            </w:r>
            <w:r w:rsidRPr="00AE6722">
              <w:rPr>
                <w:rFonts w:ascii="Times New Roman" w:hAnsi="Times New Roman" w:cs="Times New Roman"/>
                <w:b/>
                <w:bCs/>
                <w:i/>
                <w:iCs/>
                <w:color w:val="000000"/>
              </w:rPr>
              <w:t xml:space="preserve"> Dyrektywą Parlamentu Europejskiego i Rady (UE) 2023/2668</w:t>
            </w:r>
          </w:p>
          <w:p w14:paraId="1BC80E59" w14:textId="21C326FB" w:rsidR="00732629" w:rsidRPr="00AE6722" w:rsidRDefault="00C07F7A" w:rsidP="0021651B">
            <w:pPr>
              <w:spacing w:after="0" w:line="240" w:lineRule="auto"/>
              <w:rPr>
                <w:rFonts w:ascii="Times New Roman" w:hAnsi="Times New Roman" w:cs="Times New Roman"/>
              </w:rPr>
            </w:pPr>
            <w:r w:rsidRPr="00AE6722">
              <w:rPr>
                <w:rFonts w:ascii="Times New Roman" w:hAnsi="Times New Roman" w:cs="Times New Roman"/>
              </w:rPr>
              <w:t>Przy wszystkich pracach, o których mowa w art. 3 ust. 1, narażenie pracowników na działanie pyłu pochodzącego z azbestu lub materiałów zawierających azbest w miejscu pracy musi być ograniczone do minimum, a w każdym przypadku do najniższego poziomu, jaki jest możliwy z technicznego punktu widzenia, poniżej odpowiedniej wartości dopuszczalnej określonej w art. 8, w szczególności poprzez zastosowanie się do następujących wskazań:</w:t>
            </w:r>
          </w:p>
        </w:tc>
        <w:tc>
          <w:tcPr>
            <w:tcW w:w="851" w:type="dxa"/>
          </w:tcPr>
          <w:p w14:paraId="64DB1CBC" w14:textId="364F1182" w:rsidR="00732629" w:rsidRPr="00AE6722" w:rsidRDefault="00C07F7A"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44EA3F2C" w14:textId="28BEB274" w:rsidR="00732629" w:rsidRPr="00AE6722" w:rsidRDefault="007A1F74" w:rsidP="006E6EDA">
            <w:pPr>
              <w:spacing w:after="0" w:line="240" w:lineRule="auto"/>
              <w:rPr>
                <w:rFonts w:ascii="Times New Roman" w:eastAsia="Times New Roman" w:hAnsi="Times New Roman" w:cs="Times New Roman"/>
                <w:lang w:eastAsia="pl-PL"/>
              </w:rPr>
            </w:pPr>
            <w:r w:rsidRPr="00AE6722">
              <w:rPr>
                <w:rFonts w:ascii="Times New Roman" w:hAnsi="Times New Roman" w:cs="Times New Roman"/>
                <w:b/>
                <w:bCs/>
              </w:rPr>
              <w:t xml:space="preserve">Art. </w:t>
            </w:r>
            <w:r w:rsidR="00454FE9" w:rsidRPr="00AE6722">
              <w:rPr>
                <w:rFonts w:ascii="Times New Roman" w:hAnsi="Times New Roman" w:cs="Times New Roman"/>
                <w:b/>
                <w:bCs/>
              </w:rPr>
              <w:t>2</w:t>
            </w:r>
            <w:r w:rsidR="006E6EDA" w:rsidRPr="00AE6722">
              <w:rPr>
                <w:rFonts w:ascii="Times New Roman" w:hAnsi="Times New Roman" w:cs="Times New Roman"/>
                <w:b/>
                <w:bCs/>
              </w:rPr>
              <w:t>8</w:t>
            </w:r>
            <w:r w:rsidRPr="00AE6722">
              <w:rPr>
                <w:rFonts w:ascii="Times New Roman" w:hAnsi="Times New Roman" w:cs="Times New Roman"/>
                <w:b/>
                <w:bCs/>
              </w:rPr>
              <w:t xml:space="preserve"> ust. 1 </w:t>
            </w:r>
            <w:r w:rsidR="00454FE9" w:rsidRPr="00AE6722">
              <w:rPr>
                <w:rFonts w:ascii="Times New Roman" w:hAnsi="Times New Roman" w:cs="Times New Roman"/>
                <w:b/>
                <w:bCs/>
              </w:rPr>
              <w:t>i 2</w:t>
            </w:r>
          </w:p>
        </w:tc>
        <w:tc>
          <w:tcPr>
            <w:tcW w:w="5420" w:type="dxa"/>
          </w:tcPr>
          <w:p w14:paraId="1C9021B0" w14:textId="1E500B9D" w:rsidR="00237660" w:rsidRPr="00C80292" w:rsidRDefault="00454FE9" w:rsidP="00C80292">
            <w:pPr>
              <w:spacing w:after="0" w:line="240" w:lineRule="auto"/>
              <w:jc w:val="both"/>
              <w:rPr>
                <w:rFonts w:ascii="Times New Roman" w:hAnsi="Times New Roman" w:cs="Times New Roman"/>
              </w:rPr>
            </w:pPr>
            <w:r w:rsidRPr="00237660">
              <w:rPr>
                <w:rFonts w:ascii="Times New Roman" w:hAnsi="Times New Roman" w:cs="Times New Roman"/>
              </w:rPr>
              <w:t xml:space="preserve">1. </w:t>
            </w:r>
            <w:r w:rsidR="00237660" w:rsidRPr="00C80292">
              <w:rPr>
                <w:rFonts w:ascii="Times New Roman" w:hAnsi="Times New Roman" w:cs="Times New Roman"/>
              </w:rPr>
              <w:t>Wykonawca prac, mając na względzie ochronę życia i zdrowia osób narażonych na działanie azbestu, ogranicza stężenie azbestu w powietrzu do jak najniższego poziomu technicznie możliwego, poniżej wartości najwyższego dopuszczalnego stężenia, określonej w przepisach wydanych na podstawie art. 228 § 3 ustawy z dnia 26 czerwca 1974 r. – Kodeks pracy.</w:t>
            </w:r>
          </w:p>
          <w:p w14:paraId="60692996" w14:textId="77777777" w:rsidR="00237660" w:rsidRPr="00C80292" w:rsidRDefault="00237660" w:rsidP="00C80292">
            <w:pPr>
              <w:spacing w:after="0" w:line="240" w:lineRule="auto"/>
              <w:jc w:val="both"/>
              <w:rPr>
                <w:rFonts w:ascii="Times New Roman" w:hAnsi="Times New Roman" w:cs="Times New Roman"/>
              </w:rPr>
            </w:pPr>
            <w:r w:rsidRPr="00C80292">
              <w:rPr>
                <w:rFonts w:ascii="Times New Roman" w:hAnsi="Times New Roman" w:cs="Times New Roman"/>
              </w:rPr>
              <w:t>2. W przypadku przekroczenia wartości, o której mowa w ust. 1, wykonawca prac:</w:t>
            </w:r>
          </w:p>
          <w:p w14:paraId="3D6D58BA" w14:textId="059E43DE" w:rsidR="00237660" w:rsidRPr="00C80292" w:rsidRDefault="00237660" w:rsidP="00C80292">
            <w:pPr>
              <w:spacing w:after="0" w:line="240" w:lineRule="auto"/>
              <w:jc w:val="both"/>
              <w:rPr>
                <w:rFonts w:ascii="Times New Roman" w:hAnsi="Times New Roman" w:cs="Times New Roman"/>
              </w:rPr>
            </w:pPr>
            <w:r w:rsidRPr="00C80292">
              <w:rPr>
                <w:rFonts w:ascii="Times New Roman" w:hAnsi="Times New Roman" w:cs="Times New Roman"/>
              </w:rPr>
              <w:t>1)</w:t>
            </w:r>
            <w:r>
              <w:rPr>
                <w:rFonts w:ascii="Times New Roman" w:hAnsi="Times New Roman" w:cs="Times New Roman"/>
              </w:rPr>
              <w:t xml:space="preserve"> </w:t>
            </w:r>
            <w:r w:rsidRPr="00C80292">
              <w:rPr>
                <w:rFonts w:ascii="Times New Roman" w:hAnsi="Times New Roman" w:cs="Times New Roman"/>
              </w:rPr>
              <w:t>wstrzymuje wykonywanie prac;</w:t>
            </w:r>
          </w:p>
          <w:p w14:paraId="26F1AD5D" w14:textId="514C29D6" w:rsidR="00237660" w:rsidRPr="00C80292" w:rsidRDefault="00237660" w:rsidP="00C80292">
            <w:pPr>
              <w:spacing w:after="0" w:line="240" w:lineRule="auto"/>
              <w:jc w:val="both"/>
              <w:rPr>
                <w:rFonts w:ascii="Times New Roman" w:hAnsi="Times New Roman" w:cs="Times New Roman"/>
              </w:rPr>
            </w:pPr>
            <w:r w:rsidRPr="00C80292">
              <w:rPr>
                <w:rFonts w:ascii="Times New Roman" w:hAnsi="Times New Roman" w:cs="Times New Roman"/>
              </w:rPr>
              <w:lastRenderedPageBreak/>
              <w:t>2)</w:t>
            </w:r>
            <w:r>
              <w:rPr>
                <w:rFonts w:ascii="Times New Roman" w:hAnsi="Times New Roman" w:cs="Times New Roman"/>
              </w:rPr>
              <w:t xml:space="preserve"> </w:t>
            </w:r>
            <w:r w:rsidRPr="00C80292">
              <w:rPr>
                <w:rFonts w:ascii="Times New Roman" w:hAnsi="Times New Roman" w:cs="Times New Roman"/>
              </w:rPr>
              <w:t>ustala przyczyny tego przekroczenia;</w:t>
            </w:r>
          </w:p>
          <w:p w14:paraId="2094A1CD" w14:textId="3476A8CA" w:rsidR="00237660" w:rsidRPr="00C80292" w:rsidRDefault="00237660" w:rsidP="00C80292">
            <w:pPr>
              <w:spacing w:after="0" w:line="240" w:lineRule="auto"/>
              <w:jc w:val="both"/>
              <w:rPr>
                <w:rFonts w:ascii="Times New Roman" w:hAnsi="Times New Roman" w:cs="Times New Roman"/>
              </w:rPr>
            </w:pPr>
            <w:r w:rsidRPr="00C80292">
              <w:rPr>
                <w:rFonts w:ascii="Times New Roman" w:hAnsi="Times New Roman" w:cs="Times New Roman"/>
              </w:rPr>
              <w:t>3)</w:t>
            </w:r>
            <w:r>
              <w:rPr>
                <w:rFonts w:ascii="Times New Roman" w:hAnsi="Times New Roman" w:cs="Times New Roman"/>
              </w:rPr>
              <w:t xml:space="preserve"> </w:t>
            </w:r>
            <w:r w:rsidRPr="00C80292">
              <w:rPr>
                <w:rFonts w:ascii="Times New Roman" w:hAnsi="Times New Roman" w:cs="Times New Roman"/>
              </w:rPr>
              <w:t>niezwłocznie podejmuje działania w celu obniżenia stężenia azbestu do wartości wskazanej w ust. 1;</w:t>
            </w:r>
          </w:p>
          <w:p w14:paraId="698663E2" w14:textId="7FDA4F50" w:rsidR="007A1F74" w:rsidRPr="00C80292" w:rsidRDefault="00237660" w:rsidP="00C80292">
            <w:pPr>
              <w:spacing w:after="0" w:line="240" w:lineRule="auto"/>
              <w:jc w:val="both"/>
              <w:rPr>
                <w:rFonts w:ascii="Times New Roman" w:hAnsi="Times New Roman" w:cs="Times New Roman"/>
              </w:rPr>
            </w:pPr>
            <w:r w:rsidRPr="00C80292">
              <w:rPr>
                <w:rFonts w:ascii="Times New Roman" w:hAnsi="Times New Roman" w:cs="Times New Roman"/>
              </w:rPr>
              <w:t>4)</w:t>
            </w:r>
            <w:r>
              <w:rPr>
                <w:rFonts w:ascii="Times New Roman" w:hAnsi="Times New Roman" w:cs="Times New Roman"/>
              </w:rPr>
              <w:t xml:space="preserve"> </w:t>
            </w:r>
            <w:r w:rsidRPr="00C80292">
              <w:rPr>
                <w:rFonts w:ascii="Times New Roman" w:hAnsi="Times New Roman" w:cs="Times New Roman"/>
              </w:rPr>
              <w:t xml:space="preserve">niezwłocznie informuje o tym przekroczeniu osoby narażone na działanie azbestu, których ono dotyczy lub ich przedstawicieli oraz zapewnia im udział w konsultacjach co do działań, o których mowa w pkt 3. </w:t>
            </w:r>
          </w:p>
        </w:tc>
        <w:tc>
          <w:tcPr>
            <w:tcW w:w="1500" w:type="dxa"/>
          </w:tcPr>
          <w:p w14:paraId="63B2BA54" w14:textId="77777777" w:rsidR="00732629" w:rsidRPr="00AE6722" w:rsidRDefault="00732629" w:rsidP="0021651B">
            <w:pPr>
              <w:spacing w:after="0" w:line="240" w:lineRule="auto"/>
              <w:jc w:val="both"/>
              <w:rPr>
                <w:rFonts w:ascii="Times New Roman" w:eastAsia="Times New Roman" w:hAnsi="Times New Roman" w:cs="Times New Roman"/>
                <w:lang w:eastAsia="pl-PL"/>
              </w:rPr>
            </w:pPr>
          </w:p>
        </w:tc>
      </w:tr>
      <w:tr w:rsidR="00732629" w:rsidRPr="00AE6722" w14:paraId="0BBD29B6" w14:textId="77777777" w:rsidTr="0085688B">
        <w:trPr>
          <w:trHeight w:val="539"/>
        </w:trPr>
        <w:tc>
          <w:tcPr>
            <w:tcW w:w="846" w:type="dxa"/>
          </w:tcPr>
          <w:p w14:paraId="5CFA7321" w14:textId="4F603BEF" w:rsidR="00732629" w:rsidRPr="00AE6722" w:rsidRDefault="00667965" w:rsidP="0021651B">
            <w:pPr>
              <w:spacing w:after="0" w:line="240" w:lineRule="auto"/>
              <w:jc w:val="both"/>
              <w:rPr>
                <w:rFonts w:ascii="Times New Roman" w:eastAsia="Times New Roman" w:hAnsi="Times New Roman" w:cs="Times New Roman"/>
                <w:highlight w:val="green"/>
                <w:lang w:eastAsia="pl-PL"/>
              </w:rPr>
            </w:pPr>
            <w:r w:rsidRPr="00AE6722">
              <w:rPr>
                <w:rFonts w:ascii="Times New Roman" w:hAnsi="Times New Roman" w:cs="Times New Roman"/>
                <w:b/>
                <w:bCs/>
              </w:rPr>
              <w:t>Art. 6 lit</w:t>
            </w:r>
            <w:r w:rsidR="00D95374" w:rsidRPr="00AE6722">
              <w:rPr>
                <w:rFonts w:ascii="Times New Roman" w:hAnsi="Times New Roman" w:cs="Times New Roman"/>
                <w:b/>
                <w:bCs/>
              </w:rPr>
              <w:t>.</w:t>
            </w:r>
            <w:r w:rsidRPr="00AE6722">
              <w:rPr>
                <w:rFonts w:ascii="Times New Roman" w:hAnsi="Times New Roman" w:cs="Times New Roman"/>
                <w:b/>
                <w:bCs/>
              </w:rPr>
              <w:t xml:space="preserve"> a </w:t>
            </w:r>
          </w:p>
        </w:tc>
        <w:tc>
          <w:tcPr>
            <w:tcW w:w="5528" w:type="dxa"/>
            <w:gridSpan w:val="2"/>
          </w:tcPr>
          <w:p w14:paraId="586B3270" w14:textId="6E145CBC" w:rsidR="00E47178" w:rsidRPr="00AE6722" w:rsidRDefault="00E47178" w:rsidP="0021651B">
            <w:pPr>
              <w:spacing w:after="0" w:line="240" w:lineRule="auto"/>
              <w:jc w:val="both"/>
              <w:rPr>
                <w:rFonts w:ascii="Times New Roman" w:hAnsi="Times New Roman" w:cs="Times New Roman"/>
              </w:rPr>
            </w:pPr>
            <w:r w:rsidRPr="00AE6722">
              <w:rPr>
                <w:rFonts w:ascii="Times New Roman" w:hAnsi="Times New Roman" w:cs="Times New Roman"/>
                <w:b/>
                <w:bCs/>
                <w:i/>
                <w:iCs/>
                <w:color w:val="000000"/>
              </w:rPr>
              <w:t>Zmieniony Dyrektywą Parlamentu Europejskiego i Rady (UE) 2023/2668</w:t>
            </w:r>
          </w:p>
          <w:p w14:paraId="0F1FAA82" w14:textId="67B2FB9A" w:rsidR="00732629" w:rsidRPr="00AE6722" w:rsidRDefault="00667965" w:rsidP="0021651B">
            <w:pPr>
              <w:pStyle w:val="Akapitzlist"/>
              <w:numPr>
                <w:ilvl w:val="0"/>
                <w:numId w:val="4"/>
              </w:numPr>
              <w:spacing w:after="0" w:line="240" w:lineRule="auto"/>
              <w:jc w:val="both"/>
              <w:rPr>
                <w:rFonts w:ascii="Times New Roman" w:hAnsi="Times New Roman" w:cs="Times New Roman"/>
              </w:rPr>
            </w:pPr>
            <w:r w:rsidRPr="00AE6722">
              <w:rPr>
                <w:rFonts w:ascii="Times New Roman" w:hAnsi="Times New Roman" w:cs="Times New Roman"/>
                <w:color w:val="000000"/>
              </w:rPr>
              <w:t>liczba pracowników narażonych lub potencjalnie narażonych na działanie pyłu pochodzącego z azbestu lub materiałów zawierających azbest musi być ograniczona do możliwie jak najniższej;</w:t>
            </w:r>
          </w:p>
        </w:tc>
        <w:tc>
          <w:tcPr>
            <w:tcW w:w="851" w:type="dxa"/>
          </w:tcPr>
          <w:p w14:paraId="4CDCF7D2" w14:textId="74E61778" w:rsidR="00732629" w:rsidRPr="00AE6722" w:rsidRDefault="00667965"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7618100A" w14:textId="2B993EB8" w:rsidR="007A1F74" w:rsidRPr="00AE6722" w:rsidRDefault="007A1F74" w:rsidP="0021651B">
            <w:pPr>
              <w:spacing w:after="0" w:line="240" w:lineRule="auto"/>
              <w:rPr>
                <w:rFonts w:ascii="Times New Roman" w:hAnsi="Times New Roman" w:cs="Times New Roman"/>
                <w:b/>
                <w:bCs/>
              </w:rPr>
            </w:pPr>
            <w:r w:rsidRPr="00AE6722">
              <w:rPr>
                <w:rFonts w:ascii="Times New Roman" w:hAnsi="Times New Roman" w:cs="Times New Roman"/>
                <w:b/>
                <w:bCs/>
              </w:rPr>
              <w:t xml:space="preserve">Art. </w:t>
            </w:r>
            <w:r w:rsidR="003F5FF5" w:rsidRPr="00AE6722">
              <w:rPr>
                <w:rFonts w:ascii="Times New Roman" w:hAnsi="Times New Roman" w:cs="Times New Roman"/>
                <w:b/>
                <w:bCs/>
              </w:rPr>
              <w:t>2</w:t>
            </w:r>
            <w:r w:rsidR="00CE6597" w:rsidRPr="00AE6722">
              <w:rPr>
                <w:rFonts w:ascii="Times New Roman" w:hAnsi="Times New Roman" w:cs="Times New Roman"/>
                <w:b/>
                <w:bCs/>
              </w:rPr>
              <w:t>1</w:t>
            </w:r>
            <w:r w:rsidRPr="00AE6722">
              <w:rPr>
                <w:rFonts w:ascii="Times New Roman" w:hAnsi="Times New Roman" w:cs="Times New Roman"/>
                <w:b/>
                <w:bCs/>
              </w:rPr>
              <w:t xml:space="preserve"> </w:t>
            </w:r>
          </w:p>
          <w:p w14:paraId="541C0EC7" w14:textId="5EBB3ECD" w:rsidR="007A1F74" w:rsidRPr="00AE6722" w:rsidRDefault="007A1F74" w:rsidP="0021651B">
            <w:pPr>
              <w:spacing w:after="0" w:line="240" w:lineRule="auto"/>
              <w:rPr>
                <w:rFonts w:ascii="Times New Roman" w:hAnsi="Times New Roman" w:cs="Times New Roman"/>
                <w:b/>
                <w:bCs/>
              </w:rPr>
            </w:pPr>
            <w:r w:rsidRPr="00AE6722">
              <w:rPr>
                <w:rFonts w:ascii="Times New Roman" w:hAnsi="Times New Roman" w:cs="Times New Roman"/>
                <w:b/>
                <w:bCs/>
              </w:rPr>
              <w:t>pkt 2</w:t>
            </w:r>
          </w:p>
        </w:tc>
        <w:tc>
          <w:tcPr>
            <w:tcW w:w="5420" w:type="dxa"/>
          </w:tcPr>
          <w:p w14:paraId="70FCD599" w14:textId="77777777" w:rsidR="007A1F74" w:rsidRPr="00AE6722" w:rsidRDefault="007A1F74"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Wykonawca prac zapewnia przy pracach polegających na usuwaniu lub zabezpieczaniu wyrobów zawierających azbest:</w:t>
            </w:r>
          </w:p>
          <w:p w14:paraId="536FB9D0" w14:textId="15D0DD99" w:rsidR="00732629" w:rsidRPr="00AE6722" w:rsidRDefault="007A1F74"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 xml:space="preserve">2) </w:t>
            </w:r>
            <w:r w:rsidR="00866DE1" w:rsidRPr="00AE6722">
              <w:rPr>
                <w:rFonts w:ascii="Times New Roman" w:hAnsi="Times New Roman" w:cs="Times New Roman"/>
                <w:color w:val="000000"/>
                <w:sz w:val="22"/>
                <w:szCs w:val="22"/>
              </w:rPr>
              <w:t xml:space="preserve">ograniczenie do niezbędnego minimum liczby </w:t>
            </w:r>
            <w:r w:rsidR="003F5FF5" w:rsidRPr="00AE6722">
              <w:rPr>
                <w:rFonts w:ascii="Times New Roman" w:hAnsi="Times New Roman" w:cs="Times New Roman"/>
                <w:color w:val="000000"/>
                <w:sz w:val="22"/>
                <w:szCs w:val="22"/>
              </w:rPr>
              <w:t xml:space="preserve">osób narażonych na działanie azbestu </w:t>
            </w:r>
            <w:r w:rsidR="00866DE1" w:rsidRPr="00AE6722">
              <w:rPr>
                <w:rFonts w:ascii="Times New Roman" w:hAnsi="Times New Roman" w:cs="Times New Roman"/>
                <w:color w:val="000000"/>
                <w:sz w:val="22"/>
                <w:szCs w:val="22"/>
              </w:rPr>
              <w:t>oraz czasu trwania narażenia na działanie azbestu;</w:t>
            </w:r>
          </w:p>
        </w:tc>
        <w:tc>
          <w:tcPr>
            <w:tcW w:w="1500" w:type="dxa"/>
          </w:tcPr>
          <w:p w14:paraId="00385262" w14:textId="77777777" w:rsidR="00732629" w:rsidRPr="00AE6722" w:rsidRDefault="00732629" w:rsidP="0021651B">
            <w:pPr>
              <w:spacing w:after="0" w:line="240" w:lineRule="auto"/>
              <w:jc w:val="both"/>
              <w:rPr>
                <w:rFonts w:ascii="Times New Roman" w:eastAsia="Times New Roman" w:hAnsi="Times New Roman" w:cs="Times New Roman"/>
                <w:lang w:eastAsia="pl-PL"/>
              </w:rPr>
            </w:pPr>
          </w:p>
        </w:tc>
      </w:tr>
      <w:tr w:rsidR="00732629" w:rsidRPr="00AE6722" w14:paraId="6474D23C" w14:textId="77777777" w:rsidTr="0085688B">
        <w:trPr>
          <w:trHeight w:val="539"/>
        </w:trPr>
        <w:tc>
          <w:tcPr>
            <w:tcW w:w="846" w:type="dxa"/>
          </w:tcPr>
          <w:p w14:paraId="2BCF6C5E" w14:textId="39E814A5" w:rsidR="00732629" w:rsidRPr="00AE6722" w:rsidRDefault="00667965" w:rsidP="0021651B">
            <w:pPr>
              <w:spacing w:after="0" w:line="240" w:lineRule="auto"/>
              <w:jc w:val="both"/>
              <w:rPr>
                <w:rFonts w:ascii="Times New Roman" w:eastAsia="Times New Roman" w:hAnsi="Times New Roman" w:cs="Times New Roman"/>
                <w:highlight w:val="green"/>
                <w:lang w:eastAsia="pl-PL"/>
              </w:rPr>
            </w:pPr>
            <w:r w:rsidRPr="00AE6722">
              <w:rPr>
                <w:rFonts w:ascii="Times New Roman" w:hAnsi="Times New Roman" w:cs="Times New Roman"/>
                <w:b/>
                <w:bCs/>
              </w:rPr>
              <w:t>Art. 6 lit</w:t>
            </w:r>
            <w:r w:rsidR="00D95374" w:rsidRPr="00AE6722">
              <w:rPr>
                <w:rFonts w:ascii="Times New Roman" w:hAnsi="Times New Roman" w:cs="Times New Roman"/>
                <w:b/>
                <w:bCs/>
              </w:rPr>
              <w:t>.</w:t>
            </w:r>
            <w:r w:rsidRPr="00AE6722">
              <w:rPr>
                <w:rFonts w:ascii="Times New Roman" w:hAnsi="Times New Roman" w:cs="Times New Roman"/>
                <w:b/>
                <w:bCs/>
              </w:rPr>
              <w:t xml:space="preserve"> b </w:t>
            </w:r>
          </w:p>
        </w:tc>
        <w:tc>
          <w:tcPr>
            <w:tcW w:w="5528" w:type="dxa"/>
            <w:gridSpan w:val="2"/>
          </w:tcPr>
          <w:p w14:paraId="6DA432FF" w14:textId="2BE07D45" w:rsidR="00E47178" w:rsidRPr="00AE6722" w:rsidRDefault="00E47178" w:rsidP="0021651B">
            <w:pPr>
              <w:spacing w:after="0" w:line="240" w:lineRule="auto"/>
              <w:rPr>
                <w:rFonts w:ascii="Times New Roman" w:hAnsi="Times New Roman" w:cs="Times New Roman"/>
                <w:color w:val="000000"/>
              </w:rPr>
            </w:pPr>
            <w:r w:rsidRPr="00AE6722">
              <w:rPr>
                <w:rFonts w:ascii="Times New Roman" w:hAnsi="Times New Roman" w:cs="Times New Roman"/>
                <w:b/>
                <w:bCs/>
                <w:i/>
                <w:iCs/>
                <w:color w:val="000000"/>
              </w:rPr>
              <w:t>Zmieniony Dyrektywą Parlamentu Europejskiego i Rady (UE) 2023/2668</w:t>
            </w:r>
          </w:p>
          <w:p w14:paraId="0639EB9F" w14:textId="69D54B1D" w:rsidR="00667965" w:rsidRPr="00AE6722" w:rsidRDefault="002405DE" w:rsidP="0021651B">
            <w:pPr>
              <w:pStyle w:val="Akapitzlist"/>
              <w:spacing w:after="0" w:line="240" w:lineRule="auto"/>
              <w:ind w:left="360" w:hanging="360"/>
              <w:rPr>
                <w:rFonts w:ascii="Times New Roman" w:hAnsi="Times New Roman" w:cs="Times New Roman"/>
                <w:color w:val="000000"/>
              </w:rPr>
            </w:pPr>
            <w:r w:rsidRPr="00AE6722">
              <w:rPr>
                <w:rFonts w:ascii="Times New Roman" w:hAnsi="Times New Roman" w:cs="Times New Roman"/>
                <w:color w:val="000000"/>
              </w:rPr>
              <w:t>b)</w:t>
            </w:r>
            <w:r w:rsidR="00B94D38" w:rsidRPr="00AE6722">
              <w:rPr>
                <w:rFonts w:ascii="Times New Roman" w:hAnsi="Times New Roman" w:cs="Times New Roman"/>
                <w:color w:val="000000"/>
              </w:rPr>
              <w:t xml:space="preserve">   </w:t>
            </w:r>
            <w:r w:rsidR="00667965" w:rsidRPr="00AE6722">
              <w:rPr>
                <w:rFonts w:ascii="Times New Roman" w:hAnsi="Times New Roman" w:cs="Times New Roman"/>
                <w:color w:val="000000"/>
              </w:rPr>
              <w:t>procesy technologiczne muszą być tak zaprojektowane, aby nie powstawał pył azbestowy, lub jeśli okaże się to niemożliwe, aby zapobiegać wydostawaniu się pyłu azbestowego do atmosfery, przez podjęcie takich środków jak:</w:t>
            </w:r>
          </w:p>
          <w:p w14:paraId="7710DBF8" w14:textId="77777777" w:rsidR="00667965" w:rsidRPr="00AE6722" w:rsidRDefault="00667965" w:rsidP="0021651B">
            <w:pPr>
              <w:pStyle w:val="Akapitzlist"/>
              <w:spacing w:after="0" w:line="240" w:lineRule="auto"/>
              <w:ind w:left="360" w:hanging="360"/>
              <w:rPr>
                <w:rFonts w:ascii="Times New Roman" w:hAnsi="Times New Roman" w:cs="Times New Roman"/>
                <w:color w:val="000000"/>
              </w:rPr>
            </w:pPr>
            <w:r w:rsidRPr="00AE6722">
              <w:rPr>
                <w:rFonts w:ascii="Times New Roman" w:hAnsi="Times New Roman" w:cs="Times New Roman"/>
                <w:color w:val="000000"/>
              </w:rPr>
              <w:t>(i) ograniczanie emisji pyłu azbestowego;</w:t>
            </w:r>
          </w:p>
          <w:p w14:paraId="5CD3B58C" w14:textId="77777777" w:rsidR="00667965" w:rsidRPr="00AE6722" w:rsidRDefault="00667965" w:rsidP="0021651B">
            <w:pPr>
              <w:pStyle w:val="Akapitzlist"/>
              <w:spacing w:after="0" w:line="240" w:lineRule="auto"/>
              <w:ind w:left="360" w:hanging="360"/>
              <w:rPr>
                <w:rFonts w:ascii="Times New Roman" w:hAnsi="Times New Roman" w:cs="Times New Roman"/>
                <w:color w:val="000000"/>
              </w:rPr>
            </w:pPr>
            <w:r w:rsidRPr="00AE6722">
              <w:rPr>
                <w:rFonts w:ascii="Times New Roman" w:hAnsi="Times New Roman" w:cs="Times New Roman"/>
                <w:color w:val="000000"/>
              </w:rPr>
              <w:t>(ii) odsysanie pyłu azbestowego bezpośrednio w miejscu jego powstawania;</w:t>
            </w:r>
          </w:p>
          <w:p w14:paraId="4F7D1728" w14:textId="46C14E89" w:rsidR="00732629" w:rsidRPr="00AE6722" w:rsidRDefault="00667965" w:rsidP="0021651B">
            <w:pPr>
              <w:pStyle w:val="Akapitzlist"/>
              <w:spacing w:after="0" w:line="240" w:lineRule="auto"/>
              <w:ind w:left="360" w:hanging="360"/>
              <w:rPr>
                <w:rFonts w:ascii="Times New Roman" w:hAnsi="Times New Roman" w:cs="Times New Roman"/>
                <w:color w:val="000000"/>
              </w:rPr>
            </w:pPr>
            <w:r w:rsidRPr="00AE6722">
              <w:rPr>
                <w:rFonts w:ascii="Times New Roman" w:hAnsi="Times New Roman" w:cs="Times New Roman"/>
                <w:color w:val="000000"/>
              </w:rPr>
              <w:t>(iii) ciągła sedymentacja włókien azbestowych zawieszonych w powietrzu;</w:t>
            </w:r>
          </w:p>
        </w:tc>
        <w:tc>
          <w:tcPr>
            <w:tcW w:w="851" w:type="dxa"/>
          </w:tcPr>
          <w:p w14:paraId="0CEE3E8A" w14:textId="1ABEBD8C" w:rsidR="00732629" w:rsidRPr="00AE6722" w:rsidRDefault="007843EA"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645D71B4" w14:textId="499B338A" w:rsidR="002405DE" w:rsidRPr="00AE6722" w:rsidRDefault="002405DE" w:rsidP="0021651B">
            <w:pPr>
              <w:spacing w:after="0" w:line="240" w:lineRule="auto"/>
              <w:rPr>
                <w:rFonts w:ascii="Times New Roman" w:hAnsi="Times New Roman" w:cs="Times New Roman"/>
                <w:b/>
                <w:bCs/>
              </w:rPr>
            </w:pPr>
            <w:r w:rsidRPr="00AE6722">
              <w:rPr>
                <w:rFonts w:ascii="Times New Roman" w:hAnsi="Times New Roman" w:cs="Times New Roman"/>
                <w:b/>
                <w:bCs/>
              </w:rPr>
              <w:t>Art. 2</w:t>
            </w:r>
            <w:r w:rsidR="00E94611" w:rsidRPr="00AE6722">
              <w:rPr>
                <w:rFonts w:ascii="Times New Roman" w:hAnsi="Times New Roman" w:cs="Times New Roman"/>
                <w:b/>
                <w:bCs/>
              </w:rPr>
              <w:t>1</w:t>
            </w:r>
            <w:r w:rsidRPr="00AE6722">
              <w:rPr>
                <w:rFonts w:ascii="Times New Roman" w:hAnsi="Times New Roman" w:cs="Times New Roman"/>
                <w:b/>
                <w:bCs/>
              </w:rPr>
              <w:t xml:space="preserve"> </w:t>
            </w:r>
          </w:p>
          <w:p w14:paraId="6FDFF103" w14:textId="65C8D1DB" w:rsidR="002405DE" w:rsidRPr="00AE6722" w:rsidRDefault="002405DE" w:rsidP="0021651B">
            <w:pPr>
              <w:spacing w:after="0" w:line="240" w:lineRule="auto"/>
              <w:rPr>
                <w:rFonts w:ascii="Times New Roman" w:hAnsi="Times New Roman" w:cs="Times New Roman"/>
                <w:b/>
                <w:bCs/>
              </w:rPr>
            </w:pPr>
            <w:r w:rsidRPr="00AE6722">
              <w:rPr>
                <w:rFonts w:ascii="Times New Roman" w:hAnsi="Times New Roman" w:cs="Times New Roman"/>
                <w:b/>
                <w:bCs/>
              </w:rPr>
              <w:t>pkt 3</w:t>
            </w:r>
          </w:p>
          <w:p w14:paraId="3D01E56C" w14:textId="77777777" w:rsidR="00583A6E" w:rsidRPr="00AE6722" w:rsidRDefault="00583A6E" w:rsidP="0021651B">
            <w:pPr>
              <w:spacing w:after="0" w:line="240" w:lineRule="auto"/>
              <w:rPr>
                <w:rFonts w:ascii="Times New Roman" w:hAnsi="Times New Roman" w:cs="Times New Roman"/>
                <w:b/>
                <w:bCs/>
              </w:rPr>
            </w:pPr>
          </w:p>
          <w:p w14:paraId="688BBE96" w14:textId="77777777" w:rsidR="00583A6E" w:rsidRPr="00AE6722" w:rsidRDefault="00583A6E" w:rsidP="0021651B">
            <w:pPr>
              <w:spacing w:after="0" w:line="240" w:lineRule="auto"/>
              <w:rPr>
                <w:rFonts w:ascii="Times New Roman" w:hAnsi="Times New Roman" w:cs="Times New Roman"/>
                <w:b/>
                <w:bCs/>
              </w:rPr>
            </w:pPr>
          </w:p>
          <w:p w14:paraId="39C6D0A5" w14:textId="77777777" w:rsidR="00583A6E" w:rsidRPr="00AE6722" w:rsidRDefault="00583A6E" w:rsidP="0021651B">
            <w:pPr>
              <w:spacing w:after="0" w:line="240" w:lineRule="auto"/>
              <w:rPr>
                <w:rFonts w:ascii="Times New Roman" w:hAnsi="Times New Roman" w:cs="Times New Roman"/>
                <w:b/>
                <w:bCs/>
              </w:rPr>
            </w:pPr>
          </w:p>
          <w:p w14:paraId="3A47ACC8" w14:textId="77777777" w:rsidR="00B94D38" w:rsidRPr="00AE6722" w:rsidRDefault="00B94D38" w:rsidP="0021651B">
            <w:pPr>
              <w:spacing w:after="0" w:line="240" w:lineRule="auto"/>
              <w:rPr>
                <w:rFonts w:ascii="Times New Roman" w:hAnsi="Times New Roman" w:cs="Times New Roman"/>
                <w:b/>
                <w:bCs/>
              </w:rPr>
            </w:pPr>
          </w:p>
          <w:p w14:paraId="5316C716" w14:textId="77777777" w:rsidR="00B94D38" w:rsidRPr="00AE6722" w:rsidRDefault="00B94D38" w:rsidP="0021651B">
            <w:pPr>
              <w:spacing w:after="0" w:line="240" w:lineRule="auto"/>
              <w:rPr>
                <w:rFonts w:ascii="Times New Roman" w:hAnsi="Times New Roman" w:cs="Times New Roman"/>
                <w:b/>
                <w:bCs/>
              </w:rPr>
            </w:pPr>
          </w:p>
          <w:p w14:paraId="08DE2841" w14:textId="2486EB55" w:rsidR="00583A6E" w:rsidRPr="00AE6722" w:rsidRDefault="00583A6E" w:rsidP="0021651B">
            <w:pPr>
              <w:spacing w:after="0" w:line="240" w:lineRule="auto"/>
              <w:rPr>
                <w:rFonts w:ascii="Times New Roman" w:hAnsi="Times New Roman" w:cs="Times New Roman"/>
                <w:b/>
                <w:bCs/>
              </w:rPr>
            </w:pPr>
            <w:r w:rsidRPr="00AE6722">
              <w:rPr>
                <w:rFonts w:ascii="Times New Roman" w:hAnsi="Times New Roman" w:cs="Times New Roman"/>
                <w:b/>
                <w:bCs/>
              </w:rPr>
              <w:t>Art. 2</w:t>
            </w:r>
            <w:r w:rsidR="00E94611" w:rsidRPr="00AE6722">
              <w:rPr>
                <w:rFonts w:ascii="Times New Roman" w:hAnsi="Times New Roman" w:cs="Times New Roman"/>
                <w:b/>
                <w:bCs/>
              </w:rPr>
              <w:t>2</w:t>
            </w:r>
          </w:p>
          <w:p w14:paraId="77AE0E75" w14:textId="77777777" w:rsidR="00583A6E" w:rsidRPr="00AE6722" w:rsidRDefault="00583A6E" w:rsidP="0021651B">
            <w:pPr>
              <w:spacing w:after="0" w:line="240" w:lineRule="auto"/>
              <w:rPr>
                <w:rFonts w:ascii="Times New Roman" w:hAnsi="Times New Roman" w:cs="Times New Roman"/>
                <w:b/>
                <w:bCs/>
              </w:rPr>
            </w:pPr>
          </w:p>
          <w:p w14:paraId="65912CF8" w14:textId="77777777" w:rsidR="00583A6E" w:rsidRPr="00AE6722" w:rsidRDefault="00583A6E" w:rsidP="0021651B">
            <w:pPr>
              <w:spacing w:after="0" w:line="240" w:lineRule="auto"/>
              <w:rPr>
                <w:rFonts w:ascii="Times New Roman" w:hAnsi="Times New Roman" w:cs="Times New Roman"/>
                <w:b/>
                <w:bCs/>
              </w:rPr>
            </w:pPr>
          </w:p>
          <w:p w14:paraId="294B053D" w14:textId="77777777" w:rsidR="00583A6E" w:rsidRPr="00AE6722" w:rsidRDefault="00583A6E" w:rsidP="0021651B">
            <w:pPr>
              <w:spacing w:after="0" w:line="240" w:lineRule="auto"/>
              <w:rPr>
                <w:rFonts w:ascii="Times New Roman" w:hAnsi="Times New Roman" w:cs="Times New Roman"/>
                <w:b/>
                <w:bCs/>
              </w:rPr>
            </w:pPr>
          </w:p>
          <w:p w14:paraId="3E0893AD" w14:textId="77777777" w:rsidR="00583A6E" w:rsidRPr="00AE6722" w:rsidRDefault="00583A6E" w:rsidP="0021651B">
            <w:pPr>
              <w:spacing w:after="0" w:line="240" w:lineRule="auto"/>
              <w:rPr>
                <w:rFonts w:ascii="Times New Roman" w:hAnsi="Times New Roman" w:cs="Times New Roman"/>
                <w:b/>
                <w:bCs/>
              </w:rPr>
            </w:pPr>
          </w:p>
          <w:p w14:paraId="6CB8EF14" w14:textId="77777777" w:rsidR="00583A6E" w:rsidRPr="00AE6722" w:rsidRDefault="00583A6E" w:rsidP="0021651B">
            <w:pPr>
              <w:spacing w:after="0" w:line="240" w:lineRule="auto"/>
              <w:rPr>
                <w:rFonts w:ascii="Times New Roman" w:hAnsi="Times New Roman" w:cs="Times New Roman"/>
                <w:b/>
                <w:bCs/>
              </w:rPr>
            </w:pPr>
          </w:p>
          <w:p w14:paraId="024D46F0" w14:textId="77777777" w:rsidR="00583A6E" w:rsidRPr="00AE6722" w:rsidRDefault="00583A6E" w:rsidP="0021651B">
            <w:pPr>
              <w:spacing w:after="0" w:line="240" w:lineRule="auto"/>
              <w:rPr>
                <w:rFonts w:ascii="Times New Roman" w:hAnsi="Times New Roman" w:cs="Times New Roman"/>
                <w:b/>
                <w:bCs/>
              </w:rPr>
            </w:pPr>
          </w:p>
          <w:p w14:paraId="48B23738" w14:textId="77777777" w:rsidR="00583A6E" w:rsidRPr="00AE6722" w:rsidRDefault="00583A6E" w:rsidP="0021651B">
            <w:pPr>
              <w:spacing w:after="0" w:line="240" w:lineRule="auto"/>
              <w:rPr>
                <w:rFonts w:ascii="Times New Roman" w:hAnsi="Times New Roman" w:cs="Times New Roman"/>
                <w:b/>
                <w:bCs/>
              </w:rPr>
            </w:pPr>
          </w:p>
          <w:p w14:paraId="48AA1032" w14:textId="77777777" w:rsidR="00583A6E" w:rsidRPr="00AE6722" w:rsidRDefault="00583A6E" w:rsidP="0021651B">
            <w:pPr>
              <w:spacing w:after="0" w:line="240" w:lineRule="auto"/>
              <w:rPr>
                <w:rFonts w:ascii="Times New Roman" w:hAnsi="Times New Roman" w:cs="Times New Roman"/>
                <w:b/>
                <w:bCs/>
              </w:rPr>
            </w:pPr>
          </w:p>
          <w:p w14:paraId="002293B2" w14:textId="77777777" w:rsidR="00583A6E" w:rsidRPr="00AE6722" w:rsidRDefault="00583A6E" w:rsidP="0021651B">
            <w:pPr>
              <w:spacing w:after="0" w:line="240" w:lineRule="auto"/>
              <w:rPr>
                <w:rFonts w:ascii="Times New Roman" w:hAnsi="Times New Roman" w:cs="Times New Roman"/>
                <w:b/>
                <w:bCs/>
              </w:rPr>
            </w:pPr>
          </w:p>
          <w:p w14:paraId="211E2CCE" w14:textId="77777777" w:rsidR="00583A6E" w:rsidRPr="00AE6722" w:rsidRDefault="00583A6E" w:rsidP="0021651B">
            <w:pPr>
              <w:spacing w:after="0" w:line="240" w:lineRule="auto"/>
              <w:rPr>
                <w:rFonts w:ascii="Times New Roman" w:hAnsi="Times New Roman" w:cs="Times New Roman"/>
                <w:b/>
                <w:bCs/>
              </w:rPr>
            </w:pPr>
          </w:p>
          <w:p w14:paraId="0C8BE753" w14:textId="77777777" w:rsidR="00583A6E" w:rsidRPr="00AE6722" w:rsidRDefault="00583A6E" w:rsidP="0021651B">
            <w:pPr>
              <w:spacing w:after="0" w:line="240" w:lineRule="auto"/>
              <w:rPr>
                <w:rFonts w:ascii="Times New Roman" w:hAnsi="Times New Roman" w:cs="Times New Roman"/>
                <w:b/>
                <w:bCs/>
              </w:rPr>
            </w:pPr>
          </w:p>
          <w:p w14:paraId="2BA53F1C" w14:textId="77777777" w:rsidR="00583A6E" w:rsidRPr="00AE6722" w:rsidRDefault="00583A6E" w:rsidP="0021651B">
            <w:pPr>
              <w:spacing w:after="0" w:line="240" w:lineRule="auto"/>
              <w:rPr>
                <w:rFonts w:ascii="Times New Roman" w:hAnsi="Times New Roman" w:cs="Times New Roman"/>
                <w:b/>
                <w:bCs/>
              </w:rPr>
            </w:pPr>
          </w:p>
          <w:p w14:paraId="3A3A3AF0" w14:textId="77777777" w:rsidR="00583A6E" w:rsidRPr="00AE6722" w:rsidRDefault="00583A6E" w:rsidP="0021651B">
            <w:pPr>
              <w:spacing w:after="0" w:line="240" w:lineRule="auto"/>
              <w:rPr>
                <w:rFonts w:ascii="Times New Roman" w:hAnsi="Times New Roman" w:cs="Times New Roman"/>
                <w:b/>
                <w:bCs/>
              </w:rPr>
            </w:pPr>
          </w:p>
          <w:p w14:paraId="368FC740" w14:textId="77777777" w:rsidR="00583A6E" w:rsidRPr="00AE6722" w:rsidRDefault="00583A6E" w:rsidP="0021651B">
            <w:pPr>
              <w:spacing w:after="0" w:line="240" w:lineRule="auto"/>
              <w:rPr>
                <w:rFonts w:ascii="Times New Roman" w:hAnsi="Times New Roman" w:cs="Times New Roman"/>
                <w:b/>
                <w:bCs/>
              </w:rPr>
            </w:pPr>
          </w:p>
          <w:p w14:paraId="3944F8A3" w14:textId="77777777" w:rsidR="00583A6E" w:rsidRPr="00AE6722" w:rsidRDefault="00583A6E" w:rsidP="0021651B">
            <w:pPr>
              <w:spacing w:after="0" w:line="240" w:lineRule="auto"/>
              <w:rPr>
                <w:rFonts w:ascii="Times New Roman" w:hAnsi="Times New Roman" w:cs="Times New Roman"/>
                <w:b/>
                <w:bCs/>
              </w:rPr>
            </w:pPr>
          </w:p>
          <w:p w14:paraId="04273B58" w14:textId="77777777" w:rsidR="00B94D38" w:rsidRPr="00AE6722" w:rsidRDefault="00B94D38" w:rsidP="0021651B">
            <w:pPr>
              <w:spacing w:after="0" w:line="240" w:lineRule="auto"/>
              <w:rPr>
                <w:rFonts w:ascii="Times New Roman" w:hAnsi="Times New Roman" w:cs="Times New Roman"/>
                <w:b/>
                <w:bCs/>
              </w:rPr>
            </w:pPr>
          </w:p>
          <w:p w14:paraId="089C7C36" w14:textId="77777777" w:rsidR="00B94D38" w:rsidRPr="00AE6722" w:rsidRDefault="00B94D38" w:rsidP="0021651B">
            <w:pPr>
              <w:spacing w:after="0" w:line="240" w:lineRule="auto"/>
              <w:rPr>
                <w:rFonts w:ascii="Times New Roman" w:hAnsi="Times New Roman" w:cs="Times New Roman"/>
                <w:b/>
                <w:bCs/>
              </w:rPr>
            </w:pPr>
          </w:p>
          <w:p w14:paraId="5776F663" w14:textId="77777777" w:rsidR="00B94D38" w:rsidRPr="00AE6722" w:rsidRDefault="00B94D38" w:rsidP="0021651B">
            <w:pPr>
              <w:spacing w:after="0" w:line="240" w:lineRule="auto"/>
              <w:rPr>
                <w:rFonts w:ascii="Times New Roman" w:hAnsi="Times New Roman" w:cs="Times New Roman"/>
                <w:b/>
                <w:bCs/>
              </w:rPr>
            </w:pPr>
          </w:p>
          <w:p w14:paraId="1D474655" w14:textId="77777777" w:rsidR="00B94D38" w:rsidRPr="00AE6722" w:rsidRDefault="00B94D38" w:rsidP="0021651B">
            <w:pPr>
              <w:spacing w:after="0" w:line="240" w:lineRule="auto"/>
              <w:rPr>
                <w:rFonts w:ascii="Times New Roman" w:hAnsi="Times New Roman" w:cs="Times New Roman"/>
                <w:b/>
                <w:bCs/>
              </w:rPr>
            </w:pPr>
          </w:p>
          <w:p w14:paraId="1408A7C7" w14:textId="77777777" w:rsidR="00B94D38" w:rsidRPr="00AE6722" w:rsidRDefault="00B94D38" w:rsidP="0021651B">
            <w:pPr>
              <w:spacing w:after="0" w:line="240" w:lineRule="auto"/>
              <w:rPr>
                <w:rFonts w:ascii="Times New Roman" w:hAnsi="Times New Roman" w:cs="Times New Roman"/>
                <w:b/>
                <w:bCs/>
              </w:rPr>
            </w:pPr>
          </w:p>
          <w:p w14:paraId="04421B45" w14:textId="77777777" w:rsidR="00B94D38" w:rsidRPr="00AE6722" w:rsidRDefault="00B94D38" w:rsidP="0021651B">
            <w:pPr>
              <w:spacing w:after="0" w:line="240" w:lineRule="auto"/>
              <w:rPr>
                <w:rFonts w:ascii="Times New Roman" w:hAnsi="Times New Roman" w:cs="Times New Roman"/>
                <w:b/>
                <w:bCs/>
              </w:rPr>
            </w:pPr>
          </w:p>
          <w:p w14:paraId="2B7E9C64" w14:textId="77777777" w:rsidR="00B94D38" w:rsidRPr="00AE6722" w:rsidRDefault="00B94D38" w:rsidP="0021651B">
            <w:pPr>
              <w:spacing w:after="0" w:line="240" w:lineRule="auto"/>
              <w:rPr>
                <w:rFonts w:ascii="Times New Roman" w:hAnsi="Times New Roman" w:cs="Times New Roman"/>
                <w:b/>
                <w:bCs/>
              </w:rPr>
            </w:pPr>
          </w:p>
          <w:p w14:paraId="1635A394" w14:textId="77777777" w:rsidR="00B94D38" w:rsidRPr="00AE6722" w:rsidRDefault="00B94D38" w:rsidP="0021651B">
            <w:pPr>
              <w:spacing w:after="0" w:line="240" w:lineRule="auto"/>
              <w:rPr>
                <w:rFonts w:ascii="Times New Roman" w:hAnsi="Times New Roman" w:cs="Times New Roman"/>
                <w:b/>
                <w:bCs/>
              </w:rPr>
            </w:pPr>
          </w:p>
          <w:p w14:paraId="495FA26C" w14:textId="77777777" w:rsidR="00B94D38" w:rsidRPr="00AE6722" w:rsidRDefault="00B94D38" w:rsidP="0021651B">
            <w:pPr>
              <w:spacing w:after="0" w:line="240" w:lineRule="auto"/>
              <w:rPr>
                <w:rFonts w:ascii="Times New Roman" w:hAnsi="Times New Roman" w:cs="Times New Roman"/>
                <w:b/>
                <w:bCs/>
              </w:rPr>
            </w:pPr>
          </w:p>
          <w:p w14:paraId="5782AE81" w14:textId="77777777" w:rsidR="00B94D38" w:rsidRPr="00AE6722" w:rsidRDefault="00B94D38" w:rsidP="0021651B">
            <w:pPr>
              <w:spacing w:after="0" w:line="240" w:lineRule="auto"/>
              <w:rPr>
                <w:rFonts w:ascii="Times New Roman" w:hAnsi="Times New Roman" w:cs="Times New Roman"/>
                <w:b/>
                <w:bCs/>
              </w:rPr>
            </w:pPr>
          </w:p>
          <w:p w14:paraId="42F5EE70" w14:textId="77777777" w:rsidR="00B94D38" w:rsidRPr="00AE6722" w:rsidRDefault="00B94D38" w:rsidP="0021651B">
            <w:pPr>
              <w:spacing w:after="0" w:line="240" w:lineRule="auto"/>
              <w:rPr>
                <w:rFonts w:ascii="Times New Roman" w:hAnsi="Times New Roman" w:cs="Times New Roman"/>
                <w:b/>
                <w:bCs/>
              </w:rPr>
            </w:pPr>
          </w:p>
          <w:p w14:paraId="0E6E9F5C" w14:textId="77777777" w:rsidR="00B94D38" w:rsidRPr="00AE6722" w:rsidRDefault="00B94D38" w:rsidP="0021651B">
            <w:pPr>
              <w:spacing w:after="0" w:line="240" w:lineRule="auto"/>
              <w:rPr>
                <w:rFonts w:ascii="Times New Roman" w:hAnsi="Times New Roman" w:cs="Times New Roman"/>
                <w:b/>
                <w:bCs/>
              </w:rPr>
            </w:pPr>
          </w:p>
          <w:p w14:paraId="2A6693FD" w14:textId="77777777" w:rsidR="00BE6EEB" w:rsidRPr="00AE6722" w:rsidRDefault="00BE6EEB" w:rsidP="0021651B">
            <w:pPr>
              <w:spacing w:after="0" w:line="240" w:lineRule="auto"/>
              <w:rPr>
                <w:rFonts w:ascii="Times New Roman" w:hAnsi="Times New Roman" w:cs="Times New Roman"/>
                <w:b/>
                <w:bCs/>
              </w:rPr>
            </w:pPr>
          </w:p>
          <w:p w14:paraId="37C389CB" w14:textId="7590D85E" w:rsidR="00583A6E" w:rsidRPr="00AE6722" w:rsidRDefault="00583A6E" w:rsidP="0021651B">
            <w:pPr>
              <w:spacing w:after="0" w:line="240" w:lineRule="auto"/>
              <w:rPr>
                <w:rFonts w:ascii="Times New Roman" w:hAnsi="Times New Roman" w:cs="Times New Roman"/>
                <w:b/>
                <w:bCs/>
              </w:rPr>
            </w:pPr>
            <w:r w:rsidRPr="00AE6722">
              <w:rPr>
                <w:rFonts w:ascii="Times New Roman" w:hAnsi="Times New Roman" w:cs="Times New Roman"/>
                <w:b/>
                <w:bCs/>
              </w:rPr>
              <w:t xml:space="preserve">Art. </w:t>
            </w:r>
            <w:r w:rsidR="00B24CBB" w:rsidRPr="00AE6722">
              <w:rPr>
                <w:rFonts w:ascii="Times New Roman" w:hAnsi="Times New Roman" w:cs="Times New Roman"/>
                <w:b/>
                <w:bCs/>
              </w:rPr>
              <w:t>2</w:t>
            </w:r>
            <w:r w:rsidR="00E94611" w:rsidRPr="00AE6722">
              <w:rPr>
                <w:rFonts w:ascii="Times New Roman" w:hAnsi="Times New Roman" w:cs="Times New Roman"/>
                <w:b/>
                <w:bCs/>
              </w:rPr>
              <w:t>7</w:t>
            </w:r>
            <w:r w:rsidR="00B24CBB" w:rsidRPr="00AE6722">
              <w:rPr>
                <w:rFonts w:ascii="Times New Roman" w:hAnsi="Times New Roman" w:cs="Times New Roman"/>
                <w:b/>
                <w:bCs/>
              </w:rPr>
              <w:t xml:space="preserve"> ust. 1-4</w:t>
            </w:r>
          </w:p>
          <w:p w14:paraId="39D6E0BC" w14:textId="77777777" w:rsidR="006264AC" w:rsidRPr="00AE6722" w:rsidRDefault="006264AC" w:rsidP="0021651B">
            <w:pPr>
              <w:spacing w:after="0" w:line="240" w:lineRule="auto"/>
              <w:rPr>
                <w:rFonts w:ascii="Times New Roman" w:hAnsi="Times New Roman" w:cs="Times New Roman"/>
                <w:b/>
                <w:bCs/>
              </w:rPr>
            </w:pPr>
          </w:p>
          <w:p w14:paraId="3A247EB8" w14:textId="77777777" w:rsidR="006264AC" w:rsidRPr="00AE6722" w:rsidRDefault="006264AC" w:rsidP="0021651B">
            <w:pPr>
              <w:spacing w:after="0" w:line="240" w:lineRule="auto"/>
              <w:rPr>
                <w:rFonts w:ascii="Times New Roman" w:hAnsi="Times New Roman" w:cs="Times New Roman"/>
                <w:b/>
                <w:bCs/>
              </w:rPr>
            </w:pPr>
          </w:p>
          <w:p w14:paraId="11A53F98" w14:textId="77777777" w:rsidR="006264AC" w:rsidRPr="00AE6722" w:rsidRDefault="006264AC" w:rsidP="0021651B">
            <w:pPr>
              <w:spacing w:after="0" w:line="240" w:lineRule="auto"/>
              <w:rPr>
                <w:rFonts w:ascii="Times New Roman" w:hAnsi="Times New Roman" w:cs="Times New Roman"/>
                <w:b/>
                <w:bCs/>
              </w:rPr>
            </w:pPr>
          </w:p>
          <w:p w14:paraId="19C0E0CD" w14:textId="77777777" w:rsidR="006264AC" w:rsidRPr="00AE6722" w:rsidRDefault="006264AC" w:rsidP="0021651B">
            <w:pPr>
              <w:spacing w:after="0" w:line="240" w:lineRule="auto"/>
              <w:rPr>
                <w:rFonts w:ascii="Times New Roman" w:hAnsi="Times New Roman" w:cs="Times New Roman"/>
                <w:b/>
                <w:bCs/>
              </w:rPr>
            </w:pPr>
          </w:p>
          <w:p w14:paraId="29867C81" w14:textId="77777777" w:rsidR="006264AC" w:rsidRPr="00AE6722" w:rsidRDefault="006264AC" w:rsidP="0021651B">
            <w:pPr>
              <w:spacing w:after="0" w:line="240" w:lineRule="auto"/>
              <w:rPr>
                <w:rFonts w:ascii="Times New Roman" w:hAnsi="Times New Roman" w:cs="Times New Roman"/>
                <w:b/>
                <w:bCs/>
              </w:rPr>
            </w:pPr>
          </w:p>
          <w:p w14:paraId="20A84CEA" w14:textId="77777777" w:rsidR="006264AC" w:rsidRPr="00AE6722" w:rsidRDefault="006264AC" w:rsidP="0021651B">
            <w:pPr>
              <w:spacing w:after="0" w:line="240" w:lineRule="auto"/>
              <w:rPr>
                <w:rFonts w:ascii="Times New Roman" w:hAnsi="Times New Roman" w:cs="Times New Roman"/>
                <w:b/>
                <w:bCs/>
              </w:rPr>
            </w:pPr>
          </w:p>
          <w:p w14:paraId="2F0A1618" w14:textId="77777777" w:rsidR="006264AC" w:rsidRPr="00AE6722" w:rsidRDefault="006264AC" w:rsidP="0021651B">
            <w:pPr>
              <w:spacing w:after="0" w:line="240" w:lineRule="auto"/>
              <w:rPr>
                <w:rFonts w:ascii="Times New Roman" w:hAnsi="Times New Roman" w:cs="Times New Roman"/>
                <w:b/>
                <w:bCs/>
              </w:rPr>
            </w:pPr>
          </w:p>
          <w:p w14:paraId="29E68A01" w14:textId="77777777" w:rsidR="006264AC" w:rsidRPr="00AE6722" w:rsidRDefault="006264AC" w:rsidP="0021651B">
            <w:pPr>
              <w:spacing w:after="0" w:line="240" w:lineRule="auto"/>
              <w:rPr>
                <w:rFonts w:ascii="Times New Roman" w:hAnsi="Times New Roman" w:cs="Times New Roman"/>
                <w:b/>
                <w:bCs/>
              </w:rPr>
            </w:pPr>
          </w:p>
          <w:p w14:paraId="6C223D07" w14:textId="77777777" w:rsidR="006264AC" w:rsidRPr="00AE6722" w:rsidRDefault="006264AC" w:rsidP="0021651B">
            <w:pPr>
              <w:spacing w:after="0" w:line="240" w:lineRule="auto"/>
              <w:rPr>
                <w:rFonts w:ascii="Times New Roman" w:hAnsi="Times New Roman" w:cs="Times New Roman"/>
                <w:b/>
                <w:bCs/>
              </w:rPr>
            </w:pPr>
          </w:p>
          <w:p w14:paraId="3247DC8E" w14:textId="77777777" w:rsidR="006264AC" w:rsidRPr="00AE6722" w:rsidRDefault="006264AC" w:rsidP="0021651B">
            <w:pPr>
              <w:spacing w:after="0" w:line="240" w:lineRule="auto"/>
              <w:rPr>
                <w:rFonts w:ascii="Times New Roman" w:hAnsi="Times New Roman" w:cs="Times New Roman"/>
                <w:b/>
                <w:bCs/>
              </w:rPr>
            </w:pPr>
          </w:p>
          <w:p w14:paraId="2FD70796" w14:textId="77777777" w:rsidR="006264AC" w:rsidRPr="00AE6722" w:rsidRDefault="006264AC" w:rsidP="0021651B">
            <w:pPr>
              <w:spacing w:after="0" w:line="240" w:lineRule="auto"/>
              <w:rPr>
                <w:rFonts w:ascii="Times New Roman" w:hAnsi="Times New Roman" w:cs="Times New Roman"/>
                <w:b/>
                <w:bCs/>
              </w:rPr>
            </w:pPr>
          </w:p>
          <w:p w14:paraId="3C5B6917" w14:textId="77777777" w:rsidR="006264AC" w:rsidRPr="00AE6722" w:rsidRDefault="006264AC" w:rsidP="0021651B">
            <w:pPr>
              <w:spacing w:after="0" w:line="240" w:lineRule="auto"/>
              <w:rPr>
                <w:rFonts w:ascii="Times New Roman" w:hAnsi="Times New Roman" w:cs="Times New Roman"/>
                <w:b/>
                <w:bCs/>
              </w:rPr>
            </w:pPr>
          </w:p>
          <w:p w14:paraId="0FEBFB5C" w14:textId="77777777" w:rsidR="006264AC" w:rsidRPr="00AE6722" w:rsidRDefault="006264AC" w:rsidP="0021651B">
            <w:pPr>
              <w:spacing w:after="0" w:line="240" w:lineRule="auto"/>
              <w:rPr>
                <w:rFonts w:ascii="Times New Roman" w:hAnsi="Times New Roman" w:cs="Times New Roman"/>
                <w:b/>
                <w:bCs/>
              </w:rPr>
            </w:pPr>
          </w:p>
          <w:p w14:paraId="61C191B9" w14:textId="77777777" w:rsidR="006264AC" w:rsidRPr="00AE6722" w:rsidRDefault="006264AC" w:rsidP="0021651B">
            <w:pPr>
              <w:spacing w:after="0" w:line="240" w:lineRule="auto"/>
              <w:rPr>
                <w:rFonts w:ascii="Times New Roman" w:hAnsi="Times New Roman" w:cs="Times New Roman"/>
                <w:b/>
                <w:bCs/>
              </w:rPr>
            </w:pPr>
          </w:p>
          <w:p w14:paraId="585ACA5F" w14:textId="77777777" w:rsidR="006264AC" w:rsidRPr="00AE6722" w:rsidRDefault="006264AC" w:rsidP="0021651B">
            <w:pPr>
              <w:spacing w:after="0" w:line="240" w:lineRule="auto"/>
              <w:rPr>
                <w:rFonts w:ascii="Times New Roman" w:hAnsi="Times New Roman" w:cs="Times New Roman"/>
                <w:b/>
                <w:bCs/>
              </w:rPr>
            </w:pPr>
          </w:p>
          <w:p w14:paraId="196B7AA8" w14:textId="77777777" w:rsidR="006264AC" w:rsidRPr="00AE6722" w:rsidRDefault="006264AC" w:rsidP="0021651B">
            <w:pPr>
              <w:spacing w:after="0" w:line="240" w:lineRule="auto"/>
              <w:rPr>
                <w:rFonts w:ascii="Times New Roman" w:hAnsi="Times New Roman" w:cs="Times New Roman"/>
                <w:b/>
                <w:bCs/>
              </w:rPr>
            </w:pPr>
          </w:p>
          <w:p w14:paraId="6F7FC9E4" w14:textId="77777777" w:rsidR="006264AC" w:rsidRPr="00AE6722" w:rsidRDefault="006264AC" w:rsidP="0021651B">
            <w:pPr>
              <w:spacing w:after="0" w:line="240" w:lineRule="auto"/>
              <w:rPr>
                <w:rFonts w:ascii="Times New Roman" w:hAnsi="Times New Roman" w:cs="Times New Roman"/>
                <w:b/>
                <w:bCs/>
              </w:rPr>
            </w:pPr>
          </w:p>
          <w:p w14:paraId="5307CEC7" w14:textId="77777777" w:rsidR="006264AC" w:rsidRPr="00AE6722" w:rsidRDefault="006264AC" w:rsidP="0021651B">
            <w:pPr>
              <w:spacing w:after="0" w:line="240" w:lineRule="auto"/>
              <w:rPr>
                <w:rFonts w:ascii="Times New Roman" w:hAnsi="Times New Roman" w:cs="Times New Roman"/>
                <w:b/>
                <w:bCs/>
              </w:rPr>
            </w:pPr>
          </w:p>
          <w:p w14:paraId="0420A479" w14:textId="77777777" w:rsidR="00B94D38" w:rsidRPr="00AE6722" w:rsidRDefault="00B94D38" w:rsidP="0021651B">
            <w:pPr>
              <w:spacing w:after="0" w:line="240" w:lineRule="auto"/>
              <w:rPr>
                <w:rFonts w:ascii="Times New Roman" w:hAnsi="Times New Roman" w:cs="Times New Roman"/>
                <w:b/>
                <w:bCs/>
              </w:rPr>
            </w:pPr>
          </w:p>
          <w:p w14:paraId="3902F742" w14:textId="77777777" w:rsidR="00B94D38" w:rsidRPr="00AE6722" w:rsidRDefault="00B94D38" w:rsidP="0021651B">
            <w:pPr>
              <w:spacing w:after="0" w:line="240" w:lineRule="auto"/>
              <w:rPr>
                <w:rFonts w:ascii="Times New Roman" w:hAnsi="Times New Roman" w:cs="Times New Roman"/>
                <w:b/>
                <w:bCs/>
              </w:rPr>
            </w:pPr>
          </w:p>
          <w:p w14:paraId="0FE3B353" w14:textId="77777777" w:rsidR="00B94D38" w:rsidRPr="00AE6722" w:rsidRDefault="00B94D38" w:rsidP="0021651B">
            <w:pPr>
              <w:spacing w:after="0" w:line="240" w:lineRule="auto"/>
              <w:rPr>
                <w:rFonts w:ascii="Times New Roman" w:hAnsi="Times New Roman" w:cs="Times New Roman"/>
                <w:b/>
                <w:bCs/>
              </w:rPr>
            </w:pPr>
          </w:p>
          <w:p w14:paraId="510DECA9" w14:textId="77777777" w:rsidR="00B94D38" w:rsidRPr="00AE6722" w:rsidRDefault="00B94D38" w:rsidP="0021651B">
            <w:pPr>
              <w:spacing w:after="0" w:line="240" w:lineRule="auto"/>
              <w:rPr>
                <w:rFonts w:ascii="Times New Roman" w:hAnsi="Times New Roman" w:cs="Times New Roman"/>
                <w:b/>
                <w:bCs/>
              </w:rPr>
            </w:pPr>
          </w:p>
          <w:p w14:paraId="20680482" w14:textId="77777777" w:rsidR="00B94D38" w:rsidRPr="00AE6722" w:rsidRDefault="00B94D38" w:rsidP="0021651B">
            <w:pPr>
              <w:spacing w:after="0" w:line="240" w:lineRule="auto"/>
              <w:rPr>
                <w:rFonts w:ascii="Times New Roman" w:hAnsi="Times New Roman" w:cs="Times New Roman"/>
                <w:b/>
                <w:bCs/>
              </w:rPr>
            </w:pPr>
          </w:p>
          <w:p w14:paraId="7711D0A0" w14:textId="77777777" w:rsidR="00B94D38" w:rsidRPr="00AE6722" w:rsidRDefault="00B94D38" w:rsidP="0021651B">
            <w:pPr>
              <w:spacing w:after="0" w:line="240" w:lineRule="auto"/>
              <w:rPr>
                <w:rFonts w:ascii="Times New Roman" w:hAnsi="Times New Roman" w:cs="Times New Roman"/>
                <w:b/>
                <w:bCs/>
              </w:rPr>
            </w:pPr>
          </w:p>
          <w:p w14:paraId="4847893A" w14:textId="77777777" w:rsidR="00B94D38" w:rsidRPr="00AE6722" w:rsidRDefault="00B94D38" w:rsidP="0021651B">
            <w:pPr>
              <w:spacing w:after="0" w:line="240" w:lineRule="auto"/>
              <w:rPr>
                <w:rFonts w:ascii="Times New Roman" w:hAnsi="Times New Roman" w:cs="Times New Roman"/>
                <w:b/>
                <w:bCs/>
              </w:rPr>
            </w:pPr>
          </w:p>
          <w:p w14:paraId="6D978637" w14:textId="77777777" w:rsidR="00B94D38" w:rsidRPr="00AE6722" w:rsidRDefault="00B94D38" w:rsidP="0021651B">
            <w:pPr>
              <w:spacing w:after="0" w:line="240" w:lineRule="auto"/>
              <w:rPr>
                <w:rFonts w:ascii="Times New Roman" w:hAnsi="Times New Roman" w:cs="Times New Roman"/>
                <w:b/>
                <w:bCs/>
              </w:rPr>
            </w:pPr>
          </w:p>
          <w:p w14:paraId="7B30AC7A" w14:textId="77777777" w:rsidR="00B94D38" w:rsidRPr="00AE6722" w:rsidRDefault="00B94D38" w:rsidP="0021651B">
            <w:pPr>
              <w:spacing w:after="0" w:line="240" w:lineRule="auto"/>
              <w:rPr>
                <w:rFonts w:ascii="Times New Roman" w:hAnsi="Times New Roman" w:cs="Times New Roman"/>
                <w:b/>
                <w:bCs/>
              </w:rPr>
            </w:pPr>
          </w:p>
          <w:p w14:paraId="137E5BBE" w14:textId="77777777" w:rsidR="00B94D38" w:rsidRPr="00AE6722" w:rsidRDefault="00B94D38" w:rsidP="0021651B">
            <w:pPr>
              <w:spacing w:after="0" w:line="240" w:lineRule="auto"/>
              <w:rPr>
                <w:rFonts w:ascii="Times New Roman" w:hAnsi="Times New Roman" w:cs="Times New Roman"/>
                <w:b/>
                <w:bCs/>
              </w:rPr>
            </w:pPr>
          </w:p>
          <w:p w14:paraId="11C511E4" w14:textId="77777777" w:rsidR="00B94D38" w:rsidRPr="00AE6722" w:rsidRDefault="00B94D38" w:rsidP="0021651B">
            <w:pPr>
              <w:spacing w:after="0" w:line="240" w:lineRule="auto"/>
              <w:rPr>
                <w:rFonts w:ascii="Times New Roman" w:hAnsi="Times New Roman" w:cs="Times New Roman"/>
                <w:b/>
                <w:bCs/>
              </w:rPr>
            </w:pPr>
          </w:p>
          <w:p w14:paraId="11C4B0B7" w14:textId="77777777" w:rsidR="00B94D38" w:rsidRPr="00AE6722" w:rsidRDefault="00B94D38" w:rsidP="0021651B">
            <w:pPr>
              <w:spacing w:after="0" w:line="240" w:lineRule="auto"/>
              <w:rPr>
                <w:rFonts w:ascii="Times New Roman" w:hAnsi="Times New Roman" w:cs="Times New Roman"/>
                <w:b/>
                <w:bCs/>
              </w:rPr>
            </w:pPr>
          </w:p>
          <w:p w14:paraId="6957DDAC" w14:textId="77777777" w:rsidR="00B94D38" w:rsidRPr="00AE6722" w:rsidRDefault="00B94D38" w:rsidP="0021651B">
            <w:pPr>
              <w:spacing w:after="0" w:line="240" w:lineRule="auto"/>
              <w:rPr>
                <w:rFonts w:ascii="Times New Roman" w:hAnsi="Times New Roman" w:cs="Times New Roman"/>
                <w:b/>
                <w:bCs/>
              </w:rPr>
            </w:pPr>
          </w:p>
          <w:p w14:paraId="65CEF41B" w14:textId="6FE1EFF8" w:rsidR="006264AC" w:rsidRPr="00AE6722" w:rsidRDefault="006264AC" w:rsidP="0021651B">
            <w:pPr>
              <w:spacing w:after="0" w:line="240" w:lineRule="auto"/>
              <w:rPr>
                <w:rFonts w:ascii="Times New Roman" w:hAnsi="Times New Roman" w:cs="Times New Roman"/>
                <w:b/>
                <w:bCs/>
              </w:rPr>
            </w:pPr>
          </w:p>
          <w:p w14:paraId="2AE1E1EA" w14:textId="77777777" w:rsidR="00732629" w:rsidRPr="00AE6722" w:rsidRDefault="00732629" w:rsidP="0021651B">
            <w:pPr>
              <w:spacing w:after="0" w:line="240" w:lineRule="auto"/>
              <w:jc w:val="both"/>
              <w:rPr>
                <w:rFonts w:ascii="Times New Roman" w:eastAsia="Times New Roman" w:hAnsi="Times New Roman" w:cs="Times New Roman"/>
                <w:lang w:eastAsia="pl-PL"/>
              </w:rPr>
            </w:pPr>
          </w:p>
        </w:tc>
        <w:tc>
          <w:tcPr>
            <w:tcW w:w="5420" w:type="dxa"/>
          </w:tcPr>
          <w:p w14:paraId="09BD74F8" w14:textId="77777777" w:rsidR="002405DE" w:rsidRPr="00AE6722" w:rsidRDefault="002405DE"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lastRenderedPageBreak/>
              <w:t>Wykonawca prac zapewnia przy pracach polegających na usuwaniu lub zabezpieczaniu wyrobów zawierających azbest:</w:t>
            </w:r>
          </w:p>
          <w:p w14:paraId="2166C324" w14:textId="795CBB9F" w:rsidR="002405DE" w:rsidRPr="00AE6722" w:rsidRDefault="002405DE"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3)</w:t>
            </w:r>
            <w:r w:rsidR="00296AEA" w:rsidRPr="00AE6722">
              <w:rPr>
                <w:rFonts w:ascii="Times New Roman" w:hAnsi="Times New Roman" w:cs="Times New Roman"/>
                <w:color w:val="000000"/>
                <w:sz w:val="22"/>
                <w:szCs w:val="22"/>
              </w:rPr>
              <w:t xml:space="preserve"> </w:t>
            </w:r>
            <w:r w:rsidRPr="00AE6722">
              <w:rPr>
                <w:rFonts w:ascii="Times New Roman" w:hAnsi="Times New Roman" w:cs="Times New Roman"/>
                <w:color w:val="000000"/>
                <w:sz w:val="22"/>
                <w:szCs w:val="22"/>
              </w:rPr>
              <w:t>stosowanie maszyn, urządzeń i metod pracy eliminujących lub ograniczających do minimum emisję azbestu;</w:t>
            </w:r>
          </w:p>
          <w:p w14:paraId="4D4CDE32" w14:textId="77777777" w:rsidR="00732629" w:rsidRPr="00AE6722" w:rsidRDefault="00732629" w:rsidP="0021651B">
            <w:pPr>
              <w:spacing w:after="0" w:line="240" w:lineRule="auto"/>
              <w:jc w:val="both"/>
              <w:rPr>
                <w:rFonts w:ascii="Times New Roman" w:hAnsi="Times New Roman" w:cs="Times New Roman"/>
                <w:color w:val="000000"/>
              </w:rPr>
            </w:pPr>
          </w:p>
          <w:p w14:paraId="12FFE178" w14:textId="77777777" w:rsidR="00583A6E" w:rsidRPr="00AE6722" w:rsidRDefault="00583A6E" w:rsidP="0021651B">
            <w:pPr>
              <w:pStyle w:val="ARTartustawynprozporzdzenia"/>
              <w:spacing w:before="0" w:line="240" w:lineRule="auto"/>
              <w:ind w:firstLine="0"/>
              <w:rPr>
                <w:rFonts w:ascii="Times New Roman" w:eastAsiaTheme="minorHAnsi" w:hAnsi="Times New Roman" w:cs="Times New Roman"/>
                <w:color w:val="000000"/>
                <w:sz w:val="22"/>
                <w:szCs w:val="22"/>
                <w:lang w:eastAsia="en-US"/>
              </w:rPr>
            </w:pPr>
            <w:r w:rsidRPr="00AE6722">
              <w:rPr>
                <w:rFonts w:ascii="Times New Roman" w:eastAsiaTheme="minorHAnsi" w:hAnsi="Times New Roman" w:cs="Times New Roman"/>
                <w:color w:val="000000"/>
                <w:sz w:val="22"/>
                <w:szCs w:val="22"/>
                <w:lang w:eastAsia="en-US"/>
              </w:rPr>
              <w:t>1. Wykonawca prac zapewnia:</w:t>
            </w:r>
          </w:p>
          <w:p w14:paraId="7D797775" w14:textId="01B6A9C3" w:rsidR="00583A6E" w:rsidRPr="00AE6722" w:rsidRDefault="00583A6E" w:rsidP="0021651B">
            <w:pPr>
              <w:pStyle w:val="ARTartustawynprozporzdzenia"/>
              <w:spacing w:before="0" w:line="240" w:lineRule="auto"/>
              <w:ind w:firstLine="0"/>
              <w:rPr>
                <w:rFonts w:ascii="Times New Roman" w:eastAsiaTheme="minorHAnsi" w:hAnsi="Times New Roman" w:cs="Times New Roman"/>
                <w:color w:val="000000"/>
                <w:sz w:val="22"/>
                <w:szCs w:val="22"/>
                <w:lang w:eastAsia="en-US"/>
              </w:rPr>
            </w:pPr>
            <w:r w:rsidRPr="00AE6722">
              <w:rPr>
                <w:rFonts w:ascii="Times New Roman" w:eastAsiaTheme="minorHAnsi" w:hAnsi="Times New Roman" w:cs="Times New Roman"/>
                <w:color w:val="000000"/>
                <w:sz w:val="22"/>
                <w:szCs w:val="22"/>
                <w:lang w:eastAsia="en-US"/>
              </w:rPr>
              <w:t>1) wyposażenie maszyn i urządzeń stosowanych przy pracach polegających na usuwaniu lub zabezpieczaniu wyrobów zawierających azbest w </w:t>
            </w:r>
            <w:r w:rsidR="00BE6EEB" w:rsidRPr="00AE6722">
              <w:rPr>
                <w:rFonts w:ascii="Times New Roman" w:eastAsiaTheme="minorHAnsi" w:hAnsi="Times New Roman" w:cs="Times New Roman"/>
                <w:color w:val="000000"/>
                <w:sz w:val="22"/>
                <w:szCs w:val="22"/>
                <w:lang w:eastAsia="en-US"/>
              </w:rPr>
              <w:t xml:space="preserve">miejscowe wyciągi </w:t>
            </w:r>
            <w:r w:rsidRPr="00AE6722">
              <w:rPr>
                <w:rFonts w:ascii="Times New Roman" w:eastAsiaTheme="minorHAnsi" w:hAnsi="Times New Roman" w:cs="Times New Roman"/>
                <w:color w:val="000000"/>
                <w:sz w:val="22"/>
                <w:szCs w:val="22"/>
                <w:lang w:eastAsia="en-US"/>
              </w:rPr>
              <w:t xml:space="preserve"> zaopatrzon</w:t>
            </w:r>
            <w:r w:rsidR="00BE6EEB" w:rsidRPr="00AE6722">
              <w:rPr>
                <w:rFonts w:ascii="Times New Roman" w:eastAsiaTheme="minorHAnsi" w:hAnsi="Times New Roman" w:cs="Times New Roman"/>
                <w:color w:val="000000"/>
                <w:sz w:val="22"/>
                <w:szCs w:val="22"/>
                <w:lang w:eastAsia="en-US"/>
              </w:rPr>
              <w:t>e</w:t>
            </w:r>
            <w:r w:rsidRPr="00AE6722">
              <w:rPr>
                <w:rFonts w:ascii="Times New Roman" w:eastAsiaTheme="minorHAnsi" w:hAnsi="Times New Roman" w:cs="Times New Roman"/>
                <w:color w:val="000000"/>
                <w:sz w:val="22"/>
                <w:szCs w:val="22"/>
                <w:lang w:eastAsia="en-US"/>
              </w:rPr>
              <w:t xml:space="preserve"> w wysoko efektywne filtry włókninowe;</w:t>
            </w:r>
          </w:p>
          <w:p w14:paraId="37E8AC8E" w14:textId="4DB9E4B2" w:rsidR="00583A6E" w:rsidRPr="00AE6722" w:rsidRDefault="00583A6E" w:rsidP="0021651B">
            <w:pPr>
              <w:pStyle w:val="ARTartustawynprozporzdzenia"/>
              <w:spacing w:before="0" w:line="240" w:lineRule="auto"/>
              <w:ind w:firstLine="0"/>
              <w:rPr>
                <w:rFonts w:ascii="Times New Roman" w:eastAsiaTheme="minorHAnsi" w:hAnsi="Times New Roman" w:cs="Times New Roman"/>
                <w:color w:val="000000"/>
                <w:sz w:val="22"/>
                <w:szCs w:val="22"/>
                <w:lang w:eastAsia="en-US"/>
              </w:rPr>
            </w:pPr>
            <w:r w:rsidRPr="00AE6722">
              <w:rPr>
                <w:rFonts w:ascii="Times New Roman" w:eastAsiaTheme="minorHAnsi" w:hAnsi="Times New Roman" w:cs="Times New Roman"/>
                <w:color w:val="000000"/>
                <w:sz w:val="22"/>
                <w:szCs w:val="22"/>
                <w:lang w:eastAsia="en-US"/>
              </w:rPr>
              <w:t>2) regularne przeglądy, regulację, konserwację oraz naprawę maszyn i urządzeń stosowanych przy pracach polegających na usuwaniu lub zabezpieczaniu wyrobów zawierających azbest.</w:t>
            </w:r>
          </w:p>
          <w:p w14:paraId="74309089" w14:textId="77777777" w:rsidR="00583A6E" w:rsidRPr="00AE6722" w:rsidRDefault="00583A6E" w:rsidP="0021651B">
            <w:pPr>
              <w:pStyle w:val="ARTartustawynprozporzdzenia"/>
              <w:spacing w:before="0" w:line="240" w:lineRule="auto"/>
              <w:ind w:firstLine="0"/>
              <w:rPr>
                <w:rFonts w:ascii="Times New Roman" w:eastAsiaTheme="minorHAnsi" w:hAnsi="Times New Roman" w:cs="Times New Roman"/>
                <w:color w:val="000000"/>
                <w:sz w:val="22"/>
                <w:szCs w:val="22"/>
                <w:lang w:eastAsia="en-US"/>
              </w:rPr>
            </w:pPr>
            <w:r w:rsidRPr="00AE6722">
              <w:rPr>
                <w:rFonts w:ascii="Times New Roman" w:eastAsiaTheme="minorHAnsi" w:hAnsi="Times New Roman" w:cs="Times New Roman"/>
                <w:color w:val="000000"/>
                <w:sz w:val="22"/>
                <w:szCs w:val="22"/>
                <w:lang w:eastAsia="en-US"/>
              </w:rPr>
              <w:t>2. Jeżeli jest to możliwe, czynności, o których mowa w ust. 1 pkt 2, należy wykonywać w strefie pracy tych maszyn i urządzeń.</w:t>
            </w:r>
          </w:p>
          <w:p w14:paraId="0625C684" w14:textId="77777777" w:rsidR="00583A6E" w:rsidRPr="00AE6722" w:rsidRDefault="00583A6E" w:rsidP="0021651B">
            <w:pPr>
              <w:pStyle w:val="ARTartustawynprozporzdzenia"/>
              <w:spacing w:before="0" w:line="240" w:lineRule="auto"/>
              <w:ind w:firstLine="0"/>
              <w:rPr>
                <w:rFonts w:ascii="Times New Roman" w:eastAsiaTheme="minorHAnsi" w:hAnsi="Times New Roman" w:cs="Times New Roman"/>
                <w:color w:val="000000"/>
                <w:sz w:val="22"/>
                <w:szCs w:val="22"/>
                <w:lang w:eastAsia="en-US"/>
              </w:rPr>
            </w:pPr>
            <w:r w:rsidRPr="00AE6722">
              <w:rPr>
                <w:rFonts w:ascii="Times New Roman" w:eastAsiaTheme="minorHAnsi" w:hAnsi="Times New Roman" w:cs="Times New Roman"/>
                <w:color w:val="000000"/>
                <w:sz w:val="22"/>
                <w:szCs w:val="22"/>
                <w:lang w:eastAsia="en-US"/>
              </w:rPr>
              <w:t>3. Wykonawca prac zapewnia także:</w:t>
            </w:r>
          </w:p>
          <w:p w14:paraId="723D7B69" w14:textId="4D35F3D6" w:rsidR="00583A6E" w:rsidRPr="00AE6722" w:rsidRDefault="00583A6E" w:rsidP="0021651B">
            <w:pPr>
              <w:pStyle w:val="ARTartustawynprozporzdzenia"/>
              <w:spacing w:before="0" w:line="240" w:lineRule="auto"/>
              <w:ind w:firstLine="0"/>
              <w:rPr>
                <w:rFonts w:ascii="Times New Roman" w:eastAsiaTheme="minorHAnsi" w:hAnsi="Times New Roman" w:cs="Times New Roman"/>
                <w:color w:val="000000"/>
                <w:sz w:val="22"/>
                <w:szCs w:val="22"/>
                <w:lang w:eastAsia="en-US"/>
              </w:rPr>
            </w:pPr>
            <w:r w:rsidRPr="00AE6722">
              <w:rPr>
                <w:rFonts w:ascii="Times New Roman" w:eastAsiaTheme="minorHAnsi" w:hAnsi="Times New Roman" w:cs="Times New Roman"/>
                <w:color w:val="000000"/>
                <w:sz w:val="22"/>
                <w:szCs w:val="22"/>
                <w:lang w:eastAsia="en-US"/>
              </w:rPr>
              <w:t xml:space="preserve">1) regularne usuwanie azbestu gromadzonego w elementach filtracyjnych maszyn i urządzeń, z zachowaniem </w:t>
            </w:r>
            <w:r w:rsidRPr="00AE6722">
              <w:rPr>
                <w:rFonts w:ascii="Times New Roman" w:eastAsiaTheme="minorHAnsi" w:hAnsi="Times New Roman" w:cs="Times New Roman"/>
                <w:color w:val="000000"/>
                <w:sz w:val="22"/>
                <w:szCs w:val="22"/>
                <w:lang w:eastAsia="en-US"/>
              </w:rPr>
              <w:lastRenderedPageBreak/>
              <w:t xml:space="preserve">niezbędnych środków ostrożności, z odpowiednio dobranymi środkami ochrony indywidualnej zapewniającymi skuteczną ochronę </w:t>
            </w:r>
            <w:r w:rsidR="00BE6EEB" w:rsidRPr="00AE6722">
              <w:rPr>
                <w:rFonts w:ascii="Times New Roman" w:eastAsiaTheme="minorHAnsi" w:hAnsi="Times New Roman" w:cs="Times New Roman"/>
                <w:color w:val="000000"/>
                <w:sz w:val="22"/>
                <w:szCs w:val="22"/>
                <w:lang w:eastAsia="en-US"/>
              </w:rPr>
              <w:t>osoby narażonej na działanie azbestu</w:t>
            </w:r>
            <w:r w:rsidRPr="00AE6722">
              <w:rPr>
                <w:rFonts w:ascii="Times New Roman" w:eastAsiaTheme="minorHAnsi" w:hAnsi="Times New Roman" w:cs="Times New Roman"/>
                <w:color w:val="000000"/>
                <w:sz w:val="22"/>
                <w:szCs w:val="22"/>
                <w:lang w:eastAsia="en-US"/>
              </w:rPr>
              <w:t>;</w:t>
            </w:r>
          </w:p>
          <w:p w14:paraId="3BB45398" w14:textId="29D82971" w:rsidR="00583A6E" w:rsidRPr="00AE6722" w:rsidRDefault="00583A6E" w:rsidP="0021651B">
            <w:pPr>
              <w:pStyle w:val="ARTartustawynprozporzdzenia"/>
              <w:spacing w:before="0" w:line="240" w:lineRule="auto"/>
              <w:ind w:firstLine="0"/>
              <w:rPr>
                <w:rFonts w:ascii="Times New Roman" w:eastAsiaTheme="minorHAnsi" w:hAnsi="Times New Roman" w:cs="Times New Roman"/>
                <w:color w:val="000000"/>
                <w:sz w:val="22"/>
                <w:szCs w:val="22"/>
                <w:lang w:eastAsia="en-US"/>
              </w:rPr>
            </w:pPr>
            <w:r w:rsidRPr="00AE6722">
              <w:rPr>
                <w:rFonts w:ascii="Times New Roman" w:eastAsiaTheme="minorHAnsi" w:hAnsi="Times New Roman" w:cs="Times New Roman"/>
                <w:color w:val="000000"/>
                <w:sz w:val="22"/>
                <w:szCs w:val="22"/>
                <w:lang w:eastAsia="en-US"/>
              </w:rPr>
              <w:t xml:space="preserve">2) wymianę filtrów włókninowych z elementów filtracyjnych maszyn i urządzeń </w:t>
            </w:r>
            <w:r w:rsidR="00BE6EEB" w:rsidRPr="00AE6722">
              <w:rPr>
                <w:rFonts w:ascii="Times New Roman" w:eastAsiaTheme="minorHAnsi" w:hAnsi="Times New Roman" w:cs="Times New Roman"/>
                <w:color w:val="000000"/>
                <w:sz w:val="22"/>
                <w:szCs w:val="22"/>
                <w:lang w:eastAsia="en-US"/>
              </w:rPr>
              <w:t xml:space="preserve">oraz miejscowych wyciągów, </w:t>
            </w:r>
            <w:r w:rsidRPr="00AE6722">
              <w:rPr>
                <w:rFonts w:ascii="Times New Roman" w:eastAsiaTheme="minorHAnsi" w:hAnsi="Times New Roman" w:cs="Times New Roman"/>
                <w:color w:val="000000"/>
                <w:sz w:val="22"/>
                <w:szCs w:val="22"/>
                <w:lang w:eastAsia="en-US"/>
              </w:rPr>
              <w:t>zgodnie z instrukcją użytkowania;</w:t>
            </w:r>
          </w:p>
          <w:p w14:paraId="0FF7D027" w14:textId="269FD63A" w:rsidR="00583A6E" w:rsidRPr="00AE6722" w:rsidRDefault="00583A6E" w:rsidP="0021651B">
            <w:pPr>
              <w:pStyle w:val="ARTartustawynprozporzdzenia"/>
              <w:spacing w:before="0" w:line="240" w:lineRule="auto"/>
              <w:ind w:firstLine="0"/>
              <w:rPr>
                <w:rFonts w:ascii="Times New Roman" w:eastAsiaTheme="minorHAnsi" w:hAnsi="Times New Roman" w:cs="Times New Roman"/>
                <w:color w:val="000000"/>
                <w:sz w:val="22"/>
                <w:szCs w:val="22"/>
                <w:lang w:eastAsia="en-US"/>
              </w:rPr>
            </w:pPr>
            <w:r w:rsidRPr="00AE6722">
              <w:rPr>
                <w:rFonts w:ascii="Times New Roman" w:eastAsiaTheme="minorHAnsi" w:hAnsi="Times New Roman" w:cs="Times New Roman"/>
                <w:color w:val="000000"/>
                <w:sz w:val="22"/>
                <w:szCs w:val="22"/>
                <w:lang w:eastAsia="en-US"/>
              </w:rPr>
              <w:t xml:space="preserve">3) pakowanie zużytych filtrów włókninowych z elementów filtracyjnych maszyn i urządzeń </w:t>
            </w:r>
            <w:r w:rsidR="00BE6EEB" w:rsidRPr="00AE6722">
              <w:rPr>
                <w:rFonts w:ascii="Times New Roman" w:eastAsiaTheme="minorHAnsi" w:hAnsi="Times New Roman" w:cs="Times New Roman"/>
                <w:color w:val="000000"/>
                <w:sz w:val="22"/>
                <w:szCs w:val="22"/>
                <w:lang w:eastAsia="en-US"/>
              </w:rPr>
              <w:t xml:space="preserve">oraz miejscowych wyciągów </w:t>
            </w:r>
            <w:r w:rsidRPr="00AE6722">
              <w:rPr>
                <w:rFonts w:ascii="Times New Roman" w:eastAsiaTheme="minorHAnsi" w:hAnsi="Times New Roman" w:cs="Times New Roman"/>
                <w:color w:val="000000"/>
                <w:sz w:val="22"/>
                <w:szCs w:val="22"/>
                <w:lang w:eastAsia="en-US"/>
              </w:rPr>
              <w:t>do szczelnych worków i postępowanie z nimi, jak z odpadami zawierającymi azbest;</w:t>
            </w:r>
          </w:p>
          <w:p w14:paraId="3A1D147C" w14:textId="42DA36B6" w:rsidR="00583A6E" w:rsidRPr="00AE6722" w:rsidRDefault="00583A6E" w:rsidP="0021651B">
            <w:pPr>
              <w:pStyle w:val="ARTartustawynprozporzdzenia"/>
              <w:spacing w:before="0" w:line="240" w:lineRule="auto"/>
              <w:ind w:firstLine="0"/>
              <w:rPr>
                <w:rFonts w:ascii="Times New Roman" w:eastAsiaTheme="minorHAnsi" w:hAnsi="Times New Roman" w:cs="Times New Roman"/>
                <w:color w:val="000000"/>
                <w:sz w:val="22"/>
                <w:szCs w:val="22"/>
                <w:lang w:eastAsia="en-US"/>
              </w:rPr>
            </w:pPr>
            <w:r w:rsidRPr="00AE6722">
              <w:rPr>
                <w:rFonts w:ascii="Times New Roman" w:eastAsiaTheme="minorHAnsi" w:hAnsi="Times New Roman" w:cs="Times New Roman"/>
                <w:color w:val="000000"/>
                <w:sz w:val="22"/>
                <w:szCs w:val="22"/>
                <w:lang w:eastAsia="en-US"/>
              </w:rPr>
              <w:t>4) używanie jednorazowych worków do gromadzenia azbestu w urządzeniach odpylających.</w:t>
            </w:r>
          </w:p>
          <w:p w14:paraId="2DA5FC60" w14:textId="77777777" w:rsidR="0067541C" w:rsidRPr="00AE6722" w:rsidRDefault="0067541C" w:rsidP="0021651B">
            <w:pPr>
              <w:pStyle w:val="ARTartustawynprozporzdzenia"/>
              <w:spacing w:before="0" w:line="240" w:lineRule="auto"/>
              <w:ind w:firstLine="0"/>
              <w:rPr>
                <w:rFonts w:ascii="Times New Roman" w:eastAsiaTheme="minorHAnsi" w:hAnsi="Times New Roman" w:cs="Times New Roman"/>
                <w:color w:val="000000"/>
                <w:sz w:val="22"/>
                <w:szCs w:val="22"/>
                <w:lang w:eastAsia="en-US"/>
              </w:rPr>
            </w:pPr>
          </w:p>
          <w:p w14:paraId="235967BD" w14:textId="22720723" w:rsidR="00B24CBB" w:rsidRPr="00AE6722" w:rsidRDefault="00B24CBB" w:rsidP="00E94611">
            <w:pPr>
              <w:pStyle w:val="ARTartustawynprozporzdzenia"/>
              <w:spacing w:before="0" w:line="240" w:lineRule="auto"/>
              <w:ind w:firstLine="0"/>
              <w:rPr>
                <w:rFonts w:ascii="Times New Roman" w:eastAsiaTheme="minorHAnsi" w:hAnsi="Times New Roman" w:cs="Times New Roman"/>
                <w:color w:val="000000"/>
                <w:sz w:val="22"/>
                <w:szCs w:val="22"/>
                <w:lang w:eastAsia="en-US"/>
              </w:rPr>
            </w:pPr>
            <w:r w:rsidRPr="00AE6722">
              <w:rPr>
                <w:rFonts w:ascii="Times New Roman" w:eastAsiaTheme="minorHAnsi" w:hAnsi="Times New Roman" w:cs="Times New Roman"/>
                <w:color w:val="000000"/>
                <w:sz w:val="22"/>
                <w:szCs w:val="22"/>
                <w:lang w:eastAsia="en-US"/>
              </w:rPr>
              <w:t>1. Podczas usuwania lub zabezpieczania wyrobów zawierających azbest wykonawca prac:</w:t>
            </w:r>
          </w:p>
          <w:p w14:paraId="767B2AF2" w14:textId="7DD82A65" w:rsidR="00086C89" w:rsidRPr="00C80292" w:rsidRDefault="00086C89" w:rsidP="00C80292">
            <w:pPr>
              <w:pStyle w:val="ARTartustawynprozporzdzenia"/>
              <w:spacing w:before="0" w:line="240" w:lineRule="auto"/>
              <w:ind w:firstLine="0"/>
              <w:rPr>
                <w:rFonts w:ascii="Times New Roman" w:eastAsiaTheme="minorHAnsi" w:hAnsi="Times New Roman" w:cs="Times New Roman"/>
                <w:color w:val="000000"/>
                <w:sz w:val="22"/>
                <w:szCs w:val="22"/>
                <w:lang w:eastAsia="en-US"/>
              </w:rPr>
            </w:pPr>
            <w:r w:rsidRPr="00846D34">
              <w:t>1)</w:t>
            </w:r>
            <w:r>
              <w:t xml:space="preserve"> </w:t>
            </w:r>
            <w:r w:rsidRPr="00C80292">
              <w:rPr>
                <w:rFonts w:ascii="Times New Roman" w:eastAsiaTheme="minorHAnsi" w:hAnsi="Times New Roman" w:cs="Times New Roman"/>
                <w:color w:val="000000"/>
                <w:sz w:val="22"/>
                <w:szCs w:val="22"/>
                <w:lang w:eastAsia="en-US"/>
              </w:rPr>
              <w:t>izoluje od otoczenia miejsce wykonywania prac przez stosowanie osłon zabezpieczających przed emisją azbestu;</w:t>
            </w:r>
          </w:p>
          <w:p w14:paraId="6E2B7914" w14:textId="1C3D625D" w:rsidR="00086C89" w:rsidRPr="00C80292" w:rsidRDefault="00086C89" w:rsidP="00C80292">
            <w:pPr>
              <w:pStyle w:val="ARTartustawynprozporzdzenia"/>
              <w:spacing w:before="0" w:line="240" w:lineRule="auto"/>
              <w:ind w:firstLine="0"/>
              <w:rPr>
                <w:rFonts w:ascii="Times New Roman" w:eastAsiaTheme="minorHAnsi" w:hAnsi="Times New Roman" w:cs="Times New Roman"/>
                <w:color w:val="000000"/>
                <w:sz w:val="22"/>
                <w:szCs w:val="22"/>
                <w:lang w:eastAsia="en-US"/>
              </w:rPr>
            </w:pPr>
            <w:r w:rsidRPr="00C80292">
              <w:rPr>
                <w:rFonts w:ascii="Times New Roman" w:eastAsiaTheme="minorHAnsi" w:hAnsi="Times New Roman" w:cs="Times New Roman"/>
                <w:color w:val="000000"/>
                <w:sz w:val="22"/>
                <w:szCs w:val="22"/>
                <w:lang w:eastAsia="en-US"/>
              </w:rPr>
              <w:t>2)</w:t>
            </w:r>
            <w:r>
              <w:rPr>
                <w:rFonts w:ascii="Times New Roman" w:eastAsiaTheme="minorHAnsi" w:hAnsi="Times New Roman" w:cs="Times New Roman"/>
                <w:color w:val="000000"/>
                <w:sz w:val="22"/>
                <w:szCs w:val="22"/>
                <w:lang w:eastAsia="en-US"/>
              </w:rPr>
              <w:t xml:space="preserve"> </w:t>
            </w:r>
            <w:r w:rsidRPr="00C80292">
              <w:rPr>
                <w:rFonts w:ascii="Times New Roman" w:eastAsiaTheme="minorHAnsi" w:hAnsi="Times New Roman" w:cs="Times New Roman"/>
                <w:color w:val="000000"/>
                <w:sz w:val="22"/>
                <w:szCs w:val="22"/>
                <w:lang w:eastAsia="en-US"/>
              </w:rPr>
              <w:t>ogradza miejsca wykonywania prac z zachowaniem bezpiecznej odległości od dróg komunikacyjnych dla osób pieszych, nie mniejszej niż 1 m, w sposób uniemożliwiający dostęp osobom postronnym;</w:t>
            </w:r>
          </w:p>
          <w:p w14:paraId="14D0D527" w14:textId="6F3666FD" w:rsidR="00086C89" w:rsidRPr="00C80292" w:rsidRDefault="00086C89" w:rsidP="00C80292">
            <w:pPr>
              <w:pStyle w:val="ARTartustawynprozporzdzenia"/>
              <w:spacing w:before="0" w:line="240" w:lineRule="auto"/>
              <w:ind w:firstLine="0"/>
              <w:rPr>
                <w:rFonts w:ascii="Times New Roman" w:eastAsiaTheme="minorHAnsi" w:hAnsi="Times New Roman" w:cs="Times New Roman"/>
                <w:color w:val="000000"/>
                <w:sz w:val="22"/>
                <w:szCs w:val="22"/>
                <w:lang w:eastAsia="en-US"/>
              </w:rPr>
            </w:pPr>
            <w:r w:rsidRPr="00C80292">
              <w:rPr>
                <w:rFonts w:ascii="Times New Roman" w:eastAsiaTheme="minorHAnsi" w:hAnsi="Times New Roman" w:cs="Times New Roman"/>
                <w:color w:val="000000"/>
                <w:sz w:val="22"/>
                <w:szCs w:val="22"/>
                <w:lang w:eastAsia="en-US"/>
              </w:rPr>
              <w:t>3)</w:t>
            </w:r>
            <w:r>
              <w:rPr>
                <w:rFonts w:ascii="Times New Roman" w:eastAsiaTheme="minorHAnsi" w:hAnsi="Times New Roman" w:cs="Times New Roman"/>
                <w:color w:val="000000"/>
                <w:sz w:val="22"/>
                <w:szCs w:val="22"/>
                <w:lang w:eastAsia="en-US"/>
              </w:rPr>
              <w:t xml:space="preserve"> </w:t>
            </w:r>
            <w:r w:rsidRPr="00C80292">
              <w:rPr>
                <w:rFonts w:ascii="Times New Roman" w:eastAsiaTheme="minorHAnsi" w:hAnsi="Times New Roman" w:cs="Times New Roman"/>
                <w:color w:val="000000"/>
                <w:sz w:val="22"/>
                <w:szCs w:val="22"/>
                <w:lang w:eastAsia="en-US"/>
              </w:rPr>
              <w:t>umieszcza tablice informacyjne o narażeniu na działanie azbestu w miejscach widocznych dla osób narażonych na działanie azbestu oraz osób postronnych;</w:t>
            </w:r>
          </w:p>
          <w:p w14:paraId="2A8DE766" w14:textId="32B8C747" w:rsidR="00086C89" w:rsidRPr="00C80292" w:rsidRDefault="00086C89" w:rsidP="00C80292">
            <w:pPr>
              <w:pStyle w:val="ARTartustawynprozporzdzenia"/>
              <w:spacing w:before="0" w:line="240" w:lineRule="auto"/>
              <w:ind w:firstLine="0"/>
              <w:rPr>
                <w:rFonts w:ascii="Times New Roman" w:eastAsiaTheme="minorHAnsi" w:hAnsi="Times New Roman" w:cs="Times New Roman"/>
                <w:color w:val="000000"/>
                <w:sz w:val="22"/>
                <w:szCs w:val="22"/>
                <w:lang w:eastAsia="en-US"/>
              </w:rPr>
            </w:pPr>
            <w:r w:rsidRPr="00C80292">
              <w:rPr>
                <w:rFonts w:ascii="Times New Roman" w:eastAsiaTheme="minorHAnsi" w:hAnsi="Times New Roman" w:cs="Times New Roman"/>
                <w:color w:val="000000"/>
                <w:sz w:val="22"/>
                <w:szCs w:val="22"/>
                <w:lang w:eastAsia="en-US"/>
              </w:rPr>
              <w:t>4)</w:t>
            </w:r>
            <w:r>
              <w:rPr>
                <w:rFonts w:ascii="Times New Roman" w:eastAsiaTheme="minorHAnsi" w:hAnsi="Times New Roman" w:cs="Times New Roman"/>
                <w:color w:val="000000"/>
                <w:sz w:val="22"/>
                <w:szCs w:val="22"/>
                <w:lang w:eastAsia="en-US"/>
              </w:rPr>
              <w:t xml:space="preserve"> </w:t>
            </w:r>
            <w:r w:rsidRPr="00C80292">
              <w:rPr>
                <w:rFonts w:ascii="Times New Roman" w:eastAsiaTheme="minorHAnsi" w:hAnsi="Times New Roman" w:cs="Times New Roman"/>
                <w:color w:val="000000"/>
                <w:sz w:val="22"/>
                <w:szCs w:val="22"/>
                <w:lang w:eastAsia="en-US"/>
              </w:rPr>
              <w:t>stosuje odpowiednie środki techniczne ograniczające do minimum emisję azbestu;</w:t>
            </w:r>
          </w:p>
          <w:p w14:paraId="20F310AB" w14:textId="4B7ABCE2" w:rsidR="00086C89" w:rsidRPr="00C80292" w:rsidRDefault="00086C89" w:rsidP="00C80292">
            <w:pPr>
              <w:pStyle w:val="ARTartustawynprozporzdzenia"/>
              <w:spacing w:before="0" w:line="240" w:lineRule="auto"/>
              <w:ind w:firstLine="0"/>
              <w:rPr>
                <w:rFonts w:ascii="Times New Roman" w:eastAsiaTheme="minorHAnsi" w:hAnsi="Times New Roman" w:cs="Times New Roman"/>
                <w:color w:val="000000"/>
                <w:sz w:val="22"/>
                <w:szCs w:val="22"/>
                <w:lang w:eastAsia="en-US"/>
              </w:rPr>
            </w:pPr>
            <w:r w:rsidRPr="00C80292">
              <w:rPr>
                <w:rFonts w:ascii="Times New Roman" w:eastAsiaTheme="minorHAnsi" w:hAnsi="Times New Roman" w:cs="Times New Roman"/>
                <w:color w:val="000000"/>
                <w:sz w:val="22"/>
                <w:szCs w:val="22"/>
                <w:lang w:eastAsia="en-US"/>
              </w:rPr>
              <w:t>5)</w:t>
            </w:r>
            <w:r>
              <w:rPr>
                <w:rFonts w:ascii="Times New Roman" w:eastAsiaTheme="minorHAnsi" w:hAnsi="Times New Roman" w:cs="Times New Roman"/>
                <w:color w:val="000000"/>
                <w:sz w:val="22"/>
                <w:szCs w:val="22"/>
                <w:lang w:eastAsia="en-US"/>
              </w:rPr>
              <w:t xml:space="preserve"> </w:t>
            </w:r>
            <w:r w:rsidRPr="00C80292">
              <w:rPr>
                <w:rFonts w:ascii="Times New Roman" w:eastAsiaTheme="minorHAnsi" w:hAnsi="Times New Roman" w:cs="Times New Roman"/>
                <w:color w:val="000000"/>
                <w:sz w:val="22"/>
                <w:szCs w:val="22"/>
                <w:lang w:eastAsia="en-US"/>
              </w:rPr>
              <w:t>stosuje w miejscu wykonywania prac odpowiednie zabezpieczenia przed narażeniem na działanie azbestu, w tym uszczelnienia otworów okiennych, drzwiowych oraz wentylacyjnych;</w:t>
            </w:r>
          </w:p>
          <w:p w14:paraId="27D33714" w14:textId="644C74CA" w:rsidR="00086C89" w:rsidRPr="00C80292" w:rsidRDefault="00086C89" w:rsidP="00C80292">
            <w:pPr>
              <w:pStyle w:val="ARTartustawynprozporzdzenia"/>
              <w:spacing w:before="0" w:line="240" w:lineRule="auto"/>
              <w:ind w:firstLine="0"/>
              <w:rPr>
                <w:rFonts w:ascii="Times New Roman" w:eastAsiaTheme="minorHAnsi" w:hAnsi="Times New Roman" w:cs="Times New Roman"/>
                <w:color w:val="000000"/>
                <w:sz w:val="22"/>
                <w:szCs w:val="22"/>
                <w:lang w:eastAsia="en-US"/>
              </w:rPr>
            </w:pPr>
            <w:r w:rsidRPr="00C80292">
              <w:rPr>
                <w:rFonts w:ascii="Times New Roman" w:eastAsiaTheme="minorHAnsi" w:hAnsi="Times New Roman" w:cs="Times New Roman"/>
                <w:color w:val="000000"/>
                <w:sz w:val="22"/>
                <w:szCs w:val="22"/>
                <w:lang w:eastAsia="en-US"/>
              </w:rPr>
              <w:t>6)</w:t>
            </w:r>
            <w:r>
              <w:rPr>
                <w:rFonts w:ascii="Times New Roman" w:eastAsiaTheme="minorHAnsi" w:hAnsi="Times New Roman" w:cs="Times New Roman"/>
                <w:color w:val="000000"/>
                <w:sz w:val="22"/>
                <w:szCs w:val="22"/>
                <w:lang w:eastAsia="en-US"/>
              </w:rPr>
              <w:t xml:space="preserve"> </w:t>
            </w:r>
            <w:r w:rsidRPr="00C80292">
              <w:rPr>
                <w:rFonts w:ascii="Times New Roman" w:eastAsiaTheme="minorHAnsi" w:hAnsi="Times New Roman" w:cs="Times New Roman"/>
                <w:color w:val="000000"/>
                <w:sz w:val="22"/>
                <w:szCs w:val="22"/>
                <w:lang w:eastAsia="en-US"/>
              </w:rPr>
              <w:t>stosuje zabezpieczenia przewidziane w planie bezpieczeństwa i ochrony zdrowia, o którym mowa w art. 21a ustawy z dnia 7 lipca 1994 r. – Prawo budowlane, o ile został sporządzony.</w:t>
            </w:r>
          </w:p>
          <w:p w14:paraId="6CF4D4A0" w14:textId="77777777" w:rsidR="00086C89" w:rsidRPr="00C80292" w:rsidRDefault="00086C89" w:rsidP="00C80292">
            <w:pPr>
              <w:pStyle w:val="ARTartustawynprozporzdzenia"/>
              <w:spacing w:before="0" w:line="240" w:lineRule="auto"/>
              <w:ind w:firstLine="0"/>
              <w:rPr>
                <w:rFonts w:ascii="Times New Roman" w:eastAsiaTheme="minorHAnsi" w:hAnsi="Times New Roman" w:cs="Times New Roman"/>
                <w:color w:val="000000"/>
                <w:sz w:val="22"/>
                <w:szCs w:val="22"/>
                <w:lang w:eastAsia="en-US"/>
              </w:rPr>
            </w:pPr>
            <w:r w:rsidRPr="00C80292">
              <w:rPr>
                <w:rFonts w:ascii="Times New Roman" w:eastAsiaTheme="minorHAnsi" w:hAnsi="Times New Roman" w:cs="Times New Roman"/>
                <w:color w:val="000000"/>
                <w:sz w:val="22"/>
                <w:szCs w:val="22"/>
                <w:lang w:eastAsia="en-US"/>
              </w:rPr>
              <w:lastRenderedPageBreak/>
              <w:t>2. Do prac polegających na usuwaniu wyrobów zawierających azbest z dachu nie stosuje się ust. 1 pkt 1.</w:t>
            </w:r>
          </w:p>
          <w:p w14:paraId="078E0094" w14:textId="77777777" w:rsidR="00086C89" w:rsidRPr="00C80292" w:rsidRDefault="00086C89" w:rsidP="00C80292">
            <w:pPr>
              <w:pStyle w:val="ARTartustawynprozporzdzenia"/>
              <w:spacing w:before="0" w:line="240" w:lineRule="auto"/>
              <w:ind w:firstLine="0"/>
              <w:rPr>
                <w:rFonts w:ascii="Times New Roman" w:eastAsiaTheme="minorHAnsi" w:hAnsi="Times New Roman" w:cs="Times New Roman"/>
                <w:color w:val="000000"/>
                <w:sz w:val="22"/>
                <w:szCs w:val="22"/>
                <w:lang w:eastAsia="en-US"/>
              </w:rPr>
            </w:pPr>
            <w:r w:rsidRPr="00C80292">
              <w:rPr>
                <w:rFonts w:ascii="Times New Roman" w:eastAsiaTheme="minorHAnsi" w:hAnsi="Times New Roman" w:cs="Times New Roman"/>
                <w:color w:val="000000"/>
                <w:sz w:val="22"/>
                <w:szCs w:val="22"/>
                <w:lang w:eastAsia="en-US"/>
              </w:rPr>
              <w:t>3. Podczas usuwania wyrobów zawierających azbest wykonawca prac zapewnia:</w:t>
            </w:r>
          </w:p>
          <w:p w14:paraId="6DB8EA61" w14:textId="2CC0AA25" w:rsidR="00086C89" w:rsidRPr="00C80292" w:rsidRDefault="00086C89" w:rsidP="00C80292">
            <w:pPr>
              <w:pStyle w:val="ARTartustawynprozporzdzenia"/>
              <w:spacing w:before="0" w:line="240" w:lineRule="auto"/>
              <w:ind w:firstLine="0"/>
              <w:rPr>
                <w:rFonts w:ascii="Times New Roman" w:eastAsiaTheme="minorHAnsi" w:hAnsi="Times New Roman" w:cs="Times New Roman"/>
                <w:color w:val="000000"/>
                <w:sz w:val="22"/>
                <w:szCs w:val="22"/>
                <w:lang w:eastAsia="en-US"/>
              </w:rPr>
            </w:pPr>
            <w:r w:rsidRPr="00C80292">
              <w:rPr>
                <w:rFonts w:ascii="Times New Roman" w:eastAsiaTheme="minorHAnsi" w:hAnsi="Times New Roman" w:cs="Times New Roman"/>
                <w:color w:val="000000"/>
                <w:sz w:val="22"/>
                <w:szCs w:val="22"/>
                <w:lang w:eastAsia="en-US"/>
              </w:rPr>
              <w:t>1)</w:t>
            </w:r>
            <w:r>
              <w:rPr>
                <w:rFonts w:ascii="Times New Roman" w:eastAsiaTheme="minorHAnsi" w:hAnsi="Times New Roman" w:cs="Times New Roman"/>
                <w:color w:val="000000"/>
                <w:sz w:val="22"/>
                <w:szCs w:val="22"/>
                <w:lang w:eastAsia="en-US"/>
              </w:rPr>
              <w:t xml:space="preserve"> </w:t>
            </w:r>
            <w:r w:rsidRPr="00C80292">
              <w:rPr>
                <w:rFonts w:ascii="Times New Roman" w:eastAsiaTheme="minorHAnsi" w:hAnsi="Times New Roman" w:cs="Times New Roman"/>
                <w:color w:val="000000"/>
                <w:sz w:val="22"/>
                <w:szCs w:val="22"/>
                <w:lang w:eastAsia="en-US"/>
              </w:rPr>
              <w:t xml:space="preserve">zraszanie wodą wyrobów zawierających azbest przed ich usuwaniem i utrzymywanie ich w stanie wilgotnym </w:t>
            </w:r>
            <w:bookmarkStart w:id="1" w:name="_Hlk110590206"/>
            <w:r w:rsidRPr="00C80292">
              <w:rPr>
                <w:rFonts w:ascii="Times New Roman" w:eastAsiaTheme="minorHAnsi" w:hAnsi="Times New Roman" w:cs="Times New Roman"/>
                <w:color w:val="000000"/>
                <w:sz w:val="22"/>
                <w:szCs w:val="22"/>
                <w:lang w:eastAsia="en-US"/>
              </w:rPr>
              <w:t>przez cały czas wykonywania tych prac</w:t>
            </w:r>
            <w:bookmarkEnd w:id="1"/>
            <w:r w:rsidRPr="00C80292">
              <w:rPr>
                <w:rFonts w:ascii="Times New Roman" w:eastAsiaTheme="minorHAnsi" w:hAnsi="Times New Roman" w:cs="Times New Roman"/>
                <w:color w:val="000000"/>
                <w:sz w:val="22"/>
                <w:szCs w:val="22"/>
                <w:lang w:eastAsia="en-US"/>
              </w:rPr>
              <w:t>;</w:t>
            </w:r>
          </w:p>
          <w:p w14:paraId="6A04896A" w14:textId="25FB70F2" w:rsidR="00086C89" w:rsidRPr="00C80292" w:rsidRDefault="00086C89" w:rsidP="00C80292">
            <w:pPr>
              <w:pStyle w:val="ARTartustawynprozporzdzenia"/>
              <w:spacing w:before="0" w:line="240" w:lineRule="auto"/>
              <w:ind w:firstLine="0"/>
              <w:rPr>
                <w:rFonts w:ascii="Times New Roman" w:eastAsiaTheme="minorHAnsi" w:hAnsi="Times New Roman" w:cs="Times New Roman"/>
                <w:color w:val="000000"/>
                <w:sz w:val="22"/>
                <w:szCs w:val="22"/>
                <w:lang w:eastAsia="en-US"/>
              </w:rPr>
            </w:pPr>
            <w:r w:rsidRPr="00C80292">
              <w:rPr>
                <w:rFonts w:ascii="Times New Roman" w:eastAsiaTheme="minorHAnsi" w:hAnsi="Times New Roman" w:cs="Times New Roman"/>
                <w:color w:val="000000"/>
                <w:sz w:val="22"/>
                <w:szCs w:val="22"/>
                <w:lang w:eastAsia="en-US"/>
              </w:rPr>
              <w:t>2)</w:t>
            </w:r>
            <w:r>
              <w:rPr>
                <w:rFonts w:ascii="Times New Roman" w:eastAsiaTheme="minorHAnsi" w:hAnsi="Times New Roman" w:cs="Times New Roman"/>
                <w:color w:val="000000"/>
                <w:sz w:val="22"/>
                <w:szCs w:val="22"/>
                <w:lang w:eastAsia="en-US"/>
              </w:rPr>
              <w:t xml:space="preserve"> </w:t>
            </w:r>
            <w:r w:rsidRPr="00C80292">
              <w:rPr>
                <w:rFonts w:ascii="Times New Roman" w:eastAsiaTheme="minorHAnsi" w:hAnsi="Times New Roman" w:cs="Times New Roman"/>
                <w:color w:val="000000"/>
                <w:sz w:val="22"/>
                <w:szCs w:val="22"/>
                <w:lang w:eastAsia="en-US"/>
              </w:rPr>
              <w:t>usuwanie całych wyrobów zawierających azbest bez ich uszkadzania tam, gdzie jest to technicznie możliwe;</w:t>
            </w:r>
          </w:p>
          <w:p w14:paraId="4B18A337" w14:textId="0BB329A4" w:rsidR="00086C89" w:rsidRPr="00C80292" w:rsidRDefault="00086C89" w:rsidP="00C80292">
            <w:pPr>
              <w:pStyle w:val="ARTartustawynprozporzdzenia"/>
              <w:spacing w:before="0" w:line="240" w:lineRule="auto"/>
              <w:ind w:firstLine="0"/>
              <w:rPr>
                <w:rFonts w:ascii="Times New Roman" w:eastAsiaTheme="minorHAnsi" w:hAnsi="Times New Roman" w:cs="Times New Roman"/>
                <w:color w:val="000000"/>
                <w:sz w:val="22"/>
                <w:szCs w:val="22"/>
                <w:lang w:eastAsia="en-US"/>
              </w:rPr>
            </w:pPr>
            <w:r w:rsidRPr="00C80292">
              <w:rPr>
                <w:rFonts w:ascii="Times New Roman" w:eastAsiaTheme="minorHAnsi" w:hAnsi="Times New Roman" w:cs="Times New Roman"/>
                <w:color w:val="000000"/>
                <w:sz w:val="22"/>
                <w:szCs w:val="22"/>
                <w:lang w:eastAsia="en-US"/>
              </w:rPr>
              <w:t>3)</w:t>
            </w:r>
            <w:r>
              <w:rPr>
                <w:rFonts w:ascii="Times New Roman" w:eastAsiaTheme="minorHAnsi" w:hAnsi="Times New Roman" w:cs="Times New Roman"/>
                <w:color w:val="000000"/>
                <w:sz w:val="22"/>
                <w:szCs w:val="22"/>
                <w:lang w:eastAsia="en-US"/>
              </w:rPr>
              <w:t xml:space="preserve"> </w:t>
            </w:r>
            <w:r w:rsidRPr="00C80292">
              <w:rPr>
                <w:rFonts w:ascii="Times New Roman" w:eastAsiaTheme="minorHAnsi" w:hAnsi="Times New Roman" w:cs="Times New Roman"/>
                <w:color w:val="000000"/>
                <w:sz w:val="22"/>
                <w:szCs w:val="22"/>
                <w:lang w:eastAsia="en-US"/>
              </w:rPr>
              <w:t>odspajanie wyrobów zawierających azbest trwale związanych z podłożem przy stosowaniu wyłącznie narzędzi ręcznych lub wolnoobrotowych, wyposażonych w miejscowe wyciągi.</w:t>
            </w:r>
          </w:p>
          <w:p w14:paraId="0B3A4A8D" w14:textId="77777777" w:rsidR="00086C89" w:rsidRPr="00C80292" w:rsidRDefault="00086C89" w:rsidP="00C80292">
            <w:pPr>
              <w:pStyle w:val="ARTartustawynprozporzdzenia"/>
              <w:spacing w:before="0" w:line="240" w:lineRule="auto"/>
              <w:ind w:firstLine="0"/>
              <w:rPr>
                <w:rFonts w:ascii="Times New Roman" w:eastAsiaTheme="minorHAnsi" w:hAnsi="Times New Roman" w:cs="Times New Roman"/>
                <w:color w:val="000000"/>
                <w:sz w:val="22"/>
                <w:szCs w:val="22"/>
                <w:lang w:eastAsia="en-US"/>
              </w:rPr>
            </w:pPr>
            <w:r w:rsidRPr="00C80292">
              <w:rPr>
                <w:rFonts w:ascii="Times New Roman" w:eastAsiaTheme="minorHAnsi" w:hAnsi="Times New Roman" w:cs="Times New Roman"/>
                <w:color w:val="000000"/>
                <w:sz w:val="22"/>
                <w:szCs w:val="22"/>
                <w:lang w:eastAsia="en-US"/>
              </w:rPr>
              <w:t>4. W przypadku usuwania wyrobów zawierających azbest w pomieszczeniach wykonawca prac dodatkowo:</w:t>
            </w:r>
          </w:p>
          <w:p w14:paraId="564AC755" w14:textId="035922F4" w:rsidR="00086C89" w:rsidRPr="00C80292" w:rsidRDefault="00086C89" w:rsidP="00C80292">
            <w:pPr>
              <w:pStyle w:val="ARTartustawynprozporzdzenia"/>
              <w:spacing w:before="0" w:line="240" w:lineRule="auto"/>
              <w:ind w:firstLine="0"/>
              <w:rPr>
                <w:rFonts w:ascii="Times New Roman" w:eastAsiaTheme="minorHAnsi" w:hAnsi="Times New Roman" w:cs="Times New Roman"/>
                <w:color w:val="000000"/>
                <w:sz w:val="22"/>
                <w:szCs w:val="22"/>
                <w:lang w:eastAsia="en-US"/>
              </w:rPr>
            </w:pPr>
            <w:r w:rsidRPr="00C80292">
              <w:rPr>
                <w:rFonts w:ascii="Times New Roman" w:eastAsiaTheme="minorHAnsi" w:hAnsi="Times New Roman" w:cs="Times New Roman"/>
                <w:color w:val="000000"/>
                <w:sz w:val="22"/>
                <w:szCs w:val="22"/>
                <w:lang w:eastAsia="en-US"/>
              </w:rPr>
              <w:t>1)</w:t>
            </w:r>
            <w:r>
              <w:rPr>
                <w:rFonts w:ascii="Times New Roman" w:eastAsiaTheme="minorHAnsi" w:hAnsi="Times New Roman" w:cs="Times New Roman"/>
                <w:color w:val="000000"/>
                <w:sz w:val="22"/>
                <w:szCs w:val="22"/>
                <w:lang w:eastAsia="en-US"/>
              </w:rPr>
              <w:t xml:space="preserve"> </w:t>
            </w:r>
            <w:r w:rsidRPr="00C80292">
              <w:rPr>
                <w:rFonts w:ascii="Times New Roman" w:eastAsiaTheme="minorHAnsi" w:hAnsi="Times New Roman" w:cs="Times New Roman"/>
                <w:color w:val="000000"/>
                <w:sz w:val="22"/>
                <w:szCs w:val="22"/>
                <w:lang w:eastAsia="en-US"/>
              </w:rPr>
              <w:t>izoluje te pomieszczenia od pozostałej części budynku;</w:t>
            </w:r>
          </w:p>
          <w:p w14:paraId="36A4A72C" w14:textId="73941026" w:rsidR="00583A6E" w:rsidRPr="00AE6722" w:rsidRDefault="00086C89" w:rsidP="006B0D21">
            <w:pPr>
              <w:pStyle w:val="ARTartustawynprozporzdzenia"/>
              <w:spacing w:before="0" w:line="240" w:lineRule="auto"/>
              <w:ind w:firstLine="0"/>
              <w:rPr>
                <w:rFonts w:ascii="Times New Roman" w:eastAsiaTheme="minorHAnsi" w:hAnsi="Times New Roman" w:cs="Times New Roman"/>
                <w:color w:val="000000"/>
                <w:sz w:val="22"/>
                <w:szCs w:val="22"/>
                <w:lang w:eastAsia="en-US"/>
              </w:rPr>
            </w:pPr>
            <w:r w:rsidRPr="00C80292">
              <w:rPr>
                <w:rFonts w:ascii="Times New Roman" w:eastAsiaTheme="minorHAnsi" w:hAnsi="Times New Roman" w:cs="Times New Roman"/>
                <w:color w:val="000000"/>
                <w:sz w:val="22"/>
                <w:szCs w:val="22"/>
                <w:lang w:eastAsia="en-US"/>
              </w:rPr>
              <w:t>2)</w:t>
            </w:r>
            <w:r>
              <w:rPr>
                <w:rFonts w:ascii="Times New Roman" w:eastAsiaTheme="minorHAnsi" w:hAnsi="Times New Roman" w:cs="Times New Roman"/>
                <w:color w:val="000000"/>
                <w:sz w:val="22"/>
                <w:szCs w:val="22"/>
                <w:lang w:eastAsia="en-US"/>
              </w:rPr>
              <w:t xml:space="preserve"> </w:t>
            </w:r>
            <w:r w:rsidRPr="00C80292">
              <w:rPr>
                <w:rFonts w:ascii="Times New Roman" w:eastAsiaTheme="minorHAnsi" w:hAnsi="Times New Roman" w:cs="Times New Roman"/>
                <w:color w:val="000000"/>
                <w:sz w:val="22"/>
                <w:szCs w:val="22"/>
                <w:lang w:eastAsia="en-US"/>
              </w:rPr>
              <w:t>stosuje zespół szczelnych pomieszczeń do oczyszczania z azbestu osób narażonych na jego działanie (komora dekontaminacyjna).</w:t>
            </w:r>
          </w:p>
        </w:tc>
        <w:tc>
          <w:tcPr>
            <w:tcW w:w="1500" w:type="dxa"/>
          </w:tcPr>
          <w:p w14:paraId="65AE22AA" w14:textId="77777777" w:rsidR="00732629" w:rsidRPr="00AE6722" w:rsidRDefault="00732629" w:rsidP="0021651B">
            <w:pPr>
              <w:spacing w:after="0" w:line="240" w:lineRule="auto"/>
              <w:jc w:val="both"/>
              <w:rPr>
                <w:rFonts w:ascii="Times New Roman" w:eastAsia="Times New Roman" w:hAnsi="Times New Roman" w:cs="Times New Roman"/>
                <w:lang w:eastAsia="pl-PL"/>
              </w:rPr>
            </w:pPr>
          </w:p>
        </w:tc>
      </w:tr>
      <w:tr w:rsidR="00732629" w:rsidRPr="00AE6722" w14:paraId="728CE69C" w14:textId="77777777" w:rsidTr="0085688B">
        <w:trPr>
          <w:trHeight w:val="539"/>
        </w:trPr>
        <w:tc>
          <w:tcPr>
            <w:tcW w:w="846" w:type="dxa"/>
          </w:tcPr>
          <w:p w14:paraId="4C076A28" w14:textId="30AE4DA4" w:rsidR="00732629" w:rsidRPr="00AE6722" w:rsidRDefault="007843EA" w:rsidP="0021651B">
            <w:pPr>
              <w:spacing w:after="0" w:line="240" w:lineRule="auto"/>
              <w:jc w:val="both"/>
              <w:rPr>
                <w:rFonts w:ascii="Times New Roman" w:eastAsia="Times New Roman" w:hAnsi="Times New Roman" w:cs="Times New Roman"/>
                <w:highlight w:val="green"/>
                <w:lang w:eastAsia="pl-PL"/>
              </w:rPr>
            </w:pPr>
            <w:r w:rsidRPr="00AE6722">
              <w:rPr>
                <w:rFonts w:ascii="Times New Roman" w:hAnsi="Times New Roman" w:cs="Times New Roman"/>
                <w:b/>
                <w:bCs/>
              </w:rPr>
              <w:lastRenderedPageBreak/>
              <w:t xml:space="preserve">Art. 6 lit. ba </w:t>
            </w:r>
          </w:p>
        </w:tc>
        <w:tc>
          <w:tcPr>
            <w:tcW w:w="5528" w:type="dxa"/>
            <w:gridSpan w:val="2"/>
          </w:tcPr>
          <w:p w14:paraId="58CD60A5" w14:textId="1CEBD9F1" w:rsidR="00E47178" w:rsidRPr="00AE6722" w:rsidRDefault="00E47178" w:rsidP="0021651B">
            <w:pPr>
              <w:pStyle w:val="CM4"/>
              <w:rPr>
                <w:rFonts w:ascii="Times New Roman" w:hAnsi="Times New Roman" w:cs="Times New Roman"/>
                <w:color w:val="000000"/>
                <w:sz w:val="22"/>
                <w:szCs w:val="22"/>
              </w:rPr>
            </w:pPr>
            <w:r w:rsidRPr="00AE6722">
              <w:rPr>
                <w:rFonts w:ascii="Times New Roman" w:hAnsi="Times New Roman" w:cs="Times New Roman"/>
                <w:b/>
                <w:bCs/>
                <w:i/>
                <w:iCs/>
                <w:color w:val="000000"/>
                <w:sz w:val="22"/>
                <w:szCs w:val="22"/>
              </w:rPr>
              <w:t>Dodan</w:t>
            </w:r>
            <w:r w:rsidR="001D51AF" w:rsidRPr="00AE6722">
              <w:rPr>
                <w:rFonts w:ascii="Times New Roman" w:hAnsi="Times New Roman" w:cs="Times New Roman"/>
                <w:b/>
                <w:bCs/>
                <w:i/>
                <w:iCs/>
                <w:color w:val="000000"/>
                <w:sz w:val="22"/>
                <w:szCs w:val="22"/>
              </w:rPr>
              <w:t>a lit.ba</w:t>
            </w:r>
            <w:r w:rsidRPr="00AE6722">
              <w:rPr>
                <w:rFonts w:ascii="Times New Roman" w:hAnsi="Times New Roman" w:cs="Times New Roman"/>
                <w:b/>
                <w:bCs/>
                <w:i/>
                <w:iCs/>
                <w:color w:val="000000"/>
                <w:sz w:val="22"/>
                <w:szCs w:val="22"/>
              </w:rPr>
              <w:t xml:space="preserve"> Dyrektywą Parlamentu Europejskiego i Rady (UE) 2023/2668</w:t>
            </w:r>
          </w:p>
          <w:p w14:paraId="289E47EC" w14:textId="55EF4F98" w:rsidR="007843EA" w:rsidRPr="00AE6722" w:rsidRDefault="007843EA" w:rsidP="0021651B">
            <w:pPr>
              <w:pStyle w:val="CM4"/>
              <w:rPr>
                <w:rFonts w:ascii="Times New Roman" w:hAnsi="Times New Roman" w:cs="Times New Roman"/>
                <w:color w:val="000000"/>
                <w:sz w:val="22"/>
                <w:szCs w:val="22"/>
              </w:rPr>
            </w:pPr>
            <w:r w:rsidRPr="00AE6722">
              <w:rPr>
                <w:rFonts w:ascii="Times New Roman" w:hAnsi="Times New Roman" w:cs="Times New Roman"/>
                <w:color w:val="000000"/>
                <w:sz w:val="22"/>
                <w:szCs w:val="22"/>
              </w:rPr>
              <w:t>ba) pracownicy muszą podlegać odpowiedniej procedurze odkażania;</w:t>
            </w:r>
          </w:p>
          <w:p w14:paraId="53806276" w14:textId="77777777" w:rsidR="00732629" w:rsidRPr="00AE6722" w:rsidRDefault="00732629" w:rsidP="0021651B">
            <w:pPr>
              <w:spacing w:after="0" w:line="240" w:lineRule="auto"/>
              <w:jc w:val="both"/>
              <w:rPr>
                <w:rFonts w:ascii="Times New Roman" w:hAnsi="Times New Roman" w:cs="Times New Roman"/>
              </w:rPr>
            </w:pPr>
          </w:p>
        </w:tc>
        <w:tc>
          <w:tcPr>
            <w:tcW w:w="851" w:type="dxa"/>
          </w:tcPr>
          <w:p w14:paraId="7F4E3236" w14:textId="4324BC77" w:rsidR="00732629" w:rsidRPr="00AE6722" w:rsidRDefault="007843EA"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41577AA6" w14:textId="5152FE3E" w:rsidR="00033B5A" w:rsidRPr="00AE6722" w:rsidRDefault="00033B5A" w:rsidP="0021651B">
            <w:pPr>
              <w:spacing w:after="0" w:line="240" w:lineRule="auto"/>
              <w:rPr>
                <w:rFonts w:ascii="Times New Roman" w:hAnsi="Times New Roman" w:cs="Times New Roman"/>
                <w:b/>
                <w:bCs/>
              </w:rPr>
            </w:pPr>
            <w:r w:rsidRPr="00AE6722">
              <w:rPr>
                <w:rFonts w:ascii="Times New Roman" w:hAnsi="Times New Roman" w:cs="Times New Roman"/>
                <w:b/>
                <w:bCs/>
              </w:rPr>
              <w:t>Art. 2</w:t>
            </w:r>
            <w:r w:rsidR="00644979" w:rsidRPr="00AE6722">
              <w:rPr>
                <w:rFonts w:ascii="Times New Roman" w:hAnsi="Times New Roman" w:cs="Times New Roman"/>
                <w:b/>
                <w:bCs/>
              </w:rPr>
              <w:t>4</w:t>
            </w:r>
          </w:p>
          <w:p w14:paraId="75E950A7" w14:textId="77777777" w:rsidR="00732629" w:rsidRPr="00AE6722" w:rsidRDefault="00732629" w:rsidP="0021651B">
            <w:pPr>
              <w:spacing w:after="0" w:line="240" w:lineRule="auto"/>
              <w:jc w:val="both"/>
              <w:rPr>
                <w:rFonts w:ascii="Times New Roman" w:eastAsia="Times New Roman" w:hAnsi="Times New Roman" w:cs="Times New Roman"/>
                <w:lang w:eastAsia="pl-PL"/>
              </w:rPr>
            </w:pPr>
          </w:p>
        </w:tc>
        <w:tc>
          <w:tcPr>
            <w:tcW w:w="5420" w:type="dxa"/>
          </w:tcPr>
          <w:p w14:paraId="6F3ECAB6" w14:textId="2FD51011" w:rsidR="00A80EC9" w:rsidRPr="00C80292" w:rsidRDefault="00B40CDB" w:rsidP="00C80292">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xml:space="preserve">1. </w:t>
            </w:r>
            <w:r w:rsidR="00A80EC9" w:rsidRPr="00C80292">
              <w:rPr>
                <w:rFonts w:ascii="Times New Roman" w:hAnsi="Times New Roman" w:cs="Times New Roman"/>
                <w:color w:val="000000"/>
              </w:rPr>
              <w:t>Wykonawca prac zapewnia, aby po zakończeniu prac polegających na usuwaniu lub zabezpieczaniu wyrobów zawierających azbest w danym dniu, odzież i obuwie robocze oraz środki ochrony indywidualnej, w tym odzież ochronna, były:</w:t>
            </w:r>
          </w:p>
          <w:p w14:paraId="56F38CAB" w14:textId="3D4B02F5" w:rsidR="00A80EC9" w:rsidRPr="00C80292" w:rsidRDefault="00A80EC9"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1)</w:t>
            </w:r>
            <w:r>
              <w:rPr>
                <w:rFonts w:ascii="Times New Roman" w:hAnsi="Times New Roman" w:cs="Times New Roman"/>
                <w:color w:val="000000"/>
              </w:rPr>
              <w:t xml:space="preserve"> </w:t>
            </w:r>
            <w:r w:rsidRPr="00C80292">
              <w:rPr>
                <w:rFonts w:ascii="Times New Roman" w:hAnsi="Times New Roman" w:cs="Times New Roman"/>
                <w:color w:val="000000"/>
              </w:rPr>
              <w:t>oczyszczone z azbestu podciśnieniowymi urządzeniami filtracyjno-wentylacyjnymi lub na mokro, w sposób uniemożliwiający emisję azbestu;</w:t>
            </w:r>
          </w:p>
          <w:p w14:paraId="12C80D6F" w14:textId="18F73491" w:rsidR="00732629" w:rsidRPr="00AE6722" w:rsidRDefault="00A80EC9"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2)</w:t>
            </w:r>
            <w:r>
              <w:rPr>
                <w:rFonts w:ascii="Times New Roman" w:hAnsi="Times New Roman" w:cs="Times New Roman"/>
                <w:color w:val="000000"/>
              </w:rPr>
              <w:t xml:space="preserve"> </w:t>
            </w:r>
            <w:r w:rsidRPr="00C80292">
              <w:rPr>
                <w:rFonts w:ascii="Times New Roman" w:hAnsi="Times New Roman" w:cs="Times New Roman"/>
                <w:color w:val="000000"/>
              </w:rPr>
              <w:t>przechowywane wyłącznie w wyznaczonym miejscu, w sposób wykluczający kontakt z własną odzieżą osób narażonych na działanie azbestu.</w:t>
            </w:r>
          </w:p>
        </w:tc>
        <w:tc>
          <w:tcPr>
            <w:tcW w:w="1500" w:type="dxa"/>
          </w:tcPr>
          <w:p w14:paraId="1FB80B0E" w14:textId="77777777" w:rsidR="00732629" w:rsidRPr="00AE6722" w:rsidRDefault="00732629" w:rsidP="0021651B">
            <w:pPr>
              <w:spacing w:after="0" w:line="240" w:lineRule="auto"/>
              <w:jc w:val="both"/>
              <w:rPr>
                <w:rFonts w:ascii="Times New Roman" w:eastAsia="Times New Roman" w:hAnsi="Times New Roman" w:cs="Times New Roman"/>
                <w:lang w:eastAsia="pl-PL"/>
              </w:rPr>
            </w:pPr>
          </w:p>
        </w:tc>
      </w:tr>
      <w:tr w:rsidR="000F44A8" w:rsidRPr="00AE6722" w14:paraId="11154835" w14:textId="77777777" w:rsidTr="0085688B">
        <w:trPr>
          <w:trHeight w:val="539"/>
        </w:trPr>
        <w:tc>
          <w:tcPr>
            <w:tcW w:w="846" w:type="dxa"/>
          </w:tcPr>
          <w:p w14:paraId="0C83D758" w14:textId="2572F86B" w:rsidR="000F44A8" w:rsidRPr="00AE6722" w:rsidRDefault="007843EA" w:rsidP="0021651B">
            <w:pPr>
              <w:spacing w:after="0" w:line="240" w:lineRule="auto"/>
              <w:jc w:val="both"/>
              <w:rPr>
                <w:rFonts w:ascii="Times New Roman" w:eastAsia="Times New Roman" w:hAnsi="Times New Roman" w:cs="Times New Roman"/>
                <w:highlight w:val="green"/>
                <w:lang w:eastAsia="pl-PL"/>
              </w:rPr>
            </w:pPr>
            <w:r w:rsidRPr="00AE6722">
              <w:rPr>
                <w:rFonts w:ascii="Times New Roman" w:hAnsi="Times New Roman" w:cs="Times New Roman"/>
                <w:b/>
                <w:bCs/>
              </w:rPr>
              <w:t xml:space="preserve">Art. 6 lit. bb </w:t>
            </w:r>
          </w:p>
        </w:tc>
        <w:tc>
          <w:tcPr>
            <w:tcW w:w="5528" w:type="dxa"/>
            <w:gridSpan w:val="2"/>
          </w:tcPr>
          <w:p w14:paraId="5EFEBAE8" w14:textId="71797156" w:rsidR="00E47178" w:rsidRPr="00AE6722" w:rsidRDefault="00E47178" w:rsidP="0021651B">
            <w:pPr>
              <w:pStyle w:val="CM4"/>
              <w:rPr>
                <w:rFonts w:ascii="Times New Roman" w:hAnsi="Times New Roman" w:cs="Times New Roman"/>
                <w:color w:val="000000"/>
                <w:sz w:val="22"/>
                <w:szCs w:val="22"/>
              </w:rPr>
            </w:pPr>
            <w:r w:rsidRPr="00AE6722">
              <w:rPr>
                <w:rFonts w:ascii="Times New Roman" w:hAnsi="Times New Roman" w:cs="Times New Roman"/>
                <w:b/>
                <w:bCs/>
                <w:i/>
                <w:iCs/>
                <w:color w:val="000000"/>
                <w:sz w:val="22"/>
                <w:szCs w:val="22"/>
              </w:rPr>
              <w:t>Dodan</w:t>
            </w:r>
            <w:r w:rsidR="001D51AF" w:rsidRPr="00AE6722">
              <w:rPr>
                <w:rFonts w:ascii="Times New Roman" w:hAnsi="Times New Roman" w:cs="Times New Roman"/>
                <w:b/>
                <w:bCs/>
                <w:i/>
                <w:iCs/>
                <w:color w:val="000000"/>
                <w:sz w:val="22"/>
                <w:szCs w:val="22"/>
              </w:rPr>
              <w:t>a lit. bb</w:t>
            </w:r>
            <w:r w:rsidRPr="00AE6722">
              <w:rPr>
                <w:rFonts w:ascii="Times New Roman" w:hAnsi="Times New Roman" w:cs="Times New Roman"/>
                <w:b/>
                <w:bCs/>
                <w:i/>
                <w:iCs/>
                <w:color w:val="000000"/>
                <w:sz w:val="22"/>
                <w:szCs w:val="22"/>
              </w:rPr>
              <w:t xml:space="preserve"> Dyrektywą Parlamentu Europejskiego i Rady (UE) 2023/2668</w:t>
            </w:r>
          </w:p>
          <w:p w14:paraId="22BC90DF" w14:textId="1F2F1970" w:rsidR="007843EA" w:rsidRPr="00AE6722" w:rsidRDefault="00E47178" w:rsidP="0021651B">
            <w:pPr>
              <w:pStyle w:val="CM4"/>
              <w:rPr>
                <w:rFonts w:ascii="Times New Roman" w:hAnsi="Times New Roman" w:cs="Times New Roman"/>
                <w:color w:val="000000"/>
                <w:sz w:val="22"/>
                <w:szCs w:val="22"/>
              </w:rPr>
            </w:pPr>
            <w:r w:rsidRPr="00AE6722">
              <w:rPr>
                <w:rFonts w:ascii="Times New Roman" w:hAnsi="Times New Roman" w:cs="Times New Roman"/>
                <w:color w:val="000000"/>
                <w:sz w:val="22"/>
                <w:szCs w:val="22"/>
              </w:rPr>
              <w:t xml:space="preserve">bb) </w:t>
            </w:r>
            <w:r w:rsidR="007843EA" w:rsidRPr="00AE6722">
              <w:rPr>
                <w:rFonts w:ascii="Times New Roman" w:hAnsi="Times New Roman" w:cs="Times New Roman"/>
                <w:color w:val="000000"/>
                <w:sz w:val="22"/>
                <w:szCs w:val="22"/>
              </w:rPr>
              <w:t xml:space="preserve">w przypadku prac prowadzonych w pomieszczeniach zamkniętych zapewnia się odpowiednią ochronę; </w:t>
            </w:r>
          </w:p>
          <w:p w14:paraId="38E8F681" w14:textId="77777777" w:rsidR="000F44A8" w:rsidRPr="00AE6722" w:rsidRDefault="000F44A8" w:rsidP="0021651B">
            <w:pPr>
              <w:spacing w:after="0" w:line="240" w:lineRule="auto"/>
              <w:ind w:firstLine="8"/>
              <w:jc w:val="both"/>
              <w:rPr>
                <w:rFonts w:ascii="Times New Roman" w:hAnsi="Times New Roman" w:cs="Times New Roman"/>
              </w:rPr>
            </w:pPr>
          </w:p>
        </w:tc>
        <w:tc>
          <w:tcPr>
            <w:tcW w:w="851" w:type="dxa"/>
          </w:tcPr>
          <w:p w14:paraId="5C457ACB" w14:textId="3B4ACAA4" w:rsidR="000F44A8" w:rsidRPr="00AE6722" w:rsidRDefault="007843EA"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72D495EF" w14:textId="65DBB7EC" w:rsidR="00555637" w:rsidRPr="00AE6722" w:rsidRDefault="00555637" w:rsidP="0021651B">
            <w:pPr>
              <w:spacing w:after="0" w:line="240" w:lineRule="auto"/>
              <w:rPr>
                <w:rFonts w:ascii="Times New Roman" w:hAnsi="Times New Roman" w:cs="Times New Roman"/>
                <w:b/>
                <w:bCs/>
              </w:rPr>
            </w:pPr>
            <w:r w:rsidRPr="00AE6722">
              <w:rPr>
                <w:rFonts w:ascii="Times New Roman" w:hAnsi="Times New Roman" w:cs="Times New Roman"/>
                <w:b/>
                <w:bCs/>
              </w:rPr>
              <w:t xml:space="preserve">Art. </w:t>
            </w:r>
            <w:r w:rsidR="00A92C4D" w:rsidRPr="00AE6722">
              <w:rPr>
                <w:rFonts w:ascii="Times New Roman" w:hAnsi="Times New Roman" w:cs="Times New Roman"/>
                <w:b/>
                <w:bCs/>
              </w:rPr>
              <w:t>2</w:t>
            </w:r>
            <w:r w:rsidR="00504417" w:rsidRPr="00AE6722">
              <w:rPr>
                <w:rFonts w:ascii="Times New Roman" w:hAnsi="Times New Roman" w:cs="Times New Roman"/>
                <w:b/>
                <w:bCs/>
              </w:rPr>
              <w:t>7</w:t>
            </w:r>
            <w:r w:rsidR="00A92C4D" w:rsidRPr="00AE6722">
              <w:rPr>
                <w:rFonts w:ascii="Times New Roman" w:hAnsi="Times New Roman" w:cs="Times New Roman"/>
                <w:b/>
                <w:bCs/>
              </w:rPr>
              <w:t xml:space="preserve"> ust. 4</w:t>
            </w:r>
          </w:p>
          <w:p w14:paraId="7084A5F8" w14:textId="77777777" w:rsidR="000F44A8" w:rsidRPr="00AE6722" w:rsidRDefault="000F44A8" w:rsidP="0021651B">
            <w:pPr>
              <w:spacing w:after="0" w:line="240" w:lineRule="auto"/>
              <w:jc w:val="both"/>
              <w:rPr>
                <w:rFonts w:ascii="Times New Roman" w:eastAsia="Times New Roman" w:hAnsi="Times New Roman" w:cs="Times New Roman"/>
                <w:lang w:eastAsia="pl-PL"/>
              </w:rPr>
            </w:pPr>
          </w:p>
        </w:tc>
        <w:tc>
          <w:tcPr>
            <w:tcW w:w="5420" w:type="dxa"/>
          </w:tcPr>
          <w:p w14:paraId="476B3B73" w14:textId="77777777" w:rsidR="00A92C4D" w:rsidRPr="00AE6722" w:rsidRDefault="00A92C4D" w:rsidP="00504417">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4. W przypadku usuwania wyrobów zawierających azbest w pomieszczeniach wykonawca prac dodatkowo:</w:t>
            </w:r>
          </w:p>
          <w:p w14:paraId="77D47BC6" w14:textId="6BEE70AD" w:rsidR="00A92C4D" w:rsidRPr="00AE6722" w:rsidRDefault="00A92C4D" w:rsidP="00504417">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1) izoluje te pomieszczenia od pozostałej części budynku;</w:t>
            </w:r>
          </w:p>
          <w:p w14:paraId="2BE00E56" w14:textId="2FC63A7E" w:rsidR="000F44A8" w:rsidRPr="00AE6722" w:rsidRDefault="00A92C4D" w:rsidP="0058420F">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lastRenderedPageBreak/>
              <w:t>2) stosuje zespół szczelnych pomieszczeń do oczyszczania z azbestu osób narażonych na jego działanie (komora dekontaminacyjna).</w:t>
            </w:r>
          </w:p>
        </w:tc>
        <w:tc>
          <w:tcPr>
            <w:tcW w:w="1500" w:type="dxa"/>
          </w:tcPr>
          <w:p w14:paraId="4D92BACE" w14:textId="77777777" w:rsidR="000F44A8" w:rsidRPr="00AE6722" w:rsidRDefault="000F44A8" w:rsidP="0021651B">
            <w:pPr>
              <w:spacing w:after="0" w:line="240" w:lineRule="auto"/>
              <w:jc w:val="both"/>
              <w:rPr>
                <w:rFonts w:ascii="Times New Roman" w:eastAsia="Times New Roman" w:hAnsi="Times New Roman" w:cs="Times New Roman"/>
                <w:lang w:eastAsia="pl-PL"/>
              </w:rPr>
            </w:pPr>
          </w:p>
        </w:tc>
      </w:tr>
      <w:tr w:rsidR="000F44A8" w:rsidRPr="00AE6722" w14:paraId="01AF1DAC" w14:textId="77777777" w:rsidTr="0085688B">
        <w:trPr>
          <w:trHeight w:val="539"/>
        </w:trPr>
        <w:tc>
          <w:tcPr>
            <w:tcW w:w="846" w:type="dxa"/>
          </w:tcPr>
          <w:p w14:paraId="31356623" w14:textId="37BDDCF2" w:rsidR="000F44A8" w:rsidRPr="00AE6722" w:rsidRDefault="007843EA" w:rsidP="0021651B">
            <w:pPr>
              <w:spacing w:after="0" w:line="240" w:lineRule="auto"/>
              <w:jc w:val="both"/>
              <w:rPr>
                <w:rFonts w:ascii="Times New Roman" w:eastAsia="Times New Roman" w:hAnsi="Times New Roman" w:cs="Times New Roman"/>
                <w:highlight w:val="green"/>
                <w:lang w:eastAsia="pl-PL"/>
              </w:rPr>
            </w:pPr>
            <w:r w:rsidRPr="00AE6722">
              <w:rPr>
                <w:rFonts w:ascii="Times New Roman" w:hAnsi="Times New Roman" w:cs="Times New Roman"/>
                <w:b/>
                <w:bCs/>
              </w:rPr>
              <w:t>Art. 6 lit</w:t>
            </w:r>
            <w:r w:rsidR="00E47178" w:rsidRPr="00AE6722">
              <w:rPr>
                <w:rFonts w:ascii="Times New Roman" w:hAnsi="Times New Roman" w:cs="Times New Roman"/>
                <w:b/>
                <w:bCs/>
              </w:rPr>
              <w:t>.</w:t>
            </w:r>
            <w:r w:rsidRPr="00AE6722">
              <w:rPr>
                <w:rFonts w:ascii="Times New Roman" w:hAnsi="Times New Roman" w:cs="Times New Roman"/>
                <w:b/>
                <w:bCs/>
              </w:rPr>
              <w:t xml:space="preserve"> c </w:t>
            </w:r>
          </w:p>
        </w:tc>
        <w:tc>
          <w:tcPr>
            <w:tcW w:w="5528" w:type="dxa"/>
            <w:gridSpan w:val="2"/>
          </w:tcPr>
          <w:p w14:paraId="0CA91FA6" w14:textId="1F14B35E" w:rsidR="00E47178" w:rsidRPr="00AE6722" w:rsidRDefault="00E47178" w:rsidP="0021651B">
            <w:pPr>
              <w:spacing w:after="0" w:line="240" w:lineRule="auto"/>
              <w:ind w:firstLine="8"/>
              <w:jc w:val="both"/>
              <w:rPr>
                <w:rFonts w:ascii="Times New Roman" w:hAnsi="Times New Roman" w:cs="Times New Roman"/>
                <w:color w:val="000000"/>
              </w:rPr>
            </w:pPr>
            <w:r w:rsidRPr="00AE6722">
              <w:rPr>
                <w:rFonts w:ascii="Times New Roman" w:hAnsi="Times New Roman" w:cs="Times New Roman"/>
                <w:b/>
                <w:bCs/>
                <w:i/>
                <w:iCs/>
                <w:color w:val="000000"/>
              </w:rPr>
              <w:t>Zmieniony Dyrektywą Parlamentu Europejskiego i Rady (UE) 2023/2668</w:t>
            </w:r>
          </w:p>
          <w:p w14:paraId="689C13F8" w14:textId="46B0EE0C" w:rsidR="000F44A8" w:rsidRPr="00AE6722" w:rsidRDefault="007843EA"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c) musi istnieć możliwość regularnego i efektywnego czyszczenia i konserwacji wszystkich obiektów i sprzętu używanych podczas prac z azbestem oraz muszą one być regularnie czyszczone i konserwowane;</w:t>
            </w:r>
          </w:p>
        </w:tc>
        <w:tc>
          <w:tcPr>
            <w:tcW w:w="851" w:type="dxa"/>
          </w:tcPr>
          <w:p w14:paraId="46B70755" w14:textId="381D6B2D" w:rsidR="000F44A8" w:rsidRPr="00AE6722" w:rsidRDefault="007843EA"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6F9EDE5C" w14:textId="487A17A1" w:rsidR="00B34462" w:rsidRPr="00AE6722" w:rsidRDefault="00B34462" w:rsidP="0021651B">
            <w:pPr>
              <w:spacing w:after="0" w:line="240" w:lineRule="auto"/>
              <w:rPr>
                <w:rFonts w:ascii="Times New Roman" w:hAnsi="Times New Roman" w:cs="Times New Roman"/>
                <w:b/>
                <w:bCs/>
              </w:rPr>
            </w:pPr>
            <w:r w:rsidRPr="00AE6722">
              <w:rPr>
                <w:rFonts w:ascii="Times New Roman" w:hAnsi="Times New Roman" w:cs="Times New Roman"/>
                <w:b/>
                <w:bCs/>
              </w:rPr>
              <w:t>Art. 2</w:t>
            </w:r>
            <w:r w:rsidR="008B37B1" w:rsidRPr="00AE6722">
              <w:rPr>
                <w:rFonts w:ascii="Times New Roman" w:hAnsi="Times New Roman" w:cs="Times New Roman"/>
                <w:b/>
                <w:bCs/>
              </w:rPr>
              <w:t>2</w:t>
            </w:r>
          </w:p>
          <w:p w14:paraId="41E07430" w14:textId="77777777" w:rsidR="000332A2" w:rsidRPr="00AE6722" w:rsidRDefault="000332A2" w:rsidP="0021651B">
            <w:pPr>
              <w:spacing w:after="0" w:line="240" w:lineRule="auto"/>
              <w:rPr>
                <w:rFonts w:ascii="Times New Roman" w:hAnsi="Times New Roman" w:cs="Times New Roman"/>
                <w:b/>
                <w:bCs/>
              </w:rPr>
            </w:pPr>
          </w:p>
          <w:p w14:paraId="62FAE9D4" w14:textId="77777777" w:rsidR="000332A2" w:rsidRPr="00AE6722" w:rsidRDefault="000332A2" w:rsidP="0021651B">
            <w:pPr>
              <w:spacing w:after="0" w:line="240" w:lineRule="auto"/>
              <w:rPr>
                <w:rFonts w:ascii="Times New Roman" w:hAnsi="Times New Roman" w:cs="Times New Roman"/>
                <w:b/>
                <w:bCs/>
              </w:rPr>
            </w:pPr>
          </w:p>
          <w:p w14:paraId="69E7CBAC" w14:textId="77777777" w:rsidR="000332A2" w:rsidRPr="00AE6722" w:rsidRDefault="000332A2" w:rsidP="0021651B">
            <w:pPr>
              <w:spacing w:after="0" w:line="240" w:lineRule="auto"/>
              <w:rPr>
                <w:rFonts w:ascii="Times New Roman" w:hAnsi="Times New Roman" w:cs="Times New Roman"/>
                <w:b/>
                <w:bCs/>
              </w:rPr>
            </w:pPr>
          </w:p>
          <w:p w14:paraId="72906FDF" w14:textId="77777777" w:rsidR="000332A2" w:rsidRPr="00AE6722" w:rsidRDefault="000332A2" w:rsidP="0021651B">
            <w:pPr>
              <w:spacing w:after="0" w:line="240" w:lineRule="auto"/>
              <w:rPr>
                <w:rFonts w:ascii="Times New Roman" w:hAnsi="Times New Roman" w:cs="Times New Roman"/>
                <w:b/>
                <w:bCs/>
              </w:rPr>
            </w:pPr>
          </w:p>
          <w:p w14:paraId="42CCB125" w14:textId="77777777" w:rsidR="000332A2" w:rsidRPr="00AE6722" w:rsidRDefault="000332A2" w:rsidP="0021651B">
            <w:pPr>
              <w:spacing w:after="0" w:line="240" w:lineRule="auto"/>
              <w:rPr>
                <w:rFonts w:ascii="Times New Roman" w:hAnsi="Times New Roman" w:cs="Times New Roman"/>
                <w:b/>
                <w:bCs/>
              </w:rPr>
            </w:pPr>
          </w:p>
          <w:p w14:paraId="4BD4E994" w14:textId="77777777" w:rsidR="000332A2" w:rsidRPr="00AE6722" w:rsidRDefault="000332A2" w:rsidP="0021651B">
            <w:pPr>
              <w:spacing w:after="0" w:line="240" w:lineRule="auto"/>
              <w:rPr>
                <w:rFonts w:ascii="Times New Roman" w:hAnsi="Times New Roman" w:cs="Times New Roman"/>
                <w:b/>
                <w:bCs/>
              </w:rPr>
            </w:pPr>
          </w:p>
          <w:p w14:paraId="3BAFE120" w14:textId="77777777" w:rsidR="000332A2" w:rsidRPr="00AE6722" w:rsidRDefault="000332A2" w:rsidP="0021651B">
            <w:pPr>
              <w:spacing w:after="0" w:line="240" w:lineRule="auto"/>
              <w:rPr>
                <w:rFonts w:ascii="Times New Roman" w:hAnsi="Times New Roman" w:cs="Times New Roman"/>
                <w:b/>
                <w:bCs/>
              </w:rPr>
            </w:pPr>
          </w:p>
          <w:p w14:paraId="25EC4D60" w14:textId="77777777" w:rsidR="000332A2" w:rsidRPr="00AE6722" w:rsidRDefault="000332A2" w:rsidP="0021651B">
            <w:pPr>
              <w:spacing w:after="0" w:line="240" w:lineRule="auto"/>
              <w:rPr>
                <w:rFonts w:ascii="Times New Roman" w:hAnsi="Times New Roman" w:cs="Times New Roman"/>
                <w:b/>
                <w:bCs/>
              </w:rPr>
            </w:pPr>
          </w:p>
          <w:p w14:paraId="2C006E8B" w14:textId="77777777" w:rsidR="000332A2" w:rsidRPr="00AE6722" w:rsidRDefault="000332A2" w:rsidP="0021651B">
            <w:pPr>
              <w:spacing w:after="0" w:line="240" w:lineRule="auto"/>
              <w:rPr>
                <w:rFonts w:ascii="Times New Roman" w:hAnsi="Times New Roman" w:cs="Times New Roman"/>
                <w:b/>
                <w:bCs/>
              </w:rPr>
            </w:pPr>
          </w:p>
          <w:p w14:paraId="6468D7EA" w14:textId="77777777" w:rsidR="000332A2" w:rsidRPr="00AE6722" w:rsidRDefault="000332A2" w:rsidP="0021651B">
            <w:pPr>
              <w:spacing w:after="0" w:line="240" w:lineRule="auto"/>
              <w:rPr>
                <w:rFonts w:ascii="Times New Roman" w:hAnsi="Times New Roman" w:cs="Times New Roman"/>
                <w:b/>
                <w:bCs/>
              </w:rPr>
            </w:pPr>
          </w:p>
          <w:p w14:paraId="40F249C2" w14:textId="77777777" w:rsidR="000332A2" w:rsidRPr="00AE6722" w:rsidRDefault="000332A2" w:rsidP="0021651B">
            <w:pPr>
              <w:spacing w:after="0" w:line="240" w:lineRule="auto"/>
              <w:rPr>
                <w:rFonts w:ascii="Times New Roman" w:hAnsi="Times New Roman" w:cs="Times New Roman"/>
                <w:b/>
                <w:bCs/>
              </w:rPr>
            </w:pPr>
          </w:p>
          <w:p w14:paraId="0919EF7A" w14:textId="77777777" w:rsidR="000332A2" w:rsidRPr="00AE6722" w:rsidRDefault="000332A2" w:rsidP="0021651B">
            <w:pPr>
              <w:spacing w:after="0" w:line="240" w:lineRule="auto"/>
              <w:rPr>
                <w:rFonts w:ascii="Times New Roman" w:hAnsi="Times New Roman" w:cs="Times New Roman"/>
                <w:b/>
                <w:bCs/>
              </w:rPr>
            </w:pPr>
          </w:p>
          <w:p w14:paraId="2D7AD762" w14:textId="77777777" w:rsidR="000332A2" w:rsidRPr="00AE6722" w:rsidRDefault="000332A2" w:rsidP="0021651B">
            <w:pPr>
              <w:spacing w:after="0" w:line="240" w:lineRule="auto"/>
              <w:rPr>
                <w:rFonts w:ascii="Times New Roman" w:hAnsi="Times New Roman" w:cs="Times New Roman"/>
                <w:b/>
                <w:bCs/>
              </w:rPr>
            </w:pPr>
          </w:p>
          <w:p w14:paraId="5643FB85" w14:textId="77777777" w:rsidR="000332A2" w:rsidRPr="00AE6722" w:rsidRDefault="000332A2" w:rsidP="0021651B">
            <w:pPr>
              <w:spacing w:after="0" w:line="240" w:lineRule="auto"/>
              <w:rPr>
                <w:rFonts w:ascii="Times New Roman" w:hAnsi="Times New Roman" w:cs="Times New Roman"/>
                <w:b/>
                <w:bCs/>
              </w:rPr>
            </w:pPr>
          </w:p>
          <w:p w14:paraId="0596BCFB" w14:textId="77777777" w:rsidR="000332A2" w:rsidRPr="00AE6722" w:rsidRDefault="000332A2" w:rsidP="0021651B">
            <w:pPr>
              <w:spacing w:after="0" w:line="240" w:lineRule="auto"/>
              <w:rPr>
                <w:rFonts w:ascii="Times New Roman" w:hAnsi="Times New Roman" w:cs="Times New Roman"/>
                <w:b/>
                <w:bCs/>
              </w:rPr>
            </w:pPr>
          </w:p>
          <w:p w14:paraId="13CD0C78" w14:textId="77777777" w:rsidR="0067541C" w:rsidRPr="00AE6722" w:rsidRDefault="0067541C" w:rsidP="0021651B">
            <w:pPr>
              <w:spacing w:after="0" w:line="240" w:lineRule="auto"/>
              <w:rPr>
                <w:rFonts w:ascii="Times New Roman" w:hAnsi="Times New Roman" w:cs="Times New Roman"/>
                <w:b/>
                <w:bCs/>
              </w:rPr>
            </w:pPr>
          </w:p>
          <w:p w14:paraId="2ACCB3E9" w14:textId="77777777" w:rsidR="002D6A7D" w:rsidRPr="00AE6722" w:rsidRDefault="002D6A7D" w:rsidP="0021651B">
            <w:pPr>
              <w:spacing w:after="0" w:line="240" w:lineRule="auto"/>
              <w:rPr>
                <w:rFonts w:ascii="Times New Roman" w:hAnsi="Times New Roman" w:cs="Times New Roman"/>
                <w:b/>
                <w:bCs/>
              </w:rPr>
            </w:pPr>
          </w:p>
          <w:p w14:paraId="57354AF7" w14:textId="77777777" w:rsidR="002D6A7D" w:rsidRPr="00AE6722" w:rsidRDefault="002D6A7D" w:rsidP="0021651B">
            <w:pPr>
              <w:spacing w:after="0" w:line="240" w:lineRule="auto"/>
              <w:rPr>
                <w:rFonts w:ascii="Times New Roman" w:hAnsi="Times New Roman" w:cs="Times New Roman"/>
                <w:b/>
                <w:bCs/>
              </w:rPr>
            </w:pPr>
          </w:p>
          <w:p w14:paraId="6919DAA0" w14:textId="77777777" w:rsidR="002D6A7D" w:rsidRPr="00AE6722" w:rsidRDefault="002D6A7D" w:rsidP="0021651B">
            <w:pPr>
              <w:spacing w:after="0" w:line="240" w:lineRule="auto"/>
              <w:rPr>
                <w:rFonts w:ascii="Times New Roman" w:hAnsi="Times New Roman" w:cs="Times New Roman"/>
                <w:b/>
                <w:bCs/>
              </w:rPr>
            </w:pPr>
          </w:p>
          <w:p w14:paraId="308A21BF" w14:textId="77777777" w:rsidR="002D6A7D" w:rsidRPr="00AE6722" w:rsidRDefault="002D6A7D" w:rsidP="0021651B">
            <w:pPr>
              <w:spacing w:after="0" w:line="240" w:lineRule="auto"/>
              <w:rPr>
                <w:rFonts w:ascii="Times New Roman" w:hAnsi="Times New Roman" w:cs="Times New Roman"/>
                <w:b/>
                <w:bCs/>
              </w:rPr>
            </w:pPr>
          </w:p>
          <w:p w14:paraId="579F98B9" w14:textId="77777777" w:rsidR="002D6A7D" w:rsidRPr="00AE6722" w:rsidRDefault="002D6A7D" w:rsidP="0021651B">
            <w:pPr>
              <w:spacing w:after="0" w:line="240" w:lineRule="auto"/>
              <w:rPr>
                <w:rFonts w:ascii="Times New Roman" w:hAnsi="Times New Roman" w:cs="Times New Roman"/>
                <w:b/>
                <w:bCs/>
              </w:rPr>
            </w:pPr>
          </w:p>
          <w:p w14:paraId="0807474F" w14:textId="77777777" w:rsidR="002D6A7D" w:rsidRPr="00AE6722" w:rsidRDefault="002D6A7D" w:rsidP="0021651B">
            <w:pPr>
              <w:spacing w:after="0" w:line="240" w:lineRule="auto"/>
              <w:rPr>
                <w:rFonts w:ascii="Times New Roman" w:hAnsi="Times New Roman" w:cs="Times New Roman"/>
                <w:b/>
                <w:bCs/>
              </w:rPr>
            </w:pPr>
          </w:p>
          <w:p w14:paraId="3D4534E6" w14:textId="77777777" w:rsidR="002D6A7D" w:rsidRPr="00AE6722" w:rsidRDefault="002D6A7D" w:rsidP="0021651B">
            <w:pPr>
              <w:spacing w:after="0" w:line="240" w:lineRule="auto"/>
              <w:rPr>
                <w:rFonts w:ascii="Times New Roman" w:hAnsi="Times New Roman" w:cs="Times New Roman"/>
                <w:b/>
                <w:bCs/>
              </w:rPr>
            </w:pPr>
          </w:p>
          <w:p w14:paraId="0142A766" w14:textId="77777777" w:rsidR="002D6A7D" w:rsidRPr="00AE6722" w:rsidRDefault="002D6A7D" w:rsidP="0021651B">
            <w:pPr>
              <w:spacing w:after="0" w:line="240" w:lineRule="auto"/>
              <w:rPr>
                <w:rFonts w:ascii="Times New Roman" w:hAnsi="Times New Roman" w:cs="Times New Roman"/>
                <w:b/>
                <w:bCs/>
              </w:rPr>
            </w:pPr>
          </w:p>
          <w:p w14:paraId="698D0478" w14:textId="77777777" w:rsidR="002D6A7D" w:rsidRPr="00AE6722" w:rsidRDefault="002D6A7D" w:rsidP="0021651B">
            <w:pPr>
              <w:spacing w:after="0" w:line="240" w:lineRule="auto"/>
              <w:rPr>
                <w:rFonts w:ascii="Times New Roman" w:hAnsi="Times New Roman" w:cs="Times New Roman"/>
                <w:b/>
                <w:bCs/>
              </w:rPr>
            </w:pPr>
          </w:p>
          <w:p w14:paraId="0677757E" w14:textId="77777777" w:rsidR="002D6A7D" w:rsidRPr="00AE6722" w:rsidRDefault="002D6A7D" w:rsidP="0021651B">
            <w:pPr>
              <w:spacing w:after="0" w:line="240" w:lineRule="auto"/>
              <w:rPr>
                <w:rFonts w:ascii="Times New Roman" w:hAnsi="Times New Roman" w:cs="Times New Roman"/>
                <w:b/>
                <w:bCs/>
              </w:rPr>
            </w:pPr>
          </w:p>
          <w:p w14:paraId="74A0E1ED" w14:textId="77777777" w:rsidR="002D6A7D" w:rsidRPr="00AE6722" w:rsidRDefault="002D6A7D" w:rsidP="0021651B">
            <w:pPr>
              <w:spacing w:after="0" w:line="240" w:lineRule="auto"/>
              <w:rPr>
                <w:rFonts w:ascii="Times New Roman" w:hAnsi="Times New Roman" w:cs="Times New Roman"/>
                <w:b/>
                <w:bCs/>
              </w:rPr>
            </w:pPr>
          </w:p>
          <w:p w14:paraId="5CC238C5" w14:textId="77777777" w:rsidR="0005094C" w:rsidRPr="00AE6722" w:rsidRDefault="0005094C" w:rsidP="0021651B">
            <w:pPr>
              <w:spacing w:after="0" w:line="240" w:lineRule="auto"/>
              <w:rPr>
                <w:rFonts w:ascii="Times New Roman" w:hAnsi="Times New Roman" w:cs="Times New Roman"/>
                <w:b/>
                <w:bCs/>
              </w:rPr>
            </w:pPr>
          </w:p>
          <w:p w14:paraId="68F02A3D" w14:textId="58D3D421" w:rsidR="000332A2" w:rsidRPr="00AE6722" w:rsidRDefault="000332A2" w:rsidP="0021651B">
            <w:pPr>
              <w:spacing w:after="0" w:line="240" w:lineRule="auto"/>
              <w:rPr>
                <w:rFonts w:ascii="Times New Roman" w:hAnsi="Times New Roman" w:cs="Times New Roman"/>
                <w:b/>
                <w:bCs/>
              </w:rPr>
            </w:pPr>
            <w:r w:rsidRPr="00AE6722">
              <w:rPr>
                <w:rFonts w:ascii="Times New Roman" w:hAnsi="Times New Roman" w:cs="Times New Roman"/>
                <w:b/>
                <w:bCs/>
              </w:rPr>
              <w:t>Art. 2</w:t>
            </w:r>
            <w:r w:rsidR="008B37B1" w:rsidRPr="00AE6722">
              <w:rPr>
                <w:rFonts w:ascii="Times New Roman" w:hAnsi="Times New Roman" w:cs="Times New Roman"/>
                <w:b/>
                <w:bCs/>
              </w:rPr>
              <w:t>5</w:t>
            </w:r>
          </w:p>
          <w:p w14:paraId="76A1137B" w14:textId="77777777" w:rsidR="000F44A8" w:rsidRPr="00AE6722" w:rsidRDefault="000F44A8" w:rsidP="0021651B">
            <w:pPr>
              <w:spacing w:after="0" w:line="240" w:lineRule="auto"/>
              <w:jc w:val="both"/>
              <w:rPr>
                <w:rFonts w:ascii="Times New Roman" w:eastAsia="Times New Roman" w:hAnsi="Times New Roman" w:cs="Times New Roman"/>
                <w:lang w:eastAsia="pl-PL"/>
              </w:rPr>
            </w:pPr>
          </w:p>
        </w:tc>
        <w:tc>
          <w:tcPr>
            <w:tcW w:w="5420" w:type="dxa"/>
          </w:tcPr>
          <w:p w14:paraId="796653EF" w14:textId="11FE36D1" w:rsidR="0005094C" w:rsidRPr="00AE6722" w:rsidRDefault="00B34462" w:rsidP="008B37B1">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xml:space="preserve">1. </w:t>
            </w:r>
            <w:r w:rsidR="0005094C" w:rsidRPr="00AE6722">
              <w:rPr>
                <w:rFonts w:ascii="Times New Roman" w:hAnsi="Times New Roman" w:cs="Times New Roman"/>
                <w:color w:val="000000"/>
              </w:rPr>
              <w:t>Wykonawca prac zapewnia:</w:t>
            </w:r>
          </w:p>
          <w:p w14:paraId="65AEEB70" w14:textId="57A671FA" w:rsidR="0005094C" w:rsidRPr="00AE6722" w:rsidRDefault="0005094C" w:rsidP="008B37B1">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1) wyposażenie maszyn i urządzeń stosowanych przy pracach polegających na usuwaniu lub zabezpieczaniu wyrobów zawierających azbest w miejscowe wyciągi zaopatrzone w wysoko efektywne filtry włókninowe;</w:t>
            </w:r>
          </w:p>
          <w:p w14:paraId="028B0C05" w14:textId="41942A15" w:rsidR="0005094C" w:rsidRPr="00AE6722" w:rsidRDefault="0005094C" w:rsidP="008B37B1">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2) regularne przeglądy, regulację, konserwację oraz naprawę maszyn i urządzeń stosowanych przy pracach polegających na usuwaniu lub zabezpieczaniu wyrobów zawierających azbest.</w:t>
            </w:r>
          </w:p>
          <w:p w14:paraId="2B58D79C" w14:textId="77777777" w:rsidR="0005094C" w:rsidRPr="00AE6722" w:rsidRDefault="0005094C" w:rsidP="008B37B1">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2. Jeżeli jest to możliwe, czynności, o których mowa w ust. 1 pkt 2, należy wykonywać w strefie pracy tych maszyn i urządzeń.</w:t>
            </w:r>
          </w:p>
          <w:p w14:paraId="0A545392" w14:textId="77777777" w:rsidR="0005094C" w:rsidRPr="00AE6722" w:rsidRDefault="0005094C" w:rsidP="008B37B1">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3. Wykonawca prac zapewnia także:</w:t>
            </w:r>
          </w:p>
          <w:p w14:paraId="6016AEA0" w14:textId="7A92381B" w:rsidR="0005094C" w:rsidRPr="00AE6722" w:rsidRDefault="0005094C" w:rsidP="008B37B1">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1) regularne usuwanie azbestu gromadzonego w elementach filtracyjnych maszyn i urządzeń, z zachowaniem niezbędnych środków ostrożności, z odpowiednio dobranymi środkami ochrony indywidualnej zapewniającymi skuteczną ochronę osoby narażonej na działanie azbestu;</w:t>
            </w:r>
          </w:p>
          <w:p w14:paraId="61361EDE" w14:textId="078F80CD" w:rsidR="0005094C" w:rsidRPr="00AE6722" w:rsidRDefault="0005094C" w:rsidP="008B37B1">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2) wymianę filtrów włókninowych z elementów filtracyjnych maszyn i urządzeń oraz miejscowych wyciągów, zgodnie z  instrukcją użytkowania;</w:t>
            </w:r>
          </w:p>
          <w:p w14:paraId="744B1651" w14:textId="1FAEF013" w:rsidR="0005094C" w:rsidRPr="00AE6722" w:rsidRDefault="0005094C" w:rsidP="008B37B1">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3) pakowanie zużytych filtrów włókninowych z elementów filtracyjnych maszyn i urządzeń oraz miejscowych wyciągów do szczelnych worków i postępowanie z nimi, jak z odpadami zawierającymi azbest;</w:t>
            </w:r>
          </w:p>
          <w:p w14:paraId="7FA4224D" w14:textId="3AB3E500" w:rsidR="0005094C" w:rsidRPr="00AE6722" w:rsidRDefault="0005094C" w:rsidP="008B37B1">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4) używanie jednorazowych worków do gromadzenia azbestu w urządzeniach odpylających.</w:t>
            </w:r>
          </w:p>
          <w:p w14:paraId="7588E64B" w14:textId="77777777" w:rsidR="0005094C" w:rsidRPr="00AE6722" w:rsidRDefault="0005094C" w:rsidP="0058420F">
            <w:pPr>
              <w:spacing w:after="0" w:line="240" w:lineRule="auto"/>
              <w:jc w:val="both"/>
              <w:rPr>
                <w:rFonts w:ascii="Times New Roman" w:hAnsi="Times New Roman" w:cs="Times New Roman"/>
                <w:color w:val="000000"/>
              </w:rPr>
            </w:pPr>
          </w:p>
          <w:p w14:paraId="1C753A17" w14:textId="6AA432A5" w:rsidR="00601E22" w:rsidRPr="00AE6722" w:rsidRDefault="000332A2" w:rsidP="008B37B1">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xml:space="preserve">Wykonawca prac zapewnia, aby stanowiska pracy, drogi komunikacyjne oraz maszyny i urządzenia były </w:t>
            </w:r>
            <w:r w:rsidR="00783D0C" w:rsidRPr="00AE6722">
              <w:rPr>
                <w:rFonts w:ascii="Times New Roman" w:hAnsi="Times New Roman" w:cs="Times New Roman"/>
                <w:color w:val="000000"/>
              </w:rPr>
              <w:t>o</w:t>
            </w:r>
            <w:r w:rsidRPr="00AE6722">
              <w:rPr>
                <w:rFonts w:ascii="Times New Roman" w:hAnsi="Times New Roman" w:cs="Times New Roman"/>
                <w:color w:val="000000"/>
              </w:rPr>
              <w:t>czyszczone na koniec każdej zmiany roboczej.</w:t>
            </w:r>
          </w:p>
        </w:tc>
        <w:tc>
          <w:tcPr>
            <w:tcW w:w="1500" w:type="dxa"/>
          </w:tcPr>
          <w:p w14:paraId="5842471E" w14:textId="77777777" w:rsidR="000F44A8" w:rsidRPr="00AE6722" w:rsidRDefault="000F44A8" w:rsidP="0021651B">
            <w:pPr>
              <w:spacing w:after="0" w:line="240" w:lineRule="auto"/>
              <w:jc w:val="both"/>
              <w:rPr>
                <w:rFonts w:ascii="Times New Roman" w:eastAsia="Times New Roman" w:hAnsi="Times New Roman" w:cs="Times New Roman"/>
                <w:lang w:eastAsia="pl-PL"/>
              </w:rPr>
            </w:pPr>
          </w:p>
        </w:tc>
      </w:tr>
      <w:tr w:rsidR="007843EA" w:rsidRPr="00AE6722" w14:paraId="3DC67283" w14:textId="77777777" w:rsidTr="0085688B">
        <w:trPr>
          <w:trHeight w:val="539"/>
        </w:trPr>
        <w:tc>
          <w:tcPr>
            <w:tcW w:w="846" w:type="dxa"/>
          </w:tcPr>
          <w:p w14:paraId="1586DE93" w14:textId="09D1FA65" w:rsidR="007843EA" w:rsidRPr="00AE6722" w:rsidRDefault="007843EA" w:rsidP="0021651B">
            <w:pPr>
              <w:spacing w:after="0" w:line="240" w:lineRule="auto"/>
              <w:jc w:val="both"/>
              <w:rPr>
                <w:rFonts w:ascii="Times New Roman" w:hAnsi="Times New Roman" w:cs="Times New Roman"/>
                <w:b/>
                <w:bCs/>
              </w:rPr>
            </w:pPr>
            <w:r w:rsidRPr="00AE6722">
              <w:rPr>
                <w:rFonts w:ascii="Times New Roman" w:hAnsi="Times New Roman" w:cs="Times New Roman"/>
                <w:b/>
                <w:bCs/>
              </w:rPr>
              <w:lastRenderedPageBreak/>
              <w:t>Art. 6 lit</w:t>
            </w:r>
            <w:r w:rsidR="00E47178" w:rsidRPr="00AE6722">
              <w:rPr>
                <w:rFonts w:ascii="Times New Roman" w:hAnsi="Times New Roman" w:cs="Times New Roman"/>
                <w:b/>
                <w:bCs/>
              </w:rPr>
              <w:t>.</w:t>
            </w:r>
            <w:r w:rsidRPr="00AE6722">
              <w:rPr>
                <w:rFonts w:ascii="Times New Roman" w:hAnsi="Times New Roman" w:cs="Times New Roman"/>
                <w:b/>
                <w:bCs/>
              </w:rPr>
              <w:t xml:space="preserve"> d </w:t>
            </w:r>
          </w:p>
        </w:tc>
        <w:tc>
          <w:tcPr>
            <w:tcW w:w="5528" w:type="dxa"/>
            <w:gridSpan w:val="2"/>
          </w:tcPr>
          <w:p w14:paraId="235EB450" w14:textId="5B0834B6" w:rsidR="00E47178" w:rsidRPr="00AE6722" w:rsidRDefault="00E47178" w:rsidP="0021651B">
            <w:pPr>
              <w:spacing w:after="0" w:line="240" w:lineRule="auto"/>
              <w:jc w:val="both"/>
              <w:rPr>
                <w:rFonts w:ascii="Times New Roman" w:hAnsi="Times New Roman" w:cs="Times New Roman"/>
                <w:color w:val="000000"/>
              </w:rPr>
            </w:pPr>
            <w:r w:rsidRPr="00AE6722">
              <w:rPr>
                <w:rFonts w:ascii="Times New Roman" w:hAnsi="Times New Roman" w:cs="Times New Roman"/>
                <w:b/>
                <w:bCs/>
                <w:i/>
                <w:iCs/>
                <w:color w:val="000000"/>
              </w:rPr>
              <w:t>Zmieniony Dyrektywą Parlamentu Europejskiego i Rady (UE) 2023/2668</w:t>
            </w:r>
          </w:p>
          <w:p w14:paraId="721567EB" w14:textId="01187C21" w:rsidR="007843EA" w:rsidRPr="00AE6722" w:rsidRDefault="007843EA"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d) azbest lub wydzielające pył materiały zawierające azbest muszą być składowane i transportowane w odpowiednich, szczelnych opakowaniach;</w:t>
            </w:r>
          </w:p>
        </w:tc>
        <w:tc>
          <w:tcPr>
            <w:tcW w:w="851" w:type="dxa"/>
          </w:tcPr>
          <w:p w14:paraId="3A409D41" w14:textId="2512B178" w:rsidR="007843EA" w:rsidRPr="00AE6722" w:rsidRDefault="007843EA"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1CFF58BF" w14:textId="67A9DCB7" w:rsidR="00517B18" w:rsidRPr="00AE6722" w:rsidRDefault="00517B18" w:rsidP="0021651B">
            <w:pPr>
              <w:spacing w:after="0" w:line="240" w:lineRule="auto"/>
              <w:rPr>
                <w:rFonts w:ascii="Times New Roman" w:hAnsi="Times New Roman" w:cs="Times New Roman"/>
                <w:b/>
                <w:bCs/>
              </w:rPr>
            </w:pPr>
            <w:r w:rsidRPr="00AE6722">
              <w:rPr>
                <w:rFonts w:ascii="Times New Roman" w:hAnsi="Times New Roman" w:cs="Times New Roman"/>
                <w:b/>
                <w:bCs/>
              </w:rPr>
              <w:t>Art. 3</w:t>
            </w:r>
            <w:r w:rsidR="00DB24F6" w:rsidRPr="00AE6722">
              <w:rPr>
                <w:rFonts w:ascii="Times New Roman" w:hAnsi="Times New Roman" w:cs="Times New Roman"/>
                <w:b/>
                <w:bCs/>
              </w:rPr>
              <w:t>0</w:t>
            </w:r>
          </w:p>
          <w:p w14:paraId="0FC94CFC" w14:textId="77777777" w:rsidR="00D0497A" w:rsidRPr="00AE6722" w:rsidRDefault="00D0497A" w:rsidP="0021651B">
            <w:pPr>
              <w:spacing w:after="0" w:line="240" w:lineRule="auto"/>
              <w:rPr>
                <w:rFonts w:ascii="Times New Roman" w:hAnsi="Times New Roman" w:cs="Times New Roman"/>
                <w:b/>
                <w:bCs/>
              </w:rPr>
            </w:pPr>
          </w:p>
          <w:p w14:paraId="30D6979C" w14:textId="77777777" w:rsidR="00D0497A" w:rsidRPr="00AE6722" w:rsidRDefault="00D0497A" w:rsidP="0021651B">
            <w:pPr>
              <w:spacing w:after="0" w:line="240" w:lineRule="auto"/>
              <w:rPr>
                <w:rFonts w:ascii="Times New Roman" w:hAnsi="Times New Roman" w:cs="Times New Roman"/>
                <w:b/>
                <w:bCs/>
              </w:rPr>
            </w:pPr>
          </w:p>
          <w:p w14:paraId="0810EFE9" w14:textId="77777777" w:rsidR="00D232AB" w:rsidRDefault="00D232AB" w:rsidP="00601E22">
            <w:pPr>
              <w:spacing w:after="0" w:line="240" w:lineRule="auto"/>
              <w:rPr>
                <w:rFonts w:ascii="Times New Roman" w:hAnsi="Times New Roman" w:cs="Times New Roman"/>
                <w:b/>
                <w:bCs/>
              </w:rPr>
            </w:pPr>
          </w:p>
          <w:p w14:paraId="606A8587" w14:textId="77777777" w:rsidR="00CB6622" w:rsidRDefault="00CB6622" w:rsidP="00601E22">
            <w:pPr>
              <w:spacing w:after="0" w:line="240" w:lineRule="auto"/>
              <w:rPr>
                <w:rFonts w:ascii="Times New Roman" w:hAnsi="Times New Roman" w:cs="Times New Roman"/>
                <w:b/>
                <w:bCs/>
              </w:rPr>
            </w:pPr>
          </w:p>
          <w:p w14:paraId="3D1C26EA" w14:textId="52FE9A3E" w:rsidR="00D232AB" w:rsidRPr="00AE6722" w:rsidRDefault="00D232AB" w:rsidP="00D232AB">
            <w:pPr>
              <w:spacing w:after="0" w:line="240" w:lineRule="auto"/>
              <w:rPr>
                <w:rFonts w:ascii="Times New Roman" w:hAnsi="Times New Roman" w:cs="Times New Roman"/>
                <w:b/>
                <w:bCs/>
              </w:rPr>
            </w:pPr>
            <w:r w:rsidRPr="00AE6722">
              <w:rPr>
                <w:rFonts w:ascii="Times New Roman" w:hAnsi="Times New Roman" w:cs="Times New Roman"/>
                <w:b/>
                <w:bCs/>
              </w:rPr>
              <w:t>Art. 3</w:t>
            </w:r>
            <w:r>
              <w:rPr>
                <w:rFonts w:ascii="Times New Roman" w:hAnsi="Times New Roman" w:cs="Times New Roman"/>
                <w:b/>
                <w:bCs/>
              </w:rPr>
              <w:t>2</w:t>
            </w:r>
          </w:p>
          <w:p w14:paraId="60F4BF92" w14:textId="77777777" w:rsidR="00F73D60" w:rsidRPr="00AE6722" w:rsidRDefault="00F73D60" w:rsidP="00601E22">
            <w:pPr>
              <w:spacing w:after="0" w:line="240" w:lineRule="auto"/>
              <w:rPr>
                <w:rFonts w:ascii="Times New Roman" w:hAnsi="Times New Roman" w:cs="Times New Roman"/>
                <w:b/>
                <w:bCs/>
              </w:rPr>
            </w:pPr>
          </w:p>
          <w:p w14:paraId="73DC6CA5" w14:textId="77777777" w:rsidR="00F73D60" w:rsidRPr="00AE6722" w:rsidRDefault="00F73D60" w:rsidP="00601E22">
            <w:pPr>
              <w:spacing w:after="0" w:line="240" w:lineRule="auto"/>
              <w:rPr>
                <w:rFonts w:ascii="Times New Roman" w:hAnsi="Times New Roman" w:cs="Times New Roman"/>
                <w:b/>
                <w:bCs/>
              </w:rPr>
            </w:pPr>
          </w:p>
          <w:p w14:paraId="57021447" w14:textId="77777777" w:rsidR="00F73D60" w:rsidRPr="00AE6722" w:rsidRDefault="00F73D60" w:rsidP="00601E22">
            <w:pPr>
              <w:spacing w:after="0" w:line="240" w:lineRule="auto"/>
              <w:rPr>
                <w:rFonts w:ascii="Times New Roman" w:hAnsi="Times New Roman" w:cs="Times New Roman"/>
                <w:b/>
                <w:bCs/>
              </w:rPr>
            </w:pPr>
          </w:p>
          <w:p w14:paraId="34AF94E1" w14:textId="77777777" w:rsidR="00F73D60" w:rsidRPr="00AE6722" w:rsidRDefault="00F73D60" w:rsidP="00601E22">
            <w:pPr>
              <w:spacing w:after="0" w:line="240" w:lineRule="auto"/>
              <w:rPr>
                <w:rFonts w:ascii="Times New Roman" w:hAnsi="Times New Roman" w:cs="Times New Roman"/>
                <w:b/>
                <w:bCs/>
              </w:rPr>
            </w:pPr>
          </w:p>
          <w:p w14:paraId="4B8B24C7" w14:textId="77777777" w:rsidR="00F73D60" w:rsidRPr="00AE6722" w:rsidRDefault="00F73D60" w:rsidP="00601E22">
            <w:pPr>
              <w:spacing w:after="0" w:line="240" w:lineRule="auto"/>
              <w:rPr>
                <w:rFonts w:ascii="Times New Roman" w:hAnsi="Times New Roman" w:cs="Times New Roman"/>
                <w:b/>
                <w:bCs/>
              </w:rPr>
            </w:pPr>
          </w:p>
          <w:p w14:paraId="35ED7E84" w14:textId="77777777" w:rsidR="00F73D60" w:rsidRPr="00AE6722" w:rsidRDefault="00F73D60" w:rsidP="00601E22">
            <w:pPr>
              <w:spacing w:after="0" w:line="240" w:lineRule="auto"/>
              <w:rPr>
                <w:rFonts w:ascii="Times New Roman" w:hAnsi="Times New Roman" w:cs="Times New Roman"/>
                <w:b/>
                <w:bCs/>
              </w:rPr>
            </w:pPr>
          </w:p>
          <w:p w14:paraId="7A1F6E4F" w14:textId="77777777" w:rsidR="00F73D60" w:rsidRPr="00AE6722" w:rsidRDefault="00F73D60" w:rsidP="00601E22">
            <w:pPr>
              <w:spacing w:after="0" w:line="240" w:lineRule="auto"/>
              <w:rPr>
                <w:rFonts w:ascii="Times New Roman" w:hAnsi="Times New Roman" w:cs="Times New Roman"/>
                <w:b/>
                <w:bCs/>
              </w:rPr>
            </w:pPr>
          </w:p>
          <w:p w14:paraId="48C8EF1A" w14:textId="77777777" w:rsidR="00F73D60" w:rsidRPr="00AE6722" w:rsidRDefault="00F73D60" w:rsidP="00601E22">
            <w:pPr>
              <w:spacing w:after="0" w:line="240" w:lineRule="auto"/>
              <w:rPr>
                <w:rFonts w:ascii="Times New Roman" w:hAnsi="Times New Roman" w:cs="Times New Roman"/>
                <w:b/>
                <w:bCs/>
              </w:rPr>
            </w:pPr>
          </w:p>
          <w:p w14:paraId="39764672" w14:textId="77777777" w:rsidR="00F73D60" w:rsidRPr="00AE6722" w:rsidRDefault="00F73D60" w:rsidP="00601E22">
            <w:pPr>
              <w:spacing w:after="0" w:line="240" w:lineRule="auto"/>
              <w:rPr>
                <w:rFonts w:ascii="Times New Roman" w:hAnsi="Times New Roman" w:cs="Times New Roman"/>
                <w:b/>
                <w:bCs/>
              </w:rPr>
            </w:pPr>
          </w:p>
          <w:p w14:paraId="0ECD85DE" w14:textId="77777777" w:rsidR="00F73D60" w:rsidRPr="00AE6722" w:rsidRDefault="00F73D60" w:rsidP="00601E22">
            <w:pPr>
              <w:spacing w:after="0" w:line="240" w:lineRule="auto"/>
              <w:rPr>
                <w:rFonts w:ascii="Times New Roman" w:hAnsi="Times New Roman" w:cs="Times New Roman"/>
                <w:b/>
                <w:bCs/>
              </w:rPr>
            </w:pPr>
          </w:p>
          <w:p w14:paraId="64ACF094" w14:textId="77777777" w:rsidR="00F73D60" w:rsidRPr="00AE6722" w:rsidRDefault="00F73D60" w:rsidP="00601E22">
            <w:pPr>
              <w:spacing w:after="0" w:line="240" w:lineRule="auto"/>
              <w:rPr>
                <w:rFonts w:ascii="Times New Roman" w:hAnsi="Times New Roman" w:cs="Times New Roman"/>
                <w:b/>
                <w:bCs/>
              </w:rPr>
            </w:pPr>
          </w:p>
          <w:p w14:paraId="747274DF" w14:textId="77777777" w:rsidR="00F73D60" w:rsidRPr="00AE6722" w:rsidRDefault="00F73D60" w:rsidP="00601E22">
            <w:pPr>
              <w:spacing w:after="0" w:line="240" w:lineRule="auto"/>
              <w:rPr>
                <w:rFonts w:ascii="Times New Roman" w:hAnsi="Times New Roman" w:cs="Times New Roman"/>
                <w:b/>
                <w:bCs/>
              </w:rPr>
            </w:pPr>
          </w:p>
          <w:p w14:paraId="580A4617" w14:textId="77777777" w:rsidR="00F73D60" w:rsidRPr="00AE6722" w:rsidRDefault="00F73D60" w:rsidP="00601E22">
            <w:pPr>
              <w:spacing w:after="0" w:line="240" w:lineRule="auto"/>
              <w:rPr>
                <w:rFonts w:ascii="Times New Roman" w:hAnsi="Times New Roman" w:cs="Times New Roman"/>
                <w:b/>
                <w:bCs/>
              </w:rPr>
            </w:pPr>
          </w:p>
          <w:p w14:paraId="4AD0444B" w14:textId="77777777" w:rsidR="00F73D60" w:rsidRPr="00AE6722" w:rsidRDefault="00F73D60" w:rsidP="00601E22">
            <w:pPr>
              <w:spacing w:after="0" w:line="240" w:lineRule="auto"/>
              <w:rPr>
                <w:rFonts w:ascii="Times New Roman" w:hAnsi="Times New Roman" w:cs="Times New Roman"/>
                <w:b/>
                <w:bCs/>
              </w:rPr>
            </w:pPr>
          </w:p>
          <w:p w14:paraId="421EFAB9" w14:textId="77777777" w:rsidR="00F73D60" w:rsidRPr="00AE6722" w:rsidRDefault="00F73D60" w:rsidP="00601E22">
            <w:pPr>
              <w:spacing w:after="0" w:line="240" w:lineRule="auto"/>
              <w:rPr>
                <w:rFonts w:ascii="Times New Roman" w:hAnsi="Times New Roman" w:cs="Times New Roman"/>
                <w:b/>
                <w:bCs/>
              </w:rPr>
            </w:pPr>
          </w:p>
          <w:p w14:paraId="4FAD1612" w14:textId="77777777" w:rsidR="00F73D60" w:rsidRPr="00AE6722" w:rsidRDefault="00F73D60" w:rsidP="00601E22">
            <w:pPr>
              <w:spacing w:after="0" w:line="240" w:lineRule="auto"/>
              <w:rPr>
                <w:rFonts w:ascii="Times New Roman" w:hAnsi="Times New Roman" w:cs="Times New Roman"/>
                <w:b/>
                <w:bCs/>
              </w:rPr>
            </w:pPr>
          </w:p>
          <w:p w14:paraId="02260BF9" w14:textId="77777777" w:rsidR="00F73D60" w:rsidRPr="00AE6722" w:rsidRDefault="00F73D60" w:rsidP="00601E22">
            <w:pPr>
              <w:spacing w:after="0" w:line="240" w:lineRule="auto"/>
              <w:rPr>
                <w:rFonts w:ascii="Times New Roman" w:hAnsi="Times New Roman" w:cs="Times New Roman"/>
                <w:b/>
                <w:bCs/>
              </w:rPr>
            </w:pPr>
          </w:p>
          <w:p w14:paraId="634FC20F" w14:textId="77777777" w:rsidR="00F73D60" w:rsidRPr="00AE6722" w:rsidRDefault="00F73D60" w:rsidP="00601E22">
            <w:pPr>
              <w:spacing w:after="0" w:line="240" w:lineRule="auto"/>
              <w:rPr>
                <w:rFonts w:ascii="Times New Roman" w:hAnsi="Times New Roman" w:cs="Times New Roman"/>
                <w:b/>
                <w:bCs/>
              </w:rPr>
            </w:pPr>
          </w:p>
          <w:p w14:paraId="4853A5D6" w14:textId="77777777" w:rsidR="00F73D60" w:rsidRPr="00AE6722" w:rsidRDefault="00F73D60" w:rsidP="00601E22">
            <w:pPr>
              <w:spacing w:after="0" w:line="240" w:lineRule="auto"/>
              <w:rPr>
                <w:rFonts w:ascii="Times New Roman" w:hAnsi="Times New Roman" w:cs="Times New Roman"/>
                <w:b/>
                <w:bCs/>
              </w:rPr>
            </w:pPr>
          </w:p>
          <w:p w14:paraId="48392FCE" w14:textId="77777777" w:rsidR="00F73D60" w:rsidRPr="00AE6722" w:rsidRDefault="00F73D60" w:rsidP="00601E22">
            <w:pPr>
              <w:spacing w:after="0" w:line="240" w:lineRule="auto"/>
              <w:rPr>
                <w:rFonts w:ascii="Times New Roman" w:hAnsi="Times New Roman" w:cs="Times New Roman"/>
                <w:b/>
                <w:bCs/>
              </w:rPr>
            </w:pPr>
          </w:p>
          <w:p w14:paraId="2819616F" w14:textId="77777777" w:rsidR="00F73D60" w:rsidRPr="00AE6722" w:rsidRDefault="00F73D60" w:rsidP="00601E22">
            <w:pPr>
              <w:spacing w:after="0" w:line="240" w:lineRule="auto"/>
              <w:rPr>
                <w:rFonts w:ascii="Times New Roman" w:hAnsi="Times New Roman" w:cs="Times New Roman"/>
                <w:b/>
                <w:bCs/>
              </w:rPr>
            </w:pPr>
          </w:p>
          <w:p w14:paraId="70EE46E8" w14:textId="77777777" w:rsidR="00F73D60" w:rsidRPr="00AE6722" w:rsidRDefault="00F73D60" w:rsidP="00601E22">
            <w:pPr>
              <w:spacing w:after="0" w:line="240" w:lineRule="auto"/>
              <w:rPr>
                <w:rFonts w:ascii="Times New Roman" w:hAnsi="Times New Roman" w:cs="Times New Roman"/>
                <w:b/>
                <w:bCs/>
              </w:rPr>
            </w:pPr>
          </w:p>
          <w:p w14:paraId="1C530DFE" w14:textId="77777777" w:rsidR="00F73D60" w:rsidRPr="00AE6722" w:rsidRDefault="00F73D60" w:rsidP="00601E22">
            <w:pPr>
              <w:spacing w:after="0" w:line="240" w:lineRule="auto"/>
              <w:rPr>
                <w:rFonts w:ascii="Times New Roman" w:hAnsi="Times New Roman" w:cs="Times New Roman"/>
                <w:b/>
                <w:bCs/>
              </w:rPr>
            </w:pPr>
          </w:p>
          <w:p w14:paraId="725E5B8F" w14:textId="77777777" w:rsidR="00F73D60" w:rsidRPr="00AE6722" w:rsidRDefault="00F73D60" w:rsidP="00601E22">
            <w:pPr>
              <w:spacing w:after="0" w:line="240" w:lineRule="auto"/>
              <w:rPr>
                <w:rFonts w:ascii="Times New Roman" w:hAnsi="Times New Roman" w:cs="Times New Roman"/>
                <w:b/>
                <w:bCs/>
              </w:rPr>
            </w:pPr>
          </w:p>
          <w:p w14:paraId="11B67FF6" w14:textId="77777777" w:rsidR="00F73D60" w:rsidRPr="00AE6722" w:rsidRDefault="00F73D60" w:rsidP="00601E22">
            <w:pPr>
              <w:spacing w:after="0" w:line="240" w:lineRule="auto"/>
              <w:rPr>
                <w:rFonts w:ascii="Times New Roman" w:hAnsi="Times New Roman" w:cs="Times New Roman"/>
                <w:b/>
                <w:bCs/>
              </w:rPr>
            </w:pPr>
          </w:p>
          <w:p w14:paraId="574D5979" w14:textId="77777777" w:rsidR="00F73D60" w:rsidRPr="00AE6722" w:rsidRDefault="00F73D60" w:rsidP="00601E22">
            <w:pPr>
              <w:spacing w:after="0" w:line="240" w:lineRule="auto"/>
              <w:rPr>
                <w:rFonts w:ascii="Times New Roman" w:hAnsi="Times New Roman" w:cs="Times New Roman"/>
                <w:b/>
                <w:bCs/>
              </w:rPr>
            </w:pPr>
          </w:p>
          <w:p w14:paraId="6380ACC3" w14:textId="77777777" w:rsidR="00F73D60" w:rsidRPr="00AE6722" w:rsidRDefault="00F73D60" w:rsidP="00601E22">
            <w:pPr>
              <w:spacing w:after="0" w:line="240" w:lineRule="auto"/>
              <w:rPr>
                <w:rFonts w:ascii="Times New Roman" w:hAnsi="Times New Roman" w:cs="Times New Roman"/>
                <w:b/>
                <w:bCs/>
              </w:rPr>
            </w:pPr>
          </w:p>
          <w:p w14:paraId="52DD1003" w14:textId="77777777" w:rsidR="00F73D60" w:rsidRPr="00AE6722" w:rsidRDefault="00F73D60" w:rsidP="00601E22">
            <w:pPr>
              <w:spacing w:after="0" w:line="240" w:lineRule="auto"/>
              <w:rPr>
                <w:rFonts w:ascii="Times New Roman" w:hAnsi="Times New Roman" w:cs="Times New Roman"/>
                <w:b/>
                <w:bCs/>
              </w:rPr>
            </w:pPr>
          </w:p>
          <w:p w14:paraId="0D9ED089" w14:textId="77777777" w:rsidR="00F73D60" w:rsidRPr="00AE6722" w:rsidRDefault="00F73D60" w:rsidP="00601E22">
            <w:pPr>
              <w:spacing w:after="0" w:line="240" w:lineRule="auto"/>
              <w:rPr>
                <w:rFonts w:ascii="Times New Roman" w:hAnsi="Times New Roman" w:cs="Times New Roman"/>
                <w:b/>
                <w:bCs/>
              </w:rPr>
            </w:pPr>
          </w:p>
          <w:p w14:paraId="5BDD9C41" w14:textId="2FD1F142" w:rsidR="00F73D60" w:rsidRPr="00AE6722" w:rsidRDefault="00F73D60" w:rsidP="00601E22">
            <w:pPr>
              <w:spacing w:after="0" w:line="240" w:lineRule="auto"/>
              <w:rPr>
                <w:rFonts w:ascii="Times New Roman" w:eastAsia="Times New Roman" w:hAnsi="Times New Roman" w:cs="Times New Roman"/>
                <w:lang w:eastAsia="pl-PL"/>
              </w:rPr>
            </w:pPr>
          </w:p>
        </w:tc>
        <w:tc>
          <w:tcPr>
            <w:tcW w:w="5420" w:type="dxa"/>
          </w:tcPr>
          <w:p w14:paraId="0C05EB08" w14:textId="7A6DC958" w:rsidR="00D232AB" w:rsidRPr="00C47BCB" w:rsidRDefault="00C47BCB" w:rsidP="00D232AB">
            <w:pPr>
              <w:spacing w:after="0" w:line="240" w:lineRule="auto"/>
              <w:jc w:val="both"/>
              <w:rPr>
                <w:rFonts w:ascii="Times New Roman" w:hAnsi="Times New Roman" w:cs="Times New Roman"/>
                <w:bCs/>
                <w:color w:val="000000"/>
              </w:rPr>
            </w:pPr>
            <w:r w:rsidRPr="00C47BCB">
              <w:rPr>
                <w:rFonts w:ascii="Times New Roman" w:hAnsi="Times New Roman" w:cs="Times New Roman"/>
                <w:bCs/>
                <w:color w:val="000000"/>
              </w:rPr>
              <w:lastRenderedPageBreak/>
              <w:t>Wykonawca prac szczelnie opakowuje odpady zawierające azbest w sposób określony w art. 32 ust. 2 i oznakowuje je zgodnie ze wzorem i sposobem określonym na podstawie art. 33 pkt 2.</w:t>
            </w:r>
          </w:p>
          <w:p w14:paraId="5BFF1296" w14:textId="77777777" w:rsidR="00C47BCB" w:rsidRDefault="00C47BCB" w:rsidP="00D232AB">
            <w:pPr>
              <w:spacing w:after="0" w:line="240" w:lineRule="auto"/>
              <w:jc w:val="both"/>
              <w:rPr>
                <w:rFonts w:ascii="Times New Roman" w:hAnsi="Times New Roman" w:cs="Times New Roman"/>
                <w:bCs/>
                <w:color w:val="000000"/>
              </w:rPr>
            </w:pPr>
          </w:p>
          <w:p w14:paraId="187CDDC8" w14:textId="1B251B8A" w:rsidR="00601E22" w:rsidRPr="00AE6722" w:rsidRDefault="00601E22" w:rsidP="003950C9">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xml:space="preserve">1. Transport odpadów zawierających azbest, stanowiących towary niebezpieczne w rozumieniu art. 2 pkt 4 ustawy z dnia z 19 sierpnia 2011 r. o przewozie towarów niebezpiecznych (Dz. U. z 2024 r. poz. 643), odbywa się z zachowaniem przepisów o transporcie towarów niebezpiecznych. </w:t>
            </w:r>
          </w:p>
          <w:p w14:paraId="0954F283" w14:textId="77777777" w:rsidR="00601E22" w:rsidRPr="00AE6722" w:rsidRDefault="00601E22" w:rsidP="003950C9">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xml:space="preserve">2. Transport odpadów zawierających azbest, dla których przepisy o transporcie towarów niebezpiecznych nie ustalają szczegółowych warunków przewozu, odbywa się w sposób uniemożliwiający emisję azbestu do środowiska, w szczególności przez: </w:t>
            </w:r>
          </w:p>
          <w:p w14:paraId="1AE84F8D" w14:textId="4EFA58FF" w:rsidR="00601E22" w:rsidRPr="00AE6722" w:rsidRDefault="00601E22" w:rsidP="003950C9">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1) szczelne opakowanie odpadów zawierających azbest o gęstości objętościowej równej lub większej niż 1 000 kg/m</w:t>
            </w:r>
            <w:r w:rsidRPr="00AE6722">
              <w:rPr>
                <w:rFonts w:ascii="Times New Roman" w:hAnsi="Times New Roman" w:cs="Times New Roman"/>
                <w:color w:val="000000"/>
                <w:vertAlign w:val="superscript"/>
              </w:rPr>
              <w:t>3</w:t>
            </w:r>
            <w:r w:rsidRPr="00AE6722">
              <w:rPr>
                <w:rFonts w:ascii="Times New Roman" w:hAnsi="Times New Roman" w:cs="Times New Roman"/>
                <w:color w:val="000000"/>
              </w:rPr>
              <w:t xml:space="preserve"> w folię polietylenową o grubości nie mniejszej niż 0,2 mm;</w:t>
            </w:r>
          </w:p>
          <w:p w14:paraId="5D40A465" w14:textId="23BBFFA7" w:rsidR="00601E22" w:rsidRPr="00AE6722" w:rsidRDefault="00601E22" w:rsidP="003950C9">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2) zestalenie przy użyciu cementu, a następnie po utwardzeniu szczelne opakowanie odpadów zawierających azbest o gęstości objętościowej mniejszej niż 1 000 kg/m</w:t>
            </w:r>
            <w:r w:rsidRPr="00AE6722">
              <w:rPr>
                <w:rFonts w:ascii="Times New Roman" w:hAnsi="Times New Roman" w:cs="Times New Roman"/>
                <w:color w:val="000000"/>
                <w:vertAlign w:val="superscript"/>
              </w:rPr>
              <w:t>3</w:t>
            </w:r>
            <w:r w:rsidRPr="00AE6722">
              <w:rPr>
                <w:rFonts w:ascii="Times New Roman" w:hAnsi="Times New Roman" w:cs="Times New Roman"/>
                <w:color w:val="000000"/>
              </w:rPr>
              <w:t xml:space="preserve"> w folię polietylenową o grubości nie mniejszej niż 0,2 mm;</w:t>
            </w:r>
          </w:p>
          <w:p w14:paraId="13EF9E2C" w14:textId="3D85FB9D" w:rsidR="00601E22" w:rsidRPr="00AE6722" w:rsidRDefault="00601E22" w:rsidP="003950C9">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3) szczelne opakowanie pozostałych odpadów zawierających azbest w worki z folii polietylenowej o grubości nie mniejszej niż 0,2 mm, a następnie umieszczenie ich w opakowaniu zbiorczym z folii polietylenowej i szczelne zamknięcie;</w:t>
            </w:r>
          </w:p>
          <w:p w14:paraId="365E484A" w14:textId="1DA7C906" w:rsidR="00C14894" w:rsidRPr="00AE6722" w:rsidRDefault="00601E22" w:rsidP="003950C9">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4) umieszczenie na opakowaniu oznakowania zgodnie ze sposobem i wzorem określonym na podstawie art. 3</w:t>
            </w:r>
            <w:r w:rsidR="007D72EA" w:rsidRPr="00AE6722">
              <w:rPr>
                <w:rFonts w:ascii="Times New Roman" w:hAnsi="Times New Roman" w:cs="Times New Roman"/>
                <w:color w:val="000000"/>
              </w:rPr>
              <w:t>3</w:t>
            </w:r>
            <w:r w:rsidRPr="00AE6722">
              <w:rPr>
                <w:rFonts w:ascii="Times New Roman" w:hAnsi="Times New Roman" w:cs="Times New Roman"/>
                <w:color w:val="000000"/>
              </w:rPr>
              <w:t xml:space="preserve"> pkt 2.</w:t>
            </w:r>
          </w:p>
          <w:p w14:paraId="3E28B7C2" w14:textId="77777777" w:rsidR="00601E22" w:rsidRPr="00AE6722" w:rsidRDefault="00601E22" w:rsidP="003950C9">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3. Przed załadowaniem odpadów zawierających azbest środek transportu oczyszcza się z elementów mogących uszkodzić opakowanie w trakcie transportu.</w:t>
            </w:r>
          </w:p>
          <w:p w14:paraId="5FC05B0E" w14:textId="7D4948F7" w:rsidR="00F73D60" w:rsidRPr="00AE6722" w:rsidRDefault="00601E22" w:rsidP="0058420F">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lastRenderedPageBreak/>
              <w:t>4. Ładunek odpadów zawierających azbest mocuje się tak, aby w trakcie transportu nie był narażony na wstrząsy, przewracanie, przemieszczanie lub wypadnięcie ze środka transportu.</w:t>
            </w:r>
          </w:p>
        </w:tc>
        <w:tc>
          <w:tcPr>
            <w:tcW w:w="1500" w:type="dxa"/>
          </w:tcPr>
          <w:p w14:paraId="71720212" w14:textId="77777777" w:rsidR="007843EA" w:rsidRPr="00AE6722" w:rsidRDefault="007843EA" w:rsidP="0021651B">
            <w:pPr>
              <w:spacing w:after="0" w:line="240" w:lineRule="auto"/>
              <w:jc w:val="both"/>
              <w:rPr>
                <w:rFonts w:ascii="Times New Roman" w:eastAsia="Times New Roman" w:hAnsi="Times New Roman" w:cs="Times New Roman"/>
                <w:lang w:eastAsia="pl-PL"/>
              </w:rPr>
            </w:pPr>
          </w:p>
        </w:tc>
      </w:tr>
      <w:tr w:rsidR="007843EA" w:rsidRPr="00AE6722" w14:paraId="701EC87C" w14:textId="77777777" w:rsidTr="00CB6622">
        <w:trPr>
          <w:trHeight w:val="1691"/>
        </w:trPr>
        <w:tc>
          <w:tcPr>
            <w:tcW w:w="846" w:type="dxa"/>
          </w:tcPr>
          <w:p w14:paraId="0018AD19" w14:textId="577FBD4C" w:rsidR="007843EA" w:rsidRPr="00AE6722" w:rsidRDefault="007843EA" w:rsidP="0021651B">
            <w:pPr>
              <w:spacing w:after="0" w:line="240" w:lineRule="auto"/>
              <w:jc w:val="both"/>
              <w:rPr>
                <w:rFonts w:ascii="Times New Roman" w:hAnsi="Times New Roman" w:cs="Times New Roman"/>
                <w:b/>
                <w:bCs/>
              </w:rPr>
            </w:pPr>
            <w:r w:rsidRPr="00AE6722">
              <w:rPr>
                <w:rFonts w:ascii="Times New Roman" w:hAnsi="Times New Roman" w:cs="Times New Roman"/>
                <w:b/>
                <w:bCs/>
              </w:rPr>
              <w:t>Art. 6 lit</w:t>
            </w:r>
            <w:r w:rsidR="00E47178" w:rsidRPr="00AE6722">
              <w:rPr>
                <w:rFonts w:ascii="Times New Roman" w:hAnsi="Times New Roman" w:cs="Times New Roman"/>
                <w:b/>
                <w:bCs/>
              </w:rPr>
              <w:t>.</w:t>
            </w:r>
            <w:r w:rsidRPr="00AE6722">
              <w:rPr>
                <w:rFonts w:ascii="Times New Roman" w:hAnsi="Times New Roman" w:cs="Times New Roman"/>
                <w:b/>
                <w:bCs/>
              </w:rPr>
              <w:t xml:space="preserve"> e </w:t>
            </w:r>
          </w:p>
        </w:tc>
        <w:tc>
          <w:tcPr>
            <w:tcW w:w="5528" w:type="dxa"/>
            <w:gridSpan w:val="2"/>
          </w:tcPr>
          <w:p w14:paraId="5D0E6244" w14:textId="4D089857" w:rsidR="00E47178" w:rsidRPr="00AE6722" w:rsidRDefault="00E47178" w:rsidP="0021651B">
            <w:pPr>
              <w:pStyle w:val="CM4"/>
              <w:rPr>
                <w:rFonts w:ascii="Times New Roman" w:hAnsi="Times New Roman" w:cs="Times New Roman"/>
                <w:color w:val="000000"/>
                <w:sz w:val="22"/>
                <w:szCs w:val="22"/>
              </w:rPr>
            </w:pPr>
            <w:r w:rsidRPr="00AE6722">
              <w:rPr>
                <w:rFonts w:ascii="Times New Roman" w:hAnsi="Times New Roman" w:cs="Times New Roman"/>
                <w:b/>
                <w:bCs/>
                <w:i/>
                <w:iCs/>
                <w:color w:val="000000"/>
                <w:sz w:val="22"/>
                <w:szCs w:val="22"/>
              </w:rPr>
              <w:t>Zmieniony  Dyrektywą Parlamentu Europejskiego i Rady (UE) 2023/2668</w:t>
            </w:r>
          </w:p>
          <w:p w14:paraId="3B84A758" w14:textId="0BDCA91E" w:rsidR="007843EA" w:rsidRPr="00AE6722" w:rsidRDefault="007843EA" w:rsidP="0021651B">
            <w:pPr>
              <w:pStyle w:val="CM4"/>
              <w:rPr>
                <w:rFonts w:ascii="Times New Roman" w:hAnsi="Times New Roman" w:cs="Times New Roman"/>
                <w:color w:val="000000"/>
                <w:sz w:val="22"/>
                <w:szCs w:val="22"/>
              </w:rPr>
            </w:pPr>
            <w:r w:rsidRPr="00AE6722">
              <w:rPr>
                <w:rFonts w:ascii="Times New Roman" w:hAnsi="Times New Roman" w:cs="Times New Roman"/>
                <w:color w:val="000000"/>
                <w:sz w:val="22"/>
                <w:szCs w:val="22"/>
              </w:rPr>
              <w:t xml:space="preserve">e) odpady inne niż powstałe w wyniku prac górniczych muszą być gromadzone i usuwane z miejsca pracy możliwie jak najszybciej, w odpowiednich, szczelnych opakowaniach z etykietami wskazującymi na obecność azbestu; z takimi odpadami należy postępować zgodnie z dyrektywą Parlamentu Europejskiego i Rady 2008/98/WE (*). </w:t>
            </w:r>
          </w:p>
          <w:p w14:paraId="6B14A119" w14:textId="77777777" w:rsidR="007843EA" w:rsidRPr="00AE6722" w:rsidRDefault="007843EA" w:rsidP="0021651B">
            <w:pPr>
              <w:pStyle w:val="CM4"/>
              <w:rPr>
                <w:rFonts w:ascii="Times New Roman" w:hAnsi="Times New Roman" w:cs="Times New Roman"/>
                <w:color w:val="000000"/>
                <w:sz w:val="22"/>
                <w:szCs w:val="22"/>
              </w:rPr>
            </w:pPr>
          </w:p>
          <w:p w14:paraId="4DB54DCE" w14:textId="25B7C45A" w:rsidR="007843EA" w:rsidRPr="00AE6722" w:rsidRDefault="007843EA" w:rsidP="0021651B">
            <w:pPr>
              <w:pStyle w:val="CM4"/>
              <w:rPr>
                <w:rFonts w:ascii="Times New Roman" w:hAnsi="Times New Roman" w:cs="Times New Roman"/>
                <w:color w:val="000000"/>
                <w:sz w:val="22"/>
                <w:szCs w:val="22"/>
              </w:rPr>
            </w:pPr>
            <w:r w:rsidRPr="00AE6722">
              <w:rPr>
                <w:rFonts w:ascii="Times New Roman" w:hAnsi="Times New Roman" w:cs="Times New Roman"/>
                <w:color w:val="000000"/>
                <w:sz w:val="22"/>
                <w:szCs w:val="22"/>
              </w:rPr>
              <w:t>(*) Dyrektywa Parlamentu Europejskiego i Rady 2008/98/WE z dnia 19 listopada 2008 r. w sprawie odpadów oraz uchylająca niektóre dyrektywy (Dz.U. L 312 z 22.11.2008, s. 3).</w:t>
            </w:r>
          </w:p>
        </w:tc>
        <w:tc>
          <w:tcPr>
            <w:tcW w:w="851" w:type="dxa"/>
          </w:tcPr>
          <w:p w14:paraId="3F76BABE" w14:textId="2C48A83F" w:rsidR="007843EA" w:rsidRPr="00AE6722" w:rsidRDefault="007843EA"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0057EB9F" w14:textId="7F812B08" w:rsidR="00AD5589" w:rsidRPr="00AE6722" w:rsidRDefault="00AD5589" w:rsidP="0021651B">
            <w:pPr>
              <w:spacing w:after="0" w:line="240" w:lineRule="auto"/>
              <w:rPr>
                <w:rFonts w:ascii="Times New Roman" w:hAnsi="Times New Roman" w:cs="Times New Roman"/>
                <w:b/>
                <w:bCs/>
              </w:rPr>
            </w:pPr>
            <w:r w:rsidRPr="00AE6722">
              <w:rPr>
                <w:rFonts w:ascii="Times New Roman" w:hAnsi="Times New Roman" w:cs="Times New Roman"/>
                <w:b/>
                <w:bCs/>
              </w:rPr>
              <w:t>Art. 3</w:t>
            </w:r>
            <w:r w:rsidR="00C14894">
              <w:rPr>
                <w:rFonts w:ascii="Times New Roman" w:hAnsi="Times New Roman" w:cs="Times New Roman"/>
                <w:b/>
                <w:bCs/>
              </w:rPr>
              <w:t>1</w:t>
            </w:r>
          </w:p>
          <w:p w14:paraId="3BF7CB71" w14:textId="77777777" w:rsidR="0004132E" w:rsidRPr="00AE6722" w:rsidRDefault="0004132E" w:rsidP="0021651B">
            <w:pPr>
              <w:spacing w:after="0" w:line="240" w:lineRule="auto"/>
              <w:rPr>
                <w:rFonts w:ascii="Times New Roman" w:hAnsi="Times New Roman" w:cs="Times New Roman"/>
                <w:b/>
                <w:bCs/>
              </w:rPr>
            </w:pPr>
          </w:p>
          <w:p w14:paraId="5D4EB9CA" w14:textId="77777777" w:rsidR="0004132E" w:rsidRPr="00AE6722" w:rsidRDefault="0004132E" w:rsidP="0021651B">
            <w:pPr>
              <w:spacing w:after="0" w:line="240" w:lineRule="auto"/>
              <w:rPr>
                <w:rFonts w:ascii="Times New Roman" w:hAnsi="Times New Roman" w:cs="Times New Roman"/>
                <w:b/>
                <w:bCs/>
              </w:rPr>
            </w:pPr>
          </w:p>
          <w:p w14:paraId="395D5258" w14:textId="77777777" w:rsidR="00C14894" w:rsidRDefault="00C14894" w:rsidP="0021651B">
            <w:pPr>
              <w:spacing w:after="0" w:line="240" w:lineRule="auto"/>
              <w:rPr>
                <w:rFonts w:ascii="Times New Roman" w:hAnsi="Times New Roman" w:cs="Times New Roman"/>
                <w:b/>
                <w:bCs/>
              </w:rPr>
            </w:pPr>
          </w:p>
          <w:p w14:paraId="5B187923" w14:textId="195CC320" w:rsidR="0004132E" w:rsidRPr="00AE6722" w:rsidRDefault="00AD5589" w:rsidP="0021651B">
            <w:pPr>
              <w:spacing w:after="0" w:line="240" w:lineRule="auto"/>
              <w:rPr>
                <w:rFonts w:ascii="Times New Roman" w:hAnsi="Times New Roman" w:cs="Times New Roman"/>
                <w:b/>
                <w:bCs/>
              </w:rPr>
            </w:pPr>
            <w:r w:rsidRPr="00AE6722">
              <w:rPr>
                <w:rFonts w:ascii="Times New Roman" w:hAnsi="Times New Roman" w:cs="Times New Roman"/>
                <w:b/>
                <w:bCs/>
              </w:rPr>
              <w:t>Art. 3</w:t>
            </w:r>
            <w:r w:rsidR="00C14894">
              <w:rPr>
                <w:rFonts w:ascii="Times New Roman" w:hAnsi="Times New Roman" w:cs="Times New Roman"/>
                <w:b/>
                <w:bCs/>
              </w:rPr>
              <w:t>2</w:t>
            </w:r>
          </w:p>
          <w:p w14:paraId="687916A0" w14:textId="77777777" w:rsidR="002D6A7D" w:rsidRPr="00AE6722" w:rsidRDefault="002D6A7D" w:rsidP="0021651B">
            <w:pPr>
              <w:spacing w:after="0" w:line="240" w:lineRule="auto"/>
              <w:rPr>
                <w:rFonts w:ascii="Times New Roman" w:hAnsi="Times New Roman" w:cs="Times New Roman"/>
                <w:b/>
                <w:bCs/>
              </w:rPr>
            </w:pPr>
          </w:p>
          <w:p w14:paraId="5573F6A5" w14:textId="77777777" w:rsidR="00AD5589" w:rsidRPr="00AE6722" w:rsidRDefault="00AD5589" w:rsidP="0021651B">
            <w:pPr>
              <w:spacing w:after="0" w:line="240" w:lineRule="auto"/>
              <w:jc w:val="both"/>
              <w:rPr>
                <w:rFonts w:ascii="Times New Roman" w:hAnsi="Times New Roman" w:cs="Times New Roman"/>
                <w:b/>
                <w:bCs/>
              </w:rPr>
            </w:pPr>
          </w:p>
          <w:p w14:paraId="7D01E86E" w14:textId="77777777" w:rsidR="00AD5589" w:rsidRPr="00AE6722" w:rsidRDefault="00AD5589" w:rsidP="0021651B">
            <w:pPr>
              <w:spacing w:after="0" w:line="240" w:lineRule="auto"/>
              <w:jc w:val="both"/>
              <w:rPr>
                <w:rFonts w:ascii="Times New Roman" w:hAnsi="Times New Roman" w:cs="Times New Roman"/>
                <w:b/>
                <w:bCs/>
              </w:rPr>
            </w:pPr>
          </w:p>
          <w:p w14:paraId="79291598" w14:textId="77777777" w:rsidR="00AD5589" w:rsidRPr="00AE6722" w:rsidRDefault="00AD5589" w:rsidP="0021651B">
            <w:pPr>
              <w:spacing w:after="0" w:line="240" w:lineRule="auto"/>
              <w:jc w:val="both"/>
              <w:rPr>
                <w:rFonts w:ascii="Times New Roman" w:hAnsi="Times New Roman" w:cs="Times New Roman"/>
                <w:b/>
                <w:bCs/>
              </w:rPr>
            </w:pPr>
          </w:p>
          <w:p w14:paraId="72200FBE" w14:textId="77777777" w:rsidR="00AD5589" w:rsidRPr="00AE6722" w:rsidRDefault="00AD5589" w:rsidP="0021651B">
            <w:pPr>
              <w:spacing w:after="0" w:line="240" w:lineRule="auto"/>
              <w:jc w:val="both"/>
              <w:rPr>
                <w:rFonts w:ascii="Times New Roman" w:hAnsi="Times New Roman" w:cs="Times New Roman"/>
                <w:b/>
                <w:bCs/>
              </w:rPr>
            </w:pPr>
          </w:p>
          <w:p w14:paraId="3F99E87F" w14:textId="77777777" w:rsidR="00AD5589" w:rsidRPr="00AE6722" w:rsidRDefault="00AD5589" w:rsidP="0021651B">
            <w:pPr>
              <w:spacing w:after="0" w:line="240" w:lineRule="auto"/>
              <w:jc w:val="both"/>
              <w:rPr>
                <w:rFonts w:ascii="Times New Roman" w:hAnsi="Times New Roman" w:cs="Times New Roman"/>
                <w:b/>
                <w:bCs/>
              </w:rPr>
            </w:pPr>
          </w:p>
          <w:p w14:paraId="646E27DC" w14:textId="77777777" w:rsidR="00AD5589" w:rsidRPr="00AE6722" w:rsidRDefault="00AD5589" w:rsidP="0021651B">
            <w:pPr>
              <w:spacing w:after="0" w:line="240" w:lineRule="auto"/>
              <w:jc w:val="both"/>
              <w:rPr>
                <w:rFonts w:ascii="Times New Roman" w:hAnsi="Times New Roman" w:cs="Times New Roman"/>
                <w:b/>
                <w:bCs/>
              </w:rPr>
            </w:pPr>
          </w:p>
          <w:p w14:paraId="297987F8" w14:textId="77777777" w:rsidR="00AD5589" w:rsidRPr="00AE6722" w:rsidRDefault="00AD5589" w:rsidP="0021651B">
            <w:pPr>
              <w:spacing w:after="0" w:line="240" w:lineRule="auto"/>
              <w:jc w:val="both"/>
              <w:rPr>
                <w:rFonts w:ascii="Times New Roman" w:hAnsi="Times New Roman" w:cs="Times New Roman"/>
                <w:b/>
                <w:bCs/>
              </w:rPr>
            </w:pPr>
          </w:p>
          <w:p w14:paraId="62A8C0A9" w14:textId="77777777" w:rsidR="00AD5589" w:rsidRPr="00AE6722" w:rsidRDefault="00AD5589" w:rsidP="0021651B">
            <w:pPr>
              <w:spacing w:after="0" w:line="240" w:lineRule="auto"/>
              <w:jc w:val="both"/>
              <w:rPr>
                <w:rFonts w:ascii="Times New Roman" w:hAnsi="Times New Roman" w:cs="Times New Roman"/>
                <w:b/>
                <w:bCs/>
              </w:rPr>
            </w:pPr>
          </w:p>
          <w:p w14:paraId="30F25EF2" w14:textId="77777777" w:rsidR="00AD5589" w:rsidRPr="00AE6722" w:rsidRDefault="00AD5589" w:rsidP="0021651B">
            <w:pPr>
              <w:spacing w:after="0" w:line="240" w:lineRule="auto"/>
              <w:jc w:val="both"/>
              <w:rPr>
                <w:rFonts w:ascii="Times New Roman" w:hAnsi="Times New Roman" w:cs="Times New Roman"/>
                <w:b/>
                <w:bCs/>
              </w:rPr>
            </w:pPr>
          </w:p>
          <w:p w14:paraId="4851B70D" w14:textId="77777777" w:rsidR="00AD5589" w:rsidRPr="00AE6722" w:rsidRDefault="00AD5589" w:rsidP="0021651B">
            <w:pPr>
              <w:spacing w:after="0" w:line="240" w:lineRule="auto"/>
              <w:jc w:val="both"/>
              <w:rPr>
                <w:rFonts w:ascii="Times New Roman" w:hAnsi="Times New Roman" w:cs="Times New Roman"/>
                <w:b/>
                <w:bCs/>
              </w:rPr>
            </w:pPr>
          </w:p>
          <w:p w14:paraId="197B09EB" w14:textId="77777777" w:rsidR="00AD5589" w:rsidRPr="00AE6722" w:rsidRDefault="00AD5589" w:rsidP="0021651B">
            <w:pPr>
              <w:spacing w:after="0" w:line="240" w:lineRule="auto"/>
              <w:jc w:val="both"/>
              <w:rPr>
                <w:rFonts w:ascii="Times New Roman" w:hAnsi="Times New Roman" w:cs="Times New Roman"/>
                <w:b/>
                <w:bCs/>
              </w:rPr>
            </w:pPr>
          </w:p>
          <w:p w14:paraId="007E373C" w14:textId="77777777" w:rsidR="00AD5589" w:rsidRPr="00AE6722" w:rsidRDefault="00AD5589" w:rsidP="0021651B">
            <w:pPr>
              <w:spacing w:after="0" w:line="240" w:lineRule="auto"/>
              <w:jc w:val="both"/>
              <w:rPr>
                <w:rFonts w:ascii="Times New Roman" w:hAnsi="Times New Roman" w:cs="Times New Roman"/>
                <w:b/>
                <w:bCs/>
              </w:rPr>
            </w:pPr>
          </w:p>
          <w:p w14:paraId="45CF5A16" w14:textId="77777777" w:rsidR="00AD5589" w:rsidRPr="00AE6722" w:rsidRDefault="00AD5589" w:rsidP="0021651B">
            <w:pPr>
              <w:spacing w:after="0" w:line="240" w:lineRule="auto"/>
              <w:jc w:val="both"/>
              <w:rPr>
                <w:rFonts w:ascii="Times New Roman" w:hAnsi="Times New Roman" w:cs="Times New Roman"/>
                <w:b/>
                <w:bCs/>
              </w:rPr>
            </w:pPr>
          </w:p>
          <w:p w14:paraId="72098D95" w14:textId="77777777" w:rsidR="00AD5589" w:rsidRPr="00AE6722" w:rsidRDefault="00AD5589" w:rsidP="0021651B">
            <w:pPr>
              <w:spacing w:after="0" w:line="240" w:lineRule="auto"/>
              <w:jc w:val="both"/>
              <w:rPr>
                <w:rFonts w:ascii="Times New Roman" w:hAnsi="Times New Roman" w:cs="Times New Roman"/>
                <w:b/>
                <w:bCs/>
              </w:rPr>
            </w:pPr>
          </w:p>
          <w:p w14:paraId="2CDBFCC9" w14:textId="77777777" w:rsidR="00AD5589" w:rsidRPr="00AE6722" w:rsidRDefault="00AD5589" w:rsidP="0021651B">
            <w:pPr>
              <w:spacing w:after="0" w:line="240" w:lineRule="auto"/>
              <w:jc w:val="both"/>
              <w:rPr>
                <w:rFonts w:ascii="Times New Roman" w:hAnsi="Times New Roman" w:cs="Times New Roman"/>
                <w:b/>
                <w:bCs/>
              </w:rPr>
            </w:pPr>
          </w:p>
          <w:p w14:paraId="43231829" w14:textId="77777777" w:rsidR="00AD5589" w:rsidRPr="00AE6722" w:rsidRDefault="00AD5589" w:rsidP="0021651B">
            <w:pPr>
              <w:spacing w:after="0" w:line="240" w:lineRule="auto"/>
              <w:jc w:val="both"/>
              <w:rPr>
                <w:rFonts w:ascii="Times New Roman" w:hAnsi="Times New Roman" w:cs="Times New Roman"/>
                <w:b/>
                <w:bCs/>
              </w:rPr>
            </w:pPr>
          </w:p>
          <w:p w14:paraId="30A94CE3" w14:textId="77777777" w:rsidR="00AD5589" w:rsidRPr="00AE6722" w:rsidRDefault="00AD5589" w:rsidP="0021651B">
            <w:pPr>
              <w:spacing w:after="0" w:line="240" w:lineRule="auto"/>
              <w:jc w:val="both"/>
              <w:rPr>
                <w:rFonts w:ascii="Times New Roman" w:hAnsi="Times New Roman" w:cs="Times New Roman"/>
                <w:b/>
                <w:bCs/>
              </w:rPr>
            </w:pPr>
          </w:p>
          <w:p w14:paraId="4C9BFAAD" w14:textId="77777777" w:rsidR="00AD5589" w:rsidRPr="00AE6722" w:rsidRDefault="00AD5589" w:rsidP="0021651B">
            <w:pPr>
              <w:spacing w:after="0" w:line="240" w:lineRule="auto"/>
              <w:jc w:val="both"/>
              <w:rPr>
                <w:rFonts w:ascii="Times New Roman" w:hAnsi="Times New Roman" w:cs="Times New Roman"/>
                <w:b/>
                <w:bCs/>
              </w:rPr>
            </w:pPr>
          </w:p>
          <w:p w14:paraId="426FB577" w14:textId="77777777" w:rsidR="00AD5589" w:rsidRPr="00AE6722" w:rsidRDefault="00AD5589" w:rsidP="0021651B">
            <w:pPr>
              <w:spacing w:after="0" w:line="240" w:lineRule="auto"/>
              <w:jc w:val="both"/>
              <w:rPr>
                <w:rFonts w:ascii="Times New Roman" w:hAnsi="Times New Roman" w:cs="Times New Roman"/>
                <w:b/>
                <w:bCs/>
              </w:rPr>
            </w:pPr>
          </w:p>
          <w:p w14:paraId="62B68ABC" w14:textId="77777777" w:rsidR="00AD5589" w:rsidRPr="00AE6722" w:rsidRDefault="00AD5589" w:rsidP="0021651B">
            <w:pPr>
              <w:spacing w:after="0" w:line="240" w:lineRule="auto"/>
              <w:jc w:val="both"/>
              <w:rPr>
                <w:rFonts w:ascii="Times New Roman" w:hAnsi="Times New Roman" w:cs="Times New Roman"/>
                <w:b/>
                <w:bCs/>
              </w:rPr>
            </w:pPr>
          </w:p>
          <w:p w14:paraId="0E20428A" w14:textId="77777777" w:rsidR="00AD5589" w:rsidRPr="00AE6722" w:rsidRDefault="00AD5589" w:rsidP="0021651B">
            <w:pPr>
              <w:spacing w:after="0" w:line="240" w:lineRule="auto"/>
              <w:jc w:val="both"/>
              <w:rPr>
                <w:rFonts w:ascii="Times New Roman" w:hAnsi="Times New Roman" w:cs="Times New Roman"/>
                <w:b/>
                <w:bCs/>
              </w:rPr>
            </w:pPr>
          </w:p>
          <w:p w14:paraId="767FBF00" w14:textId="77777777" w:rsidR="00AD5589" w:rsidRPr="00AE6722" w:rsidRDefault="00AD5589" w:rsidP="0021651B">
            <w:pPr>
              <w:spacing w:after="0" w:line="240" w:lineRule="auto"/>
              <w:jc w:val="both"/>
              <w:rPr>
                <w:rFonts w:ascii="Times New Roman" w:hAnsi="Times New Roman" w:cs="Times New Roman"/>
                <w:b/>
                <w:bCs/>
              </w:rPr>
            </w:pPr>
          </w:p>
          <w:p w14:paraId="5F1F3055" w14:textId="77777777" w:rsidR="00AD5589" w:rsidRPr="00AE6722" w:rsidRDefault="00AD5589" w:rsidP="0021651B">
            <w:pPr>
              <w:spacing w:after="0" w:line="240" w:lineRule="auto"/>
              <w:jc w:val="both"/>
              <w:rPr>
                <w:rFonts w:ascii="Times New Roman" w:hAnsi="Times New Roman" w:cs="Times New Roman"/>
                <w:b/>
                <w:bCs/>
              </w:rPr>
            </w:pPr>
          </w:p>
          <w:p w14:paraId="4AAF58ED" w14:textId="77777777" w:rsidR="00AD5589" w:rsidRPr="00AE6722" w:rsidRDefault="00AD5589" w:rsidP="0021651B">
            <w:pPr>
              <w:spacing w:after="0" w:line="240" w:lineRule="auto"/>
              <w:jc w:val="both"/>
              <w:rPr>
                <w:rFonts w:ascii="Times New Roman" w:hAnsi="Times New Roman" w:cs="Times New Roman"/>
                <w:b/>
                <w:bCs/>
              </w:rPr>
            </w:pPr>
          </w:p>
          <w:p w14:paraId="12D0D687" w14:textId="77777777" w:rsidR="00AD5589" w:rsidRPr="00AE6722" w:rsidRDefault="00AD5589" w:rsidP="0021651B">
            <w:pPr>
              <w:spacing w:after="0" w:line="240" w:lineRule="auto"/>
              <w:jc w:val="both"/>
              <w:rPr>
                <w:rFonts w:ascii="Times New Roman" w:hAnsi="Times New Roman" w:cs="Times New Roman"/>
                <w:b/>
                <w:bCs/>
              </w:rPr>
            </w:pPr>
          </w:p>
          <w:p w14:paraId="2C9E37AD" w14:textId="77777777" w:rsidR="00AD5589" w:rsidRPr="00AE6722" w:rsidRDefault="00AD5589" w:rsidP="0021651B">
            <w:pPr>
              <w:spacing w:after="0" w:line="240" w:lineRule="auto"/>
              <w:jc w:val="both"/>
              <w:rPr>
                <w:rFonts w:ascii="Times New Roman" w:hAnsi="Times New Roman" w:cs="Times New Roman"/>
                <w:b/>
                <w:bCs/>
              </w:rPr>
            </w:pPr>
          </w:p>
          <w:p w14:paraId="391A2F82" w14:textId="77777777" w:rsidR="00AD5589" w:rsidRPr="00AE6722" w:rsidRDefault="00AD5589" w:rsidP="0021651B">
            <w:pPr>
              <w:spacing w:after="0" w:line="240" w:lineRule="auto"/>
              <w:jc w:val="both"/>
              <w:rPr>
                <w:rFonts w:ascii="Times New Roman" w:hAnsi="Times New Roman" w:cs="Times New Roman"/>
                <w:b/>
                <w:bCs/>
              </w:rPr>
            </w:pPr>
          </w:p>
          <w:p w14:paraId="48E6E982" w14:textId="6EB85698" w:rsidR="007843EA" w:rsidRPr="00AE6722" w:rsidRDefault="007843EA" w:rsidP="0021651B">
            <w:pPr>
              <w:spacing w:after="0" w:line="240" w:lineRule="auto"/>
              <w:jc w:val="both"/>
              <w:rPr>
                <w:rFonts w:ascii="Times New Roman" w:eastAsia="Times New Roman" w:hAnsi="Times New Roman" w:cs="Times New Roman"/>
                <w:lang w:eastAsia="pl-PL"/>
              </w:rPr>
            </w:pPr>
          </w:p>
        </w:tc>
        <w:tc>
          <w:tcPr>
            <w:tcW w:w="5420" w:type="dxa"/>
          </w:tcPr>
          <w:p w14:paraId="10C299C6" w14:textId="77777777" w:rsidR="00C14894" w:rsidRPr="004E7B9D" w:rsidRDefault="00C14894" w:rsidP="00C14894">
            <w:pPr>
              <w:spacing w:after="0" w:line="240" w:lineRule="auto"/>
              <w:jc w:val="both"/>
              <w:rPr>
                <w:rFonts w:ascii="Times New Roman" w:hAnsi="Times New Roman" w:cs="Times New Roman"/>
                <w:bCs/>
                <w:color w:val="000000"/>
              </w:rPr>
            </w:pPr>
            <w:r w:rsidRPr="004E7B9D">
              <w:rPr>
                <w:rFonts w:ascii="Times New Roman" w:hAnsi="Times New Roman" w:cs="Times New Roman"/>
                <w:bCs/>
                <w:color w:val="000000"/>
              </w:rPr>
              <w:lastRenderedPageBreak/>
              <w:t xml:space="preserve">Do odpadów zawierających azbest w zakresie nieuregulowanym w przepisach niniejszej ustawy stosuje się przepisy ustawy z dnia 14 grudnia 2012 r. o odpadach. </w:t>
            </w:r>
          </w:p>
          <w:p w14:paraId="7A189AE4" w14:textId="77777777" w:rsidR="00C14894" w:rsidRDefault="00C14894" w:rsidP="00AD5589">
            <w:pPr>
              <w:spacing w:after="0" w:line="240" w:lineRule="auto"/>
              <w:jc w:val="both"/>
              <w:rPr>
                <w:rFonts w:ascii="Times New Roman" w:hAnsi="Times New Roman" w:cs="Times New Roman"/>
                <w:color w:val="000000"/>
              </w:rPr>
            </w:pPr>
          </w:p>
          <w:p w14:paraId="749EB3F8" w14:textId="77777777" w:rsidR="00AD5589" w:rsidRPr="00AE6722" w:rsidRDefault="00AD5589" w:rsidP="00AD5589">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xml:space="preserve">1. Transport odpadów zawierających azbest, stanowiących towary niebezpieczne w rozumieniu art. 2 pkt 4 ustawy z dnia z 19 sierpnia 2011 r. o przewozie towarów niebezpiecznych (Dz. U. z 2024 r. poz. 643), odbywa się z zachowaniem przepisów o transporcie towarów niebezpiecznych. </w:t>
            </w:r>
          </w:p>
          <w:p w14:paraId="076B37BE" w14:textId="77777777" w:rsidR="00AD5589" w:rsidRPr="00AE6722" w:rsidRDefault="00AD5589" w:rsidP="00AD5589">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xml:space="preserve">2. Transport odpadów zawierających azbest, dla których przepisy o transporcie towarów niebezpiecznych nie ustalają szczegółowych warunków przewozu, odbywa się w sposób uniemożliwiający emisję azbestu do środowiska, w szczególności przez: </w:t>
            </w:r>
          </w:p>
          <w:p w14:paraId="3746373C" w14:textId="77777777" w:rsidR="00AD5589" w:rsidRPr="00AE6722" w:rsidRDefault="00AD5589" w:rsidP="00AD5589">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1) szczelne opakowanie odpadów zawierających azbest o gęstości objętościowej równej lub większej niż 1 000 kg/m</w:t>
            </w:r>
            <w:r w:rsidRPr="00AE6722">
              <w:rPr>
                <w:rFonts w:ascii="Times New Roman" w:hAnsi="Times New Roman" w:cs="Times New Roman"/>
                <w:color w:val="000000"/>
                <w:vertAlign w:val="superscript"/>
              </w:rPr>
              <w:t>3</w:t>
            </w:r>
            <w:r w:rsidRPr="00AE6722">
              <w:rPr>
                <w:rFonts w:ascii="Times New Roman" w:hAnsi="Times New Roman" w:cs="Times New Roman"/>
                <w:color w:val="000000"/>
              </w:rPr>
              <w:t xml:space="preserve"> w folię polietylenową o grubości nie mniejszej niż 0,2 mm;</w:t>
            </w:r>
          </w:p>
          <w:p w14:paraId="1BC1D004" w14:textId="2BACBBA1" w:rsidR="00AD5589" w:rsidRPr="00AE6722" w:rsidRDefault="00AD5589" w:rsidP="00AD5589">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2) zestalenie przy użyciu cementu, a następnie po utwardzeniu szczelne opakowanie odpadów zawierających azbest o gęstości objętościowej mniejszej niż 1 000 kg/m</w:t>
            </w:r>
            <w:r w:rsidRPr="00AE6722">
              <w:rPr>
                <w:rFonts w:ascii="Times New Roman" w:hAnsi="Times New Roman" w:cs="Times New Roman"/>
                <w:color w:val="000000"/>
                <w:vertAlign w:val="superscript"/>
              </w:rPr>
              <w:t>3</w:t>
            </w:r>
            <w:r w:rsidRPr="00AE6722">
              <w:rPr>
                <w:rFonts w:ascii="Times New Roman" w:hAnsi="Times New Roman" w:cs="Times New Roman"/>
                <w:color w:val="000000"/>
              </w:rPr>
              <w:t xml:space="preserve"> w folię polietylenową o grubości nie mniejszej niż 0,2 mm;</w:t>
            </w:r>
          </w:p>
          <w:p w14:paraId="4833485F" w14:textId="2971A8EC" w:rsidR="00AD5589" w:rsidRPr="00AE6722" w:rsidRDefault="00AD5589" w:rsidP="00AD5589">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3)</w:t>
            </w:r>
            <w:r w:rsidR="00015E7F" w:rsidRPr="00AE6722">
              <w:rPr>
                <w:rFonts w:ascii="Times New Roman" w:hAnsi="Times New Roman" w:cs="Times New Roman"/>
                <w:color w:val="000000"/>
              </w:rPr>
              <w:t xml:space="preserve"> </w:t>
            </w:r>
            <w:r w:rsidRPr="00AE6722">
              <w:rPr>
                <w:rFonts w:ascii="Times New Roman" w:hAnsi="Times New Roman" w:cs="Times New Roman"/>
                <w:color w:val="000000"/>
              </w:rPr>
              <w:t>szczelne opakowanie pozostałych odpadów zawierających azbest w worki z folii polietylenowej o grubości nie mniejszej niż 0,2 mm, a następnie umieszczenie ich w opakowaniu zbiorczym z folii polietylenowej i szczelne zamknięcie;</w:t>
            </w:r>
          </w:p>
          <w:p w14:paraId="726C4F95" w14:textId="3D0F8D56" w:rsidR="00AD5589" w:rsidRPr="00AE6722" w:rsidRDefault="00AD5589" w:rsidP="00AD5589">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4) umieszczenie na opakowaniu oznakowania zgodnie ze sposobem i wzorem określonym na podstawie art. 3</w:t>
            </w:r>
            <w:r w:rsidR="007D72EA" w:rsidRPr="00AE6722">
              <w:rPr>
                <w:rFonts w:ascii="Times New Roman" w:hAnsi="Times New Roman" w:cs="Times New Roman"/>
                <w:color w:val="000000"/>
              </w:rPr>
              <w:t>3</w:t>
            </w:r>
            <w:r w:rsidRPr="00AE6722">
              <w:rPr>
                <w:rFonts w:ascii="Times New Roman" w:hAnsi="Times New Roman" w:cs="Times New Roman"/>
                <w:color w:val="000000"/>
              </w:rPr>
              <w:t xml:space="preserve"> pkt 2.</w:t>
            </w:r>
          </w:p>
          <w:p w14:paraId="4035F69F" w14:textId="77777777" w:rsidR="00AD5589" w:rsidRPr="00AE6722" w:rsidRDefault="00AD5589" w:rsidP="00AD5589">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lastRenderedPageBreak/>
              <w:t>3. Przed załadowaniem odpadów zawierających azbest środek transportu oczyszcza się z elementów mogących uszkodzić opakowanie w trakcie transportu.</w:t>
            </w:r>
          </w:p>
          <w:p w14:paraId="5D98FBF0" w14:textId="229BEFAC" w:rsidR="001916F7" w:rsidRPr="00AE6722" w:rsidRDefault="00AD5589" w:rsidP="0021651B">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4. Ładunek odpadów zawierających azbest mocuje się tak, aby w trakcie transportu nie był narażony na wstrząsy, przewracanie, przemieszczanie lub wypadnięcie ze środka transportu.</w:t>
            </w:r>
          </w:p>
        </w:tc>
        <w:tc>
          <w:tcPr>
            <w:tcW w:w="1500" w:type="dxa"/>
          </w:tcPr>
          <w:p w14:paraId="51060C9D" w14:textId="77777777" w:rsidR="007843EA" w:rsidRPr="00AE6722" w:rsidRDefault="007843EA" w:rsidP="0021651B">
            <w:pPr>
              <w:spacing w:after="0" w:line="240" w:lineRule="auto"/>
              <w:jc w:val="both"/>
              <w:rPr>
                <w:rFonts w:ascii="Times New Roman" w:eastAsia="Times New Roman" w:hAnsi="Times New Roman" w:cs="Times New Roman"/>
                <w:lang w:eastAsia="pl-PL"/>
              </w:rPr>
            </w:pPr>
          </w:p>
        </w:tc>
      </w:tr>
      <w:tr w:rsidR="007843EA" w:rsidRPr="00AE6722" w14:paraId="6D88A4A1" w14:textId="77777777" w:rsidTr="0085688B">
        <w:trPr>
          <w:trHeight w:val="539"/>
        </w:trPr>
        <w:tc>
          <w:tcPr>
            <w:tcW w:w="846" w:type="dxa"/>
          </w:tcPr>
          <w:p w14:paraId="13A2C1C5" w14:textId="7FDEB608" w:rsidR="007843EA" w:rsidRPr="00AE6722" w:rsidRDefault="007843EA" w:rsidP="0021651B">
            <w:pPr>
              <w:spacing w:after="0" w:line="240" w:lineRule="auto"/>
              <w:jc w:val="both"/>
              <w:rPr>
                <w:rFonts w:ascii="Times New Roman" w:hAnsi="Times New Roman" w:cs="Times New Roman"/>
                <w:b/>
                <w:bCs/>
              </w:rPr>
            </w:pPr>
            <w:r w:rsidRPr="00AE6722">
              <w:rPr>
                <w:rFonts w:ascii="Times New Roman" w:hAnsi="Times New Roman" w:cs="Times New Roman"/>
                <w:b/>
                <w:bCs/>
              </w:rPr>
              <w:t xml:space="preserve">Art. 7 ust. 1 </w:t>
            </w:r>
          </w:p>
        </w:tc>
        <w:tc>
          <w:tcPr>
            <w:tcW w:w="5528" w:type="dxa"/>
            <w:gridSpan w:val="2"/>
          </w:tcPr>
          <w:p w14:paraId="10DCFACE" w14:textId="0865F569" w:rsidR="00E47178" w:rsidRPr="00AE6722" w:rsidRDefault="00E47178" w:rsidP="0021651B">
            <w:pPr>
              <w:pStyle w:val="CM4"/>
              <w:rPr>
                <w:rFonts w:ascii="Times New Roman" w:hAnsi="Times New Roman" w:cs="Times New Roman"/>
                <w:color w:val="000000"/>
                <w:sz w:val="22"/>
                <w:szCs w:val="22"/>
              </w:rPr>
            </w:pPr>
            <w:r w:rsidRPr="00AE6722">
              <w:rPr>
                <w:rFonts w:ascii="Times New Roman" w:hAnsi="Times New Roman" w:cs="Times New Roman"/>
                <w:b/>
                <w:bCs/>
                <w:i/>
                <w:iCs/>
                <w:color w:val="000000"/>
                <w:sz w:val="22"/>
                <w:szCs w:val="22"/>
              </w:rPr>
              <w:t>Zmieniony Dyrektywą Parlamentu Europejskiego i Rady (UE) 2023/2668</w:t>
            </w:r>
          </w:p>
          <w:p w14:paraId="65F0701D" w14:textId="5A8DE6D2" w:rsidR="007843EA" w:rsidRPr="00AE6722" w:rsidRDefault="007843EA" w:rsidP="0021651B">
            <w:pPr>
              <w:pStyle w:val="CM4"/>
              <w:rPr>
                <w:rFonts w:ascii="Times New Roman" w:hAnsi="Times New Roman" w:cs="Times New Roman"/>
                <w:color w:val="000000"/>
                <w:sz w:val="22"/>
                <w:szCs w:val="22"/>
              </w:rPr>
            </w:pPr>
            <w:r w:rsidRPr="00AE6722">
              <w:rPr>
                <w:rFonts w:ascii="Times New Roman" w:hAnsi="Times New Roman" w:cs="Times New Roman"/>
                <w:color w:val="000000"/>
                <w:sz w:val="22"/>
                <w:szCs w:val="22"/>
              </w:rPr>
              <w:t>Pomiary włókien azbestowych w powietrzu w miejscu pracy wykonuje się w regularnych odstępach czasu podczas określonych faz pracy w zależności od wyników wstępnej oceny ryzyka oraz w celu zapewnienia przestrzegania odpowiedniej wartości dopuszczalnej określonej w art. 8.</w:t>
            </w:r>
          </w:p>
        </w:tc>
        <w:tc>
          <w:tcPr>
            <w:tcW w:w="851" w:type="dxa"/>
          </w:tcPr>
          <w:p w14:paraId="540A08A9" w14:textId="4840E005" w:rsidR="007843EA" w:rsidRPr="00AE6722" w:rsidRDefault="007843EA"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4E39D1C9" w14:textId="39424DF1" w:rsidR="00D64C7E" w:rsidRPr="00AE6722" w:rsidRDefault="00D64C7E" w:rsidP="0021651B">
            <w:pPr>
              <w:spacing w:after="0" w:line="240" w:lineRule="auto"/>
              <w:rPr>
                <w:rFonts w:ascii="Times New Roman" w:hAnsi="Times New Roman" w:cs="Times New Roman"/>
                <w:b/>
                <w:bCs/>
              </w:rPr>
            </w:pPr>
            <w:r w:rsidRPr="00AE6722">
              <w:rPr>
                <w:rFonts w:ascii="Times New Roman" w:hAnsi="Times New Roman" w:cs="Times New Roman"/>
                <w:b/>
                <w:bCs/>
              </w:rPr>
              <w:t xml:space="preserve">Art. </w:t>
            </w:r>
            <w:r w:rsidR="003E4364" w:rsidRPr="00AE6722">
              <w:rPr>
                <w:rFonts w:ascii="Times New Roman" w:hAnsi="Times New Roman" w:cs="Times New Roman"/>
                <w:b/>
                <w:bCs/>
              </w:rPr>
              <w:t>19</w:t>
            </w:r>
            <w:r w:rsidRPr="00AE6722">
              <w:rPr>
                <w:rFonts w:ascii="Times New Roman" w:hAnsi="Times New Roman" w:cs="Times New Roman"/>
                <w:b/>
                <w:bCs/>
              </w:rPr>
              <w:t xml:space="preserve"> ust. 1 pkt 4</w:t>
            </w:r>
          </w:p>
          <w:p w14:paraId="586E47AD" w14:textId="77777777" w:rsidR="007843EA" w:rsidRPr="00AE6722" w:rsidRDefault="007843EA" w:rsidP="0021651B">
            <w:pPr>
              <w:spacing w:after="0" w:line="240" w:lineRule="auto"/>
              <w:jc w:val="both"/>
              <w:rPr>
                <w:rFonts w:ascii="Times New Roman" w:eastAsia="Times New Roman" w:hAnsi="Times New Roman" w:cs="Times New Roman"/>
                <w:lang w:eastAsia="pl-PL"/>
              </w:rPr>
            </w:pPr>
          </w:p>
          <w:p w14:paraId="0F5953CE" w14:textId="77777777" w:rsidR="00D03490" w:rsidRPr="00AE6722" w:rsidRDefault="00D03490" w:rsidP="0021651B">
            <w:pPr>
              <w:spacing w:after="0" w:line="240" w:lineRule="auto"/>
              <w:jc w:val="both"/>
              <w:rPr>
                <w:rFonts w:ascii="Times New Roman" w:eastAsia="Times New Roman" w:hAnsi="Times New Roman" w:cs="Times New Roman"/>
                <w:lang w:eastAsia="pl-PL"/>
              </w:rPr>
            </w:pPr>
          </w:p>
          <w:p w14:paraId="607D4727" w14:textId="77777777" w:rsidR="00D03490" w:rsidRPr="00AE6722" w:rsidRDefault="00D03490" w:rsidP="0021651B">
            <w:pPr>
              <w:spacing w:after="0" w:line="240" w:lineRule="auto"/>
              <w:jc w:val="both"/>
              <w:rPr>
                <w:rFonts w:ascii="Times New Roman" w:eastAsia="Times New Roman" w:hAnsi="Times New Roman" w:cs="Times New Roman"/>
                <w:lang w:eastAsia="pl-PL"/>
              </w:rPr>
            </w:pPr>
          </w:p>
          <w:p w14:paraId="6C06AA42" w14:textId="77777777" w:rsidR="0085688B" w:rsidRPr="00AE6722" w:rsidRDefault="0085688B" w:rsidP="0021651B">
            <w:pPr>
              <w:spacing w:after="0" w:line="240" w:lineRule="auto"/>
              <w:rPr>
                <w:rFonts w:ascii="Times New Roman" w:hAnsi="Times New Roman" w:cs="Times New Roman"/>
                <w:b/>
                <w:bCs/>
              </w:rPr>
            </w:pPr>
          </w:p>
          <w:p w14:paraId="411F8699" w14:textId="2865BFB3" w:rsidR="00D03490" w:rsidRPr="00AE6722" w:rsidRDefault="00D03490" w:rsidP="0021651B">
            <w:pPr>
              <w:spacing w:after="0" w:line="240" w:lineRule="auto"/>
              <w:rPr>
                <w:rFonts w:ascii="Times New Roman" w:hAnsi="Times New Roman" w:cs="Times New Roman"/>
                <w:b/>
                <w:bCs/>
              </w:rPr>
            </w:pPr>
            <w:r w:rsidRPr="00AE6722">
              <w:rPr>
                <w:rFonts w:ascii="Times New Roman" w:hAnsi="Times New Roman" w:cs="Times New Roman"/>
                <w:b/>
                <w:bCs/>
              </w:rPr>
              <w:t xml:space="preserve">Art. </w:t>
            </w:r>
            <w:r w:rsidR="00F0088F" w:rsidRPr="00AE6722">
              <w:rPr>
                <w:rFonts w:ascii="Times New Roman" w:hAnsi="Times New Roman" w:cs="Times New Roman"/>
                <w:b/>
                <w:bCs/>
              </w:rPr>
              <w:t>2</w:t>
            </w:r>
            <w:r w:rsidR="003E4364" w:rsidRPr="00AE6722">
              <w:rPr>
                <w:rFonts w:ascii="Times New Roman" w:hAnsi="Times New Roman" w:cs="Times New Roman"/>
                <w:b/>
                <w:bCs/>
              </w:rPr>
              <w:t>8</w:t>
            </w:r>
            <w:r w:rsidR="00F0088F" w:rsidRPr="00AE6722">
              <w:rPr>
                <w:rFonts w:ascii="Times New Roman" w:hAnsi="Times New Roman" w:cs="Times New Roman"/>
                <w:b/>
                <w:bCs/>
              </w:rPr>
              <w:t xml:space="preserve"> ust. 1</w:t>
            </w:r>
          </w:p>
          <w:p w14:paraId="0BF81662" w14:textId="77777777" w:rsidR="00D03490" w:rsidRPr="00AE6722" w:rsidRDefault="00D03490" w:rsidP="0021651B">
            <w:pPr>
              <w:spacing w:after="0" w:line="240" w:lineRule="auto"/>
              <w:rPr>
                <w:rFonts w:ascii="Times New Roman" w:hAnsi="Times New Roman" w:cs="Times New Roman"/>
                <w:b/>
                <w:bCs/>
              </w:rPr>
            </w:pPr>
          </w:p>
          <w:p w14:paraId="7B93FB41" w14:textId="77777777" w:rsidR="00D03490" w:rsidRPr="00AE6722" w:rsidRDefault="00D03490" w:rsidP="0021651B">
            <w:pPr>
              <w:spacing w:after="0" w:line="240" w:lineRule="auto"/>
              <w:rPr>
                <w:rFonts w:ascii="Times New Roman" w:hAnsi="Times New Roman" w:cs="Times New Roman"/>
                <w:b/>
                <w:bCs/>
              </w:rPr>
            </w:pPr>
          </w:p>
          <w:p w14:paraId="5F497C41" w14:textId="77777777" w:rsidR="00D03490" w:rsidRPr="00AE6722" w:rsidRDefault="00D03490" w:rsidP="0021651B">
            <w:pPr>
              <w:spacing w:after="0" w:line="240" w:lineRule="auto"/>
              <w:rPr>
                <w:rFonts w:ascii="Times New Roman" w:hAnsi="Times New Roman" w:cs="Times New Roman"/>
                <w:b/>
                <w:bCs/>
              </w:rPr>
            </w:pPr>
          </w:p>
          <w:p w14:paraId="64964CCF" w14:textId="77777777" w:rsidR="00D03490" w:rsidRPr="00AE6722" w:rsidRDefault="00D03490" w:rsidP="0021651B">
            <w:pPr>
              <w:spacing w:after="0" w:line="240" w:lineRule="auto"/>
              <w:rPr>
                <w:rFonts w:ascii="Times New Roman" w:hAnsi="Times New Roman" w:cs="Times New Roman"/>
                <w:b/>
                <w:bCs/>
              </w:rPr>
            </w:pPr>
          </w:p>
          <w:p w14:paraId="0B07426E" w14:textId="77777777" w:rsidR="002D6A7D" w:rsidRPr="00AE6722" w:rsidRDefault="002D6A7D" w:rsidP="0021651B">
            <w:pPr>
              <w:spacing w:after="0" w:line="240" w:lineRule="auto"/>
              <w:rPr>
                <w:rFonts w:ascii="Times New Roman" w:hAnsi="Times New Roman" w:cs="Times New Roman"/>
                <w:b/>
                <w:bCs/>
              </w:rPr>
            </w:pPr>
          </w:p>
          <w:p w14:paraId="591F8DCD" w14:textId="77777777" w:rsidR="005C078A" w:rsidRPr="00AE6722" w:rsidRDefault="005C078A" w:rsidP="0021651B">
            <w:pPr>
              <w:spacing w:after="0" w:line="240" w:lineRule="auto"/>
              <w:rPr>
                <w:rFonts w:ascii="Times New Roman" w:hAnsi="Times New Roman" w:cs="Times New Roman"/>
                <w:b/>
                <w:bCs/>
              </w:rPr>
            </w:pPr>
          </w:p>
          <w:p w14:paraId="3538920C" w14:textId="5A03A6B7" w:rsidR="00D03490" w:rsidRPr="00AE6722" w:rsidRDefault="00D03490" w:rsidP="0021651B">
            <w:pPr>
              <w:spacing w:after="0" w:line="240" w:lineRule="auto"/>
              <w:rPr>
                <w:rFonts w:ascii="Times New Roman" w:hAnsi="Times New Roman" w:cs="Times New Roman"/>
                <w:b/>
                <w:bCs/>
              </w:rPr>
            </w:pPr>
            <w:r w:rsidRPr="00AE6722">
              <w:rPr>
                <w:rFonts w:ascii="Times New Roman" w:hAnsi="Times New Roman" w:cs="Times New Roman"/>
                <w:b/>
                <w:bCs/>
              </w:rPr>
              <w:t>Art. 3</w:t>
            </w:r>
            <w:r w:rsidR="003E4364" w:rsidRPr="00AE6722">
              <w:rPr>
                <w:rFonts w:ascii="Times New Roman" w:hAnsi="Times New Roman" w:cs="Times New Roman"/>
                <w:b/>
                <w:bCs/>
              </w:rPr>
              <w:t>6</w:t>
            </w:r>
          </w:p>
          <w:p w14:paraId="1FFB2C77" w14:textId="77777777" w:rsidR="00D03490" w:rsidRPr="00AE6722" w:rsidRDefault="00D03490" w:rsidP="0021651B">
            <w:pPr>
              <w:spacing w:after="0" w:line="240" w:lineRule="auto"/>
              <w:jc w:val="both"/>
              <w:rPr>
                <w:rFonts w:ascii="Times New Roman" w:eastAsia="Times New Roman" w:hAnsi="Times New Roman" w:cs="Times New Roman"/>
                <w:lang w:eastAsia="pl-PL"/>
              </w:rPr>
            </w:pPr>
          </w:p>
        </w:tc>
        <w:tc>
          <w:tcPr>
            <w:tcW w:w="5420" w:type="dxa"/>
          </w:tcPr>
          <w:p w14:paraId="78D6FF38" w14:textId="77777777" w:rsidR="00D64C7E" w:rsidRPr="00AE6722" w:rsidRDefault="00D64C7E" w:rsidP="0021651B">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xml:space="preserve">Wykonawca prac </w:t>
            </w:r>
            <w:bookmarkStart w:id="2" w:name="_Hlk110934719"/>
            <w:r w:rsidRPr="00AE6722">
              <w:rPr>
                <w:rFonts w:ascii="Times New Roman" w:hAnsi="Times New Roman" w:cs="Times New Roman"/>
                <w:color w:val="000000"/>
              </w:rPr>
              <w:t xml:space="preserve">przed rozpoczęciem usuwania lub zabezpieczania wyrobów zawierających azbest </w:t>
            </w:r>
            <w:bookmarkEnd w:id="2"/>
            <w:r w:rsidRPr="00AE6722">
              <w:rPr>
                <w:rFonts w:ascii="Times New Roman" w:hAnsi="Times New Roman" w:cs="Times New Roman"/>
                <w:color w:val="000000"/>
              </w:rPr>
              <w:t>opracowuje szczegółowy plan usuwania lub zabezpieczania wyrobów zawierających azbest, zwany dalej „planem”, obejmujący:</w:t>
            </w:r>
          </w:p>
          <w:p w14:paraId="17C1F033" w14:textId="320CE539" w:rsidR="00F0088F" w:rsidRPr="00AE6722" w:rsidRDefault="00D64C7E" w:rsidP="0021651B">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4) ustalenie niezbędnego dla rodzaju wykonywanych prac harmonogramu pomiarów stężeń azbestu w powietrzu;</w:t>
            </w:r>
          </w:p>
          <w:p w14:paraId="50593ACC" w14:textId="77777777" w:rsidR="00F0088F" w:rsidRPr="00AE6722" w:rsidRDefault="00F0088F" w:rsidP="0021651B">
            <w:pPr>
              <w:spacing w:after="0" w:line="240" w:lineRule="auto"/>
              <w:jc w:val="both"/>
              <w:rPr>
                <w:rFonts w:ascii="Times New Roman" w:hAnsi="Times New Roman" w:cs="Times New Roman"/>
                <w:color w:val="000000"/>
              </w:rPr>
            </w:pPr>
          </w:p>
          <w:p w14:paraId="7F9C0CF2" w14:textId="77777777" w:rsidR="00F0088F" w:rsidRPr="00AE6722" w:rsidRDefault="00F0088F" w:rsidP="003E4364">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1. Wykonawca prac, mając na względzie ochronę życia i zdrowia osób narażonych na działanie azbestu, ogranicza stężenie azbestu w powietrzu do jak najniższego poziomu technicznie możliwego, poniżej wartości najwyższego dopuszczalnego stężenia, określonej w przepisach wydanych na podstawie art. 228 § 3 ustawy z dnia 26 czerwca 1974 r. – Kodeks pracy.</w:t>
            </w:r>
          </w:p>
          <w:p w14:paraId="5260B497" w14:textId="77777777" w:rsidR="00D03490" w:rsidRPr="00AE6722" w:rsidRDefault="00D03490" w:rsidP="0021651B">
            <w:pPr>
              <w:spacing w:after="0" w:line="240" w:lineRule="auto"/>
              <w:jc w:val="both"/>
              <w:rPr>
                <w:rFonts w:ascii="Times New Roman" w:hAnsi="Times New Roman" w:cs="Times New Roman"/>
                <w:color w:val="000000"/>
              </w:rPr>
            </w:pPr>
          </w:p>
          <w:p w14:paraId="2197BBE9" w14:textId="53464DA2" w:rsidR="00D03490" w:rsidRPr="00AE6722" w:rsidRDefault="00D03490" w:rsidP="0021651B">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xml:space="preserve">W zakresie nieuregulowanym w niniejszym rozdziale, do spraw dotyczących zapewnienia bezpiecznych i higienicznych warunków pracy </w:t>
            </w:r>
            <w:r w:rsidR="00720E8E">
              <w:rPr>
                <w:rFonts w:ascii="Times New Roman" w:hAnsi="Times New Roman" w:cs="Times New Roman"/>
                <w:color w:val="000000"/>
              </w:rPr>
              <w:t xml:space="preserve">osobom narażonym na działanie azbestu </w:t>
            </w:r>
            <w:r w:rsidRPr="00AE6722">
              <w:rPr>
                <w:rFonts w:ascii="Times New Roman" w:hAnsi="Times New Roman" w:cs="Times New Roman"/>
                <w:color w:val="000000"/>
              </w:rPr>
              <w:t>zatrudnionym przy pracach polegających na usuwaniu lub zabezpieczaniu wyrobów zawierających azbest, stosuje się przepisy działu X ustawy z dnia 26 czerwca 1974 r. – Kodeks pracy.</w:t>
            </w:r>
          </w:p>
          <w:p w14:paraId="7F595B60" w14:textId="77777777" w:rsidR="002D6A7D" w:rsidRPr="00AE6722" w:rsidRDefault="002D6A7D" w:rsidP="0021651B">
            <w:pPr>
              <w:spacing w:after="0" w:line="240" w:lineRule="auto"/>
              <w:jc w:val="both"/>
              <w:rPr>
                <w:rFonts w:ascii="Times New Roman" w:hAnsi="Times New Roman" w:cs="Times New Roman"/>
                <w:color w:val="000000"/>
              </w:rPr>
            </w:pPr>
          </w:p>
          <w:p w14:paraId="61062440" w14:textId="433AC826" w:rsidR="002D6A7D" w:rsidRPr="00AE6722" w:rsidRDefault="002D6A7D" w:rsidP="0021651B">
            <w:pPr>
              <w:spacing w:after="0" w:line="240" w:lineRule="auto"/>
              <w:jc w:val="both"/>
              <w:rPr>
                <w:rFonts w:ascii="Times New Roman" w:hAnsi="Times New Roman" w:cs="Times New Roman"/>
                <w:b/>
                <w:bCs/>
                <w:color w:val="000000"/>
              </w:rPr>
            </w:pPr>
            <w:r w:rsidRPr="00AE6722">
              <w:rPr>
                <w:rFonts w:ascii="Times New Roman" w:hAnsi="Times New Roman" w:cs="Times New Roman"/>
                <w:b/>
                <w:bCs/>
                <w:color w:val="000000"/>
              </w:rPr>
              <w:t>oraz</w:t>
            </w:r>
          </w:p>
          <w:p w14:paraId="799857AA" w14:textId="77777777" w:rsidR="002D6A7D" w:rsidRPr="00AE6722" w:rsidRDefault="002D6A7D" w:rsidP="0021651B">
            <w:pPr>
              <w:spacing w:after="0" w:line="240" w:lineRule="auto"/>
              <w:jc w:val="both"/>
              <w:rPr>
                <w:rFonts w:ascii="Times New Roman" w:hAnsi="Times New Roman" w:cs="Times New Roman"/>
                <w:color w:val="000000"/>
              </w:rPr>
            </w:pPr>
          </w:p>
          <w:p w14:paraId="0C28AC53" w14:textId="5DE80593" w:rsidR="00D03490" w:rsidRPr="00AE6722" w:rsidRDefault="00D03490" w:rsidP="0021651B">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xml:space="preserve">rozporządzenie Ministra Zdrowia z dnia 2 lutego 2011 r. w sprawie badań i pomiarów czynników szkodliwych dla </w:t>
            </w:r>
            <w:r w:rsidRPr="00AE6722">
              <w:rPr>
                <w:rFonts w:ascii="Times New Roman" w:hAnsi="Times New Roman" w:cs="Times New Roman"/>
                <w:color w:val="000000"/>
              </w:rPr>
              <w:lastRenderedPageBreak/>
              <w:t xml:space="preserve">zdrowia w środowisku pracy </w:t>
            </w:r>
            <w:hyperlink r:id="rId9" w:history="1">
              <w:r w:rsidRPr="00AE6722">
                <w:rPr>
                  <w:rFonts w:ascii="Times New Roman" w:hAnsi="Times New Roman" w:cs="Times New Roman"/>
                  <w:color w:val="000000"/>
                </w:rPr>
                <w:t>(Dz.U. z 202</w:t>
              </w:r>
              <w:r w:rsidR="000F51BB">
                <w:rPr>
                  <w:rFonts w:ascii="Times New Roman" w:hAnsi="Times New Roman" w:cs="Times New Roman"/>
                  <w:color w:val="000000"/>
                </w:rPr>
                <w:t>5</w:t>
              </w:r>
              <w:r w:rsidRPr="00AE6722">
                <w:rPr>
                  <w:rFonts w:ascii="Times New Roman" w:hAnsi="Times New Roman" w:cs="Times New Roman"/>
                  <w:color w:val="000000"/>
                </w:rPr>
                <w:t xml:space="preserve"> r. poz. </w:t>
              </w:r>
              <w:r w:rsidR="000F51BB">
                <w:rPr>
                  <w:rFonts w:ascii="Times New Roman" w:hAnsi="Times New Roman" w:cs="Times New Roman"/>
                  <w:color w:val="000000"/>
                </w:rPr>
                <w:t>949</w:t>
              </w:r>
              <w:r w:rsidRPr="00AE6722">
                <w:rPr>
                  <w:rFonts w:ascii="Times New Roman" w:hAnsi="Times New Roman" w:cs="Times New Roman"/>
                  <w:color w:val="000000"/>
                </w:rPr>
                <w:t>)</w:t>
              </w:r>
            </w:hyperlink>
            <w:r w:rsidRPr="00AE6722">
              <w:rPr>
                <w:rFonts w:ascii="Times New Roman" w:hAnsi="Times New Roman" w:cs="Times New Roman"/>
                <w:color w:val="000000"/>
              </w:rPr>
              <w:t xml:space="preserve"> – </w:t>
            </w:r>
            <w:r w:rsidRPr="00AE6722">
              <w:rPr>
                <w:rFonts w:ascii="Times New Roman" w:hAnsi="Times New Roman" w:cs="Times New Roman"/>
                <w:b/>
                <w:bCs/>
                <w:color w:val="000000"/>
              </w:rPr>
              <w:t>rozporządzenie może wymagać zmiany</w:t>
            </w:r>
          </w:p>
          <w:p w14:paraId="44F09591" w14:textId="6C6224BF" w:rsidR="00D03490" w:rsidRPr="00AE6722" w:rsidRDefault="00D03490" w:rsidP="0021651B">
            <w:pPr>
              <w:spacing w:after="0" w:line="240" w:lineRule="auto"/>
              <w:rPr>
                <w:rFonts w:ascii="Times New Roman" w:hAnsi="Times New Roman" w:cs="Times New Roman"/>
                <w:color w:val="000000"/>
              </w:rPr>
            </w:pPr>
            <w:r w:rsidRPr="00AE6722">
              <w:rPr>
                <w:rFonts w:ascii="Times New Roman" w:hAnsi="Times New Roman" w:cs="Times New Roman"/>
                <w:color w:val="000000"/>
              </w:rPr>
              <w:t>– §2</w:t>
            </w:r>
          </w:p>
          <w:p w14:paraId="5CA6A208" w14:textId="77777777" w:rsidR="00D03490" w:rsidRPr="00AE6722" w:rsidRDefault="00D03490" w:rsidP="0021651B">
            <w:pPr>
              <w:spacing w:after="0" w:line="240" w:lineRule="auto"/>
              <w:jc w:val="both"/>
              <w:rPr>
                <w:rFonts w:ascii="Times New Roman" w:hAnsi="Times New Roman" w:cs="Times New Roman"/>
                <w:color w:val="000000"/>
              </w:rPr>
            </w:pPr>
            <w:bookmarkStart w:id="3" w:name="mip15790446"/>
            <w:bookmarkEnd w:id="3"/>
            <w:r w:rsidRPr="00AE6722">
              <w:rPr>
                <w:rFonts w:ascii="Times New Roman" w:hAnsi="Times New Roman" w:cs="Times New Roman"/>
                <w:color w:val="000000"/>
              </w:rPr>
              <w:t>§ 2</w:t>
            </w:r>
            <w:bookmarkStart w:id="4" w:name="mip15790447"/>
            <w:bookmarkEnd w:id="4"/>
            <w:r w:rsidRPr="00AE6722">
              <w:rPr>
                <w:rFonts w:ascii="Times New Roman" w:hAnsi="Times New Roman" w:cs="Times New Roman"/>
                <w:color w:val="000000"/>
              </w:rPr>
              <w:t>.1. Pracodawca wskazuje czynniki szkodliwe dla zdrowia w środowisku pracy, dla których wykonuje się badania i pomiary, po przeprowadzeniu rozpoznania źródeł ich emisji oraz warunków wykonywania pracy, które mają wpływ na poziom stężeń lub natężeń tych czynników lub na poziom narażenia na oddziaływanie tych czynników, ze szczególnym uwzględnieniem:</w:t>
            </w:r>
          </w:p>
          <w:p w14:paraId="7FA2FC3F" w14:textId="77777777" w:rsidR="00D03490" w:rsidRPr="00AE6722" w:rsidRDefault="00D03490" w:rsidP="0021651B">
            <w:pPr>
              <w:spacing w:after="0" w:line="240" w:lineRule="auto"/>
              <w:jc w:val="both"/>
              <w:rPr>
                <w:rFonts w:ascii="Times New Roman" w:hAnsi="Times New Roman" w:cs="Times New Roman"/>
                <w:color w:val="000000"/>
              </w:rPr>
            </w:pPr>
            <w:bookmarkStart w:id="5" w:name="mip15790449"/>
            <w:bookmarkEnd w:id="5"/>
            <w:r w:rsidRPr="00AE6722">
              <w:rPr>
                <w:rFonts w:ascii="Times New Roman" w:hAnsi="Times New Roman" w:cs="Times New Roman"/>
                <w:color w:val="000000"/>
              </w:rPr>
              <w:t>1) rodzaju tych czynników oraz ich właściwości;</w:t>
            </w:r>
          </w:p>
          <w:p w14:paraId="2AB3F9F2" w14:textId="77777777" w:rsidR="00D03490" w:rsidRPr="00AE6722" w:rsidRDefault="00D03490" w:rsidP="0021651B">
            <w:pPr>
              <w:spacing w:after="0" w:line="240" w:lineRule="auto"/>
              <w:jc w:val="both"/>
              <w:rPr>
                <w:rFonts w:ascii="Times New Roman" w:hAnsi="Times New Roman" w:cs="Times New Roman"/>
                <w:color w:val="000000"/>
              </w:rPr>
            </w:pPr>
            <w:bookmarkStart w:id="6" w:name="mip15790450"/>
            <w:bookmarkEnd w:id="6"/>
            <w:r w:rsidRPr="00AE6722">
              <w:rPr>
                <w:rFonts w:ascii="Times New Roman" w:hAnsi="Times New Roman" w:cs="Times New Roman"/>
                <w:color w:val="000000"/>
              </w:rPr>
              <w:t>2) procesów technologicznych i ich parametrów;</w:t>
            </w:r>
          </w:p>
          <w:p w14:paraId="55887288" w14:textId="77777777" w:rsidR="00D03490" w:rsidRPr="00AE6722" w:rsidRDefault="00D03490" w:rsidP="0021651B">
            <w:pPr>
              <w:spacing w:after="0" w:line="240" w:lineRule="auto"/>
              <w:jc w:val="both"/>
              <w:rPr>
                <w:rFonts w:ascii="Times New Roman" w:hAnsi="Times New Roman" w:cs="Times New Roman"/>
                <w:color w:val="000000"/>
              </w:rPr>
            </w:pPr>
            <w:bookmarkStart w:id="7" w:name="mip15790451"/>
            <w:bookmarkEnd w:id="7"/>
            <w:r w:rsidRPr="00AE6722">
              <w:rPr>
                <w:rFonts w:ascii="Times New Roman" w:hAnsi="Times New Roman" w:cs="Times New Roman"/>
                <w:color w:val="000000"/>
              </w:rPr>
              <w:t>3) wyposażenia technicznego, w tym maszyn, urządzeń, instalacji i narzędzi, które mogą być źródłem emisji czynników szkodliwych dla zdrowia, z uwzględnieniem wyników pomiarów tej emisji dostarczanych przez producentów;</w:t>
            </w:r>
          </w:p>
          <w:p w14:paraId="6E9EBF65" w14:textId="77777777" w:rsidR="00D03490" w:rsidRPr="00AE6722" w:rsidRDefault="00D03490" w:rsidP="0021651B">
            <w:pPr>
              <w:spacing w:after="0" w:line="240" w:lineRule="auto"/>
              <w:jc w:val="both"/>
              <w:rPr>
                <w:rFonts w:ascii="Times New Roman" w:hAnsi="Times New Roman" w:cs="Times New Roman"/>
                <w:color w:val="000000"/>
              </w:rPr>
            </w:pPr>
            <w:bookmarkStart w:id="8" w:name="mip15790452"/>
            <w:bookmarkEnd w:id="8"/>
            <w:r w:rsidRPr="00AE6722">
              <w:rPr>
                <w:rFonts w:ascii="Times New Roman" w:hAnsi="Times New Roman" w:cs="Times New Roman"/>
                <w:color w:val="000000"/>
              </w:rPr>
              <w:t>4) środków ochrony zbiorowej i danych dotyczących ich użytkowania;</w:t>
            </w:r>
          </w:p>
          <w:p w14:paraId="5B21666C" w14:textId="77777777" w:rsidR="00D03490" w:rsidRPr="00AE6722" w:rsidRDefault="00D03490" w:rsidP="0021651B">
            <w:pPr>
              <w:spacing w:after="0" w:line="240" w:lineRule="auto"/>
              <w:jc w:val="both"/>
              <w:rPr>
                <w:rFonts w:ascii="Times New Roman" w:hAnsi="Times New Roman" w:cs="Times New Roman"/>
                <w:color w:val="000000"/>
              </w:rPr>
            </w:pPr>
            <w:bookmarkStart w:id="9" w:name="mip15790453"/>
            <w:bookmarkEnd w:id="9"/>
            <w:r w:rsidRPr="00AE6722">
              <w:rPr>
                <w:rFonts w:ascii="Times New Roman" w:hAnsi="Times New Roman" w:cs="Times New Roman"/>
                <w:color w:val="000000"/>
              </w:rPr>
              <w:t>5) organizacji pracy i sposobu wykonywania pracy;</w:t>
            </w:r>
          </w:p>
          <w:p w14:paraId="2B632A42" w14:textId="77777777" w:rsidR="00D03490" w:rsidRPr="00AE6722" w:rsidRDefault="00D03490" w:rsidP="0021651B">
            <w:pPr>
              <w:spacing w:after="0" w:line="240" w:lineRule="auto"/>
              <w:jc w:val="both"/>
              <w:rPr>
                <w:rFonts w:ascii="Times New Roman" w:hAnsi="Times New Roman" w:cs="Times New Roman"/>
                <w:color w:val="000000"/>
              </w:rPr>
            </w:pPr>
            <w:bookmarkStart w:id="10" w:name="mip15790454"/>
            <w:bookmarkEnd w:id="10"/>
            <w:r w:rsidRPr="00AE6722">
              <w:rPr>
                <w:rFonts w:ascii="Times New Roman" w:hAnsi="Times New Roman" w:cs="Times New Roman"/>
                <w:color w:val="000000"/>
              </w:rPr>
              <w:t>6) rzeczywistego czasu narażenia na oddziaływanie czynników szkodliwych dla zdrowia, z uwzględnieniem obowiązującego u pracodawcy systemu i rozkładu czasu pracy.</w:t>
            </w:r>
          </w:p>
          <w:p w14:paraId="1658E478" w14:textId="77777777" w:rsidR="00D03490" w:rsidRPr="00AE6722" w:rsidRDefault="00D03490" w:rsidP="0021651B">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 3</w:t>
            </w:r>
          </w:p>
          <w:p w14:paraId="6B4195CD" w14:textId="77777777" w:rsidR="00D03490" w:rsidRPr="00AE6722" w:rsidRDefault="00D03490" w:rsidP="0021651B">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3. Pracodawca zapewnia wykonanie badań i pomiarów czynnika szkodliwego dla zdrowia w środowisku pracy, nie później niż w terminie 30 dni od dnia rozpoczęcia działalności.</w:t>
            </w:r>
          </w:p>
          <w:p w14:paraId="4E1CBAE1" w14:textId="77777777" w:rsidR="00D03490" w:rsidRPr="00AE6722" w:rsidRDefault="00D03490" w:rsidP="0021651B">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 5</w:t>
            </w:r>
          </w:p>
          <w:p w14:paraId="3F3A28AC" w14:textId="77777777" w:rsidR="00D03490" w:rsidRPr="00AE6722" w:rsidRDefault="00D03490" w:rsidP="0021651B">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xml:space="preserve">§ 5. W przypadku występowania szkodliwego dla zdrowia czynnika chemicznego, dla którego została ustalona wartość najwyższego dopuszczalnego stężenia pułapowego (NDSP), określonego w przepisach wydanych na podstawie art. 228 § 3 ustawy z dnia 26 czerwca 1974 r. - Kodeks pracy, </w:t>
            </w:r>
            <w:r w:rsidRPr="00AE6722">
              <w:rPr>
                <w:rFonts w:ascii="Times New Roman" w:hAnsi="Times New Roman" w:cs="Times New Roman"/>
                <w:color w:val="000000"/>
              </w:rPr>
              <w:lastRenderedPageBreak/>
              <w:t>pracodawca wykonuje we własnym zakresie pomiary ciągłe stężenia tego czynnika za pomocą urządzeń lub z uwzględnieniem procedur spełniających wymagania określone w Polskiej Normie.</w:t>
            </w:r>
          </w:p>
          <w:p w14:paraId="35372DA5" w14:textId="77777777" w:rsidR="00D03490" w:rsidRPr="00AE6722" w:rsidRDefault="00D03490" w:rsidP="0021651B">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 6 ust. 1 pkt 1; ust. 2</w:t>
            </w:r>
          </w:p>
          <w:p w14:paraId="20DEE0A5" w14:textId="77777777" w:rsidR="00D03490" w:rsidRPr="00AE6722" w:rsidRDefault="00D03490" w:rsidP="0021651B">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1. W przypadku występowania czynnika o działaniu rakotwórczym lub mutagennym, o którym mowa w przepisach wydanych na podstawie art. 222 § 3 ustawy z dnia 26 czerwca 1974 r. - Kodeks pracy, badania i pomiary wykonuje się:</w:t>
            </w:r>
          </w:p>
          <w:p w14:paraId="215CDB48" w14:textId="77777777" w:rsidR="00D03490" w:rsidRPr="00AE6722" w:rsidRDefault="00D03490" w:rsidP="0021651B">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1) co najmniej raz na sześć miesięcy - jeżeli podczas ostatniego badania i pomiaru stwierdzono stężenie czynnika o działaniu rakotwórczym lub mutagennym powyżej 0,1 do 0,5 wartości NDS;</w:t>
            </w:r>
          </w:p>
          <w:p w14:paraId="01E58862" w14:textId="1AB197DF" w:rsidR="00D03490" w:rsidRPr="00AE6722" w:rsidRDefault="00D03490" w:rsidP="0021651B">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2. W przypadku narażenia na pył zawierający azbest, badania i pomiary wykonuje się co najmniej raz na trzy miesiące. Jeżeli wyniki dwóch ostatnich badań i pomiarów nie przekroczyły 0,5 wartości NDS, częstotliwość ta może być zmniejszona do określonej w ust. 1 pkt 1.</w:t>
            </w:r>
          </w:p>
        </w:tc>
        <w:tc>
          <w:tcPr>
            <w:tcW w:w="1500" w:type="dxa"/>
          </w:tcPr>
          <w:p w14:paraId="5DADBF16" w14:textId="77777777" w:rsidR="007843EA" w:rsidRPr="00AE6722" w:rsidRDefault="007843EA" w:rsidP="0021651B">
            <w:pPr>
              <w:spacing w:after="0" w:line="240" w:lineRule="auto"/>
              <w:jc w:val="both"/>
              <w:rPr>
                <w:rFonts w:ascii="Times New Roman" w:eastAsia="Times New Roman" w:hAnsi="Times New Roman" w:cs="Times New Roman"/>
                <w:lang w:eastAsia="pl-PL"/>
              </w:rPr>
            </w:pPr>
          </w:p>
        </w:tc>
      </w:tr>
      <w:tr w:rsidR="007843EA" w:rsidRPr="00AE6722" w14:paraId="30960FFC" w14:textId="77777777" w:rsidTr="0085688B">
        <w:trPr>
          <w:trHeight w:val="539"/>
        </w:trPr>
        <w:tc>
          <w:tcPr>
            <w:tcW w:w="846" w:type="dxa"/>
          </w:tcPr>
          <w:p w14:paraId="4FBD95A8" w14:textId="7EFC05E8" w:rsidR="007843EA" w:rsidRPr="00AE6722" w:rsidRDefault="004710AE" w:rsidP="0021651B">
            <w:pPr>
              <w:spacing w:after="0" w:line="240" w:lineRule="auto"/>
              <w:jc w:val="both"/>
              <w:rPr>
                <w:rFonts w:ascii="Times New Roman" w:hAnsi="Times New Roman" w:cs="Times New Roman"/>
                <w:b/>
                <w:bCs/>
              </w:rPr>
            </w:pPr>
            <w:r w:rsidRPr="00AE6722">
              <w:rPr>
                <w:rFonts w:ascii="Times New Roman" w:hAnsi="Times New Roman" w:cs="Times New Roman"/>
                <w:b/>
                <w:bCs/>
              </w:rPr>
              <w:lastRenderedPageBreak/>
              <w:t xml:space="preserve">Art. 7 ust. 2 </w:t>
            </w:r>
          </w:p>
        </w:tc>
        <w:tc>
          <w:tcPr>
            <w:tcW w:w="5528" w:type="dxa"/>
            <w:gridSpan w:val="2"/>
          </w:tcPr>
          <w:p w14:paraId="2792FC42" w14:textId="6AEF0E98" w:rsidR="00E47178" w:rsidRPr="00AE6722" w:rsidRDefault="00E47178" w:rsidP="0021651B">
            <w:pPr>
              <w:pStyle w:val="CM4"/>
              <w:rPr>
                <w:rFonts w:ascii="Times New Roman" w:hAnsi="Times New Roman" w:cs="Times New Roman"/>
                <w:color w:val="000000"/>
                <w:sz w:val="22"/>
                <w:szCs w:val="22"/>
              </w:rPr>
            </w:pPr>
            <w:r w:rsidRPr="00AE6722">
              <w:rPr>
                <w:rFonts w:ascii="Times New Roman" w:hAnsi="Times New Roman" w:cs="Times New Roman"/>
                <w:b/>
                <w:bCs/>
                <w:i/>
                <w:iCs/>
                <w:color w:val="000000"/>
                <w:sz w:val="22"/>
                <w:szCs w:val="22"/>
              </w:rPr>
              <w:t>Zmieniony Dyrektywą Parlamentu Europejskiego i Rady (UE) 2023/2668</w:t>
            </w:r>
          </w:p>
          <w:p w14:paraId="372340F9" w14:textId="52CD4312" w:rsidR="007843EA" w:rsidRPr="00AE6722" w:rsidRDefault="004710AE" w:rsidP="0021651B">
            <w:pPr>
              <w:pStyle w:val="CM4"/>
              <w:rPr>
                <w:rFonts w:ascii="Times New Roman" w:hAnsi="Times New Roman" w:cs="Times New Roman"/>
                <w:color w:val="000000"/>
                <w:sz w:val="22"/>
                <w:szCs w:val="22"/>
              </w:rPr>
            </w:pPr>
            <w:r w:rsidRPr="00AE6722">
              <w:rPr>
                <w:rFonts w:ascii="Times New Roman" w:hAnsi="Times New Roman" w:cs="Times New Roman"/>
                <w:color w:val="000000"/>
                <w:sz w:val="22"/>
                <w:szCs w:val="22"/>
              </w:rPr>
              <w:t>Pobieranie próbek musi odzwierciedlać indywidualne narażenie pracownika na działanie pyłu pochodzącego z azbestu lub materiałów zawierających azbest.</w:t>
            </w:r>
          </w:p>
        </w:tc>
        <w:tc>
          <w:tcPr>
            <w:tcW w:w="851" w:type="dxa"/>
          </w:tcPr>
          <w:p w14:paraId="5E805C5C" w14:textId="625BE2C6" w:rsidR="007843EA" w:rsidRPr="00AE6722" w:rsidRDefault="004710AE"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49EC4DCF" w14:textId="3ED22D29" w:rsidR="00924C2B" w:rsidRPr="00AE6722" w:rsidRDefault="00924C2B" w:rsidP="0021651B">
            <w:pPr>
              <w:spacing w:after="0" w:line="240" w:lineRule="auto"/>
              <w:rPr>
                <w:rFonts w:ascii="Times New Roman" w:hAnsi="Times New Roman" w:cs="Times New Roman"/>
                <w:b/>
                <w:bCs/>
              </w:rPr>
            </w:pPr>
            <w:r w:rsidRPr="00AE6722">
              <w:rPr>
                <w:rFonts w:ascii="Times New Roman" w:hAnsi="Times New Roman" w:cs="Times New Roman"/>
                <w:b/>
                <w:bCs/>
              </w:rPr>
              <w:t>Art. 3</w:t>
            </w:r>
            <w:r w:rsidR="00AD483D" w:rsidRPr="00AE6722">
              <w:rPr>
                <w:rFonts w:ascii="Times New Roman" w:hAnsi="Times New Roman" w:cs="Times New Roman"/>
                <w:b/>
                <w:bCs/>
              </w:rPr>
              <w:t>6</w:t>
            </w:r>
          </w:p>
          <w:p w14:paraId="7D640F55" w14:textId="77777777" w:rsidR="007843EA" w:rsidRPr="00AE6722" w:rsidRDefault="007843EA" w:rsidP="0021651B">
            <w:pPr>
              <w:spacing w:after="0" w:line="240" w:lineRule="auto"/>
              <w:jc w:val="both"/>
              <w:rPr>
                <w:rFonts w:ascii="Times New Roman" w:eastAsia="Times New Roman" w:hAnsi="Times New Roman" w:cs="Times New Roman"/>
                <w:lang w:eastAsia="pl-PL"/>
              </w:rPr>
            </w:pPr>
          </w:p>
        </w:tc>
        <w:tc>
          <w:tcPr>
            <w:tcW w:w="5420" w:type="dxa"/>
          </w:tcPr>
          <w:p w14:paraId="72B5A40E" w14:textId="4B1D29E0" w:rsidR="00924C2B" w:rsidRPr="00AE6722" w:rsidRDefault="00924C2B" w:rsidP="0021651B">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xml:space="preserve">W zakresie nieuregulowanym w niniejszym rozdziale, do spraw dotyczących zapewnienia bezpiecznych i higienicznych warunków pracy </w:t>
            </w:r>
            <w:r w:rsidR="00CA0295">
              <w:rPr>
                <w:rFonts w:ascii="Times New Roman" w:hAnsi="Times New Roman" w:cs="Times New Roman"/>
                <w:color w:val="000000"/>
              </w:rPr>
              <w:t xml:space="preserve">osobom narażonym na działanie azbestu </w:t>
            </w:r>
            <w:r w:rsidRPr="00AE6722">
              <w:rPr>
                <w:rFonts w:ascii="Times New Roman" w:hAnsi="Times New Roman" w:cs="Times New Roman"/>
                <w:color w:val="000000"/>
              </w:rPr>
              <w:t>zatrudnionym przy pracach polegających na usuwaniu lub zabezpieczaniu wyrobów zawierających azbest, stosuje się przepisy działu X ustawy z dnia 26 czerwca 1974 r. – Kodeks pracy.</w:t>
            </w:r>
          </w:p>
          <w:p w14:paraId="293BA62D" w14:textId="77777777" w:rsidR="002D6A7D" w:rsidRPr="00AE6722" w:rsidRDefault="002D6A7D" w:rsidP="0021651B">
            <w:pPr>
              <w:spacing w:after="0" w:line="240" w:lineRule="auto"/>
              <w:jc w:val="both"/>
              <w:rPr>
                <w:rFonts w:ascii="Times New Roman" w:hAnsi="Times New Roman" w:cs="Times New Roman"/>
                <w:bCs/>
              </w:rPr>
            </w:pPr>
          </w:p>
          <w:p w14:paraId="1AC9EC45" w14:textId="2CBD0492" w:rsidR="002D6A7D" w:rsidRPr="00AE6722" w:rsidRDefault="002D6A7D" w:rsidP="0021651B">
            <w:pPr>
              <w:spacing w:after="0" w:line="240" w:lineRule="auto"/>
              <w:jc w:val="both"/>
              <w:rPr>
                <w:rFonts w:ascii="Times New Roman" w:hAnsi="Times New Roman" w:cs="Times New Roman"/>
                <w:b/>
              </w:rPr>
            </w:pPr>
            <w:r w:rsidRPr="00AE6722">
              <w:rPr>
                <w:rFonts w:ascii="Times New Roman" w:hAnsi="Times New Roman" w:cs="Times New Roman"/>
                <w:b/>
              </w:rPr>
              <w:t xml:space="preserve">oraz </w:t>
            </w:r>
          </w:p>
          <w:p w14:paraId="10E76FF6" w14:textId="77777777" w:rsidR="002D6A7D" w:rsidRPr="00AE6722" w:rsidRDefault="002D6A7D" w:rsidP="0021651B">
            <w:pPr>
              <w:spacing w:after="0" w:line="240" w:lineRule="auto"/>
              <w:jc w:val="both"/>
              <w:rPr>
                <w:rFonts w:ascii="Times New Roman" w:hAnsi="Times New Roman" w:cs="Times New Roman"/>
                <w:bCs/>
              </w:rPr>
            </w:pPr>
          </w:p>
          <w:p w14:paraId="59355D99" w14:textId="5F34D67C" w:rsidR="00924C2B" w:rsidRPr="00AE6722" w:rsidRDefault="00924C2B" w:rsidP="0021651B">
            <w:pPr>
              <w:spacing w:after="0" w:line="240" w:lineRule="auto"/>
              <w:jc w:val="both"/>
              <w:rPr>
                <w:rFonts w:ascii="Times New Roman" w:hAnsi="Times New Roman" w:cs="Times New Roman"/>
                <w:bCs/>
              </w:rPr>
            </w:pPr>
            <w:r w:rsidRPr="00AE6722">
              <w:rPr>
                <w:rFonts w:ascii="Times New Roman" w:hAnsi="Times New Roman" w:cs="Times New Roman"/>
                <w:bCs/>
              </w:rPr>
              <w:t xml:space="preserve">rozporządzenie Ministra Zdrowia z dnia 2 lutego 2011 r. w sprawie badań i pomiarów czynników szkodliwych dla zdrowia w środowisku pracy </w:t>
            </w:r>
            <w:hyperlink r:id="rId10" w:history="1">
              <w:r w:rsidRPr="00AE6722">
                <w:rPr>
                  <w:rFonts w:ascii="Times New Roman" w:hAnsi="Times New Roman" w:cs="Times New Roman"/>
                  <w:bCs/>
                </w:rPr>
                <w:t>(Dz.U. z 202</w:t>
              </w:r>
              <w:r w:rsidR="00F67D8C">
                <w:rPr>
                  <w:rFonts w:ascii="Times New Roman" w:hAnsi="Times New Roman" w:cs="Times New Roman"/>
                  <w:bCs/>
                </w:rPr>
                <w:t>5</w:t>
              </w:r>
              <w:r w:rsidRPr="00AE6722">
                <w:rPr>
                  <w:rFonts w:ascii="Times New Roman" w:hAnsi="Times New Roman" w:cs="Times New Roman"/>
                  <w:bCs/>
                </w:rPr>
                <w:t xml:space="preserve"> r. poz. </w:t>
              </w:r>
              <w:r w:rsidR="00F67D8C">
                <w:rPr>
                  <w:rFonts w:ascii="Times New Roman" w:hAnsi="Times New Roman" w:cs="Times New Roman"/>
                  <w:bCs/>
                </w:rPr>
                <w:t>949</w:t>
              </w:r>
              <w:r w:rsidRPr="00AE6722">
                <w:rPr>
                  <w:rFonts w:ascii="Times New Roman" w:hAnsi="Times New Roman" w:cs="Times New Roman"/>
                  <w:bCs/>
                </w:rPr>
                <w:t>)</w:t>
              </w:r>
            </w:hyperlink>
            <w:r w:rsidRPr="00AE6722">
              <w:rPr>
                <w:rFonts w:ascii="Times New Roman" w:hAnsi="Times New Roman" w:cs="Times New Roman"/>
                <w:bCs/>
              </w:rPr>
              <w:t xml:space="preserve">  </w:t>
            </w:r>
            <w:r w:rsidR="002D6A7D" w:rsidRPr="00AE6722">
              <w:rPr>
                <w:rFonts w:ascii="Times New Roman" w:hAnsi="Times New Roman" w:cs="Times New Roman"/>
                <w:bCs/>
              </w:rPr>
              <w:t xml:space="preserve">–  </w:t>
            </w:r>
            <w:r w:rsidRPr="00AE6722">
              <w:rPr>
                <w:rFonts w:ascii="Times New Roman" w:hAnsi="Times New Roman" w:cs="Times New Roman"/>
                <w:b/>
              </w:rPr>
              <w:t>rozporządzenie może wymagać zmiany</w:t>
            </w:r>
          </w:p>
          <w:p w14:paraId="6F549B22" w14:textId="77777777" w:rsidR="00924C2B" w:rsidRPr="00AE6722" w:rsidRDefault="00924C2B" w:rsidP="0021651B">
            <w:pPr>
              <w:spacing w:after="0" w:line="240" w:lineRule="auto"/>
              <w:jc w:val="both"/>
              <w:rPr>
                <w:rFonts w:ascii="Times New Roman" w:hAnsi="Times New Roman" w:cs="Times New Roman"/>
                <w:bCs/>
              </w:rPr>
            </w:pPr>
            <w:r w:rsidRPr="00AE6722">
              <w:rPr>
                <w:rFonts w:ascii="Times New Roman" w:hAnsi="Times New Roman" w:cs="Times New Roman"/>
                <w:bCs/>
              </w:rPr>
              <w:t>– § 6 ust. 2</w:t>
            </w:r>
          </w:p>
          <w:p w14:paraId="02AD2EE3" w14:textId="46EAD488" w:rsidR="007843EA" w:rsidRPr="00AE6722" w:rsidRDefault="00924C2B" w:rsidP="0021651B">
            <w:pPr>
              <w:spacing w:after="0" w:line="240" w:lineRule="auto"/>
              <w:jc w:val="both"/>
              <w:rPr>
                <w:rFonts w:ascii="Times New Roman" w:hAnsi="Times New Roman" w:cs="Times New Roman"/>
                <w:bCs/>
              </w:rPr>
            </w:pPr>
            <w:r w:rsidRPr="00AE6722">
              <w:rPr>
                <w:rFonts w:ascii="Times New Roman" w:hAnsi="Times New Roman" w:cs="Times New Roman"/>
                <w:bCs/>
              </w:rPr>
              <w:lastRenderedPageBreak/>
              <w:t>2. W przypadku narażenia na pył zawierający azbest, badania i pomiary wykonuje się co najmniej raz na trzy miesiące. Jeżeli wyniki dwóch ostatnich badań i pomiarów nie przekroczyły 0,5 wartości NDS, częstotliwość ta może być zmniejszona do określonej w ust. 1 pkt 1.</w:t>
            </w:r>
          </w:p>
        </w:tc>
        <w:tc>
          <w:tcPr>
            <w:tcW w:w="1500" w:type="dxa"/>
          </w:tcPr>
          <w:p w14:paraId="48EC6972" w14:textId="77777777" w:rsidR="007843EA" w:rsidRPr="00AE6722" w:rsidRDefault="007843EA" w:rsidP="0021651B">
            <w:pPr>
              <w:spacing w:after="0" w:line="240" w:lineRule="auto"/>
              <w:jc w:val="both"/>
              <w:rPr>
                <w:rFonts w:ascii="Times New Roman" w:eastAsia="Times New Roman" w:hAnsi="Times New Roman" w:cs="Times New Roman"/>
                <w:lang w:eastAsia="pl-PL"/>
              </w:rPr>
            </w:pPr>
          </w:p>
        </w:tc>
      </w:tr>
      <w:tr w:rsidR="007843EA" w:rsidRPr="00AE6722" w14:paraId="33D3162C" w14:textId="77777777" w:rsidTr="0085688B">
        <w:trPr>
          <w:trHeight w:val="539"/>
        </w:trPr>
        <w:tc>
          <w:tcPr>
            <w:tcW w:w="846" w:type="dxa"/>
          </w:tcPr>
          <w:p w14:paraId="79F498FB" w14:textId="4374755F" w:rsidR="007843EA" w:rsidRPr="00AE6722" w:rsidRDefault="004710AE" w:rsidP="0021651B">
            <w:pPr>
              <w:spacing w:after="0" w:line="240" w:lineRule="auto"/>
              <w:jc w:val="both"/>
              <w:rPr>
                <w:rFonts w:ascii="Times New Roman" w:hAnsi="Times New Roman" w:cs="Times New Roman"/>
                <w:b/>
                <w:bCs/>
              </w:rPr>
            </w:pPr>
            <w:r w:rsidRPr="00AE6722">
              <w:rPr>
                <w:rFonts w:ascii="Times New Roman" w:hAnsi="Times New Roman" w:cs="Times New Roman"/>
                <w:b/>
                <w:bCs/>
              </w:rPr>
              <w:t>Art. 7 ust. 3</w:t>
            </w:r>
          </w:p>
        </w:tc>
        <w:tc>
          <w:tcPr>
            <w:tcW w:w="5528" w:type="dxa"/>
            <w:gridSpan w:val="2"/>
          </w:tcPr>
          <w:p w14:paraId="379DC5F4" w14:textId="134DDBC3" w:rsidR="007843EA" w:rsidRPr="00AE6722" w:rsidRDefault="004710AE"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Pobieranie próbek jest przeprowadzane po konsultacji z pracownikami lub ich przedstawicielami w przedsiębiorstwach lub w zakładach.</w:t>
            </w:r>
          </w:p>
        </w:tc>
        <w:tc>
          <w:tcPr>
            <w:tcW w:w="851" w:type="dxa"/>
          </w:tcPr>
          <w:p w14:paraId="3ABFE35A" w14:textId="65900A0D" w:rsidR="007843EA" w:rsidRPr="00AE6722" w:rsidRDefault="004710AE"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4531A5A7" w14:textId="5A52159E" w:rsidR="0037182B" w:rsidRPr="00AE6722" w:rsidRDefault="0037182B" w:rsidP="0021651B">
            <w:pPr>
              <w:spacing w:after="0" w:line="240" w:lineRule="auto"/>
              <w:rPr>
                <w:rFonts w:ascii="Times New Roman" w:hAnsi="Times New Roman" w:cs="Times New Roman"/>
                <w:b/>
                <w:bCs/>
              </w:rPr>
            </w:pPr>
            <w:r w:rsidRPr="00AE6722">
              <w:rPr>
                <w:rFonts w:ascii="Times New Roman" w:hAnsi="Times New Roman" w:cs="Times New Roman"/>
                <w:b/>
                <w:bCs/>
              </w:rPr>
              <w:t>Art. 3</w:t>
            </w:r>
            <w:r w:rsidR="00AD483D" w:rsidRPr="00AE6722">
              <w:rPr>
                <w:rFonts w:ascii="Times New Roman" w:hAnsi="Times New Roman" w:cs="Times New Roman"/>
                <w:b/>
                <w:bCs/>
              </w:rPr>
              <w:t>6</w:t>
            </w:r>
          </w:p>
          <w:p w14:paraId="6E81D8FF" w14:textId="77777777" w:rsidR="007843EA" w:rsidRPr="00AE6722" w:rsidRDefault="007843EA" w:rsidP="0021651B">
            <w:pPr>
              <w:spacing w:after="0" w:line="240" w:lineRule="auto"/>
              <w:jc w:val="both"/>
              <w:rPr>
                <w:rFonts w:ascii="Times New Roman" w:eastAsia="Times New Roman" w:hAnsi="Times New Roman" w:cs="Times New Roman"/>
                <w:lang w:eastAsia="pl-PL"/>
              </w:rPr>
            </w:pPr>
          </w:p>
        </w:tc>
        <w:tc>
          <w:tcPr>
            <w:tcW w:w="5420" w:type="dxa"/>
          </w:tcPr>
          <w:p w14:paraId="2DBA50B8" w14:textId="38DC510A" w:rsidR="0037182B" w:rsidRPr="00AE6722" w:rsidRDefault="0037182B" w:rsidP="0021651B">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xml:space="preserve">W zakresie nieuregulowanym w niniejszym rozdziale, do spraw dotyczących zapewnienia bezpiecznych i higienicznych warunków pracy </w:t>
            </w:r>
            <w:r w:rsidR="00144A04">
              <w:rPr>
                <w:rFonts w:ascii="Times New Roman" w:hAnsi="Times New Roman" w:cs="Times New Roman"/>
                <w:color w:val="000000"/>
              </w:rPr>
              <w:t xml:space="preserve">osobom narażonym na działanie azbestu </w:t>
            </w:r>
            <w:r w:rsidRPr="00AE6722">
              <w:rPr>
                <w:rFonts w:ascii="Times New Roman" w:hAnsi="Times New Roman" w:cs="Times New Roman"/>
                <w:color w:val="000000"/>
              </w:rPr>
              <w:t>zatrudnionym przy pracach polegających na usuwaniu lub zabezpieczaniu wyrobów zawierających azbest, stosuje się przepisy działu X ustawy z dnia 26 czerwca 1974 r. – Kodeks pracy.</w:t>
            </w:r>
          </w:p>
          <w:p w14:paraId="6AED8DF4" w14:textId="77777777" w:rsidR="002D6A7D" w:rsidRPr="00AE6722" w:rsidRDefault="002D6A7D" w:rsidP="0021651B">
            <w:pPr>
              <w:spacing w:after="0" w:line="240" w:lineRule="auto"/>
              <w:jc w:val="both"/>
              <w:rPr>
                <w:rFonts w:ascii="Times New Roman" w:hAnsi="Times New Roman" w:cs="Times New Roman"/>
                <w:color w:val="000000"/>
              </w:rPr>
            </w:pPr>
          </w:p>
          <w:p w14:paraId="5EA446CD" w14:textId="007DBE12" w:rsidR="002D6A7D" w:rsidRPr="00AE6722" w:rsidRDefault="002D6A7D" w:rsidP="0021651B">
            <w:pPr>
              <w:spacing w:after="0" w:line="240" w:lineRule="auto"/>
              <w:jc w:val="both"/>
              <w:rPr>
                <w:rFonts w:ascii="Times New Roman" w:hAnsi="Times New Roman" w:cs="Times New Roman"/>
                <w:b/>
                <w:bCs/>
                <w:color w:val="000000"/>
              </w:rPr>
            </w:pPr>
            <w:r w:rsidRPr="00AE6722">
              <w:rPr>
                <w:rFonts w:ascii="Times New Roman" w:hAnsi="Times New Roman" w:cs="Times New Roman"/>
                <w:b/>
                <w:bCs/>
                <w:color w:val="000000"/>
              </w:rPr>
              <w:t>oraz</w:t>
            </w:r>
          </w:p>
          <w:p w14:paraId="32D246BD" w14:textId="77777777" w:rsidR="002D6A7D" w:rsidRPr="00AE6722" w:rsidRDefault="002D6A7D" w:rsidP="0021651B">
            <w:pPr>
              <w:spacing w:after="0" w:line="240" w:lineRule="auto"/>
              <w:jc w:val="both"/>
              <w:rPr>
                <w:rFonts w:ascii="Times New Roman" w:hAnsi="Times New Roman" w:cs="Times New Roman"/>
                <w:bCs/>
              </w:rPr>
            </w:pPr>
          </w:p>
          <w:p w14:paraId="366AB33F" w14:textId="2A920CD7" w:rsidR="0037182B" w:rsidRPr="00AE6722" w:rsidRDefault="0037182B" w:rsidP="0021651B">
            <w:pPr>
              <w:spacing w:after="0" w:line="240" w:lineRule="auto"/>
              <w:jc w:val="both"/>
              <w:rPr>
                <w:rFonts w:ascii="Times New Roman" w:hAnsi="Times New Roman" w:cs="Times New Roman"/>
                <w:bCs/>
              </w:rPr>
            </w:pPr>
            <w:r w:rsidRPr="00AE6722">
              <w:rPr>
                <w:rFonts w:ascii="Times New Roman" w:hAnsi="Times New Roman" w:cs="Times New Roman"/>
                <w:bCs/>
              </w:rPr>
              <w:t xml:space="preserve">rozporządzenie Ministra Zdrowia z dnia 2 lutego 2011 r. w sprawie badań i pomiarów czynników szkodliwych dla zdrowia w środowisku pracy </w:t>
            </w:r>
            <w:hyperlink r:id="rId11" w:history="1">
              <w:r w:rsidRPr="00AE6722">
                <w:rPr>
                  <w:rFonts w:ascii="Times New Roman" w:hAnsi="Times New Roman" w:cs="Times New Roman"/>
                  <w:bCs/>
                </w:rPr>
                <w:t>(Dz.U. z 202</w:t>
              </w:r>
              <w:r w:rsidR="00F67D8C">
                <w:rPr>
                  <w:rFonts w:ascii="Times New Roman" w:hAnsi="Times New Roman" w:cs="Times New Roman"/>
                  <w:bCs/>
                </w:rPr>
                <w:t>5</w:t>
              </w:r>
              <w:r w:rsidRPr="00AE6722">
                <w:rPr>
                  <w:rFonts w:ascii="Times New Roman" w:hAnsi="Times New Roman" w:cs="Times New Roman"/>
                  <w:bCs/>
                </w:rPr>
                <w:t xml:space="preserve"> r. poz. </w:t>
              </w:r>
              <w:r w:rsidR="00F67D8C">
                <w:rPr>
                  <w:rFonts w:ascii="Times New Roman" w:hAnsi="Times New Roman" w:cs="Times New Roman"/>
                  <w:bCs/>
                </w:rPr>
                <w:t>949</w:t>
              </w:r>
              <w:r w:rsidRPr="00AE6722">
                <w:rPr>
                  <w:rFonts w:ascii="Times New Roman" w:hAnsi="Times New Roman" w:cs="Times New Roman"/>
                  <w:bCs/>
                </w:rPr>
                <w:t>)</w:t>
              </w:r>
            </w:hyperlink>
            <w:r w:rsidRPr="00AE6722">
              <w:rPr>
                <w:rFonts w:ascii="Times New Roman" w:hAnsi="Times New Roman" w:cs="Times New Roman"/>
                <w:bCs/>
              </w:rPr>
              <w:t xml:space="preserve"> </w:t>
            </w:r>
          </w:p>
          <w:p w14:paraId="366B3EB2" w14:textId="77777777" w:rsidR="0037182B" w:rsidRPr="00AE6722" w:rsidRDefault="0037182B" w:rsidP="0021651B">
            <w:pPr>
              <w:spacing w:after="0" w:line="240" w:lineRule="auto"/>
              <w:jc w:val="both"/>
              <w:rPr>
                <w:rFonts w:ascii="Times New Roman" w:hAnsi="Times New Roman" w:cs="Times New Roman"/>
                <w:bCs/>
              </w:rPr>
            </w:pPr>
            <w:r w:rsidRPr="00AE6722">
              <w:rPr>
                <w:rFonts w:ascii="Times New Roman" w:hAnsi="Times New Roman" w:cs="Times New Roman"/>
                <w:bCs/>
              </w:rPr>
              <w:t>– § 2 ust. 2 pkt 1, 2</w:t>
            </w:r>
          </w:p>
          <w:p w14:paraId="4B50FF17" w14:textId="77777777" w:rsidR="0037182B" w:rsidRPr="00AE6722" w:rsidRDefault="0037182B" w:rsidP="0021651B">
            <w:pPr>
              <w:spacing w:after="0" w:line="240" w:lineRule="auto"/>
              <w:jc w:val="both"/>
              <w:rPr>
                <w:rFonts w:ascii="Times New Roman" w:hAnsi="Times New Roman" w:cs="Times New Roman"/>
                <w:bCs/>
              </w:rPr>
            </w:pPr>
            <w:r w:rsidRPr="00AE6722">
              <w:rPr>
                <w:rFonts w:ascii="Times New Roman" w:hAnsi="Times New Roman" w:cs="Times New Roman"/>
                <w:bCs/>
              </w:rPr>
              <w:t>2. Pracodawca konsultuje z pracownikami lub ich przedstawicielami, w trybie przyjętym u danego pracodawcy, działania dotyczące:</w:t>
            </w:r>
          </w:p>
          <w:p w14:paraId="7D56F9AE" w14:textId="77777777" w:rsidR="0037182B" w:rsidRPr="00AE6722" w:rsidRDefault="0037182B" w:rsidP="0021651B">
            <w:pPr>
              <w:spacing w:after="0" w:line="240" w:lineRule="auto"/>
              <w:jc w:val="both"/>
              <w:rPr>
                <w:rFonts w:ascii="Times New Roman" w:hAnsi="Times New Roman" w:cs="Times New Roman"/>
                <w:bCs/>
              </w:rPr>
            </w:pPr>
            <w:r w:rsidRPr="00AE6722">
              <w:rPr>
                <w:rFonts w:ascii="Times New Roman" w:hAnsi="Times New Roman" w:cs="Times New Roman"/>
                <w:bCs/>
              </w:rPr>
              <w:t>1) rozpoznania i typowania czynników szkodliwych dla zdrowia w środowisku pracy;</w:t>
            </w:r>
          </w:p>
          <w:p w14:paraId="0CB590BC" w14:textId="77777777" w:rsidR="0037182B" w:rsidRPr="00AE6722" w:rsidRDefault="0037182B" w:rsidP="0021651B">
            <w:pPr>
              <w:spacing w:after="0" w:line="240" w:lineRule="auto"/>
              <w:jc w:val="both"/>
              <w:rPr>
                <w:rFonts w:ascii="Times New Roman" w:hAnsi="Times New Roman" w:cs="Times New Roman"/>
                <w:bCs/>
              </w:rPr>
            </w:pPr>
            <w:r w:rsidRPr="00AE6722">
              <w:rPr>
                <w:rFonts w:ascii="Times New Roman" w:hAnsi="Times New Roman" w:cs="Times New Roman"/>
                <w:bCs/>
              </w:rPr>
              <w:t>2) wykonywania badań, pomiarów i pobierania próbek tych czynników na stanowisku pracy.</w:t>
            </w:r>
          </w:p>
          <w:p w14:paraId="64790D61" w14:textId="77777777" w:rsidR="0037182B" w:rsidRPr="00AE6722" w:rsidRDefault="0037182B" w:rsidP="0021651B">
            <w:pPr>
              <w:spacing w:after="0" w:line="240" w:lineRule="auto"/>
              <w:jc w:val="both"/>
              <w:rPr>
                <w:rFonts w:ascii="Times New Roman" w:hAnsi="Times New Roman" w:cs="Times New Roman"/>
                <w:b/>
                <w:bCs/>
              </w:rPr>
            </w:pPr>
          </w:p>
          <w:p w14:paraId="7FB693B4" w14:textId="3D495B75" w:rsidR="0037182B" w:rsidRPr="00AE6722" w:rsidRDefault="002D6A7D" w:rsidP="002D6A7D">
            <w:pPr>
              <w:spacing w:after="0" w:line="240" w:lineRule="auto"/>
              <w:jc w:val="both"/>
              <w:rPr>
                <w:rFonts w:ascii="Times New Roman" w:hAnsi="Times New Roman" w:cs="Times New Roman"/>
                <w:b/>
                <w:bCs/>
              </w:rPr>
            </w:pPr>
            <w:r w:rsidRPr="00AE6722">
              <w:rPr>
                <w:rFonts w:ascii="Times New Roman" w:hAnsi="Times New Roman" w:cs="Times New Roman"/>
                <w:b/>
                <w:bCs/>
              </w:rPr>
              <w:t>Transpozycja do czasu wejścia w życie ustawy o wyrobach zawierających azbest</w:t>
            </w:r>
            <w:r w:rsidR="0037182B" w:rsidRPr="00AE6722">
              <w:rPr>
                <w:rFonts w:ascii="Times New Roman" w:hAnsi="Times New Roman" w:cs="Times New Roman"/>
                <w:b/>
                <w:bCs/>
              </w:rPr>
              <w:t>:</w:t>
            </w:r>
          </w:p>
          <w:p w14:paraId="1A4D4FF6" w14:textId="25B2E4A3" w:rsidR="0037182B" w:rsidRPr="00AE6722" w:rsidRDefault="0037182B" w:rsidP="0021651B">
            <w:pPr>
              <w:spacing w:after="0" w:line="240" w:lineRule="auto"/>
              <w:jc w:val="both"/>
              <w:rPr>
                <w:rFonts w:ascii="Times New Roman" w:hAnsi="Times New Roman" w:cs="Times New Roman"/>
              </w:rPr>
            </w:pPr>
            <w:r w:rsidRPr="00AE6722">
              <w:rPr>
                <w:rFonts w:ascii="Times New Roman" w:hAnsi="Times New Roman" w:cs="Times New Roman"/>
              </w:rPr>
              <w:t>rozporządzenie Ministra Zdrowia z dnia 2 lutego 2011 r. w sprawie badań i pomiarów czynników szkodliwych dla zdrowia w środowisku pracy (Dz.U. z 202</w:t>
            </w:r>
            <w:r w:rsidR="00F67D8C">
              <w:rPr>
                <w:rFonts w:ascii="Times New Roman" w:hAnsi="Times New Roman" w:cs="Times New Roman"/>
              </w:rPr>
              <w:t>5</w:t>
            </w:r>
            <w:r w:rsidRPr="00AE6722">
              <w:rPr>
                <w:rFonts w:ascii="Times New Roman" w:hAnsi="Times New Roman" w:cs="Times New Roman"/>
              </w:rPr>
              <w:t xml:space="preserve"> r. poz. </w:t>
            </w:r>
            <w:r w:rsidR="00F67D8C">
              <w:rPr>
                <w:rFonts w:ascii="Times New Roman" w:hAnsi="Times New Roman" w:cs="Times New Roman"/>
              </w:rPr>
              <w:t>949</w:t>
            </w:r>
            <w:hyperlink r:id="rId12" w:history="1">
              <w:r w:rsidRPr="00AE6722">
                <w:rPr>
                  <w:rFonts w:ascii="Times New Roman" w:hAnsi="Times New Roman" w:cs="Times New Roman"/>
                </w:rPr>
                <w:t>)</w:t>
              </w:r>
            </w:hyperlink>
            <w:r w:rsidRPr="00AE6722">
              <w:rPr>
                <w:rFonts w:ascii="Times New Roman" w:hAnsi="Times New Roman" w:cs="Times New Roman"/>
              </w:rPr>
              <w:t xml:space="preserve"> </w:t>
            </w:r>
          </w:p>
          <w:p w14:paraId="230155AE" w14:textId="77777777" w:rsidR="0037182B" w:rsidRPr="00AE6722" w:rsidRDefault="0037182B" w:rsidP="0021651B">
            <w:pPr>
              <w:spacing w:after="0" w:line="240" w:lineRule="auto"/>
              <w:jc w:val="both"/>
              <w:rPr>
                <w:rFonts w:ascii="Times New Roman" w:hAnsi="Times New Roman" w:cs="Times New Roman"/>
              </w:rPr>
            </w:pPr>
            <w:r w:rsidRPr="00AE6722">
              <w:rPr>
                <w:rFonts w:ascii="Times New Roman" w:hAnsi="Times New Roman" w:cs="Times New Roman"/>
              </w:rPr>
              <w:t>– § 2 ust. 2 pkt 1, 2</w:t>
            </w:r>
          </w:p>
          <w:p w14:paraId="0540A85D" w14:textId="77777777" w:rsidR="0037182B" w:rsidRPr="00AE6722" w:rsidRDefault="0037182B" w:rsidP="0021651B">
            <w:pPr>
              <w:spacing w:after="0" w:line="240" w:lineRule="auto"/>
              <w:jc w:val="both"/>
              <w:rPr>
                <w:rFonts w:ascii="Times New Roman" w:hAnsi="Times New Roman" w:cs="Times New Roman"/>
              </w:rPr>
            </w:pPr>
            <w:r w:rsidRPr="00AE6722">
              <w:rPr>
                <w:rFonts w:ascii="Times New Roman" w:hAnsi="Times New Roman" w:cs="Times New Roman"/>
              </w:rPr>
              <w:lastRenderedPageBreak/>
              <w:t>2. Pracodawca konsultuje z pracownikami lub ich przedstawicielami, w trybie przyjętym u danego pracodawcy, działania dotyczące:</w:t>
            </w:r>
          </w:p>
          <w:p w14:paraId="1C87BB73" w14:textId="77777777" w:rsidR="0037182B" w:rsidRPr="00AE6722" w:rsidRDefault="0037182B" w:rsidP="0021651B">
            <w:pPr>
              <w:spacing w:after="0" w:line="240" w:lineRule="auto"/>
              <w:jc w:val="both"/>
              <w:rPr>
                <w:rFonts w:ascii="Times New Roman" w:hAnsi="Times New Roman" w:cs="Times New Roman"/>
              </w:rPr>
            </w:pPr>
            <w:bookmarkStart w:id="11" w:name="mip15790457"/>
            <w:bookmarkEnd w:id="11"/>
            <w:r w:rsidRPr="00AE6722">
              <w:rPr>
                <w:rFonts w:ascii="Times New Roman" w:hAnsi="Times New Roman" w:cs="Times New Roman"/>
              </w:rPr>
              <w:t>1) rozpoznania i typowania czynników szkodliwych dla zdrowia w środowisku pracy;</w:t>
            </w:r>
          </w:p>
          <w:p w14:paraId="066E9EA9" w14:textId="1E2EDF14" w:rsidR="007843EA" w:rsidRPr="00AE6722" w:rsidRDefault="0037182B" w:rsidP="0021651B">
            <w:pPr>
              <w:spacing w:after="0" w:line="240" w:lineRule="auto"/>
              <w:jc w:val="both"/>
              <w:rPr>
                <w:rFonts w:ascii="Times New Roman" w:eastAsia="Times New Roman" w:hAnsi="Times New Roman" w:cs="Times New Roman"/>
                <w:lang w:eastAsia="pl-PL"/>
              </w:rPr>
            </w:pPr>
            <w:bookmarkStart w:id="12" w:name="mip15790458"/>
            <w:bookmarkEnd w:id="12"/>
            <w:r w:rsidRPr="00AE6722">
              <w:rPr>
                <w:rFonts w:ascii="Times New Roman" w:hAnsi="Times New Roman" w:cs="Times New Roman"/>
              </w:rPr>
              <w:t>2) wykonywania badań, pomiarów i pobierania próbek tych czynników na stanowisku pracy.</w:t>
            </w:r>
          </w:p>
        </w:tc>
        <w:tc>
          <w:tcPr>
            <w:tcW w:w="1500" w:type="dxa"/>
          </w:tcPr>
          <w:p w14:paraId="5CC95BC9" w14:textId="77777777" w:rsidR="007843EA" w:rsidRPr="00AE6722" w:rsidRDefault="007843EA" w:rsidP="0021651B">
            <w:pPr>
              <w:spacing w:after="0" w:line="240" w:lineRule="auto"/>
              <w:jc w:val="both"/>
              <w:rPr>
                <w:rFonts w:ascii="Times New Roman" w:eastAsia="Times New Roman" w:hAnsi="Times New Roman" w:cs="Times New Roman"/>
                <w:lang w:eastAsia="pl-PL"/>
              </w:rPr>
            </w:pPr>
          </w:p>
        </w:tc>
      </w:tr>
      <w:tr w:rsidR="007843EA" w:rsidRPr="00AE6722" w14:paraId="63548807" w14:textId="77777777" w:rsidTr="0085688B">
        <w:trPr>
          <w:trHeight w:val="539"/>
        </w:trPr>
        <w:tc>
          <w:tcPr>
            <w:tcW w:w="846" w:type="dxa"/>
          </w:tcPr>
          <w:p w14:paraId="40EB8E8C" w14:textId="1FD19072" w:rsidR="007843EA" w:rsidRPr="00AE6722" w:rsidRDefault="00E6385E" w:rsidP="0021651B">
            <w:pPr>
              <w:spacing w:after="0" w:line="240" w:lineRule="auto"/>
              <w:jc w:val="both"/>
              <w:rPr>
                <w:rFonts w:ascii="Times New Roman" w:hAnsi="Times New Roman" w:cs="Times New Roman"/>
                <w:b/>
                <w:bCs/>
              </w:rPr>
            </w:pPr>
            <w:r w:rsidRPr="00AE6722">
              <w:rPr>
                <w:rFonts w:ascii="Times New Roman" w:hAnsi="Times New Roman" w:cs="Times New Roman"/>
                <w:b/>
                <w:bCs/>
              </w:rPr>
              <w:t>Art. 7 ust. 4</w:t>
            </w:r>
          </w:p>
        </w:tc>
        <w:tc>
          <w:tcPr>
            <w:tcW w:w="5528" w:type="dxa"/>
            <w:gridSpan w:val="2"/>
          </w:tcPr>
          <w:p w14:paraId="27C869A7" w14:textId="21AC0259" w:rsidR="007843EA" w:rsidRPr="00AE6722" w:rsidRDefault="00E6385E"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Pobieranie próbek jest dokonywane przez odpowiednio wykwalifikowane osoby. Pobrane próbki są następnie analizowane, zgodnie z ust. 6, w laboratoriach wyposażonych odpowiednio do liczenia włókien.</w:t>
            </w:r>
          </w:p>
        </w:tc>
        <w:tc>
          <w:tcPr>
            <w:tcW w:w="851" w:type="dxa"/>
          </w:tcPr>
          <w:p w14:paraId="4E89E882" w14:textId="0E255B16" w:rsidR="007843EA" w:rsidRPr="00AE6722" w:rsidRDefault="00E6385E"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4A6FBA61" w14:textId="10B98D3B" w:rsidR="005953B4" w:rsidRPr="00AE6722" w:rsidRDefault="005953B4" w:rsidP="0021651B">
            <w:pPr>
              <w:spacing w:after="0" w:line="240" w:lineRule="auto"/>
              <w:rPr>
                <w:rFonts w:ascii="Times New Roman" w:hAnsi="Times New Roman" w:cs="Times New Roman"/>
                <w:b/>
                <w:bCs/>
              </w:rPr>
            </w:pPr>
            <w:r w:rsidRPr="00AE6722">
              <w:rPr>
                <w:rFonts w:ascii="Times New Roman" w:hAnsi="Times New Roman" w:cs="Times New Roman"/>
                <w:b/>
                <w:bCs/>
              </w:rPr>
              <w:t>Art. 3</w:t>
            </w:r>
            <w:r w:rsidR="00AD483D" w:rsidRPr="00AE6722">
              <w:rPr>
                <w:rFonts w:ascii="Times New Roman" w:hAnsi="Times New Roman" w:cs="Times New Roman"/>
                <w:b/>
                <w:bCs/>
              </w:rPr>
              <w:t>6</w:t>
            </w:r>
          </w:p>
          <w:p w14:paraId="1BA9AFF3" w14:textId="77777777" w:rsidR="007843EA" w:rsidRPr="00AE6722" w:rsidRDefault="007843EA" w:rsidP="0021651B">
            <w:pPr>
              <w:spacing w:after="0" w:line="240" w:lineRule="auto"/>
              <w:jc w:val="both"/>
              <w:rPr>
                <w:rFonts w:ascii="Times New Roman" w:eastAsia="Times New Roman" w:hAnsi="Times New Roman" w:cs="Times New Roman"/>
                <w:lang w:eastAsia="pl-PL"/>
              </w:rPr>
            </w:pPr>
          </w:p>
        </w:tc>
        <w:tc>
          <w:tcPr>
            <w:tcW w:w="5420" w:type="dxa"/>
          </w:tcPr>
          <w:p w14:paraId="585DE44F" w14:textId="771DBE3A" w:rsidR="005953B4" w:rsidRPr="00AE6722" w:rsidRDefault="005953B4" w:rsidP="0021651B">
            <w:pPr>
              <w:spacing w:after="0" w:line="240" w:lineRule="auto"/>
              <w:jc w:val="both"/>
              <w:rPr>
                <w:rFonts w:ascii="Times New Roman" w:hAnsi="Times New Roman" w:cs="Times New Roman"/>
                <w:bCs/>
              </w:rPr>
            </w:pPr>
            <w:r w:rsidRPr="00AE6722">
              <w:rPr>
                <w:rFonts w:ascii="Times New Roman" w:hAnsi="Times New Roman" w:cs="Times New Roman"/>
                <w:bCs/>
              </w:rPr>
              <w:t xml:space="preserve">W zakresie nieuregulowanym w niniejszym rozdziale, do spraw dotyczących zapewnienia bezpiecznych i higienicznych warunków pracy </w:t>
            </w:r>
            <w:r w:rsidR="001879B2">
              <w:rPr>
                <w:rFonts w:ascii="Times New Roman" w:hAnsi="Times New Roman" w:cs="Times New Roman"/>
                <w:bCs/>
              </w:rPr>
              <w:t xml:space="preserve">osobom narażonym na działanie azbestu </w:t>
            </w:r>
            <w:r w:rsidRPr="00AE6722">
              <w:rPr>
                <w:rFonts w:ascii="Times New Roman" w:hAnsi="Times New Roman" w:cs="Times New Roman"/>
                <w:bCs/>
              </w:rPr>
              <w:t>zatrudnionym przy pracach polegających na usuwaniu lub zabezpieczaniu wyrobów zawierających azbest, stosuje się przepisy działu X ustawy z dnia 26 czerwca 1974 r. – Kodeks pracy.</w:t>
            </w:r>
          </w:p>
          <w:p w14:paraId="2309D38F" w14:textId="77777777" w:rsidR="002D6A7D" w:rsidRPr="00AE6722" w:rsidRDefault="002D6A7D" w:rsidP="0021651B">
            <w:pPr>
              <w:spacing w:after="0" w:line="240" w:lineRule="auto"/>
              <w:jc w:val="both"/>
              <w:rPr>
                <w:rFonts w:ascii="Times New Roman" w:hAnsi="Times New Roman" w:cs="Times New Roman"/>
                <w:bCs/>
              </w:rPr>
            </w:pPr>
          </w:p>
          <w:p w14:paraId="384E4A9D" w14:textId="76736966" w:rsidR="002D6A7D" w:rsidRDefault="00E75E4E" w:rsidP="0021651B">
            <w:pPr>
              <w:spacing w:after="0" w:line="240" w:lineRule="auto"/>
              <w:jc w:val="both"/>
              <w:rPr>
                <w:rFonts w:ascii="Times New Roman" w:hAnsi="Times New Roman" w:cs="Times New Roman"/>
                <w:b/>
              </w:rPr>
            </w:pPr>
            <w:r>
              <w:rPr>
                <w:rFonts w:ascii="Times New Roman" w:hAnsi="Times New Roman" w:cs="Times New Roman"/>
                <w:b/>
              </w:rPr>
              <w:t>o</w:t>
            </w:r>
            <w:r w:rsidR="002D6A7D" w:rsidRPr="00AE6722">
              <w:rPr>
                <w:rFonts w:ascii="Times New Roman" w:hAnsi="Times New Roman" w:cs="Times New Roman"/>
                <w:b/>
              </w:rPr>
              <w:t>raz</w:t>
            </w:r>
          </w:p>
          <w:p w14:paraId="6E226C64" w14:textId="77777777" w:rsidR="00E75E4E" w:rsidRPr="00AE6722" w:rsidRDefault="00E75E4E" w:rsidP="0021651B">
            <w:pPr>
              <w:spacing w:after="0" w:line="240" w:lineRule="auto"/>
              <w:jc w:val="both"/>
              <w:rPr>
                <w:rFonts w:ascii="Times New Roman" w:hAnsi="Times New Roman" w:cs="Times New Roman"/>
                <w:b/>
              </w:rPr>
            </w:pPr>
          </w:p>
          <w:p w14:paraId="4CCDFEFD" w14:textId="692420CE" w:rsidR="005953B4" w:rsidRPr="00AE6722" w:rsidRDefault="005953B4" w:rsidP="0021651B">
            <w:pPr>
              <w:spacing w:after="0" w:line="240" w:lineRule="auto"/>
              <w:jc w:val="both"/>
              <w:rPr>
                <w:rFonts w:ascii="Times New Roman" w:hAnsi="Times New Roman" w:cs="Times New Roman"/>
                <w:bCs/>
              </w:rPr>
            </w:pPr>
            <w:r w:rsidRPr="00AE6722">
              <w:rPr>
                <w:rFonts w:ascii="Times New Roman" w:hAnsi="Times New Roman" w:cs="Times New Roman"/>
                <w:bCs/>
              </w:rPr>
              <w:t xml:space="preserve">rozporządzenie Ministra Zdrowia z dnia 2 lutego 2011 r. w sprawie badań i pomiarów czynników szkodliwych dla zdrowia w środowisku pracy </w:t>
            </w:r>
            <w:hyperlink r:id="rId13" w:history="1">
              <w:r w:rsidRPr="00AE6722">
                <w:rPr>
                  <w:rFonts w:ascii="Times New Roman" w:hAnsi="Times New Roman" w:cs="Times New Roman"/>
                  <w:bCs/>
                </w:rPr>
                <w:t>(Dz.U. z 202</w:t>
              </w:r>
              <w:r w:rsidR="00F67D8C">
                <w:rPr>
                  <w:rFonts w:ascii="Times New Roman" w:hAnsi="Times New Roman" w:cs="Times New Roman"/>
                  <w:bCs/>
                </w:rPr>
                <w:t>5</w:t>
              </w:r>
              <w:r w:rsidRPr="00AE6722">
                <w:rPr>
                  <w:rFonts w:ascii="Times New Roman" w:hAnsi="Times New Roman" w:cs="Times New Roman"/>
                  <w:bCs/>
                </w:rPr>
                <w:t xml:space="preserve"> r. poz. </w:t>
              </w:r>
              <w:r w:rsidR="00F67D8C">
                <w:rPr>
                  <w:rFonts w:ascii="Times New Roman" w:hAnsi="Times New Roman" w:cs="Times New Roman"/>
                  <w:bCs/>
                </w:rPr>
                <w:t>949</w:t>
              </w:r>
              <w:r w:rsidRPr="00AE6722">
                <w:rPr>
                  <w:rFonts w:ascii="Times New Roman" w:hAnsi="Times New Roman" w:cs="Times New Roman"/>
                  <w:bCs/>
                </w:rPr>
                <w:t>)</w:t>
              </w:r>
            </w:hyperlink>
            <w:r w:rsidRPr="00AE6722">
              <w:rPr>
                <w:rFonts w:ascii="Times New Roman" w:hAnsi="Times New Roman" w:cs="Times New Roman"/>
                <w:bCs/>
              </w:rPr>
              <w:t>.</w:t>
            </w:r>
          </w:p>
          <w:p w14:paraId="67C90C81" w14:textId="77777777" w:rsidR="005953B4" w:rsidRPr="00AE6722" w:rsidRDefault="005953B4" w:rsidP="0021651B">
            <w:pPr>
              <w:spacing w:after="0" w:line="240" w:lineRule="auto"/>
              <w:jc w:val="both"/>
              <w:rPr>
                <w:rFonts w:ascii="Times New Roman" w:hAnsi="Times New Roman" w:cs="Times New Roman"/>
                <w:bCs/>
              </w:rPr>
            </w:pPr>
            <w:r w:rsidRPr="00AE6722">
              <w:rPr>
                <w:rFonts w:ascii="Times New Roman" w:hAnsi="Times New Roman" w:cs="Times New Roman"/>
                <w:bCs/>
              </w:rPr>
              <w:t xml:space="preserve">– § 15 </w:t>
            </w:r>
          </w:p>
          <w:p w14:paraId="26F19C50" w14:textId="54103539" w:rsidR="005953B4" w:rsidRPr="00AE6722" w:rsidRDefault="005953B4" w:rsidP="0021651B">
            <w:pPr>
              <w:spacing w:after="0" w:line="240" w:lineRule="auto"/>
              <w:jc w:val="both"/>
              <w:rPr>
                <w:rFonts w:ascii="Times New Roman" w:hAnsi="Times New Roman" w:cs="Times New Roman"/>
                <w:bCs/>
              </w:rPr>
            </w:pPr>
            <w:r w:rsidRPr="00AE6722">
              <w:rPr>
                <w:rFonts w:ascii="Times New Roman" w:hAnsi="Times New Roman" w:cs="Times New Roman"/>
                <w:bCs/>
              </w:rPr>
              <w:t xml:space="preserve"> 1. Badania i pomiary czynników szkodliwych dla zdrowia w środowisku pracy wykonują laboratoria, które uzyskały akredytację w tym zakresie na podstawie przepisów ustawy z dnia 30 sierpnia 2002 r. o systemie oceny zgodności (Dz.U. z 2023 r. poz. 215) lub ustawy z dnia 13 kwietnia 2016 r. o systemach oceny zgodności i nadzoru rynku (Dz. U. z 202</w:t>
            </w:r>
            <w:r w:rsidR="00B57BD9">
              <w:rPr>
                <w:rFonts w:ascii="Times New Roman" w:hAnsi="Times New Roman" w:cs="Times New Roman"/>
                <w:bCs/>
              </w:rPr>
              <w:t>5</w:t>
            </w:r>
            <w:r w:rsidRPr="00AE6722">
              <w:rPr>
                <w:rFonts w:ascii="Times New Roman" w:hAnsi="Times New Roman" w:cs="Times New Roman"/>
                <w:bCs/>
              </w:rPr>
              <w:t xml:space="preserve"> r. poz. </w:t>
            </w:r>
            <w:r w:rsidR="00B57BD9">
              <w:rPr>
                <w:rFonts w:ascii="Times New Roman" w:hAnsi="Times New Roman" w:cs="Times New Roman"/>
                <w:bCs/>
              </w:rPr>
              <w:t>568</w:t>
            </w:r>
            <w:r w:rsidRPr="00AE6722">
              <w:rPr>
                <w:rFonts w:ascii="Times New Roman" w:hAnsi="Times New Roman" w:cs="Times New Roman"/>
                <w:bCs/>
              </w:rPr>
              <w:t>).</w:t>
            </w:r>
          </w:p>
          <w:p w14:paraId="1E066EAC" w14:textId="77777777" w:rsidR="005953B4" w:rsidRPr="00AE6722" w:rsidRDefault="005953B4" w:rsidP="0021651B">
            <w:pPr>
              <w:spacing w:after="0" w:line="240" w:lineRule="auto"/>
              <w:jc w:val="both"/>
              <w:rPr>
                <w:rFonts w:ascii="Times New Roman" w:hAnsi="Times New Roman" w:cs="Times New Roman"/>
                <w:bCs/>
              </w:rPr>
            </w:pPr>
            <w:r w:rsidRPr="00AE6722">
              <w:rPr>
                <w:rFonts w:ascii="Times New Roman" w:hAnsi="Times New Roman" w:cs="Times New Roman"/>
                <w:bCs/>
              </w:rPr>
              <w:t>2. W przypadku braku wymienionych w ust. 1 laboratoriów akredytowanych do badania lub pomiarów określonego czynnika, badania i pomiary wykonują:</w:t>
            </w:r>
          </w:p>
          <w:p w14:paraId="77D08C81" w14:textId="77777777" w:rsidR="005953B4" w:rsidRPr="00AE6722" w:rsidRDefault="005953B4" w:rsidP="0021651B">
            <w:pPr>
              <w:spacing w:after="0" w:line="240" w:lineRule="auto"/>
              <w:jc w:val="both"/>
              <w:rPr>
                <w:rFonts w:ascii="Times New Roman" w:hAnsi="Times New Roman" w:cs="Times New Roman"/>
                <w:bCs/>
              </w:rPr>
            </w:pPr>
            <w:r w:rsidRPr="00AE6722">
              <w:rPr>
                <w:rFonts w:ascii="Times New Roman" w:hAnsi="Times New Roman" w:cs="Times New Roman"/>
                <w:bCs/>
              </w:rPr>
              <w:t xml:space="preserve">1) laboratoria szkół wyższych, instytutów naukowych Polskiej Akademii Nauk lub instytutów badawczych, które prowadzą badania i pomiary czynników szkodliwych dla </w:t>
            </w:r>
            <w:r w:rsidRPr="00AE6722">
              <w:rPr>
                <w:rFonts w:ascii="Times New Roman" w:hAnsi="Times New Roman" w:cs="Times New Roman"/>
                <w:bCs/>
              </w:rPr>
              <w:lastRenderedPageBreak/>
              <w:t>zdrowia w środowisku pracy i mają wdrożony system zapewnienia jakości lub</w:t>
            </w:r>
          </w:p>
          <w:p w14:paraId="16AB30C5" w14:textId="77777777" w:rsidR="005953B4" w:rsidRPr="00AE6722" w:rsidRDefault="005953B4" w:rsidP="0021651B">
            <w:pPr>
              <w:spacing w:after="0" w:line="240" w:lineRule="auto"/>
              <w:jc w:val="both"/>
              <w:rPr>
                <w:rFonts w:ascii="Times New Roman" w:hAnsi="Times New Roman" w:cs="Times New Roman"/>
                <w:bCs/>
              </w:rPr>
            </w:pPr>
            <w:r w:rsidRPr="00AE6722">
              <w:rPr>
                <w:rFonts w:ascii="Times New Roman" w:hAnsi="Times New Roman" w:cs="Times New Roman"/>
                <w:bCs/>
              </w:rPr>
              <w:t>2) laboratoria Państwowej Inspekcji Sanitarnej i Wojskowej Inspekcji Sanitarnej - jeżeli mają wdrożony system zapewnienia jakości lub</w:t>
            </w:r>
          </w:p>
          <w:p w14:paraId="407AAB71" w14:textId="77777777" w:rsidR="005953B4" w:rsidRPr="00AE6722" w:rsidRDefault="005953B4" w:rsidP="0021651B">
            <w:pPr>
              <w:spacing w:after="0" w:line="240" w:lineRule="auto"/>
              <w:jc w:val="both"/>
              <w:rPr>
                <w:rFonts w:ascii="Times New Roman" w:hAnsi="Times New Roman" w:cs="Times New Roman"/>
                <w:bCs/>
              </w:rPr>
            </w:pPr>
            <w:r w:rsidRPr="00AE6722">
              <w:rPr>
                <w:rFonts w:ascii="Times New Roman" w:hAnsi="Times New Roman" w:cs="Times New Roman"/>
                <w:bCs/>
              </w:rPr>
              <w:t>3) laboratoria prowadzone przez jednostki organizacyjne lub osoby fizyczne, które uzyskały certyfikat w zakresie wykonywania badań i pomiarów czynników szkodliwych dla zdrowia w środowisku pracy na podstawie przepisów ustawy z dnia 30 sierpnia 2002 r. o systemie oceny zgodności lub na podstawie  przepisów ustawy z dnia 13 kwietnia 2016 r. o systemach oceny zgodności i nadzoru rynku, dysponujące aparaturą do badań i pomiarów tych czynników, która podlega udokumentowanemu nadzorowi metrologicznemu obejmującemu okresowe wzorcowania lub sprawdzania i konserwację.</w:t>
            </w:r>
          </w:p>
          <w:p w14:paraId="3D0FD888" w14:textId="77777777" w:rsidR="005953B4" w:rsidRPr="00AE6722" w:rsidRDefault="005953B4" w:rsidP="0021651B">
            <w:pPr>
              <w:spacing w:after="0" w:line="240" w:lineRule="auto"/>
              <w:jc w:val="both"/>
              <w:rPr>
                <w:rFonts w:ascii="Times New Roman" w:hAnsi="Times New Roman" w:cs="Times New Roman"/>
                <w:bCs/>
              </w:rPr>
            </w:pPr>
            <w:r w:rsidRPr="00AE6722">
              <w:rPr>
                <w:rFonts w:ascii="Times New Roman" w:hAnsi="Times New Roman" w:cs="Times New Roman"/>
                <w:bCs/>
              </w:rPr>
              <w:t>– § 16</w:t>
            </w:r>
          </w:p>
          <w:p w14:paraId="23F2A204" w14:textId="77777777" w:rsidR="005953B4" w:rsidRPr="00AE6722" w:rsidRDefault="005953B4" w:rsidP="0021651B">
            <w:pPr>
              <w:spacing w:after="0" w:line="240" w:lineRule="auto"/>
              <w:jc w:val="both"/>
              <w:rPr>
                <w:rFonts w:ascii="Times New Roman" w:hAnsi="Times New Roman" w:cs="Times New Roman"/>
                <w:bCs/>
              </w:rPr>
            </w:pPr>
            <w:r w:rsidRPr="00AE6722">
              <w:rPr>
                <w:rFonts w:ascii="Times New Roman" w:hAnsi="Times New Roman" w:cs="Times New Roman"/>
                <w:bCs/>
              </w:rPr>
              <w:t>Badania i pomiary wykonuje się zgodnie z metodami określonymi w Polskich Normach, a w przypadku braku takich norm, metodami rekomendowanymi i zwalidowanymi przez laboratoria, o których mowa w § 15 ust. 1 i ust. 2 pkt 1.</w:t>
            </w:r>
          </w:p>
          <w:p w14:paraId="6A58D636" w14:textId="77777777" w:rsidR="005953B4" w:rsidRPr="00AE6722" w:rsidRDefault="005953B4" w:rsidP="0021651B">
            <w:pPr>
              <w:spacing w:after="0" w:line="240" w:lineRule="auto"/>
              <w:jc w:val="both"/>
              <w:rPr>
                <w:rFonts w:ascii="Times New Roman" w:hAnsi="Times New Roman" w:cs="Times New Roman"/>
                <w:bCs/>
              </w:rPr>
            </w:pPr>
          </w:p>
          <w:p w14:paraId="7D49AB03" w14:textId="77777777" w:rsidR="002D6A7D" w:rsidRPr="00AE6722" w:rsidRDefault="002D6A7D" w:rsidP="002D6A7D">
            <w:pPr>
              <w:spacing w:after="0" w:line="240" w:lineRule="auto"/>
              <w:jc w:val="both"/>
              <w:rPr>
                <w:rFonts w:ascii="Times New Roman" w:hAnsi="Times New Roman" w:cs="Times New Roman"/>
                <w:b/>
                <w:bCs/>
              </w:rPr>
            </w:pPr>
            <w:r w:rsidRPr="00AE6722">
              <w:rPr>
                <w:rFonts w:ascii="Times New Roman" w:hAnsi="Times New Roman" w:cs="Times New Roman"/>
                <w:b/>
                <w:bCs/>
              </w:rPr>
              <w:t>Transpozycja do czasu wejścia w życie ustawy o wyrobach zawierających azbest:</w:t>
            </w:r>
          </w:p>
          <w:p w14:paraId="0CEBD592" w14:textId="1F801DEC" w:rsidR="005953B4" w:rsidRPr="00AE6722" w:rsidRDefault="005953B4" w:rsidP="0021651B">
            <w:pPr>
              <w:spacing w:after="0" w:line="240" w:lineRule="auto"/>
              <w:jc w:val="both"/>
              <w:rPr>
                <w:rFonts w:ascii="Times New Roman" w:hAnsi="Times New Roman" w:cs="Times New Roman"/>
                <w:b/>
                <w:bCs/>
              </w:rPr>
            </w:pPr>
            <w:r w:rsidRPr="00AE6722">
              <w:rPr>
                <w:rFonts w:ascii="Times New Roman" w:hAnsi="Times New Roman" w:cs="Times New Roman"/>
              </w:rPr>
              <w:t xml:space="preserve">rozporządzenie Ministra Zdrowia z dnia 2 lutego 2011 r. w sprawie  badań i pomiarów czynników szkodliwych dla zdrowia w środowisku pracy </w:t>
            </w:r>
            <w:hyperlink r:id="rId14" w:history="1">
              <w:r w:rsidRPr="00AE6722">
                <w:rPr>
                  <w:rFonts w:ascii="Times New Roman" w:hAnsi="Times New Roman" w:cs="Times New Roman"/>
                </w:rPr>
                <w:t>(Dz.U. z 202</w:t>
              </w:r>
              <w:r w:rsidR="00F67D8C">
                <w:rPr>
                  <w:rFonts w:ascii="Times New Roman" w:hAnsi="Times New Roman" w:cs="Times New Roman"/>
                </w:rPr>
                <w:t>5</w:t>
              </w:r>
              <w:r w:rsidRPr="00AE6722">
                <w:rPr>
                  <w:rFonts w:ascii="Times New Roman" w:hAnsi="Times New Roman" w:cs="Times New Roman"/>
                </w:rPr>
                <w:t xml:space="preserve"> r. poz. </w:t>
              </w:r>
              <w:r w:rsidR="00F67D8C">
                <w:rPr>
                  <w:rFonts w:ascii="Times New Roman" w:hAnsi="Times New Roman" w:cs="Times New Roman"/>
                </w:rPr>
                <w:t>949</w:t>
              </w:r>
              <w:r w:rsidRPr="00AE6722">
                <w:rPr>
                  <w:rFonts w:ascii="Times New Roman" w:hAnsi="Times New Roman" w:cs="Times New Roman"/>
                </w:rPr>
                <w:t>)</w:t>
              </w:r>
            </w:hyperlink>
          </w:p>
          <w:p w14:paraId="4E6D00D4" w14:textId="77777777" w:rsidR="005953B4" w:rsidRPr="00AE6722" w:rsidRDefault="005953B4" w:rsidP="0021651B">
            <w:pPr>
              <w:spacing w:after="0" w:line="240" w:lineRule="auto"/>
              <w:jc w:val="both"/>
              <w:rPr>
                <w:rFonts w:ascii="Times New Roman" w:hAnsi="Times New Roman" w:cs="Times New Roman"/>
              </w:rPr>
            </w:pPr>
            <w:r w:rsidRPr="00AE6722">
              <w:rPr>
                <w:rFonts w:ascii="Times New Roman" w:hAnsi="Times New Roman" w:cs="Times New Roman"/>
              </w:rPr>
              <w:t xml:space="preserve">– § 15 </w:t>
            </w:r>
          </w:p>
          <w:p w14:paraId="46C5A719" w14:textId="24ADE288" w:rsidR="005953B4" w:rsidRPr="00AE6722" w:rsidRDefault="005953B4" w:rsidP="0021651B">
            <w:pPr>
              <w:spacing w:after="0" w:line="240" w:lineRule="auto"/>
              <w:jc w:val="both"/>
              <w:rPr>
                <w:rFonts w:ascii="Times New Roman" w:hAnsi="Times New Roman" w:cs="Times New Roman"/>
              </w:rPr>
            </w:pPr>
            <w:bookmarkStart w:id="13" w:name="mip15790505"/>
            <w:bookmarkEnd w:id="13"/>
            <w:r w:rsidRPr="00AE6722">
              <w:rPr>
                <w:rFonts w:ascii="Times New Roman" w:hAnsi="Times New Roman" w:cs="Times New Roman"/>
              </w:rPr>
              <w:t xml:space="preserve">1. Badania i pomiary czynników szkodliwych dla zdrowia w środowisku pracy wykonują laboratoria, które uzyskały akredytację w tym zakresie na podstawie przepisów ustawy z dnia 30 sierpnia 2002 r. o systemie oceny zgodności (Dz.U. z 2023 r. poz. 215) lub ustawy z dnia 13 kwietnia 2016 r. o </w:t>
            </w:r>
            <w:r w:rsidRPr="00AE6722">
              <w:rPr>
                <w:rFonts w:ascii="Times New Roman" w:hAnsi="Times New Roman" w:cs="Times New Roman"/>
              </w:rPr>
              <w:lastRenderedPageBreak/>
              <w:t>systemach oceny zgodności i nadzoru rynku (Dz. U. z 202</w:t>
            </w:r>
            <w:r w:rsidR="00F67D8C">
              <w:rPr>
                <w:rFonts w:ascii="Times New Roman" w:hAnsi="Times New Roman" w:cs="Times New Roman"/>
              </w:rPr>
              <w:t>5</w:t>
            </w:r>
            <w:r w:rsidRPr="00AE6722">
              <w:rPr>
                <w:rFonts w:ascii="Times New Roman" w:hAnsi="Times New Roman" w:cs="Times New Roman"/>
              </w:rPr>
              <w:t xml:space="preserve"> r. poz. </w:t>
            </w:r>
            <w:r w:rsidR="00F67D8C">
              <w:rPr>
                <w:rFonts w:ascii="Times New Roman" w:hAnsi="Times New Roman" w:cs="Times New Roman"/>
              </w:rPr>
              <w:t>568</w:t>
            </w:r>
            <w:r w:rsidRPr="00AE6722">
              <w:rPr>
                <w:rFonts w:ascii="Times New Roman" w:hAnsi="Times New Roman" w:cs="Times New Roman"/>
              </w:rPr>
              <w:t>).</w:t>
            </w:r>
          </w:p>
          <w:p w14:paraId="27A83B02" w14:textId="77777777" w:rsidR="005953B4" w:rsidRPr="00AE6722" w:rsidRDefault="005953B4" w:rsidP="0021651B">
            <w:pPr>
              <w:spacing w:after="0" w:line="240" w:lineRule="auto"/>
              <w:jc w:val="both"/>
              <w:rPr>
                <w:rFonts w:ascii="Times New Roman" w:hAnsi="Times New Roman" w:cs="Times New Roman"/>
              </w:rPr>
            </w:pPr>
            <w:r w:rsidRPr="00AE6722">
              <w:rPr>
                <w:rFonts w:ascii="Times New Roman" w:hAnsi="Times New Roman" w:cs="Times New Roman"/>
              </w:rPr>
              <w:t>2. W przypadku braku wymienionych w ust. 1 laboratoriów akredytowanych do badania lub pomiarów określonego czynnika, badania i pomiary wykonują:</w:t>
            </w:r>
          </w:p>
          <w:p w14:paraId="7BEC75CB" w14:textId="77777777" w:rsidR="005953B4" w:rsidRPr="00AE6722" w:rsidRDefault="005953B4" w:rsidP="0021651B">
            <w:pPr>
              <w:spacing w:after="0" w:line="240" w:lineRule="auto"/>
              <w:jc w:val="both"/>
              <w:rPr>
                <w:rFonts w:ascii="Times New Roman" w:hAnsi="Times New Roman" w:cs="Times New Roman"/>
              </w:rPr>
            </w:pPr>
            <w:r w:rsidRPr="00AE6722">
              <w:rPr>
                <w:rFonts w:ascii="Times New Roman" w:hAnsi="Times New Roman" w:cs="Times New Roman"/>
              </w:rPr>
              <w:t>1) laboratoria szkół wyższych, instytutów naukowych Polskiej Akademii Nauk lub instytutów badawczych, które prowadzą badania i pomiary czynników szkodliwych dla zdrowia w środowisku pracy i mają wdrożony system zapewnienia jakości lub</w:t>
            </w:r>
          </w:p>
          <w:p w14:paraId="396FE42F" w14:textId="77777777" w:rsidR="005953B4" w:rsidRPr="00AE6722" w:rsidRDefault="005953B4" w:rsidP="0021651B">
            <w:pPr>
              <w:spacing w:after="0" w:line="240" w:lineRule="auto"/>
              <w:jc w:val="both"/>
              <w:rPr>
                <w:rFonts w:ascii="Times New Roman" w:hAnsi="Times New Roman" w:cs="Times New Roman"/>
              </w:rPr>
            </w:pPr>
            <w:r w:rsidRPr="00AE6722">
              <w:rPr>
                <w:rFonts w:ascii="Times New Roman" w:hAnsi="Times New Roman" w:cs="Times New Roman"/>
              </w:rPr>
              <w:t>2) laboratoria Państwowej Inspekcji Sanitarnej i Wojskowej Inspekcji Sanitarnej - jeżeli mają wdrożony system zapewnienia jakości lub</w:t>
            </w:r>
          </w:p>
          <w:p w14:paraId="1491A73C" w14:textId="2360FB07" w:rsidR="005953B4" w:rsidRPr="00AE6722" w:rsidRDefault="005953B4" w:rsidP="0021651B">
            <w:pPr>
              <w:spacing w:after="0" w:line="240" w:lineRule="auto"/>
              <w:jc w:val="both"/>
              <w:rPr>
                <w:rFonts w:ascii="Times New Roman" w:hAnsi="Times New Roman" w:cs="Times New Roman"/>
              </w:rPr>
            </w:pPr>
            <w:r w:rsidRPr="00AE6722">
              <w:rPr>
                <w:rFonts w:ascii="Times New Roman" w:hAnsi="Times New Roman" w:cs="Times New Roman"/>
              </w:rPr>
              <w:t>3) laboratoria prowadzone przez jednostki organizacyjne lub osoby fizyczne, które uzyskały certyfikat w zakresie wykonywania badań i pomiarów czynników szkodliwych dla zdrowia w środowisku pracy na podstawie przepisów ustawy z dnia 30 sierpnia 2002 r. o systemie oceny zgodności lub na podstawie przepisów ustawy z dnia 13 kwietnia 2016 r. o systemach oceny zgodności i nadzoru rynku, dysponujące aparaturą do badań i pomiarów tych czynników, która podlega udokumentowanemu nadzorowi metrologicznemu obejmującemu okresowe wzorcowania lub sprawdzania i konserwację.</w:t>
            </w:r>
          </w:p>
          <w:p w14:paraId="32C95934" w14:textId="77777777" w:rsidR="005953B4" w:rsidRPr="00AE6722" w:rsidRDefault="005953B4" w:rsidP="0021651B">
            <w:pPr>
              <w:spacing w:after="0" w:line="240" w:lineRule="auto"/>
              <w:jc w:val="both"/>
              <w:rPr>
                <w:rFonts w:ascii="Times New Roman" w:hAnsi="Times New Roman" w:cs="Times New Roman"/>
              </w:rPr>
            </w:pPr>
            <w:r w:rsidRPr="00AE6722">
              <w:rPr>
                <w:rFonts w:ascii="Times New Roman" w:hAnsi="Times New Roman" w:cs="Times New Roman"/>
              </w:rPr>
              <w:t>– § 16</w:t>
            </w:r>
          </w:p>
          <w:p w14:paraId="57CFC642" w14:textId="41615DB0" w:rsidR="007843EA" w:rsidRPr="00AE6722" w:rsidRDefault="005953B4" w:rsidP="0021651B">
            <w:pPr>
              <w:spacing w:after="0" w:line="240" w:lineRule="auto"/>
              <w:jc w:val="both"/>
              <w:rPr>
                <w:rFonts w:ascii="Times New Roman" w:hAnsi="Times New Roman" w:cs="Times New Roman"/>
              </w:rPr>
            </w:pPr>
            <w:r w:rsidRPr="00AE6722">
              <w:rPr>
                <w:rFonts w:ascii="Times New Roman" w:hAnsi="Times New Roman" w:cs="Times New Roman"/>
              </w:rPr>
              <w:t>Badania i pomiary wykonuje się zgodnie z metodami określonymi w Polskich Normach, a w przypadku braku takich norm, metodami rekomendowanymi i zwalidowanymi przez laboratoria, o których mowa w § 15 ust. 1 i ust. 2 pkt 1.</w:t>
            </w:r>
          </w:p>
        </w:tc>
        <w:tc>
          <w:tcPr>
            <w:tcW w:w="1500" w:type="dxa"/>
          </w:tcPr>
          <w:p w14:paraId="58F5A8AB" w14:textId="77777777" w:rsidR="007843EA" w:rsidRPr="00AE6722" w:rsidRDefault="007843EA" w:rsidP="0021651B">
            <w:pPr>
              <w:spacing w:after="0" w:line="240" w:lineRule="auto"/>
              <w:jc w:val="both"/>
              <w:rPr>
                <w:rFonts w:ascii="Times New Roman" w:eastAsia="Times New Roman" w:hAnsi="Times New Roman" w:cs="Times New Roman"/>
                <w:lang w:eastAsia="pl-PL"/>
              </w:rPr>
            </w:pPr>
          </w:p>
        </w:tc>
      </w:tr>
      <w:tr w:rsidR="007843EA" w:rsidRPr="00AE6722" w14:paraId="42E89FB2" w14:textId="77777777" w:rsidTr="0085688B">
        <w:trPr>
          <w:trHeight w:val="539"/>
        </w:trPr>
        <w:tc>
          <w:tcPr>
            <w:tcW w:w="846" w:type="dxa"/>
          </w:tcPr>
          <w:p w14:paraId="1F632A41" w14:textId="6767D946" w:rsidR="007843EA" w:rsidRPr="00AE6722" w:rsidRDefault="008E2304" w:rsidP="0021651B">
            <w:pPr>
              <w:spacing w:after="0" w:line="240" w:lineRule="auto"/>
              <w:jc w:val="both"/>
              <w:rPr>
                <w:rFonts w:ascii="Times New Roman" w:hAnsi="Times New Roman" w:cs="Times New Roman"/>
                <w:b/>
                <w:bCs/>
              </w:rPr>
            </w:pPr>
            <w:r w:rsidRPr="00AE6722">
              <w:rPr>
                <w:rFonts w:ascii="Times New Roman" w:hAnsi="Times New Roman" w:cs="Times New Roman"/>
                <w:b/>
                <w:bCs/>
              </w:rPr>
              <w:lastRenderedPageBreak/>
              <w:t xml:space="preserve">Art. 7 ust. 5 </w:t>
            </w:r>
          </w:p>
        </w:tc>
        <w:tc>
          <w:tcPr>
            <w:tcW w:w="5528" w:type="dxa"/>
            <w:gridSpan w:val="2"/>
          </w:tcPr>
          <w:p w14:paraId="0E1A6AB7" w14:textId="063071A1" w:rsidR="00E47178" w:rsidRPr="00AE6722" w:rsidRDefault="00E47178" w:rsidP="0021651B">
            <w:pPr>
              <w:pStyle w:val="CM4"/>
              <w:rPr>
                <w:rFonts w:ascii="Times New Roman" w:hAnsi="Times New Roman" w:cs="Times New Roman"/>
                <w:color w:val="000000"/>
                <w:sz w:val="22"/>
                <w:szCs w:val="22"/>
              </w:rPr>
            </w:pPr>
            <w:r w:rsidRPr="00AE6722">
              <w:rPr>
                <w:rFonts w:ascii="Times New Roman" w:hAnsi="Times New Roman" w:cs="Times New Roman"/>
                <w:b/>
                <w:bCs/>
                <w:i/>
                <w:iCs/>
                <w:color w:val="000000"/>
                <w:sz w:val="22"/>
                <w:szCs w:val="22"/>
              </w:rPr>
              <w:t>Zmieniony Dyrektywą Parlamentu Europejskiego i Rady (UE) 2023/2668</w:t>
            </w:r>
          </w:p>
          <w:p w14:paraId="3A58CDEA" w14:textId="267CA8A0" w:rsidR="007843EA" w:rsidRPr="00AE6722" w:rsidRDefault="008E2304" w:rsidP="0021651B">
            <w:pPr>
              <w:pStyle w:val="CM4"/>
              <w:rPr>
                <w:rFonts w:ascii="Times New Roman" w:hAnsi="Times New Roman" w:cs="Times New Roman"/>
                <w:color w:val="000000"/>
                <w:sz w:val="22"/>
                <w:szCs w:val="22"/>
              </w:rPr>
            </w:pPr>
            <w:r w:rsidRPr="00AE6722">
              <w:rPr>
                <w:rFonts w:ascii="Times New Roman" w:hAnsi="Times New Roman" w:cs="Times New Roman"/>
                <w:color w:val="000000"/>
                <w:sz w:val="22"/>
                <w:szCs w:val="22"/>
              </w:rPr>
              <w:t xml:space="preserve">Pobieranie próbek prowadzi się przez taki okres, aby można było ustalić reprezentatywne narażenie dla 8-godzinnego </w:t>
            </w:r>
            <w:r w:rsidRPr="00AE6722">
              <w:rPr>
                <w:rFonts w:ascii="Times New Roman" w:hAnsi="Times New Roman" w:cs="Times New Roman"/>
                <w:color w:val="000000"/>
                <w:sz w:val="22"/>
                <w:szCs w:val="22"/>
              </w:rPr>
              <w:lastRenderedPageBreak/>
              <w:t>okresu odniesienia (jednej zmiany) za pomocą pomiaru albo średnio ważonych obliczeń.</w:t>
            </w:r>
          </w:p>
        </w:tc>
        <w:tc>
          <w:tcPr>
            <w:tcW w:w="851" w:type="dxa"/>
          </w:tcPr>
          <w:p w14:paraId="7BE05CBA" w14:textId="5859AE25" w:rsidR="007843EA" w:rsidRPr="00AE6722" w:rsidRDefault="008E2304"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lastRenderedPageBreak/>
              <w:t>T</w:t>
            </w:r>
          </w:p>
        </w:tc>
        <w:tc>
          <w:tcPr>
            <w:tcW w:w="850" w:type="dxa"/>
          </w:tcPr>
          <w:p w14:paraId="57B012A5" w14:textId="611D67ED" w:rsidR="006074F8" w:rsidRPr="00AE6722" w:rsidRDefault="006074F8" w:rsidP="0021651B">
            <w:pPr>
              <w:spacing w:after="0" w:line="240" w:lineRule="auto"/>
              <w:rPr>
                <w:rFonts w:ascii="Times New Roman" w:hAnsi="Times New Roman" w:cs="Times New Roman"/>
                <w:b/>
                <w:bCs/>
              </w:rPr>
            </w:pPr>
            <w:r w:rsidRPr="00AE6722">
              <w:rPr>
                <w:rFonts w:ascii="Times New Roman" w:hAnsi="Times New Roman" w:cs="Times New Roman"/>
                <w:b/>
                <w:bCs/>
              </w:rPr>
              <w:t>Art. 3</w:t>
            </w:r>
            <w:r w:rsidR="00AD483D" w:rsidRPr="00AE6722">
              <w:rPr>
                <w:rFonts w:ascii="Times New Roman" w:hAnsi="Times New Roman" w:cs="Times New Roman"/>
                <w:b/>
                <w:bCs/>
              </w:rPr>
              <w:t>6</w:t>
            </w:r>
          </w:p>
          <w:p w14:paraId="695239CA" w14:textId="77777777" w:rsidR="007843EA" w:rsidRPr="00AE6722" w:rsidRDefault="007843EA" w:rsidP="0021651B">
            <w:pPr>
              <w:spacing w:after="0" w:line="240" w:lineRule="auto"/>
              <w:jc w:val="both"/>
              <w:rPr>
                <w:rFonts w:ascii="Times New Roman" w:eastAsia="Times New Roman" w:hAnsi="Times New Roman" w:cs="Times New Roman"/>
                <w:lang w:eastAsia="pl-PL"/>
              </w:rPr>
            </w:pPr>
          </w:p>
        </w:tc>
        <w:tc>
          <w:tcPr>
            <w:tcW w:w="5420" w:type="dxa"/>
          </w:tcPr>
          <w:p w14:paraId="511CC877" w14:textId="4B17AFDB" w:rsidR="006074F8" w:rsidRPr="00AE6722" w:rsidRDefault="006074F8" w:rsidP="0021651B">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xml:space="preserve">W zakresie nieuregulowanym w niniejszym rozdziale, do spraw dotyczących zapewnienia bezpiecznych i higienicznych warunków pracy </w:t>
            </w:r>
            <w:r w:rsidR="0004387C">
              <w:rPr>
                <w:rFonts w:ascii="Times New Roman" w:hAnsi="Times New Roman" w:cs="Times New Roman"/>
                <w:color w:val="000000"/>
              </w:rPr>
              <w:t xml:space="preserve">osobom narażonym na działanie azbestu </w:t>
            </w:r>
            <w:r w:rsidRPr="00AE6722">
              <w:rPr>
                <w:rFonts w:ascii="Times New Roman" w:hAnsi="Times New Roman" w:cs="Times New Roman"/>
                <w:color w:val="000000"/>
              </w:rPr>
              <w:t xml:space="preserve"> zatrudnionym przy pracach polegających na usuwaniu lub zabezpieczaniu wyrobów zawierających </w:t>
            </w:r>
            <w:r w:rsidRPr="00AE6722">
              <w:rPr>
                <w:rFonts w:ascii="Times New Roman" w:hAnsi="Times New Roman" w:cs="Times New Roman"/>
                <w:color w:val="000000"/>
              </w:rPr>
              <w:lastRenderedPageBreak/>
              <w:t>azbest, stosuje się przepisy działu X ustawy z dnia 26 czerwca 1974 r. – Kodeks pracy.</w:t>
            </w:r>
          </w:p>
          <w:p w14:paraId="5B0A2709" w14:textId="77777777" w:rsidR="00FA02DD" w:rsidRPr="00AE6722" w:rsidRDefault="00FA02DD" w:rsidP="0021651B">
            <w:pPr>
              <w:spacing w:after="0" w:line="240" w:lineRule="auto"/>
              <w:jc w:val="both"/>
              <w:rPr>
                <w:rFonts w:ascii="Times New Roman" w:hAnsi="Times New Roman" w:cs="Times New Roman"/>
                <w:color w:val="000000"/>
              </w:rPr>
            </w:pPr>
          </w:p>
          <w:p w14:paraId="20563DDD" w14:textId="06D2DA94" w:rsidR="00FA02DD" w:rsidRPr="00AE6722" w:rsidRDefault="00FA02DD" w:rsidP="0021651B">
            <w:pPr>
              <w:spacing w:after="0" w:line="240" w:lineRule="auto"/>
              <w:jc w:val="both"/>
              <w:rPr>
                <w:rFonts w:ascii="Times New Roman" w:hAnsi="Times New Roman" w:cs="Times New Roman"/>
                <w:b/>
                <w:bCs/>
                <w:color w:val="000000"/>
              </w:rPr>
            </w:pPr>
            <w:r w:rsidRPr="00AE6722">
              <w:rPr>
                <w:rFonts w:ascii="Times New Roman" w:hAnsi="Times New Roman" w:cs="Times New Roman"/>
                <w:b/>
                <w:bCs/>
                <w:color w:val="000000"/>
              </w:rPr>
              <w:t>oraz</w:t>
            </w:r>
          </w:p>
          <w:p w14:paraId="5C17BF8B" w14:textId="77777777" w:rsidR="00FA02DD" w:rsidRPr="00AE6722" w:rsidRDefault="00FA02DD" w:rsidP="0021651B">
            <w:pPr>
              <w:spacing w:after="0" w:line="240" w:lineRule="auto"/>
              <w:jc w:val="both"/>
              <w:rPr>
                <w:rFonts w:ascii="Times New Roman" w:hAnsi="Times New Roman" w:cs="Times New Roman"/>
                <w:color w:val="000000"/>
              </w:rPr>
            </w:pPr>
          </w:p>
          <w:p w14:paraId="6E09A638" w14:textId="51CEDF22" w:rsidR="006074F8" w:rsidRPr="00AE6722" w:rsidRDefault="006074F8" w:rsidP="0021651B">
            <w:pPr>
              <w:spacing w:after="0" w:line="240" w:lineRule="auto"/>
              <w:jc w:val="both"/>
              <w:rPr>
                <w:rFonts w:ascii="Times New Roman" w:hAnsi="Times New Roman" w:cs="Times New Roman"/>
                <w:b/>
              </w:rPr>
            </w:pPr>
            <w:r w:rsidRPr="00AE6722">
              <w:rPr>
                <w:rFonts w:ascii="Times New Roman" w:hAnsi="Times New Roman" w:cs="Times New Roman"/>
                <w:bCs/>
              </w:rPr>
              <w:t xml:space="preserve">rozporządzenie Ministra Rodziny, Pracy i Polityki Społecznej z dnia 12 czerwca 2018 r. w sprawie najwyższych dopuszczalnych stężeń i natężeń czynników szkodliwych dla zdrowia w środowisku pracy (Dz. U. z 2018 r. poz. 1286, z późn.zm.) </w:t>
            </w:r>
            <w:r w:rsidR="00FA02DD" w:rsidRPr="00AE6722">
              <w:rPr>
                <w:rFonts w:ascii="Times New Roman" w:hAnsi="Times New Roman" w:cs="Times New Roman"/>
                <w:bCs/>
              </w:rPr>
              <w:t>–</w:t>
            </w:r>
            <w:r w:rsidRPr="00AE6722">
              <w:rPr>
                <w:rFonts w:ascii="Times New Roman" w:hAnsi="Times New Roman" w:cs="Times New Roman"/>
                <w:bCs/>
              </w:rPr>
              <w:t xml:space="preserve"> </w:t>
            </w:r>
            <w:r w:rsidRPr="00AE6722">
              <w:rPr>
                <w:rFonts w:ascii="Times New Roman" w:hAnsi="Times New Roman" w:cs="Times New Roman"/>
                <w:b/>
              </w:rPr>
              <w:t xml:space="preserve">rozporządzenie </w:t>
            </w:r>
            <w:r w:rsidR="00AB50EB" w:rsidRPr="00AE6722">
              <w:rPr>
                <w:rFonts w:ascii="Times New Roman" w:hAnsi="Times New Roman" w:cs="Times New Roman"/>
                <w:b/>
              </w:rPr>
              <w:t xml:space="preserve">nie </w:t>
            </w:r>
            <w:r w:rsidRPr="00AE6722">
              <w:rPr>
                <w:rFonts w:ascii="Times New Roman" w:hAnsi="Times New Roman" w:cs="Times New Roman"/>
                <w:b/>
              </w:rPr>
              <w:t>wymaga</w:t>
            </w:r>
            <w:r w:rsidR="00AB50EB" w:rsidRPr="00AE6722">
              <w:rPr>
                <w:rFonts w:ascii="Times New Roman" w:hAnsi="Times New Roman" w:cs="Times New Roman"/>
                <w:b/>
              </w:rPr>
              <w:t xml:space="preserve"> </w:t>
            </w:r>
            <w:r w:rsidRPr="00AE6722">
              <w:rPr>
                <w:rFonts w:ascii="Times New Roman" w:hAnsi="Times New Roman" w:cs="Times New Roman"/>
                <w:b/>
              </w:rPr>
              <w:t>zmiany</w:t>
            </w:r>
          </w:p>
          <w:p w14:paraId="033AB745" w14:textId="77777777" w:rsidR="006074F8" w:rsidRPr="00AE6722" w:rsidRDefault="006074F8" w:rsidP="0021651B">
            <w:pPr>
              <w:spacing w:after="0" w:line="240" w:lineRule="auto"/>
              <w:jc w:val="both"/>
              <w:rPr>
                <w:rFonts w:ascii="Times New Roman" w:hAnsi="Times New Roman" w:cs="Times New Roman"/>
                <w:bCs/>
              </w:rPr>
            </w:pPr>
            <w:r w:rsidRPr="00AE6722">
              <w:rPr>
                <w:rFonts w:ascii="Times New Roman" w:hAnsi="Times New Roman" w:cs="Times New Roman"/>
                <w:bCs/>
              </w:rPr>
              <w:t>– § 2 pkt 1</w:t>
            </w:r>
          </w:p>
          <w:p w14:paraId="7E958E88" w14:textId="77777777" w:rsidR="006074F8" w:rsidRPr="00AE6722" w:rsidRDefault="006074F8" w:rsidP="0021651B">
            <w:pPr>
              <w:spacing w:after="0" w:line="240" w:lineRule="auto"/>
              <w:jc w:val="both"/>
              <w:rPr>
                <w:rFonts w:ascii="Times New Roman" w:hAnsi="Times New Roman" w:cs="Times New Roman"/>
                <w:bCs/>
              </w:rPr>
            </w:pPr>
            <w:r w:rsidRPr="00AE6722">
              <w:rPr>
                <w:rFonts w:ascii="Times New Roman" w:hAnsi="Times New Roman" w:cs="Times New Roman"/>
                <w:bCs/>
              </w:rPr>
              <w:t xml:space="preserve">Wartości, o których mowa w </w:t>
            </w:r>
            <w:hyperlink r:id="rId15" w:history="1">
              <w:r w:rsidRPr="00AE6722">
                <w:rPr>
                  <w:rFonts w:ascii="Times New Roman" w:hAnsi="Times New Roman" w:cs="Times New Roman"/>
                  <w:bCs/>
                </w:rPr>
                <w:t>§ 1 ust. 1</w:t>
              </w:r>
            </w:hyperlink>
            <w:r w:rsidRPr="00AE6722">
              <w:rPr>
                <w:rFonts w:ascii="Times New Roman" w:hAnsi="Times New Roman" w:cs="Times New Roman"/>
                <w:bCs/>
              </w:rPr>
              <w:t>, określają najwyższe dopuszczalne stężenia czynników szkodliwych dla zdrowia, ustalone jako:</w:t>
            </w:r>
          </w:p>
          <w:p w14:paraId="127FDBB8" w14:textId="20437863" w:rsidR="007843EA" w:rsidRPr="00AE6722" w:rsidRDefault="006074F8" w:rsidP="0021651B">
            <w:pPr>
              <w:spacing w:after="0" w:line="240" w:lineRule="auto"/>
              <w:jc w:val="both"/>
              <w:rPr>
                <w:rFonts w:ascii="Times New Roman" w:hAnsi="Times New Roman" w:cs="Times New Roman"/>
                <w:bCs/>
              </w:rPr>
            </w:pPr>
            <w:r w:rsidRPr="00AE6722">
              <w:rPr>
                <w:rFonts w:ascii="Times New Roman" w:hAnsi="Times New Roman" w:cs="Times New Roman"/>
                <w:bCs/>
              </w:rPr>
              <w:t xml:space="preserve">1) najwyższe dopuszczalne stężenie (NDS) - wartość średnia ważona stężenia, którego oddziaływanie na pracownika w ciągu 8-godzinnego dobowego i przeciętnego tygodniowego wymiaru czasu pracy, określonego w ustawie z dnia 26 czerwca 1974 r. </w:t>
            </w:r>
            <w:r w:rsidR="00FA02DD" w:rsidRPr="00AE6722">
              <w:rPr>
                <w:rFonts w:ascii="Times New Roman" w:hAnsi="Times New Roman" w:cs="Times New Roman"/>
                <w:bCs/>
              </w:rPr>
              <w:t>–</w:t>
            </w:r>
            <w:r w:rsidRPr="00AE6722">
              <w:rPr>
                <w:rFonts w:ascii="Times New Roman" w:hAnsi="Times New Roman" w:cs="Times New Roman"/>
                <w:bCs/>
              </w:rPr>
              <w:t xml:space="preserve"> Kodeks pracy, przez okres jego aktywności zawodowej nie powinno spowodować ujemnych zmian w jego stanie zdrowia oraz w stanie zdrowia jego przyszłych pokoleń;</w:t>
            </w:r>
          </w:p>
        </w:tc>
        <w:tc>
          <w:tcPr>
            <w:tcW w:w="1500" w:type="dxa"/>
          </w:tcPr>
          <w:p w14:paraId="4E1CD372" w14:textId="77777777" w:rsidR="007843EA" w:rsidRPr="00AE6722" w:rsidRDefault="007843EA" w:rsidP="0021651B">
            <w:pPr>
              <w:spacing w:after="0" w:line="240" w:lineRule="auto"/>
              <w:jc w:val="both"/>
              <w:rPr>
                <w:rFonts w:ascii="Times New Roman" w:eastAsia="Times New Roman" w:hAnsi="Times New Roman" w:cs="Times New Roman"/>
                <w:lang w:eastAsia="pl-PL"/>
              </w:rPr>
            </w:pPr>
          </w:p>
        </w:tc>
      </w:tr>
      <w:tr w:rsidR="00E6385E" w:rsidRPr="00AE6722" w14:paraId="59A8D33E" w14:textId="77777777" w:rsidTr="004B2387">
        <w:trPr>
          <w:trHeight w:val="564"/>
        </w:trPr>
        <w:tc>
          <w:tcPr>
            <w:tcW w:w="846" w:type="dxa"/>
          </w:tcPr>
          <w:p w14:paraId="5C85DAA8" w14:textId="1C2A5287" w:rsidR="00E6385E" w:rsidRPr="00AE6722" w:rsidRDefault="008E2304" w:rsidP="0021651B">
            <w:pPr>
              <w:spacing w:after="0" w:line="240" w:lineRule="auto"/>
              <w:jc w:val="both"/>
              <w:rPr>
                <w:rFonts w:ascii="Times New Roman" w:hAnsi="Times New Roman" w:cs="Times New Roman"/>
                <w:b/>
                <w:bCs/>
              </w:rPr>
            </w:pPr>
            <w:r w:rsidRPr="00AE6722">
              <w:rPr>
                <w:rFonts w:ascii="Times New Roman" w:hAnsi="Times New Roman" w:cs="Times New Roman"/>
                <w:b/>
                <w:bCs/>
              </w:rPr>
              <w:t xml:space="preserve">Art. 7 ust. 6 </w:t>
            </w:r>
          </w:p>
        </w:tc>
        <w:tc>
          <w:tcPr>
            <w:tcW w:w="5528" w:type="dxa"/>
            <w:gridSpan w:val="2"/>
          </w:tcPr>
          <w:p w14:paraId="22436F5C" w14:textId="65B987BC" w:rsidR="00334FC8" w:rsidRPr="00AE6722" w:rsidRDefault="00E47178" w:rsidP="0021651B">
            <w:pPr>
              <w:spacing w:after="0" w:line="240" w:lineRule="auto"/>
              <w:rPr>
                <w:rFonts w:ascii="Times New Roman" w:hAnsi="Times New Roman" w:cs="Times New Roman"/>
                <w:bCs/>
              </w:rPr>
            </w:pPr>
            <w:r w:rsidRPr="00AE6722">
              <w:rPr>
                <w:rFonts w:ascii="Times New Roman" w:hAnsi="Times New Roman" w:cs="Times New Roman"/>
                <w:b/>
                <w:bCs/>
                <w:i/>
                <w:iCs/>
                <w:color w:val="000000"/>
              </w:rPr>
              <w:t>Zmieniony Dyrektywą Parlamentu Europejskiego i Rady (UE) 2023/2668</w:t>
            </w:r>
          </w:p>
          <w:p w14:paraId="1622490F" w14:textId="0C5133F8" w:rsidR="00E6385E" w:rsidRPr="00AE6722" w:rsidRDefault="008E2304" w:rsidP="0021651B">
            <w:pPr>
              <w:spacing w:after="0" w:line="240" w:lineRule="auto"/>
              <w:rPr>
                <w:rFonts w:ascii="Times New Roman" w:hAnsi="Times New Roman" w:cs="Times New Roman"/>
                <w:bCs/>
              </w:rPr>
            </w:pPr>
            <w:r w:rsidRPr="00AE6722">
              <w:rPr>
                <w:rFonts w:ascii="Times New Roman" w:hAnsi="Times New Roman" w:cs="Times New Roman"/>
                <w:bCs/>
              </w:rPr>
              <w:t>Liczenie włókien jest dokonywane przy pomocy mikroskopii elektronowej lub alternatywnej metody zapewniającej równoważne lub dokładniejsze wyniki.</w:t>
            </w:r>
          </w:p>
        </w:tc>
        <w:tc>
          <w:tcPr>
            <w:tcW w:w="851" w:type="dxa"/>
          </w:tcPr>
          <w:p w14:paraId="3C5978C0" w14:textId="4631B2D0" w:rsidR="00E6385E" w:rsidRPr="00AE6722" w:rsidRDefault="008E2304"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3BCB4554" w14:textId="6B6AF8A7" w:rsidR="00501AF4" w:rsidRPr="00AE6722" w:rsidRDefault="00501AF4" w:rsidP="0021651B">
            <w:pPr>
              <w:spacing w:after="0" w:line="240" w:lineRule="auto"/>
              <w:rPr>
                <w:rFonts w:ascii="Times New Roman" w:hAnsi="Times New Roman" w:cs="Times New Roman"/>
                <w:b/>
                <w:bCs/>
              </w:rPr>
            </w:pPr>
            <w:r w:rsidRPr="00AE6722">
              <w:rPr>
                <w:rFonts w:ascii="Times New Roman" w:hAnsi="Times New Roman" w:cs="Times New Roman"/>
                <w:b/>
                <w:bCs/>
              </w:rPr>
              <w:t>Art. 3</w:t>
            </w:r>
            <w:r w:rsidR="00AD483D" w:rsidRPr="00AE6722">
              <w:rPr>
                <w:rFonts w:ascii="Times New Roman" w:hAnsi="Times New Roman" w:cs="Times New Roman"/>
                <w:b/>
                <w:bCs/>
              </w:rPr>
              <w:t>6</w:t>
            </w:r>
          </w:p>
          <w:p w14:paraId="4F7A2F59" w14:textId="77777777" w:rsidR="00E6385E" w:rsidRPr="00AE6722" w:rsidRDefault="00E6385E" w:rsidP="0021651B">
            <w:pPr>
              <w:spacing w:after="0" w:line="240" w:lineRule="auto"/>
              <w:jc w:val="both"/>
              <w:rPr>
                <w:rFonts w:ascii="Times New Roman" w:eastAsia="Times New Roman" w:hAnsi="Times New Roman" w:cs="Times New Roman"/>
                <w:lang w:eastAsia="pl-PL"/>
              </w:rPr>
            </w:pPr>
          </w:p>
        </w:tc>
        <w:tc>
          <w:tcPr>
            <w:tcW w:w="5420" w:type="dxa"/>
          </w:tcPr>
          <w:p w14:paraId="3AFAE0CA" w14:textId="66C236E7" w:rsidR="00501AF4" w:rsidRPr="00AE6722" w:rsidRDefault="00501AF4" w:rsidP="0021651B">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xml:space="preserve">W zakresie nieuregulowanym w niniejszym rozdziale, do spraw dotyczących zapewnienia bezpiecznych i higienicznych warunków pracy </w:t>
            </w:r>
            <w:r w:rsidR="001F5AB8">
              <w:rPr>
                <w:rFonts w:ascii="Times New Roman" w:hAnsi="Times New Roman" w:cs="Times New Roman"/>
                <w:color w:val="000000"/>
              </w:rPr>
              <w:t xml:space="preserve">osobom narażonym na działanie azbestu </w:t>
            </w:r>
            <w:r w:rsidRPr="00AE6722">
              <w:rPr>
                <w:rFonts w:ascii="Times New Roman" w:hAnsi="Times New Roman" w:cs="Times New Roman"/>
                <w:color w:val="000000"/>
              </w:rPr>
              <w:t>zatrudnionym przy pracach polegających na usuwaniu lub zabezpieczaniu wyrobów zawierających azbest, stosuje się przepisy działu X ustawy z dnia 26 czerwca 1974 r. – Kodeks pracy.</w:t>
            </w:r>
          </w:p>
          <w:p w14:paraId="36AF819A" w14:textId="77777777" w:rsidR="00FA02DD" w:rsidRPr="00AE6722" w:rsidRDefault="00FA02DD" w:rsidP="0021651B">
            <w:pPr>
              <w:spacing w:after="0" w:line="240" w:lineRule="auto"/>
              <w:jc w:val="both"/>
              <w:rPr>
                <w:rFonts w:ascii="Times New Roman" w:hAnsi="Times New Roman" w:cs="Times New Roman"/>
                <w:color w:val="000000"/>
              </w:rPr>
            </w:pPr>
          </w:p>
          <w:p w14:paraId="0EA5C4BA" w14:textId="3C98CA97" w:rsidR="00FA02DD" w:rsidRPr="00AE6722" w:rsidRDefault="00FA02DD" w:rsidP="0021651B">
            <w:pPr>
              <w:spacing w:after="0" w:line="240" w:lineRule="auto"/>
              <w:jc w:val="both"/>
              <w:rPr>
                <w:rFonts w:ascii="Times New Roman" w:hAnsi="Times New Roman" w:cs="Times New Roman"/>
                <w:b/>
                <w:bCs/>
                <w:color w:val="000000"/>
              </w:rPr>
            </w:pPr>
            <w:r w:rsidRPr="00AE6722">
              <w:rPr>
                <w:rFonts w:ascii="Times New Roman" w:hAnsi="Times New Roman" w:cs="Times New Roman"/>
                <w:b/>
                <w:bCs/>
                <w:color w:val="000000"/>
              </w:rPr>
              <w:t>oraz</w:t>
            </w:r>
          </w:p>
          <w:p w14:paraId="1EB20F6D" w14:textId="77777777" w:rsidR="00FA02DD" w:rsidRPr="00AE6722" w:rsidRDefault="00FA02DD" w:rsidP="0021651B">
            <w:pPr>
              <w:spacing w:after="0" w:line="240" w:lineRule="auto"/>
              <w:jc w:val="both"/>
              <w:rPr>
                <w:rFonts w:ascii="Times New Roman" w:hAnsi="Times New Roman" w:cs="Times New Roman"/>
                <w:color w:val="000000"/>
              </w:rPr>
            </w:pPr>
          </w:p>
          <w:p w14:paraId="1D773BC1" w14:textId="7729022C" w:rsidR="00FA02DD" w:rsidRPr="00AE6722" w:rsidRDefault="005C49F4" w:rsidP="0021651B">
            <w:pPr>
              <w:spacing w:after="0" w:line="240" w:lineRule="auto"/>
              <w:jc w:val="both"/>
              <w:rPr>
                <w:rFonts w:ascii="Times New Roman" w:hAnsi="Times New Roman" w:cs="Times New Roman"/>
                <w:bCs/>
                <w:highlight w:val="yellow"/>
              </w:rPr>
            </w:pPr>
            <w:r w:rsidRPr="00AE6722">
              <w:rPr>
                <w:rFonts w:ascii="Times New Roman" w:hAnsi="Times New Roman" w:cs="Times New Roman"/>
                <w:bCs/>
              </w:rPr>
              <w:t xml:space="preserve">rozporządzenie Ministra Zdrowia z dnia 2 lutego 2011 r. w sprawie badań i pomiarów czynników szkodliwych dla </w:t>
            </w:r>
            <w:r w:rsidRPr="00AE6722">
              <w:rPr>
                <w:rFonts w:ascii="Times New Roman" w:hAnsi="Times New Roman" w:cs="Times New Roman"/>
                <w:bCs/>
              </w:rPr>
              <w:lastRenderedPageBreak/>
              <w:t xml:space="preserve">zdrowia w środowisku pracy </w:t>
            </w:r>
            <w:hyperlink r:id="rId16" w:history="1">
              <w:r w:rsidRPr="00AE6722">
                <w:rPr>
                  <w:rFonts w:ascii="Times New Roman" w:hAnsi="Times New Roman" w:cs="Times New Roman"/>
                  <w:bCs/>
                </w:rPr>
                <w:t>(Dz.U. z 202</w:t>
              </w:r>
              <w:r w:rsidR="008A61C0">
                <w:rPr>
                  <w:rFonts w:ascii="Times New Roman" w:hAnsi="Times New Roman" w:cs="Times New Roman"/>
                  <w:bCs/>
                </w:rPr>
                <w:t>5</w:t>
              </w:r>
              <w:r w:rsidRPr="00AE6722">
                <w:rPr>
                  <w:rFonts w:ascii="Times New Roman" w:hAnsi="Times New Roman" w:cs="Times New Roman"/>
                  <w:bCs/>
                </w:rPr>
                <w:t xml:space="preserve"> r. poz. </w:t>
              </w:r>
              <w:r w:rsidR="008A61C0">
                <w:rPr>
                  <w:rFonts w:ascii="Times New Roman" w:hAnsi="Times New Roman" w:cs="Times New Roman"/>
                  <w:bCs/>
                </w:rPr>
                <w:t>949</w:t>
              </w:r>
              <w:r w:rsidRPr="00AE6722">
                <w:rPr>
                  <w:rFonts w:ascii="Times New Roman" w:hAnsi="Times New Roman" w:cs="Times New Roman"/>
                  <w:bCs/>
                </w:rPr>
                <w:t>)</w:t>
              </w:r>
            </w:hyperlink>
            <w:r w:rsidRPr="00AE6722">
              <w:t xml:space="preserve"> </w:t>
            </w:r>
            <w:r w:rsidR="00501AF4" w:rsidRPr="00AE6722">
              <w:rPr>
                <w:rFonts w:ascii="Times New Roman" w:hAnsi="Times New Roman" w:cs="Times New Roman"/>
                <w:bCs/>
              </w:rPr>
              <w:t xml:space="preserve">– </w:t>
            </w:r>
            <w:r w:rsidR="00501AF4" w:rsidRPr="00AE6722">
              <w:rPr>
                <w:rFonts w:ascii="Times New Roman" w:hAnsi="Times New Roman" w:cs="Times New Roman"/>
                <w:b/>
              </w:rPr>
              <w:t>rozporządzenie wymaga zmiany</w:t>
            </w:r>
          </w:p>
        </w:tc>
        <w:tc>
          <w:tcPr>
            <w:tcW w:w="1500" w:type="dxa"/>
          </w:tcPr>
          <w:p w14:paraId="023C2D77" w14:textId="77777777" w:rsidR="00E6385E" w:rsidRPr="00AE6722" w:rsidRDefault="00E6385E" w:rsidP="0021651B">
            <w:pPr>
              <w:spacing w:after="0" w:line="240" w:lineRule="auto"/>
              <w:jc w:val="both"/>
              <w:rPr>
                <w:rFonts w:ascii="Times New Roman" w:eastAsia="Times New Roman" w:hAnsi="Times New Roman" w:cs="Times New Roman"/>
                <w:lang w:eastAsia="pl-PL"/>
              </w:rPr>
            </w:pPr>
          </w:p>
        </w:tc>
      </w:tr>
      <w:tr w:rsidR="00E6385E" w:rsidRPr="00AE6722" w14:paraId="3E6FA0A0" w14:textId="77777777" w:rsidTr="0085688B">
        <w:trPr>
          <w:trHeight w:val="539"/>
        </w:trPr>
        <w:tc>
          <w:tcPr>
            <w:tcW w:w="846" w:type="dxa"/>
          </w:tcPr>
          <w:p w14:paraId="0C79D613" w14:textId="0B29F878" w:rsidR="00E6385E" w:rsidRPr="00AE6722" w:rsidRDefault="008E2304" w:rsidP="0021651B">
            <w:pPr>
              <w:spacing w:after="0" w:line="240" w:lineRule="auto"/>
              <w:jc w:val="both"/>
              <w:rPr>
                <w:rFonts w:ascii="Times New Roman" w:hAnsi="Times New Roman" w:cs="Times New Roman"/>
                <w:b/>
                <w:bCs/>
              </w:rPr>
            </w:pPr>
            <w:r w:rsidRPr="00AE6722">
              <w:rPr>
                <w:rFonts w:ascii="Times New Roman" w:hAnsi="Times New Roman" w:cs="Times New Roman"/>
                <w:b/>
                <w:bCs/>
              </w:rPr>
              <w:t xml:space="preserve">Art. 7. ust. 7 </w:t>
            </w:r>
          </w:p>
        </w:tc>
        <w:tc>
          <w:tcPr>
            <w:tcW w:w="5528" w:type="dxa"/>
            <w:gridSpan w:val="2"/>
          </w:tcPr>
          <w:p w14:paraId="6596BC4F" w14:textId="45637E5F" w:rsidR="00E47178" w:rsidRPr="00AE6722" w:rsidRDefault="00E47178" w:rsidP="0021651B">
            <w:pPr>
              <w:spacing w:after="0" w:line="240" w:lineRule="auto"/>
              <w:rPr>
                <w:rFonts w:ascii="Times New Roman" w:hAnsi="Times New Roman" w:cs="Times New Roman"/>
                <w:color w:val="000000"/>
              </w:rPr>
            </w:pPr>
            <w:r w:rsidRPr="00AE6722">
              <w:rPr>
                <w:rFonts w:ascii="Times New Roman" w:hAnsi="Times New Roman" w:cs="Times New Roman"/>
                <w:b/>
                <w:bCs/>
                <w:i/>
                <w:iCs/>
                <w:color w:val="000000"/>
              </w:rPr>
              <w:t xml:space="preserve">Dodany </w:t>
            </w:r>
            <w:r w:rsidR="001D12C8" w:rsidRPr="00AE6722">
              <w:rPr>
                <w:rFonts w:ascii="Times New Roman" w:hAnsi="Times New Roman" w:cs="Times New Roman"/>
                <w:b/>
                <w:bCs/>
                <w:i/>
                <w:iCs/>
                <w:color w:val="000000"/>
              </w:rPr>
              <w:t xml:space="preserve">ust. 7 </w:t>
            </w:r>
            <w:r w:rsidRPr="00AE6722">
              <w:rPr>
                <w:rFonts w:ascii="Times New Roman" w:hAnsi="Times New Roman" w:cs="Times New Roman"/>
                <w:b/>
                <w:bCs/>
                <w:i/>
                <w:iCs/>
                <w:color w:val="000000"/>
              </w:rPr>
              <w:t>Dyrektywą Parlamentu Europejskiego i Rady (UE) 2023/2668</w:t>
            </w:r>
          </w:p>
          <w:p w14:paraId="659203D8" w14:textId="1EACC88E" w:rsidR="008E2304" w:rsidRPr="00AE6722" w:rsidRDefault="008E2304" w:rsidP="0021651B">
            <w:pPr>
              <w:spacing w:after="0" w:line="240" w:lineRule="auto"/>
              <w:rPr>
                <w:rFonts w:ascii="Times New Roman" w:hAnsi="Times New Roman" w:cs="Times New Roman"/>
                <w:color w:val="000000"/>
              </w:rPr>
            </w:pPr>
            <w:r w:rsidRPr="00AE6722">
              <w:rPr>
                <w:rFonts w:ascii="Times New Roman" w:hAnsi="Times New Roman" w:cs="Times New Roman"/>
                <w:color w:val="000000"/>
              </w:rPr>
              <w:t>Do celów pomiaru włókien azbestu w powietrzu, o którym mowa w ust. 1, uwzględniane są tylko włókna o długości większej niż 5 mikrometrów, szerokości mniejszej niż 3 mikrometry i stosunku długości do szerokości większym niż 3:1.</w:t>
            </w:r>
          </w:p>
          <w:p w14:paraId="391659BD" w14:textId="123A671A" w:rsidR="00E6385E" w:rsidRPr="00AE6722" w:rsidRDefault="008E2304" w:rsidP="0021651B">
            <w:pPr>
              <w:spacing w:after="0" w:line="240" w:lineRule="auto"/>
              <w:rPr>
                <w:rFonts w:ascii="Times New Roman" w:hAnsi="Times New Roman" w:cs="Times New Roman"/>
                <w:color w:val="000000"/>
              </w:rPr>
            </w:pPr>
            <w:r w:rsidRPr="00AE6722">
              <w:rPr>
                <w:rFonts w:ascii="Times New Roman" w:hAnsi="Times New Roman" w:cs="Times New Roman"/>
                <w:color w:val="000000"/>
              </w:rPr>
              <w:t>Niezależnie od akapitu pierwszego niniejszego ustępu, do celów art. 8 ust. 2 lit. a), od dnia 21 grudnia 2029 r., uwzględniane są również włókna o szerokości mniejszej niż 0,2 mikrometra.</w:t>
            </w:r>
          </w:p>
        </w:tc>
        <w:tc>
          <w:tcPr>
            <w:tcW w:w="851" w:type="dxa"/>
          </w:tcPr>
          <w:p w14:paraId="297D8266" w14:textId="42E0A2C0" w:rsidR="00E6385E" w:rsidRPr="00AE6722" w:rsidRDefault="008E2304"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0AB9A037" w14:textId="0F3F70C1" w:rsidR="00AF47F7" w:rsidRPr="00AE6722" w:rsidRDefault="00AF47F7" w:rsidP="0021651B">
            <w:pPr>
              <w:spacing w:after="0" w:line="240" w:lineRule="auto"/>
              <w:rPr>
                <w:rFonts w:ascii="Times New Roman" w:hAnsi="Times New Roman" w:cs="Times New Roman"/>
                <w:b/>
                <w:bCs/>
              </w:rPr>
            </w:pPr>
            <w:r w:rsidRPr="00AE6722">
              <w:rPr>
                <w:rFonts w:ascii="Times New Roman" w:hAnsi="Times New Roman" w:cs="Times New Roman"/>
                <w:b/>
                <w:bCs/>
              </w:rPr>
              <w:t>Art. 3</w:t>
            </w:r>
            <w:r w:rsidR="00AD483D" w:rsidRPr="00AE6722">
              <w:rPr>
                <w:rFonts w:ascii="Times New Roman" w:hAnsi="Times New Roman" w:cs="Times New Roman"/>
                <w:b/>
                <w:bCs/>
              </w:rPr>
              <w:t>6</w:t>
            </w:r>
          </w:p>
          <w:p w14:paraId="4F005B9F" w14:textId="77777777" w:rsidR="00E6385E" w:rsidRPr="00AE6722" w:rsidRDefault="00E6385E" w:rsidP="0021651B">
            <w:pPr>
              <w:spacing w:after="0" w:line="240" w:lineRule="auto"/>
              <w:jc w:val="both"/>
              <w:rPr>
                <w:rFonts w:ascii="Times New Roman" w:eastAsia="Times New Roman" w:hAnsi="Times New Roman" w:cs="Times New Roman"/>
                <w:lang w:eastAsia="pl-PL"/>
              </w:rPr>
            </w:pPr>
          </w:p>
        </w:tc>
        <w:tc>
          <w:tcPr>
            <w:tcW w:w="5420" w:type="dxa"/>
          </w:tcPr>
          <w:p w14:paraId="621CC12B" w14:textId="43C12DA9" w:rsidR="00AF47F7" w:rsidRPr="00AE6722" w:rsidRDefault="00AF47F7" w:rsidP="0021651B">
            <w:pPr>
              <w:spacing w:after="0" w:line="240" w:lineRule="auto"/>
              <w:jc w:val="both"/>
              <w:rPr>
                <w:rFonts w:ascii="Times New Roman" w:hAnsi="Times New Roman" w:cs="Times New Roman"/>
                <w:bCs/>
              </w:rPr>
            </w:pPr>
            <w:r w:rsidRPr="00AE6722">
              <w:rPr>
                <w:rFonts w:ascii="Times New Roman" w:hAnsi="Times New Roman" w:cs="Times New Roman"/>
                <w:bCs/>
              </w:rPr>
              <w:t xml:space="preserve">W zakresie nieuregulowanym w niniejszym rozdziale, do spraw dotyczących zapewnienia bezpiecznych i higienicznych warunków pracy </w:t>
            </w:r>
            <w:r w:rsidR="00582D63">
              <w:rPr>
                <w:rFonts w:ascii="Times New Roman" w:hAnsi="Times New Roman" w:cs="Times New Roman"/>
                <w:bCs/>
              </w:rPr>
              <w:t xml:space="preserve">osobom narażonym na działanie azbestu </w:t>
            </w:r>
            <w:r w:rsidRPr="00AE6722">
              <w:rPr>
                <w:rFonts w:ascii="Times New Roman" w:hAnsi="Times New Roman" w:cs="Times New Roman"/>
                <w:bCs/>
              </w:rPr>
              <w:t>zatrudnionym przy pracach polegających na usuwaniu lub zabezpieczaniu wyrobów zawierających azbest, stosuje się przepisy działu X ustawy z dnia 26 czerwca 1974 r. – Kodeks pracy.</w:t>
            </w:r>
          </w:p>
          <w:p w14:paraId="71B7964B" w14:textId="77777777" w:rsidR="00E6385E" w:rsidRPr="00AE6722" w:rsidRDefault="00E6385E" w:rsidP="0021651B">
            <w:pPr>
              <w:spacing w:after="0" w:line="240" w:lineRule="auto"/>
              <w:jc w:val="both"/>
              <w:rPr>
                <w:rFonts w:ascii="Times New Roman" w:eastAsia="Times New Roman" w:hAnsi="Times New Roman" w:cs="Times New Roman"/>
                <w:lang w:eastAsia="pl-PL"/>
              </w:rPr>
            </w:pPr>
          </w:p>
          <w:p w14:paraId="208C5961" w14:textId="732E52E4" w:rsidR="00FA02DD" w:rsidRPr="00AE6722" w:rsidRDefault="00FA02DD" w:rsidP="0021651B">
            <w:pPr>
              <w:spacing w:after="0" w:line="240" w:lineRule="auto"/>
              <w:jc w:val="both"/>
              <w:rPr>
                <w:rFonts w:ascii="Times New Roman" w:eastAsia="Times New Roman" w:hAnsi="Times New Roman" w:cs="Times New Roman"/>
                <w:b/>
                <w:bCs/>
                <w:lang w:eastAsia="pl-PL"/>
              </w:rPr>
            </w:pPr>
            <w:r w:rsidRPr="00AE6722">
              <w:rPr>
                <w:rFonts w:ascii="Times New Roman" w:eastAsia="Times New Roman" w:hAnsi="Times New Roman" w:cs="Times New Roman"/>
                <w:b/>
                <w:bCs/>
                <w:lang w:eastAsia="pl-PL"/>
              </w:rPr>
              <w:t>oraz</w:t>
            </w:r>
          </w:p>
          <w:p w14:paraId="15A49F93" w14:textId="77777777" w:rsidR="00FA02DD" w:rsidRPr="00AE6722" w:rsidRDefault="00FA02DD" w:rsidP="0021651B">
            <w:pPr>
              <w:spacing w:after="0" w:line="240" w:lineRule="auto"/>
              <w:jc w:val="both"/>
              <w:rPr>
                <w:rFonts w:ascii="Times New Roman" w:eastAsia="Times New Roman" w:hAnsi="Times New Roman" w:cs="Times New Roman"/>
                <w:lang w:eastAsia="pl-PL"/>
              </w:rPr>
            </w:pPr>
          </w:p>
          <w:p w14:paraId="5BC7B10F" w14:textId="0E667C9D" w:rsidR="00AF47F7" w:rsidRPr="00AE6722" w:rsidRDefault="00AF47F7" w:rsidP="0021651B">
            <w:pPr>
              <w:spacing w:after="0" w:line="240" w:lineRule="auto"/>
              <w:jc w:val="both"/>
              <w:rPr>
                <w:rFonts w:ascii="Times New Roman" w:hAnsi="Times New Roman" w:cs="Times New Roman"/>
                <w:bCs/>
              </w:rPr>
            </w:pPr>
            <w:r w:rsidRPr="00AE6722">
              <w:rPr>
                <w:rFonts w:ascii="Times New Roman" w:hAnsi="Times New Roman" w:cs="Times New Roman"/>
                <w:bCs/>
              </w:rPr>
              <w:t>rozporządzenie Ministra Rodziny, Pracy i Polityki Społecznej z dnia 12 czerwca 2018 r. w sprawie najwyższych dopuszczalnych stężeń i natężeń czynników szkodliwych dla zdrowia w środowisku pracy (Dz. U. z 2018 r. poz. 1286, z późn.</w:t>
            </w:r>
            <w:r w:rsidR="007A04AB">
              <w:rPr>
                <w:rFonts w:ascii="Times New Roman" w:hAnsi="Times New Roman" w:cs="Times New Roman"/>
                <w:bCs/>
              </w:rPr>
              <w:t xml:space="preserve"> </w:t>
            </w:r>
            <w:r w:rsidRPr="00AE6722">
              <w:rPr>
                <w:rFonts w:ascii="Times New Roman" w:hAnsi="Times New Roman" w:cs="Times New Roman"/>
                <w:bCs/>
              </w:rPr>
              <w:t xml:space="preserve">zm.) </w:t>
            </w:r>
            <w:r w:rsidRPr="00AE6722">
              <w:rPr>
                <w:rFonts w:ascii="Times New Roman" w:hAnsi="Times New Roman" w:cs="Times New Roman"/>
                <w:b/>
              </w:rPr>
              <w:t>– rozporządzenie wymaga zmiany</w:t>
            </w:r>
          </w:p>
        </w:tc>
        <w:tc>
          <w:tcPr>
            <w:tcW w:w="1500" w:type="dxa"/>
          </w:tcPr>
          <w:p w14:paraId="16E08589" w14:textId="77777777" w:rsidR="00E6385E" w:rsidRPr="00AE6722" w:rsidRDefault="00E6385E" w:rsidP="0021651B">
            <w:pPr>
              <w:spacing w:after="0" w:line="240" w:lineRule="auto"/>
              <w:jc w:val="both"/>
              <w:rPr>
                <w:rFonts w:ascii="Times New Roman" w:eastAsia="Times New Roman" w:hAnsi="Times New Roman" w:cs="Times New Roman"/>
                <w:lang w:eastAsia="pl-PL"/>
              </w:rPr>
            </w:pPr>
          </w:p>
        </w:tc>
      </w:tr>
      <w:tr w:rsidR="00E6385E" w:rsidRPr="00AE6722" w14:paraId="548CEAF5" w14:textId="77777777" w:rsidTr="0085688B">
        <w:trPr>
          <w:trHeight w:val="539"/>
        </w:trPr>
        <w:tc>
          <w:tcPr>
            <w:tcW w:w="846" w:type="dxa"/>
          </w:tcPr>
          <w:p w14:paraId="5AE436E3" w14:textId="782C675C" w:rsidR="00E6385E" w:rsidRPr="00AE6722" w:rsidRDefault="008E2304" w:rsidP="0021651B">
            <w:pPr>
              <w:spacing w:after="0" w:line="240" w:lineRule="auto"/>
              <w:jc w:val="both"/>
              <w:rPr>
                <w:rFonts w:ascii="Times New Roman" w:hAnsi="Times New Roman" w:cs="Times New Roman"/>
                <w:b/>
                <w:bCs/>
              </w:rPr>
            </w:pPr>
            <w:r w:rsidRPr="00AE6722">
              <w:rPr>
                <w:rFonts w:ascii="Times New Roman" w:hAnsi="Times New Roman" w:cs="Times New Roman"/>
                <w:b/>
                <w:bCs/>
              </w:rPr>
              <w:t xml:space="preserve">Art. 8 ust. 1 </w:t>
            </w:r>
          </w:p>
        </w:tc>
        <w:tc>
          <w:tcPr>
            <w:tcW w:w="5528" w:type="dxa"/>
            <w:gridSpan w:val="2"/>
          </w:tcPr>
          <w:p w14:paraId="2CF6211D" w14:textId="532EE72B" w:rsidR="00E47178" w:rsidRPr="00AE6722" w:rsidRDefault="00E47178" w:rsidP="0021651B">
            <w:pPr>
              <w:spacing w:after="0" w:line="240" w:lineRule="auto"/>
              <w:rPr>
                <w:rFonts w:ascii="Times New Roman" w:hAnsi="Times New Roman" w:cs="Times New Roman"/>
                <w:color w:val="000000"/>
              </w:rPr>
            </w:pPr>
            <w:r w:rsidRPr="00AE6722">
              <w:rPr>
                <w:rFonts w:ascii="Times New Roman" w:hAnsi="Times New Roman" w:cs="Times New Roman"/>
                <w:b/>
                <w:bCs/>
                <w:i/>
                <w:iCs/>
                <w:color w:val="000000"/>
              </w:rPr>
              <w:t>Zmieniony Dyrektywą Parlamentu Europejskiego i Rady (UE) 2023/2668</w:t>
            </w:r>
          </w:p>
          <w:p w14:paraId="001A86A6" w14:textId="5A862B55" w:rsidR="00E6385E" w:rsidRPr="00AE6722" w:rsidRDefault="008E2304" w:rsidP="0021651B">
            <w:pPr>
              <w:spacing w:after="0" w:line="240" w:lineRule="auto"/>
              <w:rPr>
                <w:rFonts w:ascii="Times New Roman" w:hAnsi="Times New Roman" w:cs="Times New Roman"/>
                <w:color w:val="000000"/>
              </w:rPr>
            </w:pPr>
            <w:r w:rsidRPr="00AE6722">
              <w:rPr>
                <w:rFonts w:ascii="Times New Roman" w:hAnsi="Times New Roman" w:cs="Times New Roman"/>
                <w:color w:val="000000"/>
              </w:rPr>
              <w:t>Do dnia 20 grudnia 2029 r. pracodawcy zapewniają, aby żaden pracownik nie był narażony na działanie azbestu unoszącego się w powietrzu w stężeniu przekraczającym 0,01 włókna na cm</w:t>
            </w:r>
            <w:r w:rsidRPr="00AE6722">
              <w:rPr>
                <w:rFonts w:ascii="Times New Roman" w:hAnsi="Times New Roman" w:cs="Times New Roman"/>
                <w:color w:val="000000"/>
                <w:vertAlign w:val="superscript"/>
              </w:rPr>
              <w:t>3</w:t>
            </w:r>
            <w:r w:rsidRPr="00AE6722">
              <w:rPr>
                <w:rFonts w:ascii="Times New Roman" w:hAnsi="Times New Roman" w:cs="Times New Roman"/>
                <w:color w:val="000000"/>
              </w:rPr>
              <w:t xml:space="preserve"> jako średnia ważona w przeliczeniu na ośmiogodzinny okres odniesienia (TWA).</w:t>
            </w:r>
          </w:p>
        </w:tc>
        <w:tc>
          <w:tcPr>
            <w:tcW w:w="851" w:type="dxa"/>
          </w:tcPr>
          <w:p w14:paraId="14AC3C2A" w14:textId="7C6AD03F" w:rsidR="00E6385E" w:rsidRPr="00AE6722" w:rsidRDefault="008E2304"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12D8230F" w14:textId="4A00CD4D" w:rsidR="00632C78" w:rsidRPr="00AE6722" w:rsidRDefault="00632C78" w:rsidP="0021651B">
            <w:pPr>
              <w:spacing w:after="0" w:line="240" w:lineRule="auto"/>
              <w:rPr>
                <w:rFonts w:ascii="Times New Roman" w:hAnsi="Times New Roman" w:cs="Times New Roman"/>
                <w:b/>
                <w:bCs/>
              </w:rPr>
            </w:pPr>
            <w:r w:rsidRPr="00AE6722">
              <w:rPr>
                <w:rFonts w:ascii="Times New Roman" w:hAnsi="Times New Roman" w:cs="Times New Roman"/>
                <w:b/>
                <w:bCs/>
              </w:rPr>
              <w:t>Art. 3</w:t>
            </w:r>
            <w:r w:rsidR="00AD483D" w:rsidRPr="00AE6722">
              <w:rPr>
                <w:rFonts w:ascii="Times New Roman" w:hAnsi="Times New Roman" w:cs="Times New Roman"/>
                <w:b/>
                <w:bCs/>
              </w:rPr>
              <w:t>6</w:t>
            </w:r>
          </w:p>
          <w:p w14:paraId="2E8CD108" w14:textId="77777777" w:rsidR="00E6385E" w:rsidRPr="00AE6722" w:rsidRDefault="00E6385E" w:rsidP="0021651B">
            <w:pPr>
              <w:spacing w:after="0" w:line="240" w:lineRule="auto"/>
              <w:jc w:val="both"/>
              <w:rPr>
                <w:rFonts w:ascii="Times New Roman" w:eastAsia="Times New Roman" w:hAnsi="Times New Roman" w:cs="Times New Roman"/>
                <w:lang w:eastAsia="pl-PL"/>
              </w:rPr>
            </w:pPr>
          </w:p>
        </w:tc>
        <w:tc>
          <w:tcPr>
            <w:tcW w:w="5420" w:type="dxa"/>
          </w:tcPr>
          <w:p w14:paraId="4CD80953" w14:textId="65017BE4" w:rsidR="00632C78" w:rsidRPr="00AE6722" w:rsidRDefault="00632C78" w:rsidP="0021651B">
            <w:pPr>
              <w:spacing w:after="0" w:line="240" w:lineRule="auto"/>
              <w:jc w:val="both"/>
              <w:rPr>
                <w:rFonts w:ascii="Times New Roman" w:hAnsi="Times New Roman" w:cs="Times New Roman"/>
                <w:bCs/>
              </w:rPr>
            </w:pPr>
            <w:r w:rsidRPr="00AE6722">
              <w:rPr>
                <w:rFonts w:ascii="Times New Roman" w:hAnsi="Times New Roman" w:cs="Times New Roman"/>
                <w:bCs/>
              </w:rPr>
              <w:t xml:space="preserve">W zakresie nieuregulowanym w niniejszym rozdziale, do spraw dotyczących zapewnienia bezpiecznych i higienicznych warunków pracy </w:t>
            </w:r>
            <w:r w:rsidR="006074DF">
              <w:rPr>
                <w:rFonts w:ascii="Times New Roman" w:hAnsi="Times New Roman" w:cs="Times New Roman"/>
                <w:bCs/>
              </w:rPr>
              <w:t xml:space="preserve">osobom narażonym na działanie azbestu </w:t>
            </w:r>
            <w:r w:rsidRPr="00AE6722">
              <w:rPr>
                <w:rFonts w:ascii="Times New Roman" w:hAnsi="Times New Roman" w:cs="Times New Roman"/>
                <w:bCs/>
              </w:rPr>
              <w:t>zatrudnionym przy pracach polegających na usuwaniu lub zabezpieczaniu wyrobów zawierających azbest, stosuje się przepisy działu X ustawy z dnia 26 czerwca 1974 r. – Kodeks pracy.</w:t>
            </w:r>
          </w:p>
          <w:p w14:paraId="4D63F336" w14:textId="77777777" w:rsidR="00632C78" w:rsidRPr="00AE6722" w:rsidRDefault="00632C78" w:rsidP="0021651B">
            <w:pPr>
              <w:spacing w:after="0" w:line="240" w:lineRule="auto"/>
              <w:jc w:val="both"/>
              <w:rPr>
                <w:rFonts w:ascii="Times New Roman" w:hAnsi="Times New Roman" w:cs="Times New Roman"/>
                <w:bCs/>
              </w:rPr>
            </w:pPr>
          </w:p>
          <w:p w14:paraId="18B51220" w14:textId="0016E7B5" w:rsidR="00FA02DD" w:rsidRPr="00AE6722" w:rsidRDefault="00FA02DD" w:rsidP="0021651B">
            <w:pPr>
              <w:spacing w:after="0" w:line="240" w:lineRule="auto"/>
              <w:jc w:val="both"/>
              <w:rPr>
                <w:rFonts w:ascii="Times New Roman" w:hAnsi="Times New Roman" w:cs="Times New Roman"/>
                <w:b/>
              </w:rPr>
            </w:pPr>
            <w:r w:rsidRPr="00AE6722">
              <w:rPr>
                <w:rFonts w:ascii="Times New Roman" w:hAnsi="Times New Roman" w:cs="Times New Roman"/>
                <w:b/>
              </w:rPr>
              <w:t>oraz</w:t>
            </w:r>
          </w:p>
          <w:p w14:paraId="0F9D8F60" w14:textId="77777777" w:rsidR="00FA02DD" w:rsidRPr="00AE6722" w:rsidRDefault="00FA02DD" w:rsidP="0021651B">
            <w:pPr>
              <w:spacing w:after="0" w:line="240" w:lineRule="auto"/>
              <w:jc w:val="both"/>
              <w:rPr>
                <w:rFonts w:ascii="Times New Roman" w:hAnsi="Times New Roman" w:cs="Times New Roman"/>
                <w:bCs/>
              </w:rPr>
            </w:pPr>
          </w:p>
          <w:p w14:paraId="6B3BE378" w14:textId="1F536F9A" w:rsidR="00E6385E" w:rsidRPr="00AE6722" w:rsidRDefault="00632C78" w:rsidP="0021651B">
            <w:pPr>
              <w:spacing w:after="0" w:line="240" w:lineRule="auto"/>
              <w:jc w:val="both"/>
              <w:rPr>
                <w:rFonts w:ascii="Times New Roman" w:hAnsi="Times New Roman" w:cs="Times New Roman"/>
                <w:bCs/>
              </w:rPr>
            </w:pPr>
            <w:r w:rsidRPr="00AE6722">
              <w:rPr>
                <w:rFonts w:ascii="Times New Roman" w:hAnsi="Times New Roman" w:cs="Times New Roman"/>
                <w:bCs/>
              </w:rPr>
              <w:t>rozporządzenie Ministra Rodziny, Pracy i Polityki Społecznej z dnia 12 czerwca 2018 r. w sprawie najwyższych dopuszczalnych stężeń i natężeń czynników szkodliwych dla zdrowia w środowisku pracy (Dz. U. z 2018 r. poz. 1286, z późn.</w:t>
            </w:r>
            <w:r w:rsidR="000B0CE3" w:rsidRPr="00AE6722">
              <w:rPr>
                <w:rFonts w:ascii="Times New Roman" w:hAnsi="Times New Roman" w:cs="Times New Roman"/>
                <w:bCs/>
              </w:rPr>
              <w:t xml:space="preserve"> </w:t>
            </w:r>
            <w:r w:rsidRPr="00AE6722">
              <w:rPr>
                <w:rFonts w:ascii="Times New Roman" w:hAnsi="Times New Roman" w:cs="Times New Roman"/>
                <w:bCs/>
              </w:rPr>
              <w:t xml:space="preserve">zm.) – </w:t>
            </w:r>
            <w:r w:rsidRPr="00AE6722">
              <w:rPr>
                <w:rFonts w:ascii="Times New Roman" w:hAnsi="Times New Roman" w:cs="Times New Roman"/>
                <w:b/>
              </w:rPr>
              <w:t>rozporządzenie wymaga zmiany</w:t>
            </w:r>
          </w:p>
        </w:tc>
        <w:tc>
          <w:tcPr>
            <w:tcW w:w="1500" w:type="dxa"/>
          </w:tcPr>
          <w:p w14:paraId="73927484" w14:textId="77777777" w:rsidR="00E6385E" w:rsidRPr="00AE6722" w:rsidRDefault="00E6385E" w:rsidP="0021651B">
            <w:pPr>
              <w:spacing w:after="0" w:line="240" w:lineRule="auto"/>
              <w:jc w:val="both"/>
              <w:rPr>
                <w:rFonts w:ascii="Times New Roman" w:eastAsia="Times New Roman" w:hAnsi="Times New Roman" w:cs="Times New Roman"/>
                <w:lang w:eastAsia="pl-PL"/>
              </w:rPr>
            </w:pPr>
          </w:p>
        </w:tc>
      </w:tr>
      <w:tr w:rsidR="00E6385E" w:rsidRPr="00AE6722" w14:paraId="5F2F5A0A" w14:textId="77777777" w:rsidTr="0085688B">
        <w:trPr>
          <w:trHeight w:val="539"/>
        </w:trPr>
        <w:tc>
          <w:tcPr>
            <w:tcW w:w="846" w:type="dxa"/>
          </w:tcPr>
          <w:p w14:paraId="1828E25A" w14:textId="1776A971" w:rsidR="00E6385E" w:rsidRPr="00AE6722" w:rsidRDefault="008E2304" w:rsidP="0021651B">
            <w:pPr>
              <w:spacing w:after="0" w:line="240" w:lineRule="auto"/>
              <w:jc w:val="both"/>
              <w:rPr>
                <w:rFonts w:ascii="Times New Roman" w:hAnsi="Times New Roman" w:cs="Times New Roman"/>
                <w:b/>
                <w:bCs/>
              </w:rPr>
            </w:pPr>
            <w:r w:rsidRPr="00AE6722">
              <w:rPr>
                <w:rFonts w:ascii="Times New Roman" w:hAnsi="Times New Roman" w:cs="Times New Roman"/>
                <w:b/>
                <w:bCs/>
              </w:rPr>
              <w:lastRenderedPageBreak/>
              <w:t xml:space="preserve">Art. 8 ust. 2 </w:t>
            </w:r>
          </w:p>
        </w:tc>
        <w:tc>
          <w:tcPr>
            <w:tcW w:w="5528" w:type="dxa"/>
            <w:gridSpan w:val="2"/>
          </w:tcPr>
          <w:p w14:paraId="775593ED" w14:textId="6C6C92A5" w:rsidR="00E47178" w:rsidRPr="00AE6722" w:rsidRDefault="00E47178"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b/>
                <w:bCs/>
                <w:i/>
                <w:iCs/>
                <w:color w:val="000000"/>
              </w:rPr>
              <w:t>Dodany Dyrektywą Parlamentu Europejskiego i Rady (UE) 2023/2668</w:t>
            </w:r>
          </w:p>
          <w:p w14:paraId="1EDC3D39" w14:textId="68393FE8" w:rsidR="008E2304" w:rsidRPr="00AE6722" w:rsidRDefault="008E2304"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Od dnia 21 grudnia 2029 r. pracodawcy zapewniają, aby żaden pracownik nie był narażony na działanie azbestu unoszącego się w powietrzu w stężeniu przekraczającym:</w:t>
            </w:r>
          </w:p>
          <w:p w14:paraId="0225775F" w14:textId="77777777" w:rsidR="008E2304" w:rsidRPr="00AE6722" w:rsidRDefault="008E2304" w:rsidP="0021651B">
            <w:pPr>
              <w:pStyle w:val="Akapitzlist"/>
              <w:numPr>
                <w:ilvl w:val="0"/>
                <w:numId w:val="6"/>
              </w:num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0,01 włókna na cm</w:t>
            </w:r>
            <w:r w:rsidRPr="00AE6722">
              <w:rPr>
                <w:rFonts w:ascii="Times New Roman" w:hAnsi="Times New Roman" w:cs="Times New Roman"/>
                <w:color w:val="000000"/>
                <w:vertAlign w:val="superscript"/>
              </w:rPr>
              <w:t>3</w:t>
            </w:r>
            <w:r w:rsidRPr="00AE6722">
              <w:rPr>
                <w:rFonts w:ascii="Times New Roman" w:hAnsi="Times New Roman" w:cs="Times New Roman"/>
                <w:color w:val="000000"/>
              </w:rPr>
              <w:t xml:space="preserve"> jako średnia ważona w przeliczeniu na ośmiogodzinny okres odniesienia (TWA) zgodnie z art. 7 ust. 7 akapit drugi; albo</w:t>
            </w:r>
          </w:p>
          <w:p w14:paraId="73804C7E" w14:textId="7ED7FC76" w:rsidR="00E6385E" w:rsidRPr="00AE6722" w:rsidRDefault="008E2304" w:rsidP="0021651B">
            <w:pPr>
              <w:pStyle w:val="Akapitzlist"/>
              <w:numPr>
                <w:ilvl w:val="0"/>
                <w:numId w:val="6"/>
              </w:numPr>
              <w:spacing w:after="0" w:line="240" w:lineRule="auto"/>
              <w:jc w:val="both"/>
              <w:rPr>
                <w:rFonts w:ascii="Times New Roman" w:hAnsi="Times New Roman" w:cs="Times New Roman"/>
              </w:rPr>
            </w:pPr>
            <w:r w:rsidRPr="00AE6722">
              <w:rPr>
                <w:rFonts w:ascii="Times New Roman" w:hAnsi="Times New Roman" w:cs="Times New Roman"/>
                <w:color w:val="000000"/>
              </w:rPr>
              <w:t>0,002 włókna na cm</w:t>
            </w:r>
            <w:r w:rsidRPr="00AE6722">
              <w:rPr>
                <w:rFonts w:ascii="Times New Roman" w:hAnsi="Times New Roman" w:cs="Times New Roman"/>
                <w:color w:val="000000"/>
                <w:vertAlign w:val="superscript"/>
              </w:rPr>
              <w:t>3</w:t>
            </w:r>
            <w:r w:rsidRPr="00AE6722">
              <w:rPr>
                <w:rFonts w:ascii="Times New Roman" w:hAnsi="Times New Roman" w:cs="Times New Roman"/>
                <w:color w:val="000000"/>
              </w:rPr>
              <w:t xml:space="preserve"> jako średnia ważona w przeliczeniu na ośmiogodzinny okres odniesienia (TWA).</w:t>
            </w:r>
          </w:p>
        </w:tc>
        <w:tc>
          <w:tcPr>
            <w:tcW w:w="851" w:type="dxa"/>
          </w:tcPr>
          <w:p w14:paraId="1C0367A6" w14:textId="79477228" w:rsidR="00E6385E" w:rsidRPr="00AE6722" w:rsidRDefault="008E2304"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2D7E1BE3" w14:textId="6CB0284D" w:rsidR="00907BB0" w:rsidRPr="00AE6722" w:rsidRDefault="00907BB0" w:rsidP="0021651B">
            <w:pPr>
              <w:spacing w:after="0" w:line="240" w:lineRule="auto"/>
              <w:rPr>
                <w:rFonts w:ascii="Times New Roman" w:hAnsi="Times New Roman" w:cs="Times New Roman"/>
                <w:b/>
                <w:bCs/>
              </w:rPr>
            </w:pPr>
            <w:r w:rsidRPr="00AE6722">
              <w:rPr>
                <w:rFonts w:ascii="Times New Roman" w:hAnsi="Times New Roman" w:cs="Times New Roman"/>
                <w:b/>
                <w:bCs/>
              </w:rPr>
              <w:t>Art. 3</w:t>
            </w:r>
            <w:r w:rsidR="00AD483D" w:rsidRPr="00AE6722">
              <w:rPr>
                <w:rFonts w:ascii="Times New Roman" w:hAnsi="Times New Roman" w:cs="Times New Roman"/>
                <w:b/>
                <w:bCs/>
              </w:rPr>
              <w:t>6</w:t>
            </w:r>
          </w:p>
          <w:p w14:paraId="49AC181B" w14:textId="77777777" w:rsidR="00E6385E" w:rsidRPr="00AE6722" w:rsidRDefault="00E6385E" w:rsidP="0021651B">
            <w:pPr>
              <w:spacing w:after="0" w:line="240" w:lineRule="auto"/>
              <w:jc w:val="both"/>
              <w:rPr>
                <w:rFonts w:ascii="Times New Roman" w:eastAsia="Times New Roman" w:hAnsi="Times New Roman" w:cs="Times New Roman"/>
                <w:lang w:eastAsia="pl-PL"/>
              </w:rPr>
            </w:pPr>
          </w:p>
        </w:tc>
        <w:tc>
          <w:tcPr>
            <w:tcW w:w="5420" w:type="dxa"/>
          </w:tcPr>
          <w:p w14:paraId="64C674DF" w14:textId="04FACF52" w:rsidR="00907BB0" w:rsidRPr="00AE6722" w:rsidRDefault="00907BB0" w:rsidP="0021651B">
            <w:pPr>
              <w:spacing w:after="0" w:line="240" w:lineRule="auto"/>
              <w:jc w:val="both"/>
              <w:rPr>
                <w:rFonts w:ascii="Times New Roman" w:hAnsi="Times New Roman" w:cs="Times New Roman"/>
                <w:bCs/>
              </w:rPr>
            </w:pPr>
            <w:r w:rsidRPr="00AE6722">
              <w:rPr>
                <w:rFonts w:ascii="Times New Roman" w:hAnsi="Times New Roman" w:cs="Times New Roman"/>
                <w:bCs/>
              </w:rPr>
              <w:t xml:space="preserve">W zakresie nieuregulowanym w niniejszym rozdziale, do spraw dotyczących zapewnienia bezpiecznych i higienicznych warunków pracy </w:t>
            </w:r>
            <w:r w:rsidR="002D6468">
              <w:rPr>
                <w:rFonts w:ascii="Times New Roman" w:hAnsi="Times New Roman" w:cs="Times New Roman"/>
                <w:bCs/>
              </w:rPr>
              <w:t xml:space="preserve">osobom narażonym na działanie azbestu </w:t>
            </w:r>
            <w:r w:rsidRPr="00AE6722">
              <w:rPr>
                <w:rFonts w:ascii="Times New Roman" w:hAnsi="Times New Roman" w:cs="Times New Roman"/>
                <w:bCs/>
              </w:rPr>
              <w:t>zatrudnionym przy pracach polegających na usuwaniu lub zabezpieczaniu wyrobów zawierających azbest, stosuje się przepisy działu X ustawy z dnia 26 czerwca 1974 r. – Kodeks pracy.</w:t>
            </w:r>
          </w:p>
          <w:p w14:paraId="3AB03DB4" w14:textId="77777777" w:rsidR="00907BB0" w:rsidRPr="00AE6722" w:rsidRDefault="00907BB0" w:rsidP="0021651B">
            <w:pPr>
              <w:spacing w:after="0" w:line="240" w:lineRule="auto"/>
              <w:jc w:val="both"/>
              <w:rPr>
                <w:rFonts w:ascii="Times New Roman" w:hAnsi="Times New Roman" w:cs="Times New Roman"/>
                <w:bCs/>
              </w:rPr>
            </w:pPr>
          </w:p>
          <w:p w14:paraId="35D8A9EF" w14:textId="62CAEE06" w:rsidR="00FA02DD" w:rsidRPr="00AE6722" w:rsidRDefault="00FA02DD" w:rsidP="0021651B">
            <w:pPr>
              <w:spacing w:after="0" w:line="240" w:lineRule="auto"/>
              <w:jc w:val="both"/>
              <w:rPr>
                <w:rFonts w:ascii="Times New Roman" w:hAnsi="Times New Roman" w:cs="Times New Roman"/>
                <w:b/>
              </w:rPr>
            </w:pPr>
            <w:r w:rsidRPr="00AE6722">
              <w:rPr>
                <w:rFonts w:ascii="Times New Roman" w:hAnsi="Times New Roman" w:cs="Times New Roman"/>
                <w:b/>
              </w:rPr>
              <w:t>oraz</w:t>
            </w:r>
          </w:p>
          <w:p w14:paraId="08377347" w14:textId="77777777" w:rsidR="00FA02DD" w:rsidRPr="00AE6722" w:rsidRDefault="00FA02DD" w:rsidP="0021651B">
            <w:pPr>
              <w:spacing w:after="0" w:line="240" w:lineRule="auto"/>
              <w:jc w:val="both"/>
              <w:rPr>
                <w:rFonts w:ascii="Times New Roman" w:hAnsi="Times New Roman" w:cs="Times New Roman"/>
                <w:bCs/>
              </w:rPr>
            </w:pPr>
          </w:p>
          <w:p w14:paraId="6A25A49D" w14:textId="32A43FC5" w:rsidR="00E6385E" w:rsidRPr="00AE6722" w:rsidRDefault="00907BB0" w:rsidP="0021651B">
            <w:pPr>
              <w:spacing w:after="0" w:line="240" w:lineRule="auto"/>
              <w:jc w:val="both"/>
              <w:rPr>
                <w:rFonts w:ascii="Times New Roman" w:hAnsi="Times New Roman" w:cs="Times New Roman"/>
                <w:bCs/>
              </w:rPr>
            </w:pPr>
            <w:r w:rsidRPr="00AE6722">
              <w:rPr>
                <w:rFonts w:ascii="Times New Roman" w:hAnsi="Times New Roman" w:cs="Times New Roman"/>
                <w:bCs/>
              </w:rPr>
              <w:t>rozporządzenie Ministra Rodziny, Pracy i Polityki Społecznej z dnia 12 czerwca 2018 r. w sprawie najwyższych dopuszczalnych stężeń i natężeń czynników szkodliwych dla zdrowia w środowisku pracy (Dz. U. z 2018 r. poz. 1286, z późn.</w:t>
            </w:r>
            <w:r w:rsidR="006613CF">
              <w:rPr>
                <w:rFonts w:ascii="Times New Roman" w:hAnsi="Times New Roman" w:cs="Times New Roman"/>
                <w:bCs/>
              </w:rPr>
              <w:t xml:space="preserve"> </w:t>
            </w:r>
            <w:r w:rsidRPr="00AE6722">
              <w:rPr>
                <w:rFonts w:ascii="Times New Roman" w:hAnsi="Times New Roman" w:cs="Times New Roman"/>
                <w:bCs/>
              </w:rPr>
              <w:t xml:space="preserve">zm.) – </w:t>
            </w:r>
            <w:r w:rsidRPr="00AE6722">
              <w:rPr>
                <w:rFonts w:ascii="Times New Roman" w:hAnsi="Times New Roman" w:cs="Times New Roman"/>
                <w:b/>
              </w:rPr>
              <w:t>rozporządzenie wymaga zmiany</w:t>
            </w:r>
          </w:p>
        </w:tc>
        <w:tc>
          <w:tcPr>
            <w:tcW w:w="1500" w:type="dxa"/>
          </w:tcPr>
          <w:p w14:paraId="41290EF3" w14:textId="77777777" w:rsidR="00E6385E" w:rsidRPr="00AE6722" w:rsidRDefault="00E6385E" w:rsidP="0021651B">
            <w:pPr>
              <w:spacing w:after="0" w:line="240" w:lineRule="auto"/>
              <w:jc w:val="both"/>
              <w:rPr>
                <w:rFonts w:ascii="Times New Roman" w:eastAsia="Times New Roman" w:hAnsi="Times New Roman" w:cs="Times New Roman"/>
                <w:lang w:eastAsia="pl-PL"/>
              </w:rPr>
            </w:pPr>
          </w:p>
        </w:tc>
      </w:tr>
      <w:tr w:rsidR="00E6385E" w:rsidRPr="00AE6722" w14:paraId="571116CC" w14:textId="77777777" w:rsidTr="0085688B">
        <w:trPr>
          <w:trHeight w:val="539"/>
        </w:trPr>
        <w:tc>
          <w:tcPr>
            <w:tcW w:w="846" w:type="dxa"/>
          </w:tcPr>
          <w:p w14:paraId="4412B99E" w14:textId="56ECDACE" w:rsidR="00E6385E" w:rsidRPr="00AE6722" w:rsidRDefault="008E2304" w:rsidP="0021651B">
            <w:pPr>
              <w:spacing w:after="0" w:line="240" w:lineRule="auto"/>
              <w:jc w:val="both"/>
              <w:rPr>
                <w:rFonts w:ascii="Times New Roman" w:hAnsi="Times New Roman" w:cs="Times New Roman"/>
                <w:b/>
                <w:bCs/>
              </w:rPr>
            </w:pPr>
            <w:r w:rsidRPr="00AE6722">
              <w:rPr>
                <w:rFonts w:ascii="Times New Roman" w:hAnsi="Times New Roman" w:cs="Times New Roman"/>
                <w:b/>
                <w:bCs/>
              </w:rPr>
              <w:t xml:space="preserve">Art. 8 ust. 3 </w:t>
            </w:r>
          </w:p>
        </w:tc>
        <w:tc>
          <w:tcPr>
            <w:tcW w:w="5528" w:type="dxa"/>
            <w:gridSpan w:val="2"/>
          </w:tcPr>
          <w:p w14:paraId="7CF408C4" w14:textId="4FFBB427" w:rsidR="00E47178" w:rsidRPr="00AE6722" w:rsidRDefault="00E47178" w:rsidP="0021651B">
            <w:pPr>
              <w:spacing w:after="0" w:line="240" w:lineRule="auto"/>
              <w:ind w:firstLine="8"/>
              <w:jc w:val="both"/>
              <w:rPr>
                <w:rFonts w:ascii="Times New Roman" w:hAnsi="Times New Roman" w:cs="Times New Roman"/>
                <w:color w:val="000000"/>
              </w:rPr>
            </w:pPr>
            <w:r w:rsidRPr="00AE6722">
              <w:rPr>
                <w:rFonts w:ascii="Times New Roman" w:hAnsi="Times New Roman" w:cs="Times New Roman"/>
                <w:b/>
                <w:bCs/>
                <w:i/>
                <w:iCs/>
                <w:color w:val="000000"/>
              </w:rPr>
              <w:t>Dodany Dyrektywą Parlamentu Europejskiego i Rady (UE) 2023/2668</w:t>
            </w:r>
          </w:p>
          <w:p w14:paraId="1D67BFFC" w14:textId="3901472E" w:rsidR="00E6385E" w:rsidRPr="00AE6722" w:rsidRDefault="008E2304" w:rsidP="0021651B">
            <w:pPr>
              <w:spacing w:after="0" w:line="240" w:lineRule="auto"/>
              <w:jc w:val="both"/>
              <w:rPr>
                <w:rFonts w:ascii="Times New Roman" w:hAnsi="Times New Roman" w:cs="Times New Roman"/>
              </w:rPr>
            </w:pPr>
            <w:r w:rsidRPr="00AE6722">
              <w:rPr>
                <w:rFonts w:ascii="Times New Roman" w:hAnsi="Times New Roman" w:cs="Times New Roman"/>
                <w:color w:val="000000"/>
              </w:rPr>
              <w:t>Państwa członkowskie zapewniają, aby pracodawcy podlegali co najmniej jednej z wartości dopuszczalnych określonych w ust. 2.</w:t>
            </w:r>
          </w:p>
        </w:tc>
        <w:tc>
          <w:tcPr>
            <w:tcW w:w="851" w:type="dxa"/>
          </w:tcPr>
          <w:p w14:paraId="303CFB5E" w14:textId="6A8623E7" w:rsidR="00E6385E" w:rsidRPr="00AE6722" w:rsidRDefault="008E2304"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52850DB3" w14:textId="532BEB2F" w:rsidR="001B3107" w:rsidRPr="00AE6722" w:rsidRDefault="001B3107" w:rsidP="0021651B">
            <w:pPr>
              <w:spacing w:after="0" w:line="240" w:lineRule="auto"/>
              <w:rPr>
                <w:rFonts w:ascii="Times New Roman" w:hAnsi="Times New Roman" w:cs="Times New Roman"/>
                <w:b/>
                <w:bCs/>
              </w:rPr>
            </w:pPr>
            <w:r w:rsidRPr="00AE6722">
              <w:rPr>
                <w:rFonts w:ascii="Times New Roman" w:hAnsi="Times New Roman" w:cs="Times New Roman"/>
                <w:b/>
                <w:bCs/>
              </w:rPr>
              <w:t>Art. 3</w:t>
            </w:r>
            <w:r w:rsidR="00AD483D" w:rsidRPr="00AE6722">
              <w:rPr>
                <w:rFonts w:ascii="Times New Roman" w:hAnsi="Times New Roman" w:cs="Times New Roman"/>
                <w:b/>
                <w:bCs/>
              </w:rPr>
              <w:t>6</w:t>
            </w:r>
          </w:p>
          <w:p w14:paraId="2E84104E" w14:textId="77777777" w:rsidR="00E6385E" w:rsidRPr="00AE6722" w:rsidRDefault="00E6385E" w:rsidP="0021651B">
            <w:pPr>
              <w:spacing w:after="0" w:line="240" w:lineRule="auto"/>
              <w:jc w:val="both"/>
              <w:rPr>
                <w:rFonts w:ascii="Times New Roman" w:eastAsia="Times New Roman" w:hAnsi="Times New Roman" w:cs="Times New Roman"/>
                <w:lang w:eastAsia="pl-PL"/>
              </w:rPr>
            </w:pPr>
          </w:p>
        </w:tc>
        <w:tc>
          <w:tcPr>
            <w:tcW w:w="5420" w:type="dxa"/>
          </w:tcPr>
          <w:p w14:paraId="284A3447" w14:textId="24F02913" w:rsidR="001B3107" w:rsidRPr="00AE6722" w:rsidRDefault="001B3107" w:rsidP="0021651B">
            <w:pPr>
              <w:spacing w:after="0" w:line="240" w:lineRule="auto"/>
              <w:jc w:val="both"/>
              <w:rPr>
                <w:rFonts w:ascii="Times New Roman" w:hAnsi="Times New Roman" w:cs="Times New Roman"/>
                <w:bCs/>
              </w:rPr>
            </w:pPr>
            <w:r w:rsidRPr="00AE6722">
              <w:rPr>
                <w:rFonts w:ascii="Times New Roman" w:hAnsi="Times New Roman" w:cs="Times New Roman"/>
                <w:bCs/>
              </w:rPr>
              <w:t xml:space="preserve">W zakresie nieuregulowanym w niniejszym rozdziale, do spraw dotyczących zapewnienia bezpiecznych i higienicznych warunków pracy </w:t>
            </w:r>
            <w:r w:rsidR="00211A1F">
              <w:rPr>
                <w:rFonts w:ascii="Times New Roman" w:hAnsi="Times New Roman" w:cs="Times New Roman"/>
                <w:bCs/>
              </w:rPr>
              <w:t xml:space="preserve">osobom narażonym na działanie azbestu </w:t>
            </w:r>
            <w:r w:rsidRPr="00AE6722">
              <w:rPr>
                <w:rFonts w:ascii="Times New Roman" w:hAnsi="Times New Roman" w:cs="Times New Roman"/>
                <w:bCs/>
              </w:rPr>
              <w:t>zatrudnionym przy pracach polegających na usuwaniu lub zabezpieczaniu wyrobów zawierających azbest, stosuje się przepisy działu X ustawy z dnia 26 czerwca 1974 r. – Kodeks pracy.</w:t>
            </w:r>
          </w:p>
          <w:p w14:paraId="15ACFAAF" w14:textId="77777777" w:rsidR="00C7727F" w:rsidRPr="00AE6722" w:rsidRDefault="00C7727F" w:rsidP="0021651B">
            <w:pPr>
              <w:spacing w:after="0" w:line="240" w:lineRule="auto"/>
              <w:jc w:val="both"/>
              <w:rPr>
                <w:rFonts w:ascii="Times New Roman" w:hAnsi="Times New Roman" w:cs="Times New Roman"/>
                <w:bCs/>
              </w:rPr>
            </w:pPr>
          </w:p>
          <w:p w14:paraId="7FA07D6F" w14:textId="527A8E4A" w:rsidR="00C7727F" w:rsidRPr="00AE6722" w:rsidRDefault="00C7727F" w:rsidP="0021651B">
            <w:pPr>
              <w:spacing w:after="0" w:line="240" w:lineRule="auto"/>
              <w:jc w:val="both"/>
              <w:rPr>
                <w:rFonts w:ascii="Times New Roman" w:hAnsi="Times New Roman" w:cs="Times New Roman"/>
                <w:b/>
              </w:rPr>
            </w:pPr>
            <w:r w:rsidRPr="00AE6722">
              <w:rPr>
                <w:rFonts w:ascii="Times New Roman" w:hAnsi="Times New Roman" w:cs="Times New Roman"/>
                <w:b/>
              </w:rPr>
              <w:t>oraz</w:t>
            </w:r>
          </w:p>
          <w:p w14:paraId="4D9B3E9E" w14:textId="77777777" w:rsidR="00C7727F" w:rsidRPr="00AE6722" w:rsidRDefault="00C7727F" w:rsidP="0021651B">
            <w:pPr>
              <w:spacing w:after="0" w:line="240" w:lineRule="auto"/>
              <w:jc w:val="both"/>
              <w:rPr>
                <w:rFonts w:ascii="Times New Roman" w:hAnsi="Times New Roman" w:cs="Times New Roman"/>
                <w:bCs/>
              </w:rPr>
            </w:pPr>
          </w:p>
          <w:p w14:paraId="1B723AEF" w14:textId="622F33B8" w:rsidR="00E6385E" w:rsidRPr="00AE6722" w:rsidRDefault="001B3107" w:rsidP="0021651B">
            <w:pPr>
              <w:spacing w:after="0" w:line="240" w:lineRule="auto"/>
              <w:jc w:val="both"/>
              <w:rPr>
                <w:rFonts w:ascii="Times New Roman" w:hAnsi="Times New Roman" w:cs="Times New Roman"/>
                <w:bCs/>
              </w:rPr>
            </w:pPr>
            <w:r w:rsidRPr="00AE6722">
              <w:rPr>
                <w:rFonts w:ascii="Times New Roman" w:hAnsi="Times New Roman" w:cs="Times New Roman"/>
                <w:bCs/>
              </w:rPr>
              <w:t>rozporządzenie Ministra Rodziny, Pracy i Polityki Społecznej z dnia 12 czerwca 2018 r. w sprawie najwyższych dopuszczalnych stężeń i natężeń czynników szkodliwych dla zdrowia w środowisku pracy (Dz. U. z 2018 r. poz. 1286, z późn.</w:t>
            </w:r>
            <w:r w:rsidR="006613CF">
              <w:rPr>
                <w:rFonts w:ascii="Times New Roman" w:hAnsi="Times New Roman" w:cs="Times New Roman"/>
                <w:bCs/>
              </w:rPr>
              <w:t xml:space="preserve"> </w:t>
            </w:r>
            <w:r w:rsidRPr="00AE6722">
              <w:rPr>
                <w:rFonts w:ascii="Times New Roman" w:hAnsi="Times New Roman" w:cs="Times New Roman"/>
                <w:bCs/>
              </w:rPr>
              <w:t xml:space="preserve">zm.) – </w:t>
            </w:r>
            <w:r w:rsidRPr="00AE6722">
              <w:rPr>
                <w:rFonts w:ascii="Times New Roman" w:hAnsi="Times New Roman" w:cs="Times New Roman"/>
                <w:b/>
              </w:rPr>
              <w:t>rozporządzenie</w:t>
            </w:r>
            <w:r w:rsidRPr="00AE6722">
              <w:rPr>
                <w:rFonts w:ascii="Times New Roman" w:hAnsi="Times New Roman" w:cs="Times New Roman"/>
                <w:bCs/>
              </w:rPr>
              <w:t xml:space="preserve"> </w:t>
            </w:r>
            <w:r w:rsidRPr="00AE6722">
              <w:rPr>
                <w:rFonts w:ascii="Times New Roman" w:hAnsi="Times New Roman" w:cs="Times New Roman"/>
                <w:b/>
              </w:rPr>
              <w:t>wymaga zmiany</w:t>
            </w:r>
          </w:p>
        </w:tc>
        <w:tc>
          <w:tcPr>
            <w:tcW w:w="1500" w:type="dxa"/>
          </w:tcPr>
          <w:p w14:paraId="084B97F4" w14:textId="77777777" w:rsidR="00E6385E" w:rsidRPr="00AE6722" w:rsidRDefault="00E6385E" w:rsidP="0021651B">
            <w:pPr>
              <w:spacing w:after="0" w:line="240" w:lineRule="auto"/>
              <w:jc w:val="both"/>
              <w:rPr>
                <w:rFonts w:ascii="Times New Roman" w:eastAsia="Times New Roman" w:hAnsi="Times New Roman" w:cs="Times New Roman"/>
                <w:lang w:eastAsia="pl-PL"/>
              </w:rPr>
            </w:pPr>
          </w:p>
        </w:tc>
      </w:tr>
      <w:tr w:rsidR="00E6385E" w:rsidRPr="00AE6722" w14:paraId="7986575D" w14:textId="77777777" w:rsidTr="00AE6722">
        <w:trPr>
          <w:trHeight w:val="348"/>
        </w:trPr>
        <w:tc>
          <w:tcPr>
            <w:tcW w:w="846" w:type="dxa"/>
          </w:tcPr>
          <w:p w14:paraId="139B3F10" w14:textId="2B2DF7FC" w:rsidR="00E6385E" w:rsidRPr="00AE6722" w:rsidRDefault="008E2304" w:rsidP="0021651B">
            <w:pPr>
              <w:spacing w:after="0" w:line="240" w:lineRule="auto"/>
              <w:jc w:val="both"/>
              <w:rPr>
                <w:rFonts w:ascii="Times New Roman" w:hAnsi="Times New Roman" w:cs="Times New Roman"/>
                <w:b/>
                <w:bCs/>
              </w:rPr>
            </w:pPr>
            <w:r w:rsidRPr="00AE6722">
              <w:rPr>
                <w:rFonts w:ascii="Times New Roman" w:hAnsi="Times New Roman" w:cs="Times New Roman"/>
                <w:b/>
                <w:bCs/>
              </w:rPr>
              <w:t>Art. 9</w:t>
            </w:r>
          </w:p>
        </w:tc>
        <w:tc>
          <w:tcPr>
            <w:tcW w:w="5528" w:type="dxa"/>
            <w:gridSpan w:val="2"/>
          </w:tcPr>
          <w:p w14:paraId="45CF01E8" w14:textId="6EBE2307" w:rsidR="00E6385E" w:rsidRPr="00AE6722" w:rsidRDefault="008E2304" w:rsidP="0021651B">
            <w:pPr>
              <w:spacing w:after="0" w:line="240" w:lineRule="auto"/>
              <w:ind w:firstLine="8"/>
              <w:jc w:val="both"/>
              <w:rPr>
                <w:rFonts w:ascii="Times New Roman" w:hAnsi="Times New Roman" w:cs="Times New Roman"/>
              </w:rPr>
            </w:pPr>
            <w:r w:rsidRPr="00AE6722">
              <w:rPr>
                <w:rFonts w:ascii="Times New Roman" w:hAnsi="Times New Roman" w:cs="Times New Roman"/>
              </w:rPr>
              <w:t>-</w:t>
            </w:r>
          </w:p>
        </w:tc>
        <w:tc>
          <w:tcPr>
            <w:tcW w:w="851" w:type="dxa"/>
          </w:tcPr>
          <w:p w14:paraId="31890ADB" w14:textId="5139CD79" w:rsidR="00E6385E" w:rsidRPr="00AE6722" w:rsidRDefault="008E2304"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N</w:t>
            </w:r>
          </w:p>
        </w:tc>
        <w:tc>
          <w:tcPr>
            <w:tcW w:w="850" w:type="dxa"/>
          </w:tcPr>
          <w:p w14:paraId="71724AC6" w14:textId="77777777" w:rsidR="00E6385E" w:rsidRPr="00AE6722" w:rsidRDefault="00E6385E" w:rsidP="0021651B">
            <w:pPr>
              <w:spacing w:after="0" w:line="240" w:lineRule="auto"/>
              <w:jc w:val="both"/>
              <w:rPr>
                <w:rFonts w:ascii="Times New Roman" w:eastAsia="Times New Roman" w:hAnsi="Times New Roman" w:cs="Times New Roman"/>
                <w:lang w:eastAsia="pl-PL"/>
              </w:rPr>
            </w:pPr>
          </w:p>
        </w:tc>
        <w:tc>
          <w:tcPr>
            <w:tcW w:w="5420" w:type="dxa"/>
          </w:tcPr>
          <w:p w14:paraId="48AB7841" w14:textId="77777777" w:rsidR="00E6385E" w:rsidRPr="00AE6722" w:rsidRDefault="00E6385E" w:rsidP="0021651B">
            <w:pPr>
              <w:spacing w:after="0" w:line="240" w:lineRule="auto"/>
              <w:jc w:val="both"/>
              <w:rPr>
                <w:rFonts w:ascii="Times New Roman" w:eastAsia="Times New Roman" w:hAnsi="Times New Roman" w:cs="Times New Roman"/>
                <w:lang w:eastAsia="pl-PL"/>
              </w:rPr>
            </w:pPr>
          </w:p>
        </w:tc>
        <w:tc>
          <w:tcPr>
            <w:tcW w:w="1500" w:type="dxa"/>
          </w:tcPr>
          <w:p w14:paraId="753125DC" w14:textId="77777777" w:rsidR="00E6385E" w:rsidRPr="00AE6722" w:rsidRDefault="00E6385E" w:rsidP="0021651B">
            <w:pPr>
              <w:spacing w:after="0" w:line="240" w:lineRule="auto"/>
              <w:jc w:val="both"/>
              <w:rPr>
                <w:rFonts w:ascii="Times New Roman" w:eastAsia="Times New Roman" w:hAnsi="Times New Roman" w:cs="Times New Roman"/>
                <w:lang w:eastAsia="pl-PL"/>
              </w:rPr>
            </w:pPr>
          </w:p>
        </w:tc>
      </w:tr>
      <w:tr w:rsidR="00E6385E" w:rsidRPr="00AE6722" w14:paraId="259F72A7" w14:textId="77777777" w:rsidTr="0085688B">
        <w:trPr>
          <w:trHeight w:val="539"/>
        </w:trPr>
        <w:tc>
          <w:tcPr>
            <w:tcW w:w="846" w:type="dxa"/>
          </w:tcPr>
          <w:p w14:paraId="7A38FCD5" w14:textId="21CFF740" w:rsidR="00E6385E" w:rsidRPr="00AE6722" w:rsidRDefault="00FD4824" w:rsidP="0021651B">
            <w:pPr>
              <w:spacing w:after="0" w:line="240" w:lineRule="auto"/>
              <w:jc w:val="both"/>
              <w:rPr>
                <w:rFonts w:ascii="Times New Roman" w:hAnsi="Times New Roman" w:cs="Times New Roman"/>
                <w:b/>
                <w:bCs/>
              </w:rPr>
            </w:pPr>
            <w:r w:rsidRPr="00AE6722">
              <w:rPr>
                <w:rFonts w:ascii="Times New Roman" w:hAnsi="Times New Roman" w:cs="Times New Roman"/>
                <w:b/>
                <w:bCs/>
              </w:rPr>
              <w:t xml:space="preserve">Art. 10 ust. 1 </w:t>
            </w:r>
          </w:p>
        </w:tc>
        <w:tc>
          <w:tcPr>
            <w:tcW w:w="5528" w:type="dxa"/>
            <w:gridSpan w:val="2"/>
          </w:tcPr>
          <w:p w14:paraId="3CCB634B" w14:textId="42B187D9" w:rsidR="00E47178" w:rsidRPr="00AE6722" w:rsidRDefault="00E47178"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b/>
                <w:bCs/>
                <w:i/>
                <w:iCs/>
                <w:color w:val="000000"/>
              </w:rPr>
              <w:t>Zmieniony Dyrektywą Parlamentu Europejskiego i Rady (UE) 2023/2668</w:t>
            </w:r>
          </w:p>
          <w:p w14:paraId="5C73B6F0" w14:textId="61AD02FE" w:rsidR="00FD4824" w:rsidRPr="00AE6722" w:rsidRDefault="00FD4824"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lastRenderedPageBreak/>
              <w:t>W przypadku przekroczenia odpowiedniej wartości dopuszczalnej określonej w art. 8 lub gdy istnieją powody, by przypuszczać, że materiały zawierające azbest, które nie zostały zidentyfikowane przed rozpoczęciem prac, zostały naruszone na tyle, by spowodować powstanie pyłu, natychmiast wstrzymuje się prace.</w:t>
            </w:r>
          </w:p>
          <w:p w14:paraId="5E3DF28C" w14:textId="77777777" w:rsidR="00FD4824" w:rsidRPr="00AE6722" w:rsidRDefault="00FD4824"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Nie można kontynuować pracy w obszarze objętym przekroczeniem do czasu podjęcia odpowiednich działań mających na celu ochronę narażonych pracowników.</w:t>
            </w:r>
          </w:p>
          <w:p w14:paraId="774861D9" w14:textId="098ECB24" w:rsidR="00E6385E" w:rsidRPr="00AE6722" w:rsidRDefault="00FD4824"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W przypadku przekroczenia odpowiedniej wartości dopuszczalnej określonej w art. 8 ustala się przyczyny przekroczenia wartości dopuszczalnej oraz jak najszybciej podejmuje się właściwe działania zmierzające do poprawy sytuacji.</w:t>
            </w:r>
          </w:p>
        </w:tc>
        <w:tc>
          <w:tcPr>
            <w:tcW w:w="851" w:type="dxa"/>
          </w:tcPr>
          <w:p w14:paraId="2EDEC662" w14:textId="4EEEF5E1" w:rsidR="00E6385E" w:rsidRPr="00AE6722" w:rsidRDefault="00FD4824"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lastRenderedPageBreak/>
              <w:t>T</w:t>
            </w:r>
          </w:p>
        </w:tc>
        <w:tc>
          <w:tcPr>
            <w:tcW w:w="850" w:type="dxa"/>
          </w:tcPr>
          <w:p w14:paraId="78C1828B" w14:textId="2B6C94D6" w:rsidR="000F78E8" w:rsidRPr="00AE6722" w:rsidRDefault="000F78E8" w:rsidP="0021651B">
            <w:pPr>
              <w:spacing w:after="0" w:line="240" w:lineRule="auto"/>
              <w:rPr>
                <w:rFonts w:ascii="Times New Roman" w:hAnsi="Times New Roman" w:cs="Times New Roman"/>
                <w:b/>
                <w:bCs/>
              </w:rPr>
            </w:pPr>
            <w:r w:rsidRPr="00AE6722">
              <w:rPr>
                <w:rFonts w:ascii="Times New Roman" w:hAnsi="Times New Roman" w:cs="Times New Roman"/>
                <w:b/>
                <w:bCs/>
              </w:rPr>
              <w:t xml:space="preserve">Art. </w:t>
            </w:r>
            <w:r w:rsidR="00213E20" w:rsidRPr="00AE6722">
              <w:rPr>
                <w:rFonts w:ascii="Times New Roman" w:hAnsi="Times New Roman" w:cs="Times New Roman"/>
                <w:b/>
                <w:bCs/>
              </w:rPr>
              <w:t>2</w:t>
            </w:r>
            <w:r w:rsidR="00380BD7" w:rsidRPr="00AE6722">
              <w:rPr>
                <w:rFonts w:ascii="Times New Roman" w:hAnsi="Times New Roman" w:cs="Times New Roman"/>
                <w:b/>
                <w:bCs/>
              </w:rPr>
              <w:t>8</w:t>
            </w:r>
            <w:r w:rsidRPr="00AE6722">
              <w:rPr>
                <w:rFonts w:ascii="Times New Roman" w:hAnsi="Times New Roman" w:cs="Times New Roman"/>
                <w:b/>
                <w:bCs/>
              </w:rPr>
              <w:t xml:space="preserve"> ust. 2</w:t>
            </w:r>
          </w:p>
          <w:p w14:paraId="32BA106C" w14:textId="77777777" w:rsidR="000F78E8" w:rsidRPr="00AE6722" w:rsidRDefault="000F78E8" w:rsidP="0021651B">
            <w:pPr>
              <w:spacing w:after="0" w:line="240" w:lineRule="auto"/>
              <w:rPr>
                <w:rFonts w:ascii="Times New Roman" w:hAnsi="Times New Roman" w:cs="Times New Roman"/>
                <w:b/>
                <w:bCs/>
              </w:rPr>
            </w:pPr>
          </w:p>
          <w:p w14:paraId="2714D7E0" w14:textId="77777777" w:rsidR="000F78E8" w:rsidRPr="00AE6722" w:rsidRDefault="000F78E8" w:rsidP="0021651B">
            <w:pPr>
              <w:spacing w:after="0" w:line="240" w:lineRule="auto"/>
              <w:rPr>
                <w:rFonts w:ascii="Times New Roman" w:hAnsi="Times New Roman" w:cs="Times New Roman"/>
                <w:b/>
                <w:bCs/>
              </w:rPr>
            </w:pPr>
          </w:p>
          <w:p w14:paraId="65AA81A4" w14:textId="77777777" w:rsidR="000F78E8" w:rsidRPr="00AE6722" w:rsidRDefault="000F78E8" w:rsidP="0021651B">
            <w:pPr>
              <w:spacing w:after="0" w:line="240" w:lineRule="auto"/>
              <w:rPr>
                <w:rFonts w:ascii="Times New Roman" w:hAnsi="Times New Roman" w:cs="Times New Roman"/>
                <w:b/>
                <w:bCs/>
              </w:rPr>
            </w:pPr>
          </w:p>
          <w:p w14:paraId="593C658A" w14:textId="77777777" w:rsidR="000F78E8" w:rsidRPr="00AE6722" w:rsidRDefault="000F78E8" w:rsidP="0021651B">
            <w:pPr>
              <w:spacing w:after="0" w:line="240" w:lineRule="auto"/>
              <w:rPr>
                <w:rFonts w:ascii="Times New Roman" w:hAnsi="Times New Roman" w:cs="Times New Roman"/>
                <w:b/>
                <w:bCs/>
              </w:rPr>
            </w:pPr>
          </w:p>
          <w:p w14:paraId="7D104DB9" w14:textId="77777777" w:rsidR="000F78E8" w:rsidRPr="00AE6722" w:rsidRDefault="000F78E8" w:rsidP="0021651B">
            <w:pPr>
              <w:spacing w:after="0" w:line="240" w:lineRule="auto"/>
              <w:rPr>
                <w:rFonts w:ascii="Times New Roman" w:hAnsi="Times New Roman" w:cs="Times New Roman"/>
                <w:b/>
                <w:bCs/>
              </w:rPr>
            </w:pPr>
          </w:p>
          <w:p w14:paraId="5AD51D7D" w14:textId="77777777" w:rsidR="00C7727F" w:rsidRPr="00AE6722" w:rsidRDefault="00C7727F" w:rsidP="0021651B">
            <w:pPr>
              <w:spacing w:after="0" w:line="240" w:lineRule="auto"/>
              <w:rPr>
                <w:rFonts w:ascii="Times New Roman" w:hAnsi="Times New Roman" w:cs="Times New Roman"/>
                <w:b/>
                <w:bCs/>
              </w:rPr>
            </w:pPr>
          </w:p>
          <w:p w14:paraId="6F845944" w14:textId="77777777" w:rsidR="00C7727F" w:rsidRPr="00AE6722" w:rsidRDefault="00C7727F" w:rsidP="0021651B">
            <w:pPr>
              <w:spacing w:after="0" w:line="240" w:lineRule="auto"/>
              <w:rPr>
                <w:rFonts w:ascii="Times New Roman" w:hAnsi="Times New Roman" w:cs="Times New Roman"/>
                <w:b/>
                <w:bCs/>
              </w:rPr>
            </w:pPr>
          </w:p>
          <w:p w14:paraId="0CF3C2B5" w14:textId="77777777" w:rsidR="00C7727F" w:rsidRPr="00AE6722" w:rsidRDefault="00C7727F" w:rsidP="0021651B">
            <w:pPr>
              <w:spacing w:after="0" w:line="240" w:lineRule="auto"/>
              <w:rPr>
                <w:rFonts w:ascii="Times New Roman" w:hAnsi="Times New Roman" w:cs="Times New Roman"/>
                <w:b/>
                <w:bCs/>
              </w:rPr>
            </w:pPr>
          </w:p>
          <w:p w14:paraId="426577A1" w14:textId="77777777" w:rsidR="00C7727F" w:rsidRPr="00AE6722" w:rsidRDefault="00C7727F" w:rsidP="0021651B">
            <w:pPr>
              <w:spacing w:after="0" w:line="240" w:lineRule="auto"/>
              <w:rPr>
                <w:rFonts w:ascii="Times New Roman" w:hAnsi="Times New Roman" w:cs="Times New Roman"/>
                <w:b/>
                <w:bCs/>
              </w:rPr>
            </w:pPr>
          </w:p>
          <w:p w14:paraId="49AEAEB4" w14:textId="53F1235A" w:rsidR="000F78E8" w:rsidRPr="00AE6722" w:rsidRDefault="000F78E8" w:rsidP="0021651B">
            <w:pPr>
              <w:spacing w:after="0" w:line="240" w:lineRule="auto"/>
              <w:rPr>
                <w:rFonts w:ascii="Times New Roman" w:hAnsi="Times New Roman" w:cs="Times New Roman"/>
                <w:b/>
                <w:bCs/>
              </w:rPr>
            </w:pPr>
            <w:r w:rsidRPr="00AE6722">
              <w:rPr>
                <w:rFonts w:ascii="Times New Roman" w:hAnsi="Times New Roman" w:cs="Times New Roman"/>
                <w:b/>
                <w:bCs/>
              </w:rPr>
              <w:t>Art. 3</w:t>
            </w:r>
            <w:r w:rsidR="00B5432B" w:rsidRPr="00AE6722">
              <w:rPr>
                <w:rFonts w:ascii="Times New Roman" w:hAnsi="Times New Roman" w:cs="Times New Roman"/>
                <w:b/>
                <w:bCs/>
              </w:rPr>
              <w:t>6</w:t>
            </w:r>
          </w:p>
          <w:p w14:paraId="68D78554" w14:textId="77777777" w:rsidR="006F1C34" w:rsidRPr="00AE6722" w:rsidRDefault="006F1C34" w:rsidP="0021651B">
            <w:pPr>
              <w:spacing w:after="0" w:line="240" w:lineRule="auto"/>
              <w:rPr>
                <w:rFonts w:ascii="Times New Roman" w:hAnsi="Times New Roman" w:cs="Times New Roman"/>
                <w:b/>
                <w:bCs/>
              </w:rPr>
            </w:pPr>
          </w:p>
          <w:p w14:paraId="68E3F23B" w14:textId="77777777" w:rsidR="006F1C34" w:rsidRPr="00AE6722" w:rsidRDefault="006F1C34" w:rsidP="0021651B">
            <w:pPr>
              <w:spacing w:after="0" w:line="240" w:lineRule="auto"/>
              <w:rPr>
                <w:rFonts w:ascii="Times New Roman" w:hAnsi="Times New Roman" w:cs="Times New Roman"/>
                <w:b/>
                <w:bCs/>
              </w:rPr>
            </w:pPr>
          </w:p>
          <w:p w14:paraId="5E48EDEF" w14:textId="77777777" w:rsidR="006F1C34" w:rsidRPr="00AE6722" w:rsidRDefault="006F1C34" w:rsidP="0021651B">
            <w:pPr>
              <w:spacing w:after="0" w:line="240" w:lineRule="auto"/>
              <w:rPr>
                <w:rFonts w:ascii="Times New Roman" w:hAnsi="Times New Roman" w:cs="Times New Roman"/>
                <w:b/>
                <w:bCs/>
              </w:rPr>
            </w:pPr>
          </w:p>
          <w:p w14:paraId="69841D50" w14:textId="77777777" w:rsidR="006F1C34" w:rsidRPr="00AE6722" w:rsidRDefault="006F1C34" w:rsidP="0021651B">
            <w:pPr>
              <w:spacing w:after="0" w:line="240" w:lineRule="auto"/>
              <w:rPr>
                <w:rFonts w:ascii="Times New Roman" w:hAnsi="Times New Roman" w:cs="Times New Roman"/>
                <w:b/>
                <w:bCs/>
              </w:rPr>
            </w:pPr>
          </w:p>
          <w:p w14:paraId="2905C81E" w14:textId="77777777" w:rsidR="006F1C34" w:rsidRPr="00AE6722" w:rsidRDefault="006F1C34" w:rsidP="0021651B">
            <w:pPr>
              <w:spacing w:after="0" w:line="240" w:lineRule="auto"/>
              <w:rPr>
                <w:rFonts w:ascii="Times New Roman" w:hAnsi="Times New Roman" w:cs="Times New Roman"/>
                <w:b/>
                <w:bCs/>
              </w:rPr>
            </w:pPr>
          </w:p>
          <w:p w14:paraId="319EF38A" w14:textId="77777777" w:rsidR="006F1C34" w:rsidRPr="00AE6722" w:rsidRDefault="006F1C34" w:rsidP="0021651B">
            <w:pPr>
              <w:spacing w:after="0" w:line="240" w:lineRule="auto"/>
              <w:rPr>
                <w:rFonts w:ascii="Times New Roman" w:hAnsi="Times New Roman" w:cs="Times New Roman"/>
                <w:b/>
                <w:bCs/>
              </w:rPr>
            </w:pPr>
          </w:p>
          <w:p w14:paraId="08008D49" w14:textId="77777777" w:rsidR="006F1C34" w:rsidRPr="00AE6722" w:rsidRDefault="006F1C34" w:rsidP="0021651B">
            <w:pPr>
              <w:spacing w:after="0" w:line="240" w:lineRule="auto"/>
              <w:rPr>
                <w:rFonts w:ascii="Times New Roman" w:hAnsi="Times New Roman" w:cs="Times New Roman"/>
                <w:b/>
                <w:bCs/>
              </w:rPr>
            </w:pPr>
          </w:p>
          <w:p w14:paraId="594F0B20" w14:textId="77777777" w:rsidR="006F1C34" w:rsidRPr="00AE6722" w:rsidRDefault="006F1C34" w:rsidP="0021651B">
            <w:pPr>
              <w:spacing w:after="0" w:line="240" w:lineRule="auto"/>
              <w:rPr>
                <w:rFonts w:ascii="Times New Roman" w:hAnsi="Times New Roman" w:cs="Times New Roman"/>
                <w:b/>
                <w:bCs/>
              </w:rPr>
            </w:pPr>
          </w:p>
          <w:p w14:paraId="404802FA" w14:textId="77777777" w:rsidR="006F1C34" w:rsidRPr="00AE6722" w:rsidRDefault="006F1C34" w:rsidP="0021651B">
            <w:pPr>
              <w:spacing w:after="0" w:line="240" w:lineRule="auto"/>
              <w:rPr>
                <w:rFonts w:ascii="Times New Roman" w:hAnsi="Times New Roman" w:cs="Times New Roman"/>
                <w:b/>
                <w:bCs/>
              </w:rPr>
            </w:pPr>
          </w:p>
          <w:p w14:paraId="14FA5F70" w14:textId="77777777" w:rsidR="006F1C34" w:rsidRPr="00AE6722" w:rsidRDefault="006F1C34" w:rsidP="0021651B">
            <w:pPr>
              <w:spacing w:after="0" w:line="240" w:lineRule="auto"/>
              <w:rPr>
                <w:rFonts w:ascii="Times New Roman" w:hAnsi="Times New Roman" w:cs="Times New Roman"/>
                <w:b/>
                <w:bCs/>
              </w:rPr>
            </w:pPr>
          </w:p>
          <w:p w14:paraId="0AA5F4DE" w14:textId="77777777" w:rsidR="006F1C34" w:rsidRPr="00AE6722" w:rsidRDefault="006F1C34" w:rsidP="0021651B">
            <w:pPr>
              <w:spacing w:after="0" w:line="240" w:lineRule="auto"/>
              <w:rPr>
                <w:rFonts w:ascii="Times New Roman" w:hAnsi="Times New Roman" w:cs="Times New Roman"/>
                <w:b/>
                <w:bCs/>
              </w:rPr>
            </w:pPr>
          </w:p>
          <w:p w14:paraId="3C445AF1" w14:textId="77777777" w:rsidR="006F1C34" w:rsidRPr="00AE6722" w:rsidRDefault="006F1C34" w:rsidP="0021651B">
            <w:pPr>
              <w:spacing w:after="0" w:line="240" w:lineRule="auto"/>
              <w:rPr>
                <w:rFonts w:ascii="Times New Roman" w:hAnsi="Times New Roman" w:cs="Times New Roman"/>
                <w:b/>
                <w:bCs/>
              </w:rPr>
            </w:pPr>
          </w:p>
          <w:p w14:paraId="2F0B0EBC" w14:textId="77777777" w:rsidR="006F1C34" w:rsidRPr="00AE6722" w:rsidRDefault="006F1C34" w:rsidP="0021651B">
            <w:pPr>
              <w:spacing w:after="0" w:line="240" w:lineRule="auto"/>
              <w:rPr>
                <w:rFonts w:ascii="Times New Roman" w:hAnsi="Times New Roman" w:cs="Times New Roman"/>
                <w:b/>
                <w:bCs/>
              </w:rPr>
            </w:pPr>
          </w:p>
          <w:p w14:paraId="17AE013F" w14:textId="77777777" w:rsidR="006F1C34" w:rsidRPr="00AE6722" w:rsidRDefault="006F1C34" w:rsidP="0021651B">
            <w:pPr>
              <w:spacing w:after="0" w:line="240" w:lineRule="auto"/>
              <w:rPr>
                <w:rFonts w:ascii="Times New Roman" w:hAnsi="Times New Roman" w:cs="Times New Roman"/>
                <w:b/>
                <w:bCs/>
              </w:rPr>
            </w:pPr>
          </w:p>
          <w:p w14:paraId="0C51D680" w14:textId="77777777" w:rsidR="006F1C34" w:rsidRPr="00AE6722" w:rsidRDefault="006F1C34" w:rsidP="0021651B">
            <w:pPr>
              <w:spacing w:after="0" w:line="240" w:lineRule="auto"/>
              <w:rPr>
                <w:rFonts w:ascii="Times New Roman" w:hAnsi="Times New Roman" w:cs="Times New Roman"/>
                <w:b/>
                <w:bCs/>
              </w:rPr>
            </w:pPr>
          </w:p>
          <w:p w14:paraId="713E3912" w14:textId="77777777" w:rsidR="006F1C34" w:rsidRPr="00AE6722" w:rsidRDefault="006F1C34" w:rsidP="0021651B">
            <w:pPr>
              <w:spacing w:after="0" w:line="240" w:lineRule="auto"/>
              <w:rPr>
                <w:rFonts w:ascii="Times New Roman" w:hAnsi="Times New Roman" w:cs="Times New Roman"/>
                <w:b/>
                <w:bCs/>
              </w:rPr>
            </w:pPr>
          </w:p>
          <w:p w14:paraId="2102C632" w14:textId="77777777" w:rsidR="006F1C34" w:rsidRPr="00AE6722" w:rsidRDefault="006F1C34" w:rsidP="0021651B">
            <w:pPr>
              <w:spacing w:after="0" w:line="240" w:lineRule="auto"/>
              <w:rPr>
                <w:rFonts w:ascii="Times New Roman" w:hAnsi="Times New Roman" w:cs="Times New Roman"/>
                <w:b/>
                <w:bCs/>
              </w:rPr>
            </w:pPr>
          </w:p>
          <w:p w14:paraId="23AF1625" w14:textId="77777777" w:rsidR="006F1C34" w:rsidRPr="00AE6722" w:rsidRDefault="006F1C34" w:rsidP="0021651B">
            <w:pPr>
              <w:spacing w:after="0" w:line="240" w:lineRule="auto"/>
              <w:rPr>
                <w:rFonts w:ascii="Times New Roman" w:hAnsi="Times New Roman" w:cs="Times New Roman"/>
                <w:b/>
                <w:bCs/>
              </w:rPr>
            </w:pPr>
          </w:p>
          <w:p w14:paraId="5D2FED31" w14:textId="77777777" w:rsidR="006F1C34" w:rsidRPr="00AE6722" w:rsidRDefault="006F1C34" w:rsidP="0021651B">
            <w:pPr>
              <w:spacing w:after="0" w:line="240" w:lineRule="auto"/>
              <w:rPr>
                <w:rFonts w:ascii="Times New Roman" w:hAnsi="Times New Roman" w:cs="Times New Roman"/>
                <w:b/>
                <w:bCs/>
              </w:rPr>
            </w:pPr>
          </w:p>
          <w:p w14:paraId="537D432B" w14:textId="77777777" w:rsidR="006F1C34" w:rsidRPr="00AE6722" w:rsidRDefault="006F1C34" w:rsidP="0021651B">
            <w:pPr>
              <w:spacing w:after="0" w:line="240" w:lineRule="auto"/>
              <w:rPr>
                <w:rFonts w:ascii="Times New Roman" w:hAnsi="Times New Roman" w:cs="Times New Roman"/>
                <w:b/>
                <w:bCs/>
              </w:rPr>
            </w:pPr>
          </w:p>
          <w:p w14:paraId="532D3960" w14:textId="77777777" w:rsidR="006F1C34" w:rsidRPr="00AE6722" w:rsidRDefault="006F1C34" w:rsidP="0021651B">
            <w:pPr>
              <w:spacing w:after="0" w:line="240" w:lineRule="auto"/>
              <w:rPr>
                <w:rFonts w:ascii="Times New Roman" w:hAnsi="Times New Roman" w:cs="Times New Roman"/>
                <w:b/>
                <w:bCs/>
              </w:rPr>
            </w:pPr>
          </w:p>
          <w:p w14:paraId="63598772" w14:textId="77777777" w:rsidR="00C7727F" w:rsidRPr="00AE6722" w:rsidRDefault="00C7727F" w:rsidP="0021651B">
            <w:pPr>
              <w:spacing w:after="0" w:line="240" w:lineRule="auto"/>
              <w:rPr>
                <w:rFonts w:ascii="Times New Roman" w:hAnsi="Times New Roman" w:cs="Times New Roman"/>
                <w:b/>
                <w:bCs/>
              </w:rPr>
            </w:pPr>
          </w:p>
          <w:p w14:paraId="3BEA4451" w14:textId="77777777" w:rsidR="00C7727F" w:rsidRPr="00AE6722" w:rsidRDefault="00C7727F" w:rsidP="0021651B">
            <w:pPr>
              <w:spacing w:after="0" w:line="240" w:lineRule="auto"/>
              <w:rPr>
                <w:rFonts w:ascii="Times New Roman" w:hAnsi="Times New Roman" w:cs="Times New Roman"/>
                <w:b/>
                <w:bCs/>
              </w:rPr>
            </w:pPr>
          </w:p>
          <w:p w14:paraId="6374D407" w14:textId="77777777" w:rsidR="00C7727F" w:rsidRPr="00AE6722" w:rsidRDefault="00C7727F" w:rsidP="0021651B">
            <w:pPr>
              <w:spacing w:after="0" w:line="240" w:lineRule="auto"/>
              <w:rPr>
                <w:rFonts w:ascii="Times New Roman" w:hAnsi="Times New Roman" w:cs="Times New Roman"/>
                <w:b/>
                <w:bCs/>
              </w:rPr>
            </w:pPr>
          </w:p>
          <w:p w14:paraId="07758AA2" w14:textId="77777777" w:rsidR="00C7727F" w:rsidRPr="00AE6722" w:rsidRDefault="00C7727F" w:rsidP="0021651B">
            <w:pPr>
              <w:spacing w:after="0" w:line="240" w:lineRule="auto"/>
              <w:rPr>
                <w:rFonts w:ascii="Times New Roman" w:hAnsi="Times New Roman" w:cs="Times New Roman"/>
                <w:b/>
                <w:bCs/>
              </w:rPr>
            </w:pPr>
          </w:p>
          <w:p w14:paraId="0C739854" w14:textId="77777777" w:rsidR="00C7727F" w:rsidRPr="00AE6722" w:rsidRDefault="00C7727F" w:rsidP="0021651B">
            <w:pPr>
              <w:spacing w:after="0" w:line="240" w:lineRule="auto"/>
              <w:rPr>
                <w:rFonts w:ascii="Times New Roman" w:hAnsi="Times New Roman" w:cs="Times New Roman"/>
                <w:b/>
                <w:bCs/>
              </w:rPr>
            </w:pPr>
          </w:p>
          <w:p w14:paraId="3CA562C1" w14:textId="77777777" w:rsidR="00C7727F" w:rsidRPr="00AE6722" w:rsidRDefault="00C7727F" w:rsidP="0021651B">
            <w:pPr>
              <w:spacing w:after="0" w:line="240" w:lineRule="auto"/>
              <w:rPr>
                <w:rFonts w:ascii="Times New Roman" w:hAnsi="Times New Roman" w:cs="Times New Roman"/>
                <w:b/>
                <w:bCs/>
              </w:rPr>
            </w:pPr>
          </w:p>
          <w:p w14:paraId="7F5781C3" w14:textId="77777777" w:rsidR="00C7727F" w:rsidRPr="00AE6722" w:rsidRDefault="00C7727F" w:rsidP="0021651B">
            <w:pPr>
              <w:spacing w:after="0" w:line="240" w:lineRule="auto"/>
              <w:rPr>
                <w:rFonts w:ascii="Times New Roman" w:hAnsi="Times New Roman" w:cs="Times New Roman"/>
                <w:b/>
                <w:bCs/>
              </w:rPr>
            </w:pPr>
          </w:p>
          <w:p w14:paraId="109ECED6" w14:textId="77777777" w:rsidR="00C7727F" w:rsidRPr="00AE6722" w:rsidRDefault="00C7727F" w:rsidP="0021651B">
            <w:pPr>
              <w:spacing w:after="0" w:line="240" w:lineRule="auto"/>
              <w:rPr>
                <w:rFonts w:ascii="Times New Roman" w:hAnsi="Times New Roman" w:cs="Times New Roman"/>
                <w:b/>
                <w:bCs/>
              </w:rPr>
            </w:pPr>
          </w:p>
          <w:p w14:paraId="1C6AE45F" w14:textId="77777777" w:rsidR="00C7727F" w:rsidRPr="00AE6722" w:rsidRDefault="00C7727F" w:rsidP="0021651B">
            <w:pPr>
              <w:spacing w:after="0" w:line="240" w:lineRule="auto"/>
              <w:rPr>
                <w:rFonts w:ascii="Times New Roman" w:hAnsi="Times New Roman" w:cs="Times New Roman"/>
                <w:b/>
                <w:bCs/>
              </w:rPr>
            </w:pPr>
          </w:p>
          <w:p w14:paraId="4C4E94B5" w14:textId="77777777" w:rsidR="00C7727F" w:rsidRPr="00AE6722" w:rsidRDefault="00C7727F" w:rsidP="0021651B">
            <w:pPr>
              <w:spacing w:after="0" w:line="240" w:lineRule="auto"/>
              <w:rPr>
                <w:rFonts w:ascii="Times New Roman" w:hAnsi="Times New Roman" w:cs="Times New Roman"/>
                <w:b/>
                <w:bCs/>
              </w:rPr>
            </w:pPr>
          </w:p>
          <w:p w14:paraId="41951661" w14:textId="77777777" w:rsidR="00C7727F" w:rsidRPr="00AE6722" w:rsidRDefault="00C7727F" w:rsidP="0021651B">
            <w:pPr>
              <w:spacing w:after="0" w:line="240" w:lineRule="auto"/>
              <w:rPr>
                <w:rFonts w:ascii="Times New Roman" w:hAnsi="Times New Roman" w:cs="Times New Roman"/>
                <w:b/>
                <w:bCs/>
              </w:rPr>
            </w:pPr>
          </w:p>
          <w:p w14:paraId="0079717D" w14:textId="77777777" w:rsidR="00C7727F" w:rsidRPr="00AE6722" w:rsidRDefault="00C7727F" w:rsidP="0021651B">
            <w:pPr>
              <w:spacing w:after="0" w:line="240" w:lineRule="auto"/>
              <w:rPr>
                <w:rFonts w:ascii="Times New Roman" w:hAnsi="Times New Roman" w:cs="Times New Roman"/>
                <w:b/>
                <w:bCs/>
              </w:rPr>
            </w:pPr>
          </w:p>
          <w:p w14:paraId="78BFAD99" w14:textId="77777777" w:rsidR="00C7727F" w:rsidRPr="00AE6722" w:rsidRDefault="00C7727F" w:rsidP="0021651B">
            <w:pPr>
              <w:spacing w:after="0" w:line="240" w:lineRule="auto"/>
              <w:rPr>
                <w:rFonts w:ascii="Times New Roman" w:hAnsi="Times New Roman" w:cs="Times New Roman"/>
                <w:b/>
                <w:bCs/>
              </w:rPr>
            </w:pPr>
          </w:p>
          <w:p w14:paraId="2F19D027" w14:textId="77777777" w:rsidR="00C7727F" w:rsidRPr="00AE6722" w:rsidRDefault="00C7727F" w:rsidP="0021651B">
            <w:pPr>
              <w:spacing w:after="0" w:line="240" w:lineRule="auto"/>
              <w:rPr>
                <w:rFonts w:ascii="Times New Roman" w:hAnsi="Times New Roman" w:cs="Times New Roman"/>
                <w:b/>
                <w:bCs/>
              </w:rPr>
            </w:pPr>
          </w:p>
          <w:p w14:paraId="6E2CBA05" w14:textId="77777777" w:rsidR="00C7727F" w:rsidRPr="00AE6722" w:rsidRDefault="00C7727F" w:rsidP="0021651B">
            <w:pPr>
              <w:spacing w:after="0" w:line="240" w:lineRule="auto"/>
              <w:rPr>
                <w:rFonts w:ascii="Times New Roman" w:hAnsi="Times New Roman" w:cs="Times New Roman"/>
                <w:b/>
                <w:bCs/>
              </w:rPr>
            </w:pPr>
          </w:p>
          <w:p w14:paraId="4583A0FF" w14:textId="77777777" w:rsidR="00C7727F" w:rsidRPr="00AE6722" w:rsidRDefault="00C7727F" w:rsidP="0021651B">
            <w:pPr>
              <w:spacing w:after="0" w:line="240" w:lineRule="auto"/>
              <w:rPr>
                <w:rFonts w:ascii="Times New Roman" w:hAnsi="Times New Roman" w:cs="Times New Roman"/>
                <w:b/>
                <w:bCs/>
              </w:rPr>
            </w:pPr>
          </w:p>
          <w:p w14:paraId="30AFFF13" w14:textId="77777777" w:rsidR="00C7727F" w:rsidRPr="00AE6722" w:rsidRDefault="00C7727F" w:rsidP="0021651B">
            <w:pPr>
              <w:spacing w:after="0" w:line="240" w:lineRule="auto"/>
              <w:rPr>
                <w:rFonts w:ascii="Times New Roman" w:hAnsi="Times New Roman" w:cs="Times New Roman"/>
                <w:b/>
                <w:bCs/>
              </w:rPr>
            </w:pPr>
          </w:p>
          <w:p w14:paraId="062490C4" w14:textId="77777777" w:rsidR="00C7727F" w:rsidRPr="00AE6722" w:rsidRDefault="00C7727F" w:rsidP="0021651B">
            <w:pPr>
              <w:spacing w:after="0" w:line="240" w:lineRule="auto"/>
              <w:rPr>
                <w:rFonts w:ascii="Times New Roman" w:hAnsi="Times New Roman" w:cs="Times New Roman"/>
                <w:b/>
                <w:bCs/>
              </w:rPr>
            </w:pPr>
          </w:p>
          <w:p w14:paraId="7BE95ECE" w14:textId="77777777" w:rsidR="00C7727F" w:rsidRPr="00AE6722" w:rsidRDefault="00C7727F" w:rsidP="0021651B">
            <w:pPr>
              <w:spacing w:after="0" w:line="240" w:lineRule="auto"/>
              <w:rPr>
                <w:rFonts w:ascii="Times New Roman" w:hAnsi="Times New Roman" w:cs="Times New Roman"/>
                <w:b/>
                <w:bCs/>
              </w:rPr>
            </w:pPr>
          </w:p>
          <w:p w14:paraId="49BCCBF0" w14:textId="77777777" w:rsidR="000B0CE3" w:rsidRDefault="000B0CE3" w:rsidP="0021651B">
            <w:pPr>
              <w:spacing w:after="0" w:line="240" w:lineRule="auto"/>
              <w:rPr>
                <w:rFonts w:ascii="Times New Roman" w:hAnsi="Times New Roman" w:cs="Times New Roman"/>
                <w:b/>
                <w:bCs/>
              </w:rPr>
            </w:pPr>
          </w:p>
          <w:p w14:paraId="22152317" w14:textId="77777777" w:rsidR="00FF7B50" w:rsidRPr="00AE6722" w:rsidRDefault="00FF7B50" w:rsidP="0021651B">
            <w:pPr>
              <w:spacing w:after="0" w:line="240" w:lineRule="auto"/>
              <w:rPr>
                <w:rFonts w:ascii="Times New Roman" w:hAnsi="Times New Roman" w:cs="Times New Roman"/>
                <w:b/>
                <w:bCs/>
              </w:rPr>
            </w:pPr>
          </w:p>
          <w:p w14:paraId="528BD3B3" w14:textId="7DC355BA" w:rsidR="006F1C34" w:rsidRPr="00AE6722" w:rsidRDefault="006F1C34" w:rsidP="0021651B">
            <w:pPr>
              <w:spacing w:after="0" w:line="240" w:lineRule="auto"/>
              <w:rPr>
                <w:rFonts w:ascii="Times New Roman" w:hAnsi="Times New Roman" w:cs="Times New Roman"/>
                <w:b/>
                <w:bCs/>
              </w:rPr>
            </w:pPr>
            <w:r w:rsidRPr="00AE6722">
              <w:rPr>
                <w:rFonts w:ascii="Times New Roman" w:hAnsi="Times New Roman" w:cs="Times New Roman"/>
                <w:b/>
                <w:bCs/>
              </w:rPr>
              <w:t>Art. 3</w:t>
            </w:r>
            <w:r w:rsidR="00B934B4" w:rsidRPr="00AE6722">
              <w:rPr>
                <w:rFonts w:ascii="Times New Roman" w:hAnsi="Times New Roman" w:cs="Times New Roman"/>
                <w:b/>
                <w:bCs/>
              </w:rPr>
              <w:t>7</w:t>
            </w:r>
          </w:p>
          <w:p w14:paraId="336D5D84" w14:textId="77777777" w:rsidR="000F78E8" w:rsidRPr="00AE6722" w:rsidRDefault="000F78E8" w:rsidP="0021651B">
            <w:pPr>
              <w:spacing w:after="0" w:line="240" w:lineRule="auto"/>
              <w:rPr>
                <w:rFonts w:ascii="Times New Roman" w:eastAsia="Times New Roman" w:hAnsi="Times New Roman" w:cs="Times New Roman"/>
                <w:lang w:eastAsia="pl-PL"/>
              </w:rPr>
            </w:pPr>
          </w:p>
        </w:tc>
        <w:tc>
          <w:tcPr>
            <w:tcW w:w="5420" w:type="dxa"/>
          </w:tcPr>
          <w:p w14:paraId="08F395E7" w14:textId="78B34492" w:rsidR="000F78E8" w:rsidRPr="00AE6722" w:rsidRDefault="000F78E8" w:rsidP="0021651B">
            <w:pPr>
              <w:spacing w:after="0" w:line="240" w:lineRule="auto"/>
              <w:jc w:val="both"/>
              <w:rPr>
                <w:rFonts w:ascii="Times New Roman" w:hAnsi="Times New Roman" w:cs="Times New Roman"/>
                <w:bCs/>
              </w:rPr>
            </w:pPr>
            <w:r w:rsidRPr="00AE6722">
              <w:rPr>
                <w:rFonts w:ascii="Times New Roman" w:hAnsi="Times New Roman" w:cs="Times New Roman"/>
                <w:bCs/>
              </w:rPr>
              <w:lastRenderedPageBreak/>
              <w:t>2. W przypadku przekroczenia wartości, o której mowa w ust. 1, wykonawca prac:</w:t>
            </w:r>
          </w:p>
          <w:p w14:paraId="03CA67E8" w14:textId="62A77970" w:rsidR="000F78E8" w:rsidRPr="00AE6722" w:rsidRDefault="000F78E8" w:rsidP="0021651B">
            <w:pPr>
              <w:spacing w:after="0" w:line="240" w:lineRule="auto"/>
              <w:jc w:val="both"/>
              <w:rPr>
                <w:rFonts w:ascii="Times New Roman" w:hAnsi="Times New Roman" w:cs="Times New Roman"/>
                <w:bCs/>
              </w:rPr>
            </w:pPr>
            <w:r w:rsidRPr="00AE6722">
              <w:rPr>
                <w:rFonts w:ascii="Times New Roman" w:hAnsi="Times New Roman" w:cs="Times New Roman"/>
                <w:bCs/>
              </w:rPr>
              <w:lastRenderedPageBreak/>
              <w:t>1) wstrzymuje wykonywanie prac;</w:t>
            </w:r>
          </w:p>
          <w:p w14:paraId="0700F079" w14:textId="3C64E079" w:rsidR="000F78E8" w:rsidRPr="00AE6722" w:rsidRDefault="000F78E8" w:rsidP="0021651B">
            <w:pPr>
              <w:spacing w:after="0" w:line="240" w:lineRule="auto"/>
              <w:jc w:val="both"/>
              <w:rPr>
                <w:rFonts w:ascii="Times New Roman" w:hAnsi="Times New Roman" w:cs="Times New Roman"/>
                <w:bCs/>
              </w:rPr>
            </w:pPr>
            <w:r w:rsidRPr="00AE6722">
              <w:rPr>
                <w:rFonts w:ascii="Times New Roman" w:hAnsi="Times New Roman" w:cs="Times New Roman"/>
                <w:bCs/>
              </w:rPr>
              <w:t>2) ustala przyczyny tego przekroczenia;</w:t>
            </w:r>
          </w:p>
          <w:p w14:paraId="4A16067B" w14:textId="5E17CAEC" w:rsidR="000F78E8" w:rsidRPr="00AE6722" w:rsidRDefault="000F78E8" w:rsidP="0021651B">
            <w:pPr>
              <w:spacing w:after="0" w:line="240" w:lineRule="auto"/>
              <w:jc w:val="both"/>
              <w:rPr>
                <w:rFonts w:ascii="Times New Roman" w:hAnsi="Times New Roman" w:cs="Times New Roman"/>
                <w:bCs/>
              </w:rPr>
            </w:pPr>
            <w:r w:rsidRPr="00AE6722">
              <w:rPr>
                <w:rFonts w:ascii="Times New Roman" w:hAnsi="Times New Roman" w:cs="Times New Roman"/>
                <w:bCs/>
              </w:rPr>
              <w:t>3) niezwłocznie podejmuje działania w celu obniżenia stężenia azbestu do wartości wskazanej w ust. 1;</w:t>
            </w:r>
          </w:p>
          <w:p w14:paraId="4A03832F" w14:textId="2C647ECB" w:rsidR="000F78E8" w:rsidRPr="00AE6722" w:rsidRDefault="000F78E8" w:rsidP="0021651B">
            <w:pPr>
              <w:spacing w:after="0" w:line="240" w:lineRule="auto"/>
              <w:jc w:val="both"/>
              <w:rPr>
                <w:rFonts w:ascii="Times New Roman" w:hAnsi="Times New Roman" w:cs="Times New Roman"/>
                <w:bCs/>
              </w:rPr>
            </w:pPr>
            <w:r w:rsidRPr="00AE6722">
              <w:rPr>
                <w:rFonts w:ascii="Times New Roman" w:hAnsi="Times New Roman" w:cs="Times New Roman"/>
                <w:bCs/>
              </w:rPr>
              <w:t xml:space="preserve">4) niezwłocznie informuje o tym przekroczeniu </w:t>
            </w:r>
            <w:r w:rsidR="00213E20" w:rsidRPr="00AE6722">
              <w:rPr>
                <w:rFonts w:ascii="Times New Roman" w:hAnsi="Times New Roman" w:cs="Times New Roman"/>
                <w:bCs/>
              </w:rPr>
              <w:t>osoby narażone na działanie azbestu</w:t>
            </w:r>
            <w:r w:rsidRPr="00AE6722">
              <w:rPr>
                <w:rFonts w:ascii="Times New Roman" w:hAnsi="Times New Roman" w:cs="Times New Roman"/>
                <w:bCs/>
              </w:rPr>
              <w:t xml:space="preserve">, których ono dotyczy lub ich przedstawicieli oraz zapewnia im udział w konsultacjach co do działań, o których mowa w pkt </w:t>
            </w:r>
            <w:r w:rsidR="006C2068">
              <w:rPr>
                <w:rFonts w:ascii="Times New Roman" w:hAnsi="Times New Roman" w:cs="Times New Roman"/>
                <w:bCs/>
              </w:rPr>
              <w:t>3.</w:t>
            </w:r>
          </w:p>
          <w:p w14:paraId="09902FED" w14:textId="77777777" w:rsidR="006F1C34" w:rsidRPr="00AE6722" w:rsidRDefault="006F1C34" w:rsidP="0021651B">
            <w:pPr>
              <w:spacing w:after="0" w:line="240" w:lineRule="auto"/>
              <w:jc w:val="both"/>
              <w:rPr>
                <w:rFonts w:ascii="Times New Roman" w:hAnsi="Times New Roman" w:cs="Times New Roman"/>
                <w:bCs/>
              </w:rPr>
            </w:pPr>
          </w:p>
          <w:p w14:paraId="00FE9B68" w14:textId="2660F0C3" w:rsidR="006F1C34" w:rsidRPr="00AE6722" w:rsidRDefault="006F1C34" w:rsidP="0021651B">
            <w:pPr>
              <w:spacing w:after="0" w:line="240" w:lineRule="auto"/>
              <w:jc w:val="both"/>
              <w:rPr>
                <w:rFonts w:ascii="Times New Roman" w:hAnsi="Times New Roman" w:cs="Times New Roman"/>
                <w:bCs/>
              </w:rPr>
            </w:pPr>
            <w:r w:rsidRPr="00AE6722">
              <w:rPr>
                <w:rFonts w:ascii="Times New Roman" w:hAnsi="Times New Roman" w:cs="Times New Roman"/>
                <w:bCs/>
              </w:rPr>
              <w:t xml:space="preserve">W zakresie nieuregulowanym w niniejszym rozdziale, do spraw dotyczących zapewnienia bezpiecznych i higienicznych warunków pracy </w:t>
            </w:r>
            <w:r w:rsidR="00197137">
              <w:rPr>
                <w:rFonts w:ascii="Times New Roman" w:hAnsi="Times New Roman" w:cs="Times New Roman"/>
                <w:bCs/>
              </w:rPr>
              <w:t xml:space="preserve">osobom narażonym na działanie azbestu </w:t>
            </w:r>
            <w:r w:rsidRPr="00AE6722">
              <w:rPr>
                <w:rFonts w:ascii="Times New Roman" w:hAnsi="Times New Roman" w:cs="Times New Roman"/>
                <w:bCs/>
              </w:rPr>
              <w:t>zatrudnionym przy pracach polegających na usuwaniu lub zabezpieczaniu wyrobów zawierających azbest, stosuje się przepisy działu X ustawy z dnia 26 czerwca 1974 r. – Kodeks pracy.</w:t>
            </w:r>
          </w:p>
          <w:p w14:paraId="372D2D24" w14:textId="77777777" w:rsidR="006F1C34" w:rsidRPr="00AE6722" w:rsidRDefault="006F1C34" w:rsidP="0021651B">
            <w:pPr>
              <w:spacing w:after="0" w:line="240" w:lineRule="auto"/>
              <w:jc w:val="both"/>
              <w:rPr>
                <w:rFonts w:ascii="Times New Roman" w:hAnsi="Times New Roman" w:cs="Times New Roman"/>
                <w:bCs/>
              </w:rPr>
            </w:pPr>
          </w:p>
          <w:p w14:paraId="54894440" w14:textId="070F750E" w:rsidR="00C7727F" w:rsidRPr="00AE6722" w:rsidRDefault="00C7727F" w:rsidP="0021651B">
            <w:pPr>
              <w:spacing w:after="0" w:line="240" w:lineRule="auto"/>
              <w:jc w:val="both"/>
              <w:rPr>
                <w:rFonts w:ascii="Times New Roman" w:hAnsi="Times New Roman" w:cs="Times New Roman"/>
                <w:b/>
              </w:rPr>
            </w:pPr>
            <w:r w:rsidRPr="00AE6722">
              <w:rPr>
                <w:rFonts w:ascii="Times New Roman" w:hAnsi="Times New Roman" w:cs="Times New Roman"/>
                <w:b/>
              </w:rPr>
              <w:t>oraz</w:t>
            </w:r>
          </w:p>
          <w:p w14:paraId="3A3CB1ED" w14:textId="77777777" w:rsidR="00C7727F" w:rsidRPr="00AE6722" w:rsidRDefault="00C7727F" w:rsidP="0021651B">
            <w:pPr>
              <w:spacing w:after="0" w:line="240" w:lineRule="auto"/>
              <w:jc w:val="both"/>
              <w:rPr>
                <w:rFonts w:ascii="Times New Roman" w:hAnsi="Times New Roman" w:cs="Times New Roman"/>
                <w:bCs/>
              </w:rPr>
            </w:pPr>
          </w:p>
          <w:p w14:paraId="293A2605" w14:textId="41820C1A" w:rsidR="006F1C34" w:rsidRPr="00AE6722" w:rsidRDefault="006F1C34" w:rsidP="0021651B">
            <w:pPr>
              <w:spacing w:after="0" w:line="240" w:lineRule="auto"/>
              <w:rPr>
                <w:rFonts w:ascii="Times New Roman" w:hAnsi="Times New Roman" w:cs="Times New Roman"/>
                <w:color w:val="000000"/>
              </w:rPr>
            </w:pPr>
            <w:r w:rsidRPr="00AE6722">
              <w:rPr>
                <w:rFonts w:ascii="Times New Roman" w:hAnsi="Times New Roman" w:cs="Times New Roman"/>
                <w:color w:val="000000"/>
              </w:rPr>
              <w:t>rozporządzenie Ministra Zdrowia z dnia 2 lutego 2011 r. w sprawie badań i pomiarów czynników szkodliwych dla zdrowia w środowisku pracy (Dz.U. z 202</w:t>
            </w:r>
            <w:r w:rsidR="006613CF">
              <w:rPr>
                <w:rFonts w:ascii="Times New Roman" w:hAnsi="Times New Roman" w:cs="Times New Roman"/>
                <w:color w:val="000000"/>
              </w:rPr>
              <w:t>5</w:t>
            </w:r>
            <w:r w:rsidRPr="00AE6722">
              <w:rPr>
                <w:rFonts w:ascii="Times New Roman" w:hAnsi="Times New Roman" w:cs="Times New Roman"/>
                <w:color w:val="000000"/>
              </w:rPr>
              <w:t xml:space="preserve"> r. poz. </w:t>
            </w:r>
            <w:r w:rsidR="006613CF">
              <w:rPr>
                <w:rFonts w:ascii="Times New Roman" w:hAnsi="Times New Roman" w:cs="Times New Roman"/>
                <w:color w:val="000000"/>
              </w:rPr>
              <w:t>949</w:t>
            </w:r>
            <w:r w:rsidRPr="00AE6722">
              <w:rPr>
                <w:rFonts w:ascii="Times New Roman" w:hAnsi="Times New Roman" w:cs="Times New Roman"/>
                <w:color w:val="000000"/>
              </w:rPr>
              <w:t xml:space="preserve">) </w:t>
            </w:r>
          </w:p>
          <w:p w14:paraId="36D14710" w14:textId="77777777" w:rsidR="006F1C34" w:rsidRPr="00AE6722" w:rsidRDefault="006F1C34" w:rsidP="0021651B">
            <w:pPr>
              <w:spacing w:after="0" w:line="240" w:lineRule="auto"/>
              <w:rPr>
                <w:rFonts w:ascii="Times New Roman" w:hAnsi="Times New Roman" w:cs="Times New Roman"/>
                <w:color w:val="000000"/>
              </w:rPr>
            </w:pPr>
            <w:r w:rsidRPr="00AE6722">
              <w:rPr>
                <w:rFonts w:ascii="Times New Roman" w:hAnsi="Times New Roman" w:cs="Times New Roman"/>
                <w:color w:val="000000"/>
              </w:rPr>
              <w:t>– § 14</w:t>
            </w:r>
          </w:p>
          <w:p w14:paraId="63F29858" w14:textId="50698D26" w:rsidR="006F1C34" w:rsidRPr="00AE6722" w:rsidRDefault="006F1C34" w:rsidP="0021651B">
            <w:pPr>
              <w:spacing w:after="0" w:line="240" w:lineRule="auto"/>
              <w:rPr>
                <w:rFonts w:ascii="Times New Roman" w:hAnsi="Times New Roman" w:cs="Times New Roman"/>
                <w:color w:val="000000"/>
              </w:rPr>
            </w:pPr>
            <w:r w:rsidRPr="00AE6722">
              <w:rPr>
                <w:rFonts w:ascii="Times New Roman" w:hAnsi="Times New Roman" w:cs="Times New Roman"/>
                <w:color w:val="000000"/>
              </w:rPr>
              <w:t>Badania i pomiary chemicznych i fizycznych czynników szkodliwych dla zdrowia w środowisku pracy, o których mowa w § 4-13, wykonuje się każdorazowo, jeżeli nastąpiły zmiany w wyposażeniu technicznym, w procesie technologicznym lub w warunkach wykonywania pracy, które mogły mieć wpływ na zmianę poziomu emisji, poziomu narażenia albo wystąpiły okoliczności, które uzasadniają ich ponowne wykonanie</w:t>
            </w:r>
            <w:r w:rsidR="003A6FBF">
              <w:rPr>
                <w:rFonts w:ascii="Times New Roman" w:hAnsi="Times New Roman" w:cs="Times New Roman"/>
                <w:color w:val="000000"/>
              </w:rPr>
              <w:t>.</w:t>
            </w:r>
          </w:p>
          <w:p w14:paraId="51909B5B" w14:textId="77777777" w:rsidR="006F1C34" w:rsidRPr="00AE6722" w:rsidRDefault="006F1C34" w:rsidP="0021651B">
            <w:pPr>
              <w:spacing w:after="0" w:line="240" w:lineRule="auto"/>
              <w:rPr>
                <w:rFonts w:ascii="Times New Roman" w:hAnsi="Times New Roman" w:cs="Times New Roman"/>
                <w:color w:val="000000"/>
              </w:rPr>
            </w:pPr>
          </w:p>
          <w:p w14:paraId="2BD86CEF" w14:textId="582CCB6C" w:rsidR="00C7727F" w:rsidRPr="00AE6722" w:rsidRDefault="00C7727F" w:rsidP="0021651B">
            <w:pPr>
              <w:spacing w:after="0" w:line="240" w:lineRule="auto"/>
              <w:rPr>
                <w:rFonts w:ascii="Times New Roman" w:hAnsi="Times New Roman" w:cs="Times New Roman"/>
                <w:b/>
                <w:bCs/>
                <w:color w:val="000000"/>
              </w:rPr>
            </w:pPr>
            <w:r w:rsidRPr="00AE6722">
              <w:rPr>
                <w:rFonts w:ascii="Times New Roman" w:hAnsi="Times New Roman" w:cs="Times New Roman"/>
                <w:b/>
                <w:bCs/>
                <w:color w:val="000000"/>
              </w:rPr>
              <w:t>oraz</w:t>
            </w:r>
          </w:p>
          <w:p w14:paraId="7B68B411" w14:textId="77777777" w:rsidR="00C7727F" w:rsidRPr="00AE6722" w:rsidRDefault="00C7727F" w:rsidP="0021651B">
            <w:pPr>
              <w:spacing w:after="0" w:line="240" w:lineRule="auto"/>
              <w:rPr>
                <w:rFonts w:ascii="Times New Roman" w:hAnsi="Times New Roman" w:cs="Times New Roman"/>
                <w:color w:val="000000"/>
                <w:highlight w:val="yellow"/>
              </w:rPr>
            </w:pPr>
          </w:p>
          <w:p w14:paraId="7A465B43" w14:textId="77777777" w:rsidR="006F1C34" w:rsidRPr="00AE6722" w:rsidRDefault="006F1C34" w:rsidP="0021651B">
            <w:pPr>
              <w:spacing w:after="0" w:line="240" w:lineRule="auto"/>
              <w:jc w:val="both"/>
              <w:rPr>
                <w:rFonts w:ascii="Times New Roman" w:hAnsi="Times New Roman" w:cs="Times New Roman"/>
                <w:bCs/>
              </w:rPr>
            </w:pPr>
            <w:r w:rsidRPr="00AE6722">
              <w:rPr>
                <w:rFonts w:ascii="Times New Roman" w:hAnsi="Times New Roman" w:cs="Times New Roman"/>
                <w:bCs/>
              </w:rPr>
              <w:lastRenderedPageBreak/>
              <w:t>rozporządzenie Ministra Pracy i Polityki Socjalnej z dnia 26 września 1997 r. w sprawie ogólnych przepisów bezpieczeństwa i higieny pracy (Dz. U. z 2003 r. poz. 1650, z 2007 r. poz. 330, z 2008 r. poz. 690, z 2011 r. poz. 1034 oraz z 2021 poz. 2088)</w:t>
            </w:r>
          </w:p>
          <w:p w14:paraId="7828089B" w14:textId="77777777" w:rsidR="006F1C34" w:rsidRPr="00AE6722" w:rsidRDefault="006F1C34" w:rsidP="0021651B">
            <w:pPr>
              <w:spacing w:after="0" w:line="240" w:lineRule="auto"/>
              <w:jc w:val="both"/>
              <w:rPr>
                <w:rFonts w:ascii="Times New Roman" w:hAnsi="Times New Roman" w:cs="Times New Roman"/>
                <w:bCs/>
              </w:rPr>
            </w:pPr>
            <w:r w:rsidRPr="00AE6722">
              <w:rPr>
                <w:rFonts w:ascii="Times New Roman" w:hAnsi="Times New Roman" w:cs="Times New Roman"/>
                <w:bCs/>
              </w:rPr>
              <w:t>– § 40</w:t>
            </w:r>
          </w:p>
          <w:p w14:paraId="32DF1879" w14:textId="77777777" w:rsidR="006F1C34" w:rsidRPr="00AE6722" w:rsidRDefault="006F1C34" w:rsidP="0021651B">
            <w:pPr>
              <w:spacing w:after="0" w:line="240" w:lineRule="auto"/>
              <w:jc w:val="both"/>
              <w:rPr>
                <w:rFonts w:ascii="Times New Roman" w:hAnsi="Times New Roman" w:cs="Times New Roman"/>
                <w:bCs/>
              </w:rPr>
            </w:pPr>
            <w:r w:rsidRPr="00AE6722">
              <w:rPr>
                <w:rFonts w:ascii="Times New Roman" w:hAnsi="Times New Roman" w:cs="Times New Roman"/>
                <w:bCs/>
              </w:rPr>
              <w:t xml:space="preserve">1. Pracodawca jest obowiązany zapewnić systematyczne kontrole stanu bezpieczeństwa i higieny pracy ze szczególnym uwzględnieniem organizacji procesów pracy, stanu technicznego maszyn i innych urządzeń technicznych oraz ustalić sposoby rejestracji nieprawidłowości i metody ich usuwania. </w:t>
            </w:r>
          </w:p>
          <w:p w14:paraId="1292D17C" w14:textId="640E7A75" w:rsidR="003410E3" w:rsidRPr="00AE6722" w:rsidRDefault="006F1C34" w:rsidP="0021651B">
            <w:pPr>
              <w:spacing w:after="0" w:line="240" w:lineRule="auto"/>
              <w:jc w:val="both"/>
              <w:rPr>
                <w:rFonts w:ascii="Times New Roman" w:hAnsi="Times New Roman" w:cs="Times New Roman"/>
                <w:bCs/>
              </w:rPr>
            </w:pPr>
            <w:r w:rsidRPr="00AE6722">
              <w:rPr>
                <w:rFonts w:ascii="Times New Roman" w:hAnsi="Times New Roman" w:cs="Times New Roman"/>
                <w:bCs/>
              </w:rPr>
              <w:t>2. W razie stwierdzenia bezpośredniego zagrożenia dla życia lub zdrowia pracowników, osoba kierująca pracownikami jest obowiązana do niezwłocznego wstrzymania prac i podjęcia działań w celu usunięcia tego zagrożenia.</w:t>
            </w:r>
          </w:p>
          <w:p w14:paraId="4141360D" w14:textId="77777777" w:rsidR="000B0CE3" w:rsidRPr="00AE6722" w:rsidRDefault="000B0CE3" w:rsidP="0021651B">
            <w:pPr>
              <w:spacing w:after="0" w:line="240" w:lineRule="auto"/>
              <w:jc w:val="both"/>
              <w:rPr>
                <w:rFonts w:ascii="Times New Roman" w:hAnsi="Times New Roman" w:cs="Times New Roman"/>
                <w:bCs/>
              </w:rPr>
            </w:pPr>
          </w:p>
          <w:p w14:paraId="05A96879" w14:textId="6AE88A54" w:rsidR="00E6385E" w:rsidRPr="00AE6722" w:rsidRDefault="003410E3" w:rsidP="0021651B">
            <w:pPr>
              <w:spacing w:after="0" w:line="240" w:lineRule="auto"/>
              <w:jc w:val="both"/>
              <w:rPr>
                <w:rFonts w:ascii="Times New Roman" w:hAnsi="Times New Roman" w:cs="Times New Roman"/>
                <w:bCs/>
              </w:rPr>
            </w:pPr>
            <w:r w:rsidRPr="00AE6722">
              <w:rPr>
                <w:rFonts w:ascii="Times New Roman" w:hAnsi="Times New Roman" w:cs="Times New Roman"/>
                <w:bCs/>
              </w:rPr>
              <w:t>Przed rozpoczęciem robót budowlanych, o których mowa w art. 3 pkt 7 ustawy z dnia 7 lipca 1994 r. – Prawo budowlane, w przypadku jakichkolwiek wątpliwości, co do obecności wyrobów zawierających azbest, stosuje się przepisy niniejszego rozdziału.</w:t>
            </w:r>
          </w:p>
        </w:tc>
        <w:tc>
          <w:tcPr>
            <w:tcW w:w="1500" w:type="dxa"/>
          </w:tcPr>
          <w:p w14:paraId="4F19A36D" w14:textId="77777777" w:rsidR="00E6385E" w:rsidRPr="00AE6722" w:rsidRDefault="00E6385E" w:rsidP="0021651B">
            <w:pPr>
              <w:spacing w:after="0" w:line="240" w:lineRule="auto"/>
              <w:jc w:val="both"/>
              <w:rPr>
                <w:rFonts w:ascii="Times New Roman" w:eastAsia="Times New Roman" w:hAnsi="Times New Roman" w:cs="Times New Roman"/>
                <w:lang w:eastAsia="pl-PL"/>
              </w:rPr>
            </w:pPr>
          </w:p>
        </w:tc>
      </w:tr>
      <w:tr w:rsidR="00E6385E" w:rsidRPr="00AE6722" w14:paraId="02B7D028" w14:textId="77777777" w:rsidTr="0085688B">
        <w:trPr>
          <w:trHeight w:val="539"/>
        </w:trPr>
        <w:tc>
          <w:tcPr>
            <w:tcW w:w="846" w:type="dxa"/>
          </w:tcPr>
          <w:p w14:paraId="581685F4" w14:textId="1F170C04" w:rsidR="00E6385E" w:rsidRPr="00AE6722" w:rsidRDefault="00FD4824" w:rsidP="0021651B">
            <w:pPr>
              <w:spacing w:after="0" w:line="240" w:lineRule="auto"/>
              <w:jc w:val="both"/>
              <w:rPr>
                <w:rFonts w:ascii="Times New Roman" w:hAnsi="Times New Roman" w:cs="Times New Roman"/>
                <w:b/>
                <w:bCs/>
              </w:rPr>
            </w:pPr>
            <w:r w:rsidRPr="00AE6722">
              <w:rPr>
                <w:rFonts w:ascii="Times New Roman" w:hAnsi="Times New Roman" w:cs="Times New Roman"/>
                <w:b/>
                <w:bCs/>
              </w:rPr>
              <w:lastRenderedPageBreak/>
              <w:t>Art. 10 ust. 2</w:t>
            </w:r>
          </w:p>
        </w:tc>
        <w:tc>
          <w:tcPr>
            <w:tcW w:w="5528" w:type="dxa"/>
            <w:gridSpan w:val="2"/>
          </w:tcPr>
          <w:p w14:paraId="731DB435" w14:textId="30131D7C" w:rsidR="00E6385E" w:rsidRPr="00AE6722" w:rsidRDefault="00FD4824"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W celu sprawdzenia efektywności działań, o których mowa w ust. 1 akapit pierwszy, natychmiast przeprowadza się kolejne oznaczenia poziomu stężeń azbestu w powietrzu.</w:t>
            </w:r>
          </w:p>
        </w:tc>
        <w:tc>
          <w:tcPr>
            <w:tcW w:w="851" w:type="dxa"/>
          </w:tcPr>
          <w:p w14:paraId="55975BE6" w14:textId="7438DBD3" w:rsidR="00E6385E" w:rsidRPr="00AE6722" w:rsidRDefault="00FD4824"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3289FEA8" w14:textId="11CE1B4D" w:rsidR="00E6385E" w:rsidRPr="00AE6722" w:rsidRDefault="008245DA" w:rsidP="0020380D">
            <w:pPr>
              <w:spacing w:after="0" w:line="240" w:lineRule="auto"/>
              <w:rPr>
                <w:rFonts w:ascii="Times New Roman" w:hAnsi="Times New Roman" w:cs="Times New Roman"/>
                <w:b/>
                <w:bCs/>
              </w:rPr>
            </w:pPr>
            <w:r w:rsidRPr="00AE6722">
              <w:rPr>
                <w:rFonts w:ascii="Times New Roman" w:hAnsi="Times New Roman" w:cs="Times New Roman"/>
                <w:b/>
                <w:bCs/>
              </w:rPr>
              <w:t>Art. 3</w:t>
            </w:r>
            <w:r w:rsidR="0020380D" w:rsidRPr="00AE6722">
              <w:rPr>
                <w:rFonts w:ascii="Times New Roman" w:hAnsi="Times New Roman" w:cs="Times New Roman"/>
                <w:b/>
                <w:bCs/>
              </w:rPr>
              <w:t>6</w:t>
            </w:r>
          </w:p>
          <w:p w14:paraId="2AAD7021" w14:textId="77777777" w:rsidR="008245DA" w:rsidRPr="00AE6722" w:rsidRDefault="008245DA" w:rsidP="00FF7B50">
            <w:pPr>
              <w:spacing w:after="0" w:line="240" w:lineRule="auto"/>
              <w:jc w:val="both"/>
              <w:rPr>
                <w:rFonts w:ascii="Times New Roman" w:eastAsia="Times New Roman" w:hAnsi="Times New Roman" w:cs="Times New Roman"/>
                <w:lang w:eastAsia="pl-PL"/>
              </w:rPr>
            </w:pPr>
          </w:p>
        </w:tc>
        <w:tc>
          <w:tcPr>
            <w:tcW w:w="5420" w:type="dxa"/>
          </w:tcPr>
          <w:p w14:paraId="7E20B8E2" w14:textId="70013976" w:rsidR="008245DA" w:rsidRPr="00AE6722" w:rsidRDefault="008245DA" w:rsidP="0021651B">
            <w:pPr>
              <w:spacing w:after="0" w:line="240" w:lineRule="auto"/>
              <w:jc w:val="both"/>
              <w:rPr>
                <w:rFonts w:ascii="Times New Roman" w:hAnsi="Times New Roman" w:cs="Times New Roman"/>
                <w:bCs/>
              </w:rPr>
            </w:pPr>
            <w:r w:rsidRPr="00AE6722">
              <w:rPr>
                <w:rFonts w:ascii="Times New Roman" w:hAnsi="Times New Roman" w:cs="Times New Roman"/>
                <w:bCs/>
              </w:rPr>
              <w:t xml:space="preserve">W zakresie nieuregulowanym w niniejszym rozdziale, do spraw dotyczących zapewnienia bezpiecznych i higienicznych warunków pracy </w:t>
            </w:r>
            <w:r w:rsidR="00B51853">
              <w:rPr>
                <w:rFonts w:ascii="Times New Roman" w:hAnsi="Times New Roman" w:cs="Times New Roman"/>
                <w:bCs/>
              </w:rPr>
              <w:t xml:space="preserve">osobom narażonym na działanie azbestu </w:t>
            </w:r>
            <w:r w:rsidRPr="00AE6722">
              <w:rPr>
                <w:rFonts w:ascii="Times New Roman" w:hAnsi="Times New Roman" w:cs="Times New Roman"/>
                <w:bCs/>
              </w:rPr>
              <w:t>zatrudnionym przy pracach polegających na usuwaniu lub zabezpieczaniu wyrobów zawierających azbest, stosuje się przepisy działu X ustawy z dnia 26 czerwca 1974 r. – Kodeks pracy.</w:t>
            </w:r>
          </w:p>
          <w:p w14:paraId="3D0A2ED6" w14:textId="77777777" w:rsidR="00E6385E" w:rsidRPr="00AE6722" w:rsidRDefault="00E6385E" w:rsidP="0021651B">
            <w:pPr>
              <w:spacing w:after="0" w:line="240" w:lineRule="auto"/>
              <w:jc w:val="both"/>
              <w:rPr>
                <w:rFonts w:ascii="Times New Roman" w:eastAsia="Times New Roman" w:hAnsi="Times New Roman" w:cs="Times New Roman"/>
                <w:lang w:eastAsia="pl-PL"/>
              </w:rPr>
            </w:pPr>
          </w:p>
          <w:p w14:paraId="793452C6" w14:textId="514A7BB7" w:rsidR="00C7727F" w:rsidRPr="00AE6722" w:rsidRDefault="00C7727F" w:rsidP="0021651B">
            <w:pPr>
              <w:spacing w:after="0" w:line="240" w:lineRule="auto"/>
              <w:jc w:val="both"/>
              <w:rPr>
                <w:rFonts w:ascii="Times New Roman" w:eastAsia="Times New Roman" w:hAnsi="Times New Roman" w:cs="Times New Roman"/>
                <w:b/>
                <w:bCs/>
                <w:lang w:eastAsia="pl-PL"/>
              </w:rPr>
            </w:pPr>
            <w:r w:rsidRPr="00AE6722">
              <w:rPr>
                <w:rFonts w:ascii="Times New Roman" w:eastAsia="Times New Roman" w:hAnsi="Times New Roman" w:cs="Times New Roman"/>
                <w:b/>
                <w:bCs/>
                <w:lang w:eastAsia="pl-PL"/>
              </w:rPr>
              <w:t>oraz</w:t>
            </w:r>
          </w:p>
          <w:p w14:paraId="49765421" w14:textId="77777777" w:rsidR="00C7727F" w:rsidRPr="00AE6722" w:rsidRDefault="00C7727F" w:rsidP="0021651B">
            <w:pPr>
              <w:spacing w:after="0" w:line="240" w:lineRule="auto"/>
              <w:jc w:val="both"/>
              <w:rPr>
                <w:rFonts w:ascii="Times New Roman" w:eastAsia="Times New Roman" w:hAnsi="Times New Roman" w:cs="Times New Roman"/>
                <w:lang w:eastAsia="pl-PL"/>
              </w:rPr>
            </w:pPr>
          </w:p>
          <w:p w14:paraId="4AB389E7" w14:textId="16142E04" w:rsidR="008245DA" w:rsidRPr="00AE6722" w:rsidRDefault="008245DA" w:rsidP="0021651B">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xml:space="preserve">rozporządzenie Ministra Zdrowia z dnia 2 lutego 2011 r. w sprawie badań i pomiarów czynników szkodliwych dla zdrowia w środowisku pracy </w:t>
            </w:r>
            <w:r w:rsidR="007A645A" w:rsidRPr="007A645A">
              <w:rPr>
                <w:rFonts w:ascii="Times New Roman" w:hAnsi="Times New Roman" w:cs="Times New Roman"/>
                <w:color w:val="000000"/>
              </w:rPr>
              <w:t>(Dz. U. z 2025 r. poz. 949)</w:t>
            </w:r>
          </w:p>
          <w:p w14:paraId="64BE4BAA" w14:textId="77777777" w:rsidR="008245DA" w:rsidRPr="00AE6722" w:rsidRDefault="008245DA" w:rsidP="0021651B">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lastRenderedPageBreak/>
              <w:t xml:space="preserve">– § 14 </w:t>
            </w:r>
          </w:p>
          <w:p w14:paraId="7369B669" w14:textId="77777777" w:rsidR="008245DA" w:rsidRPr="00AE6722" w:rsidRDefault="008245DA" w:rsidP="0021651B">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xml:space="preserve">Badania i pomiary chemicznych i fizycznych czynników szkodliwych dla zdrowia w środowisku pracy, o których mowa w </w:t>
            </w:r>
            <w:hyperlink r:id="rId17" w:history="1">
              <w:r w:rsidRPr="00AE6722">
                <w:rPr>
                  <w:rFonts w:ascii="Times New Roman" w:hAnsi="Times New Roman" w:cs="Times New Roman"/>
                  <w:color w:val="000000"/>
                </w:rPr>
                <w:t>§ 4-13</w:t>
              </w:r>
            </w:hyperlink>
            <w:r w:rsidRPr="00AE6722">
              <w:rPr>
                <w:rFonts w:ascii="Times New Roman" w:hAnsi="Times New Roman" w:cs="Times New Roman"/>
                <w:color w:val="000000"/>
              </w:rPr>
              <w:t>, wykonuje się każdorazowo, jeżeli nastąpiły zmiany w wyposażeniu technicznym, w procesie technologicznym lub w warunkach wykonywania pracy, które mogły mieć wpływ na zmianę poziomu emisji, poziomu narażenia albo wystąpiły okoliczności, które uzasadniają ich ponowne wykonanie.</w:t>
            </w:r>
          </w:p>
          <w:p w14:paraId="4EB12E15" w14:textId="77777777" w:rsidR="008245DA" w:rsidRPr="00AE6722" w:rsidRDefault="008245DA" w:rsidP="0021651B">
            <w:pPr>
              <w:spacing w:after="0" w:line="240" w:lineRule="auto"/>
              <w:rPr>
                <w:rFonts w:ascii="Times New Roman" w:hAnsi="Times New Roman" w:cs="Times New Roman"/>
                <w:b/>
                <w:color w:val="000000"/>
              </w:rPr>
            </w:pPr>
          </w:p>
          <w:p w14:paraId="1604515B" w14:textId="2E0C81B0" w:rsidR="008245DA" w:rsidRPr="00AE6722" w:rsidRDefault="00C7727F" w:rsidP="0021651B">
            <w:pPr>
              <w:spacing w:after="0" w:line="240" w:lineRule="auto"/>
              <w:rPr>
                <w:rFonts w:ascii="Times New Roman" w:hAnsi="Times New Roman" w:cs="Times New Roman"/>
                <w:b/>
                <w:color w:val="000000"/>
              </w:rPr>
            </w:pPr>
            <w:r w:rsidRPr="00AE6722">
              <w:rPr>
                <w:rFonts w:ascii="Times New Roman" w:hAnsi="Times New Roman" w:cs="Times New Roman"/>
                <w:b/>
                <w:bCs/>
              </w:rPr>
              <w:t>Transpozycja do czasu wejścia w życie ustawy o wyrobach zawierających azbest</w:t>
            </w:r>
            <w:r w:rsidRPr="00AE6722">
              <w:rPr>
                <w:rFonts w:ascii="Times New Roman" w:hAnsi="Times New Roman" w:cs="Times New Roman"/>
                <w:b/>
                <w:color w:val="000000"/>
              </w:rPr>
              <w:t xml:space="preserve"> </w:t>
            </w:r>
            <w:r w:rsidR="008245DA" w:rsidRPr="00AE6722">
              <w:rPr>
                <w:rFonts w:ascii="Times New Roman" w:hAnsi="Times New Roman" w:cs="Times New Roman"/>
                <w:b/>
                <w:color w:val="000000"/>
              </w:rPr>
              <w:t>:</w:t>
            </w:r>
          </w:p>
          <w:p w14:paraId="3EB1E04F" w14:textId="77777777" w:rsidR="008245DA" w:rsidRPr="00AE6722" w:rsidRDefault="008245DA" w:rsidP="0021651B">
            <w:pPr>
              <w:spacing w:after="0" w:line="240" w:lineRule="auto"/>
              <w:rPr>
                <w:rFonts w:ascii="Times New Roman" w:hAnsi="Times New Roman" w:cs="Times New Roman"/>
                <w:bCs/>
                <w:color w:val="000000"/>
              </w:rPr>
            </w:pPr>
            <w:r w:rsidRPr="00AE6722">
              <w:rPr>
                <w:rFonts w:ascii="Times New Roman" w:hAnsi="Times New Roman" w:cs="Times New Roman"/>
                <w:bCs/>
                <w:color w:val="000000"/>
              </w:rPr>
              <w:t xml:space="preserve">rozporządzenie Ministra Gospodarki i Pracy z dnia 14 października 2005 r. w sprawie zasad bezpieczeństwa i higieny pracy przy zabezpieczaniu i usuwaniu wyrobów zawierających azbest oraz programu szkolenia w zakresie bezpiecznego użytkowania takich wyrobów (Dz. U. z 2005 r. poz. 1824) </w:t>
            </w:r>
          </w:p>
          <w:p w14:paraId="48F6FEC8" w14:textId="6F26BE1F" w:rsidR="008245DA" w:rsidRPr="00AE6722" w:rsidRDefault="008245DA" w:rsidP="0021651B">
            <w:pPr>
              <w:spacing w:after="0" w:line="240" w:lineRule="auto"/>
              <w:rPr>
                <w:rFonts w:ascii="Times New Roman" w:hAnsi="Times New Roman" w:cs="Times New Roman"/>
                <w:bCs/>
                <w:color w:val="000000"/>
              </w:rPr>
            </w:pPr>
            <w:r w:rsidRPr="00AE6722">
              <w:rPr>
                <w:rFonts w:ascii="Times New Roman" w:hAnsi="Times New Roman" w:cs="Times New Roman"/>
                <w:bCs/>
                <w:color w:val="000000"/>
              </w:rPr>
              <w:t>– § 7 ust. 2</w:t>
            </w:r>
          </w:p>
          <w:p w14:paraId="5AB37934" w14:textId="542AA25B" w:rsidR="008245DA" w:rsidRPr="00AE6722" w:rsidRDefault="008245DA" w:rsidP="0021651B">
            <w:pPr>
              <w:spacing w:after="0" w:line="240" w:lineRule="auto"/>
              <w:rPr>
                <w:rFonts w:ascii="Times New Roman" w:hAnsi="Times New Roman" w:cs="Times New Roman"/>
                <w:bCs/>
                <w:color w:val="000000"/>
              </w:rPr>
            </w:pPr>
            <w:r w:rsidRPr="00AE6722">
              <w:rPr>
                <w:rFonts w:ascii="Times New Roman" w:hAnsi="Times New Roman" w:cs="Times New Roman"/>
                <w:bCs/>
                <w:color w:val="000000"/>
              </w:rPr>
              <w:t>2. Ponowne podjęcie pracy jest dopuszczalne po stwierdzeniu, iż w wyniku działań, o których mowa w ust. 1, stężenie pyłu azbestu w środowisku pracy nie przekracza dopuszczalnej wartości.</w:t>
            </w:r>
          </w:p>
        </w:tc>
        <w:tc>
          <w:tcPr>
            <w:tcW w:w="1500" w:type="dxa"/>
          </w:tcPr>
          <w:p w14:paraId="323DAA37" w14:textId="77777777" w:rsidR="00E6385E" w:rsidRPr="00AE6722" w:rsidRDefault="00E6385E" w:rsidP="0021651B">
            <w:pPr>
              <w:spacing w:after="0" w:line="240" w:lineRule="auto"/>
              <w:jc w:val="both"/>
              <w:rPr>
                <w:rFonts w:ascii="Times New Roman" w:eastAsia="Times New Roman" w:hAnsi="Times New Roman" w:cs="Times New Roman"/>
                <w:lang w:eastAsia="pl-PL"/>
              </w:rPr>
            </w:pPr>
          </w:p>
        </w:tc>
      </w:tr>
      <w:tr w:rsidR="00E6385E" w:rsidRPr="00AE6722" w14:paraId="663AA572" w14:textId="77777777" w:rsidTr="0085688B">
        <w:trPr>
          <w:trHeight w:val="539"/>
        </w:trPr>
        <w:tc>
          <w:tcPr>
            <w:tcW w:w="846" w:type="dxa"/>
          </w:tcPr>
          <w:p w14:paraId="75FCBEAD" w14:textId="675757D3" w:rsidR="00E6385E" w:rsidRPr="00AE6722" w:rsidRDefault="00FD4824" w:rsidP="0021651B">
            <w:pPr>
              <w:spacing w:after="0" w:line="240" w:lineRule="auto"/>
              <w:jc w:val="both"/>
              <w:rPr>
                <w:rFonts w:ascii="Times New Roman" w:hAnsi="Times New Roman" w:cs="Times New Roman"/>
                <w:b/>
                <w:bCs/>
              </w:rPr>
            </w:pPr>
            <w:r w:rsidRPr="00AE6722">
              <w:rPr>
                <w:rFonts w:ascii="Times New Roman" w:hAnsi="Times New Roman" w:cs="Times New Roman"/>
                <w:b/>
                <w:bCs/>
              </w:rPr>
              <w:t xml:space="preserve">Art. 10 ust. 3 </w:t>
            </w:r>
          </w:p>
        </w:tc>
        <w:tc>
          <w:tcPr>
            <w:tcW w:w="5528" w:type="dxa"/>
            <w:gridSpan w:val="2"/>
          </w:tcPr>
          <w:p w14:paraId="229EE2B0" w14:textId="3A3967FC" w:rsidR="00E47178" w:rsidRPr="00AE6722" w:rsidRDefault="00E47178" w:rsidP="0021651B">
            <w:pPr>
              <w:spacing w:after="0" w:line="240" w:lineRule="auto"/>
              <w:ind w:firstLine="8"/>
              <w:jc w:val="both"/>
              <w:rPr>
                <w:rFonts w:ascii="Times New Roman" w:hAnsi="Times New Roman" w:cs="Times New Roman"/>
                <w:color w:val="000000"/>
              </w:rPr>
            </w:pPr>
            <w:r w:rsidRPr="00AE6722">
              <w:rPr>
                <w:rFonts w:ascii="Times New Roman" w:hAnsi="Times New Roman" w:cs="Times New Roman"/>
                <w:b/>
                <w:bCs/>
                <w:i/>
                <w:iCs/>
                <w:color w:val="000000"/>
              </w:rPr>
              <w:t>Zmieniony Dyrektywą Parlamentu Europejskiego i Rady (UE) 2023/2668</w:t>
            </w:r>
          </w:p>
          <w:p w14:paraId="7C2BFCCA" w14:textId="424D1802" w:rsidR="00E6385E" w:rsidRPr="00AE6722" w:rsidRDefault="00FD4824"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 xml:space="preserve">Jeśli narażenia nie da się ograniczyć innymi sposobami i przestrzeganie wartości dopuszczalnej narażenia wymaga stosowania indywidualnych środków ochrony dróg oddechowych, nie może to być sytuacja stała i ogranicza się ją do absolutnego minimum w odniesieniu do każdego pracownika. W trakcie prac, które wymagają używania takich środków ochrony, zapewniane są regularne przerwy w pracy odpowiednie do warunków fizycznych i klimatycznych oraz, tam gdzie ma to zastosowanie, po konsultacji z pracownikami </w:t>
            </w:r>
            <w:r w:rsidRPr="00AE6722">
              <w:rPr>
                <w:rFonts w:ascii="Times New Roman" w:hAnsi="Times New Roman" w:cs="Times New Roman"/>
                <w:color w:val="000000"/>
              </w:rPr>
              <w:lastRenderedPageBreak/>
              <w:t>lub ich przedstawicielami w przedsiębiorstwach lub zakładach, zgodnie z prawem krajowym i praktyką krajową.</w:t>
            </w:r>
          </w:p>
        </w:tc>
        <w:tc>
          <w:tcPr>
            <w:tcW w:w="851" w:type="dxa"/>
          </w:tcPr>
          <w:p w14:paraId="3E8DBAA8" w14:textId="77A23786" w:rsidR="00E6385E" w:rsidRPr="00AE6722" w:rsidRDefault="00FD4824"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lastRenderedPageBreak/>
              <w:t>T</w:t>
            </w:r>
          </w:p>
        </w:tc>
        <w:tc>
          <w:tcPr>
            <w:tcW w:w="850" w:type="dxa"/>
          </w:tcPr>
          <w:p w14:paraId="11539F38" w14:textId="25C08835" w:rsidR="00547727" w:rsidRPr="00AE6722" w:rsidRDefault="00547727" w:rsidP="0021651B">
            <w:pPr>
              <w:spacing w:after="0" w:line="240" w:lineRule="auto"/>
              <w:rPr>
                <w:rFonts w:ascii="Times New Roman" w:hAnsi="Times New Roman" w:cs="Times New Roman"/>
                <w:b/>
                <w:bCs/>
              </w:rPr>
            </w:pPr>
            <w:r w:rsidRPr="00AE6722">
              <w:rPr>
                <w:rFonts w:ascii="Times New Roman" w:hAnsi="Times New Roman" w:cs="Times New Roman"/>
                <w:b/>
                <w:bCs/>
              </w:rPr>
              <w:t xml:space="preserve">Art. </w:t>
            </w:r>
            <w:r w:rsidR="00ED6827" w:rsidRPr="00AE6722">
              <w:rPr>
                <w:rFonts w:ascii="Times New Roman" w:hAnsi="Times New Roman" w:cs="Times New Roman"/>
                <w:b/>
                <w:bCs/>
              </w:rPr>
              <w:t>2</w:t>
            </w:r>
            <w:r w:rsidR="0020380D" w:rsidRPr="00AE6722">
              <w:rPr>
                <w:rFonts w:ascii="Times New Roman" w:hAnsi="Times New Roman" w:cs="Times New Roman"/>
                <w:b/>
                <w:bCs/>
              </w:rPr>
              <w:t>8</w:t>
            </w:r>
            <w:r w:rsidRPr="00AE6722">
              <w:rPr>
                <w:rFonts w:ascii="Times New Roman" w:hAnsi="Times New Roman" w:cs="Times New Roman"/>
                <w:b/>
                <w:bCs/>
              </w:rPr>
              <w:t xml:space="preserve"> ust. 3-7</w:t>
            </w:r>
          </w:p>
          <w:p w14:paraId="5E3EA0D0" w14:textId="77777777" w:rsidR="00E6385E" w:rsidRPr="00AE6722" w:rsidRDefault="00E6385E" w:rsidP="0021651B">
            <w:pPr>
              <w:spacing w:after="0" w:line="240" w:lineRule="auto"/>
              <w:jc w:val="both"/>
              <w:rPr>
                <w:rFonts w:ascii="Times New Roman" w:eastAsia="Times New Roman" w:hAnsi="Times New Roman" w:cs="Times New Roman"/>
                <w:lang w:eastAsia="pl-PL"/>
              </w:rPr>
            </w:pPr>
          </w:p>
        </w:tc>
        <w:tc>
          <w:tcPr>
            <w:tcW w:w="5420" w:type="dxa"/>
          </w:tcPr>
          <w:p w14:paraId="6D1F09BC" w14:textId="023160C1" w:rsidR="0090277B" w:rsidRPr="00C80292" w:rsidRDefault="00547727" w:rsidP="00C80292">
            <w:pPr>
              <w:spacing w:after="0" w:line="240" w:lineRule="auto"/>
              <w:rPr>
                <w:rFonts w:ascii="Times New Roman" w:hAnsi="Times New Roman" w:cs="Times New Roman"/>
                <w:color w:val="000000"/>
              </w:rPr>
            </w:pPr>
            <w:r w:rsidRPr="0090277B">
              <w:rPr>
                <w:rFonts w:ascii="Times New Roman" w:hAnsi="Times New Roman" w:cs="Times New Roman"/>
                <w:bCs/>
                <w:color w:val="000000"/>
              </w:rPr>
              <w:t xml:space="preserve">3. </w:t>
            </w:r>
            <w:r w:rsidR="0090277B" w:rsidRPr="00C80292">
              <w:rPr>
                <w:rFonts w:ascii="Times New Roman" w:hAnsi="Times New Roman" w:cs="Times New Roman"/>
                <w:bCs/>
                <w:color w:val="000000"/>
              </w:rPr>
              <w:t>Jeżeli, mimo podjętych działań, nie jest możliwe obniżenie stężenia azbestu do wartości, o której mowa w ust. 1, podjęcie pracy jest możliwe pod warunkiem zastosowania środków ochrony układu oddechowego z wymuszonym przepływem powietrza zapewniających nieprzekraczanie dopuszczalnego stężenia azbestu.</w:t>
            </w:r>
          </w:p>
          <w:p w14:paraId="5AC5656F" w14:textId="77777777" w:rsidR="0090277B" w:rsidRPr="00C80292" w:rsidRDefault="0090277B" w:rsidP="00C80292">
            <w:pPr>
              <w:spacing w:after="0" w:line="240" w:lineRule="auto"/>
              <w:rPr>
                <w:rFonts w:ascii="Times New Roman" w:hAnsi="Times New Roman" w:cs="Times New Roman"/>
                <w:color w:val="000000"/>
              </w:rPr>
            </w:pPr>
            <w:r w:rsidRPr="00C80292">
              <w:rPr>
                <w:rFonts w:ascii="Times New Roman" w:hAnsi="Times New Roman" w:cs="Times New Roman"/>
                <w:bCs/>
                <w:color w:val="000000"/>
              </w:rPr>
              <w:t>4. Wykonawca prac nie może zastępować technicznych środków ograniczających narażenie na działanie azbestu środkami ochrony układu oddechowego z wymuszonym przepływem powietrza.</w:t>
            </w:r>
          </w:p>
          <w:p w14:paraId="61D14224" w14:textId="77777777" w:rsidR="0090277B" w:rsidRPr="00C80292" w:rsidRDefault="0090277B" w:rsidP="00C80292">
            <w:pPr>
              <w:spacing w:after="0" w:line="240" w:lineRule="auto"/>
              <w:rPr>
                <w:rFonts w:ascii="Times New Roman" w:hAnsi="Times New Roman" w:cs="Times New Roman"/>
                <w:color w:val="000000"/>
              </w:rPr>
            </w:pPr>
            <w:r w:rsidRPr="00C80292">
              <w:rPr>
                <w:rFonts w:ascii="Times New Roman" w:hAnsi="Times New Roman" w:cs="Times New Roman"/>
                <w:bCs/>
                <w:color w:val="000000"/>
              </w:rPr>
              <w:t xml:space="preserve">5. Prace w warunkach wymagających stosowania środków ochrony układu oddechowego z wymuszonym przepływem </w:t>
            </w:r>
            <w:r w:rsidRPr="00C80292">
              <w:rPr>
                <w:rFonts w:ascii="Times New Roman" w:hAnsi="Times New Roman" w:cs="Times New Roman"/>
                <w:bCs/>
                <w:color w:val="000000"/>
              </w:rPr>
              <w:lastRenderedPageBreak/>
              <w:t>powietrza mogą być wykonywane maksymalnie przez 4 godziny dziennie.</w:t>
            </w:r>
          </w:p>
          <w:p w14:paraId="33E351B8" w14:textId="77777777" w:rsidR="0090277B" w:rsidRPr="00C80292" w:rsidRDefault="0090277B" w:rsidP="00C80292">
            <w:pPr>
              <w:spacing w:after="0" w:line="240" w:lineRule="auto"/>
              <w:rPr>
                <w:rFonts w:ascii="Times New Roman" w:hAnsi="Times New Roman" w:cs="Times New Roman"/>
                <w:color w:val="000000"/>
              </w:rPr>
            </w:pPr>
            <w:r w:rsidRPr="00C80292">
              <w:rPr>
                <w:rFonts w:ascii="Times New Roman" w:hAnsi="Times New Roman" w:cs="Times New Roman"/>
                <w:bCs/>
                <w:color w:val="000000"/>
              </w:rPr>
              <w:t>6. Wykonawca prac, po konsultacji z osobami narażonymi na działanie azbestu lub ich przedstawicielami, zapewnia wykonującym prace, o których mowa w ust. 5, odpowiednie do istniejących warunków środowiska pracy, przerwy na odpoczynek w miejscach, w których nie występuje narażenie na działanie azbestu.</w:t>
            </w:r>
          </w:p>
          <w:p w14:paraId="23AC26FA" w14:textId="3B596F55" w:rsidR="00E6385E" w:rsidRPr="0090277B" w:rsidRDefault="0090277B" w:rsidP="00C80292">
            <w:pPr>
              <w:spacing w:after="0" w:line="240" w:lineRule="auto"/>
              <w:rPr>
                <w:rFonts w:ascii="Times New Roman" w:hAnsi="Times New Roman" w:cs="Times New Roman"/>
                <w:bCs/>
                <w:color w:val="000000"/>
              </w:rPr>
            </w:pPr>
            <w:r w:rsidRPr="00C80292">
              <w:rPr>
                <w:rFonts w:ascii="Times New Roman" w:hAnsi="Times New Roman" w:cs="Times New Roman"/>
                <w:bCs/>
                <w:color w:val="000000"/>
              </w:rPr>
              <w:t>7. Przerwy, o których mowa w ust. 6, są wliczane do czasu pracy.</w:t>
            </w:r>
          </w:p>
        </w:tc>
        <w:tc>
          <w:tcPr>
            <w:tcW w:w="1500" w:type="dxa"/>
          </w:tcPr>
          <w:p w14:paraId="1E600F60" w14:textId="77777777" w:rsidR="00E6385E" w:rsidRPr="00AE6722" w:rsidRDefault="00E6385E" w:rsidP="0021651B">
            <w:pPr>
              <w:spacing w:after="0" w:line="240" w:lineRule="auto"/>
              <w:jc w:val="both"/>
              <w:rPr>
                <w:rFonts w:ascii="Times New Roman" w:eastAsia="Times New Roman" w:hAnsi="Times New Roman" w:cs="Times New Roman"/>
                <w:lang w:eastAsia="pl-PL"/>
              </w:rPr>
            </w:pPr>
          </w:p>
        </w:tc>
      </w:tr>
      <w:tr w:rsidR="00E6385E" w:rsidRPr="00AE6722" w14:paraId="75F8B33B" w14:textId="77777777" w:rsidTr="00C80292">
        <w:trPr>
          <w:trHeight w:val="985"/>
        </w:trPr>
        <w:tc>
          <w:tcPr>
            <w:tcW w:w="846" w:type="dxa"/>
          </w:tcPr>
          <w:p w14:paraId="7ADFA452" w14:textId="77777777" w:rsidR="002913EB" w:rsidRPr="00AE6722" w:rsidRDefault="002913EB" w:rsidP="0021651B">
            <w:pPr>
              <w:spacing w:after="0" w:line="240" w:lineRule="auto"/>
              <w:jc w:val="both"/>
              <w:rPr>
                <w:rFonts w:ascii="Times New Roman" w:hAnsi="Times New Roman" w:cs="Times New Roman"/>
                <w:b/>
                <w:bCs/>
              </w:rPr>
            </w:pPr>
            <w:r w:rsidRPr="00AE6722">
              <w:rPr>
                <w:rFonts w:ascii="Times New Roman" w:hAnsi="Times New Roman" w:cs="Times New Roman"/>
                <w:b/>
                <w:bCs/>
              </w:rPr>
              <w:t>Art. 11</w:t>
            </w:r>
          </w:p>
          <w:p w14:paraId="764DD072" w14:textId="436B7EAD" w:rsidR="00E6385E" w:rsidRPr="00AE6722" w:rsidRDefault="00D95374" w:rsidP="0021651B">
            <w:pPr>
              <w:spacing w:after="0" w:line="240" w:lineRule="auto"/>
              <w:jc w:val="both"/>
              <w:rPr>
                <w:rFonts w:ascii="Times New Roman" w:hAnsi="Times New Roman" w:cs="Times New Roman"/>
                <w:b/>
                <w:bCs/>
              </w:rPr>
            </w:pPr>
            <w:r w:rsidRPr="00AE6722">
              <w:rPr>
                <w:rFonts w:ascii="Times New Roman" w:hAnsi="Times New Roman" w:cs="Times New Roman"/>
                <w:b/>
                <w:bCs/>
              </w:rPr>
              <w:t>a</w:t>
            </w:r>
            <w:r w:rsidR="002913EB" w:rsidRPr="00AE6722">
              <w:rPr>
                <w:rFonts w:ascii="Times New Roman" w:hAnsi="Times New Roman" w:cs="Times New Roman"/>
                <w:b/>
                <w:bCs/>
              </w:rPr>
              <w:t xml:space="preserve">kapit pierwszy </w:t>
            </w:r>
          </w:p>
        </w:tc>
        <w:tc>
          <w:tcPr>
            <w:tcW w:w="5528" w:type="dxa"/>
            <w:gridSpan w:val="2"/>
          </w:tcPr>
          <w:p w14:paraId="74C7C798" w14:textId="3E703E0F" w:rsidR="00E47178" w:rsidRPr="00AE6722" w:rsidRDefault="00E47178"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b/>
                <w:bCs/>
                <w:i/>
                <w:iCs/>
                <w:color w:val="000000"/>
              </w:rPr>
              <w:t>Zmieniony Dyrektywą Parlamentu Europejskiego i Rady (UE) 2023/2668</w:t>
            </w:r>
          </w:p>
          <w:p w14:paraId="0FF159F0" w14:textId="77777777" w:rsidR="004C5F55" w:rsidRPr="00AE6722" w:rsidRDefault="002913EB"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 xml:space="preserve">Przed rozpoczęciem prac rozbiórkowych, konserwacyjnych lub remontowych w obiektach powstałych przed wejściem w życie zakazu używania azbestu w państwach członkowskich pracodawcy podejmują wszelkie niezbędne kroki w celu identyfikacji materiałów mogących zawierać azbest, w szczególności poprzez pozyskanie informacji od właścicieli obiektów, innych pracodawców oraz z innych źródeł informacji, w tym z odpowiednich rejestrów. </w:t>
            </w:r>
          </w:p>
          <w:p w14:paraId="22429941" w14:textId="1057B617" w:rsidR="00E6385E" w:rsidRPr="00AE6722" w:rsidRDefault="002913EB"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Jeżeli takie informacje nie są dostępne, pracodawca zapewnia zbadanie występowania materiałów zawierających azbest przez wykwalifikowany podmiot zgodnie z krajowym prawem i praktyką krajową oraz uzyskuje wynik takiego badania przed rozpoczęciem prac. Pracodawca udostępnia innemu pracodawcy, na jego wniosek i wyłącznie w celu wypełnienia obowiązku określonego w niniejszym akapicie, wszelkie informacje uzyskane podczas przeprowadzania takiego badania.</w:t>
            </w:r>
          </w:p>
        </w:tc>
        <w:tc>
          <w:tcPr>
            <w:tcW w:w="851" w:type="dxa"/>
          </w:tcPr>
          <w:p w14:paraId="6FFE258E" w14:textId="5D45D4DA" w:rsidR="00E6385E" w:rsidRPr="00AE6722" w:rsidRDefault="002913EB"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6858ABEE" w14:textId="77777777" w:rsidR="000F6B24" w:rsidRPr="00DB4A54" w:rsidRDefault="000F6B24" w:rsidP="0021651B">
            <w:pPr>
              <w:spacing w:after="0" w:line="240" w:lineRule="auto"/>
              <w:rPr>
                <w:rFonts w:ascii="Times New Roman" w:hAnsi="Times New Roman" w:cs="Times New Roman"/>
                <w:b/>
                <w:bCs/>
                <w:lang w:val="en-GB"/>
              </w:rPr>
            </w:pPr>
            <w:r w:rsidRPr="00DB4A54">
              <w:rPr>
                <w:rFonts w:ascii="Times New Roman" w:hAnsi="Times New Roman" w:cs="Times New Roman"/>
                <w:b/>
                <w:bCs/>
                <w:lang w:val="en-GB"/>
              </w:rPr>
              <w:t>Art. 4</w:t>
            </w:r>
          </w:p>
          <w:p w14:paraId="3FD776FA" w14:textId="77777777" w:rsidR="00F268FD" w:rsidRPr="00DB4A54" w:rsidRDefault="00F268FD" w:rsidP="0021651B">
            <w:pPr>
              <w:spacing w:after="0" w:line="240" w:lineRule="auto"/>
              <w:rPr>
                <w:rFonts w:ascii="Times New Roman" w:hAnsi="Times New Roman" w:cs="Times New Roman"/>
                <w:b/>
                <w:bCs/>
                <w:lang w:val="en-GB"/>
              </w:rPr>
            </w:pPr>
          </w:p>
          <w:p w14:paraId="2F80079D" w14:textId="77777777" w:rsidR="00F268FD" w:rsidRPr="00DB4A54" w:rsidRDefault="00F268FD" w:rsidP="0021651B">
            <w:pPr>
              <w:spacing w:after="0" w:line="240" w:lineRule="auto"/>
              <w:rPr>
                <w:rFonts w:ascii="Times New Roman" w:hAnsi="Times New Roman" w:cs="Times New Roman"/>
                <w:b/>
                <w:bCs/>
                <w:lang w:val="en-GB"/>
              </w:rPr>
            </w:pPr>
          </w:p>
          <w:p w14:paraId="63EEC93B" w14:textId="77777777" w:rsidR="00F268FD" w:rsidRPr="00DB4A54" w:rsidRDefault="00F268FD" w:rsidP="0021651B">
            <w:pPr>
              <w:spacing w:after="0" w:line="240" w:lineRule="auto"/>
              <w:rPr>
                <w:rFonts w:ascii="Times New Roman" w:hAnsi="Times New Roman" w:cs="Times New Roman"/>
                <w:b/>
                <w:bCs/>
                <w:lang w:val="en-GB"/>
              </w:rPr>
            </w:pPr>
          </w:p>
          <w:p w14:paraId="6535E989" w14:textId="77777777" w:rsidR="00F268FD" w:rsidRPr="00DB4A54" w:rsidRDefault="00F268FD" w:rsidP="0021651B">
            <w:pPr>
              <w:spacing w:after="0" w:line="240" w:lineRule="auto"/>
              <w:rPr>
                <w:rFonts w:ascii="Times New Roman" w:hAnsi="Times New Roman" w:cs="Times New Roman"/>
                <w:b/>
                <w:bCs/>
                <w:lang w:val="en-GB"/>
              </w:rPr>
            </w:pPr>
          </w:p>
          <w:p w14:paraId="0895A2BB" w14:textId="77777777" w:rsidR="00F268FD" w:rsidRPr="00DB4A54" w:rsidRDefault="00F268FD" w:rsidP="0021651B">
            <w:pPr>
              <w:spacing w:after="0" w:line="240" w:lineRule="auto"/>
              <w:rPr>
                <w:rFonts w:ascii="Times New Roman" w:hAnsi="Times New Roman" w:cs="Times New Roman"/>
                <w:b/>
                <w:bCs/>
                <w:lang w:val="en-GB"/>
              </w:rPr>
            </w:pPr>
          </w:p>
          <w:p w14:paraId="1AAFFB15" w14:textId="77777777" w:rsidR="00F268FD" w:rsidRPr="00DB4A54" w:rsidRDefault="00F268FD" w:rsidP="0021651B">
            <w:pPr>
              <w:spacing w:after="0" w:line="240" w:lineRule="auto"/>
              <w:rPr>
                <w:rFonts w:ascii="Times New Roman" w:hAnsi="Times New Roman" w:cs="Times New Roman"/>
                <w:b/>
                <w:bCs/>
                <w:lang w:val="en-GB"/>
              </w:rPr>
            </w:pPr>
          </w:p>
          <w:p w14:paraId="730A5CDF" w14:textId="77777777" w:rsidR="00F268FD" w:rsidRPr="00DB4A54" w:rsidRDefault="00F268FD" w:rsidP="0021651B">
            <w:pPr>
              <w:spacing w:after="0" w:line="240" w:lineRule="auto"/>
              <w:rPr>
                <w:rFonts w:ascii="Times New Roman" w:hAnsi="Times New Roman" w:cs="Times New Roman"/>
                <w:b/>
                <w:bCs/>
                <w:lang w:val="en-GB"/>
              </w:rPr>
            </w:pPr>
          </w:p>
          <w:p w14:paraId="779DDBDE" w14:textId="77777777" w:rsidR="00F268FD" w:rsidRPr="00DB4A54" w:rsidRDefault="00F268FD" w:rsidP="0021651B">
            <w:pPr>
              <w:spacing w:after="0" w:line="240" w:lineRule="auto"/>
              <w:rPr>
                <w:rFonts w:ascii="Times New Roman" w:hAnsi="Times New Roman" w:cs="Times New Roman"/>
                <w:b/>
                <w:bCs/>
                <w:lang w:val="en-GB"/>
              </w:rPr>
            </w:pPr>
          </w:p>
          <w:p w14:paraId="33A8A476" w14:textId="77777777" w:rsidR="00F268FD" w:rsidRPr="00DB4A54" w:rsidRDefault="00F268FD" w:rsidP="0021651B">
            <w:pPr>
              <w:spacing w:after="0" w:line="240" w:lineRule="auto"/>
              <w:rPr>
                <w:rFonts w:ascii="Times New Roman" w:hAnsi="Times New Roman" w:cs="Times New Roman"/>
                <w:b/>
                <w:bCs/>
                <w:lang w:val="en-GB"/>
              </w:rPr>
            </w:pPr>
          </w:p>
          <w:p w14:paraId="67A1B7CE" w14:textId="77777777" w:rsidR="00F268FD" w:rsidRPr="00DB4A54" w:rsidRDefault="00F268FD" w:rsidP="0021651B">
            <w:pPr>
              <w:spacing w:after="0" w:line="240" w:lineRule="auto"/>
              <w:rPr>
                <w:rFonts w:ascii="Times New Roman" w:hAnsi="Times New Roman" w:cs="Times New Roman"/>
                <w:b/>
                <w:bCs/>
                <w:lang w:val="en-GB"/>
              </w:rPr>
            </w:pPr>
          </w:p>
          <w:p w14:paraId="479C49C5" w14:textId="77777777" w:rsidR="00F268FD" w:rsidRPr="00DB4A54" w:rsidRDefault="00F268FD" w:rsidP="0021651B">
            <w:pPr>
              <w:spacing w:after="0" w:line="240" w:lineRule="auto"/>
              <w:rPr>
                <w:rFonts w:ascii="Times New Roman" w:hAnsi="Times New Roman" w:cs="Times New Roman"/>
                <w:b/>
                <w:bCs/>
                <w:lang w:val="en-GB"/>
              </w:rPr>
            </w:pPr>
          </w:p>
          <w:p w14:paraId="584623A8" w14:textId="77777777" w:rsidR="00F268FD" w:rsidRPr="00DB4A54" w:rsidRDefault="00F268FD" w:rsidP="0021651B">
            <w:pPr>
              <w:spacing w:after="0" w:line="240" w:lineRule="auto"/>
              <w:rPr>
                <w:rFonts w:ascii="Times New Roman" w:hAnsi="Times New Roman" w:cs="Times New Roman"/>
                <w:b/>
                <w:bCs/>
                <w:lang w:val="en-GB"/>
              </w:rPr>
            </w:pPr>
          </w:p>
          <w:p w14:paraId="521296F1" w14:textId="77777777" w:rsidR="00F268FD" w:rsidRPr="00DB4A54" w:rsidRDefault="00F268FD" w:rsidP="0021651B">
            <w:pPr>
              <w:spacing w:after="0" w:line="240" w:lineRule="auto"/>
              <w:rPr>
                <w:rFonts w:ascii="Times New Roman" w:hAnsi="Times New Roman" w:cs="Times New Roman"/>
                <w:b/>
                <w:bCs/>
                <w:lang w:val="en-GB"/>
              </w:rPr>
            </w:pPr>
          </w:p>
          <w:p w14:paraId="5269E012" w14:textId="77777777" w:rsidR="00F268FD" w:rsidRPr="00DB4A54" w:rsidRDefault="00F268FD" w:rsidP="0021651B">
            <w:pPr>
              <w:spacing w:after="0" w:line="240" w:lineRule="auto"/>
              <w:rPr>
                <w:rFonts w:ascii="Times New Roman" w:hAnsi="Times New Roman" w:cs="Times New Roman"/>
                <w:b/>
                <w:bCs/>
                <w:lang w:val="en-GB"/>
              </w:rPr>
            </w:pPr>
          </w:p>
          <w:p w14:paraId="3F014BCA" w14:textId="77777777" w:rsidR="00F268FD" w:rsidRPr="00DB4A54" w:rsidRDefault="00F268FD" w:rsidP="0021651B">
            <w:pPr>
              <w:spacing w:after="0" w:line="240" w:lineRule="auto"/>
              <w:rPr>
                <w:rFonts w:ascii="Times New Roman" w:hAnsi="Times New Roman" w:cs="Times New Roman"/>
                <w:b/>
                <w:bCs/>
                <w:lang w:val="en-GB"/>
              </w:rPr>
            </w:pPr>
          </w:p>
          <w:p w14:paraId="404C92EF" w14:textId="77777777" w:rsidR="00F268FD" w:rsidRPr="00DB4A54" w:rsidRDefault="00F268FD" w:rsidP="0021651B">
            <w:pPr>
              <w:spacing w:after="0" w:line="240" w:lineRule="auto"/>
              <w:rPr>
                <w:rFonts w:ascii="Times New Roman" w:hAnsi="Times New Roman" w:cs="Times New Roman"/>
                <w:b/>
                <w:bCs/>
                <w:lang w:val="en-GB"/>
              </w:rPr>
            </w:pPr>
          </w:p>
          <w:p w14:paraId="257780C3" w14:textId="77777777" w:rsidR="00F268FD" w:rsidRPr="00DB4A54" w:rsidRDefault="00F268FD" w:rsidP="0021651B">
            <w:pPr>
              <w:spacing w:after="0" w:line="240" w:lineRule="auto"/>
              <w:rPr>
                <w:rFonts w:ascii="Times New Roman" w:hAnsi="Times New Roman" w:cs="Times New Roman"/>
                <w:b/>
                <w:bCs/>
                <w:lang w:val="en-GB"/>
              </w:rPr>
            </w:pPr>
          </w:p>
          <w:p w14:paraId="58E297C0" w14:textId="77777777" w:rsidR="00F268FD" w:rsidRPr="00DB4A54" w:rsidRDefault="00F268FD" w:rsidP="0021651B">
            <w:pPr>
              <w:spacing w:after="0" w:line="240" w:lineRule="auto"/>
              <w:rPr>
                <w:rFonts w:ascii="Times New Roman" w:hAnsi="Times New Roman" w:cs="Times New Roman"/>
                <w:b/>
                <w:bCs/>
                <w:lang w:val="en-GB"/>
              </w:rPr>
            </w:pPr>
          </w:p>
          <w:p w14:paraId="62E3C8AA" w14:textId="77777777" w:rsidR="00F268FD" w:rsidRPr="00DB4A54" w:rsidRDefault="00F268FD" w:rsidP="0021651B">
            <w:pPr>
              <w:spacing w:after="0" w:line="240" w:lineRule="auto"/>
              <w:rPr>
                <w:rFonts w:ascii="Times New Roman" w:hAnsi="Times New Roman" w:cs="Times New Roman"/>
                <w:b/>
                <w:bCs/>
                <w:lang w:val="en-GB"/>
              </w:rPr>
            </w:pPr>
          </w:p>
          <w:p w14:paraId="32549210" w14:textId="77777777" w:rsidR="00F268FD" w:rsidRPr="00DB4A54" w:rsidRDefault="00F268FD" w:rsidP="0021651B">
            <w:pPr>
              <w:spacing w:after="0" w:line="240" w:lineRule="auto"/>
              <w:rPr>
                <w:rFonts w:ascii="Times New Roman" w:hAnsi="Times New Roman" w:cs="Times New Roman"/>
                <w:b/>
                <w:bCs/>
                <w:lang w:val="en-GB"/>
              </w:rPr>
            </w:pPr>
          </w:p>
          <w:p w14:paraId="12C1F9CB" w14:textId="77777777" w:rsidR="00F268FD" w:rsidRPr="00DB4A54" w:rsidRDefault="00F268FD" w:rsidP="0021651B">
            <w:pPr>
              <w:spacing w:after="0" w:line="240" w:lineRule="auto"/>
              <w:rPr>
                <w:rFonts w:ascii="Times New Roman" w:hAnsi="Times New Roman" w:cs="Times New Roman"/>
                <w:b/>
                <w:bCs/>
                <w:lang w:val="en-GB"/>
              </w:rPr>
            </w:pPr>
          </w:p>
          <w:p w14:paraId="3030389B" w14:textId="77777777" w:rsidR="00296AEA" w:rsidRPr="00DB4A54" w:rsidRDefault="00296AEA" w:rsidP="0021651B">
            <w:pPr>
              <w:spacing w:after="0" w:line="240" w:lineRule="auto"/>
              <w:rPr>
                <w:rFonts w:ascii="Times New Roman" w:hAnsi="Times New Roman" w:cs="Times New Roman"/>
                <w:b/>
                <w:bCs/>
                <w:lang w:val="en-GB"/>
              </w:rPr>
            </w:pPr>
          </w:p>
          <w:p w14:paraId="503CAD91" w14:textId="77777777" w:rsidR="00B3419F" w:rsidRPr="00DB4A54" w:rsidRDefault="00B3419F" w:rsidP="0021651B">
            <w:pPr>
              <w:spacing w:after="0" w:line="240" w:lineRule="auto"/>
              <w:rPr>
                <w:rFonts w:ascii="Times New Roman" w:hAnsi="Times New Roman" w:cs="Times New Roman"/>
                <w:b/>
                <w:bCs/>
                <w:lang w:val="en-GB"/>
              </w:rPr>
            </w:pPr>
          </w:p>
          <w:p w14:paraId="7869A296" w14:textId="77777777" w:rsidR="00B3419F" w:rsidRPr="00DB4A54" w:rsidRDefault="00B3419F" w:rsidP="0021651B">
            <w:pPr>
              <w:spacing w:after="0" w:line="240" w:lineRule="auto"/>
              <w:rPr>
                <w:rFonts w:ascii="Times New Roman" w:hAnsi="Times New Roman" w:cs="Times New Roman"/>
                <w:b/>
                <w:bCs/>
                <w:lang w:val="en-GB"/>
              </w:rPr>
            </w:pPr>
          </w:p>
          <w:p w14:paraId="1EC85866" w14:textId="77777777" w:rsidR="00B3419F" w:rsidRPr="00DB4A54" w:rsidRDefault="00B3419F" w:rsidP="0021651B">
            <w:pPr>
              <w:spacing w:after="0" w:line="240" w:lineRule="auto"/>
              <w:rPr>
                <w:rFonts w:ascii="Times New Roman" w:hAnsi="Times New Roman" w:cs="Times New Roman"/>
                <w:b/>
                <w:bCs/>
                <w:lang w:val="en-GB"/>
              </w:rPr>
            </w:pPr>
          </w:p>
          <w:p w14:paraId="5A741A7F" w14:textId="77777777" w:rsidR="00B3419F" w:rsidRPr="00DB4A54" w:rsidRDefault="00B3419F" w:rsidP="0021651B">
            <w:pPr>
              <w:spacing w:after="0" w:line="240" w:lineRule="auto"/>
              <w:rPr>
                <w:rFonts w:ascii="Times New Roman" w:hAnsi="Times New Roman" w:cs="Times New Roman"/>
                <w:b/>
                <w:bCs/>
                <w:lang w:val="en-GB"/>
              </w:rPr>
            </w:pPr>
          </w:p>
          <w:p w14:paraId="54F47F11" w14:textId="77777777" w:rsidR="00B3419F" w:rsidRPr="00DB4A54" w:rsidRDefault="00B3419F" w:rsidP="0021651B">
            <w:pPr>
              <w:spacing w:after="0" w:line="240" w:lineRule="auto"/>
              <w:rPr>
                <w:rFonts w:ascii="Times New Roman" w:hAnsi="Times New Roman" w:cs="Times New Roman"/>
                <w:b/>
                <w:bCs/>
                <w:lang w:val="en-GB"/>
              </w:rPr>
            </w:pPr>
          </w:p>
          <w:p w14:paraId="3180F93C" w14:textId="77777777" w:rsidR="00B3419F" w:rsidRPr="00DB4A54" w:rsidRDefault="00B3419F" w:rsidP="0021651B">
            <w:pPr>
              <w:spacing w:after="0" w:line="240" w:lineRule="auto"/>
              <w:rPr>
                <w:rFonts w:ascii="Times New Roman" w:hAnsi="Times New Roman" w:cs="Times New Roman"/>
                <w:b/>
                <w:bCs/>
                <w:lang w:val="en-GB"/>
              </w:rPr>
            </w:pPr>
          </w:p>
          <w:p w14:paraId="0CF17C92" w14:textId="77777777" w:rsidR="00B3419F" w:rsidRPr="00DB4A54" w:rsidRDefault="00B3419F" w:rsidP="0021651B">
            <w:pPr>
              <w:spacing w:after="0" w:line="240" w:lineRule="auto"/>
              <w:rPr>
                <w:rFonts w:ascii="Times New Roman" w:hAnsi="Times New Roman" w:cs="Times New Roman"/>
                <w:b/>
                <w:bCs/>
                <w:lang w:val="en-GB"/>
              </w:rPr>
            </w:pPr>
          </w:p>
          <w:p w14:paraId="11050027" w14:textId="77777777" w:rsidR="00B3419F" w:rsidRPr="00DB4A54" w:rsidRDefault="00B3419F" w:rsidP="0021651B">
            <w:pPr>
              <w:spacing w:after="0" w:line="240" w:lineRule="auto"/>
              <w:rPr>
                <w:rFonts w:ascii="Times New Roman" w:hAnsi="Times New Roman" w:cs="Times New Roman"/>
                <w:b/>
                <w:bCs/>
                <w:lang w:val="en-GB"/>
              </w:rPr>
            </w:pPr>
          </w:p>
          <w:p w14:paraId="3E713620" w14:textId="77777777" w:rsidR="00B3419F" w:rsidRPr="00DB4A54" w:rsidRDefault="00B3419F" w:rsidP="0021651B">
            <w:pPr>
              <w:spacing w:after="0" w:line="240" w:lineRule="auto"/>
              <w:rPr>
                <w:rFonts w:ascii="Times New Roman" w:hAnsi="Times New Roman" w:cs="Times New Roman"/>
                <w:b/>
                <w:bCs/>
                <w:lang w:val="en-GB"/>
              </w:rPr>
            </w:pPr>
          </w:p>
          <w:p w14:paraId="722EFBC6" w14:textId="77777777" w:rsidR="00B3419F" w:rsidRPr="00DB4A54" w:rsidRDefault="00B3419F" w:rsidP="0021651B">
            <w:pPr>
              <w:spacing w:after="0" w:line="240" w:lineRule="auto"/>
              <w:rPr>
                <w:rFonts w:ascii="Times New Roman" w:hAnsi="Times New Roman" w:cs="Times New Roman"/>
                <w:b/>
                <w:bCs/>
                <w:lang w:val="en-GB"/>
              </w:rPr>
            </w:pPr>
          </w:p>
          <w:p w14:paraId="692A263C" w14:textId="77777777" w:rsidR="00B3419F" w:rsidRPr="00DB4A54" w:rsidRDefault="00B3419F" w:rsidP="0021651B">
            <w:pPr>
              <w:spacing w:after="0" w:line="240" w:lineRule="auto"/>
              <w:rPr>
                <w:rFonts w:ascii="Times New Roman" w:hAnsi="Times New Roman" w:cs="Times New Roman"/>
                <w:b/>
                <w:bCs/>
                <w:lang w:val="en-GB"/>
              </w:rPr>
            </w:pPr>
          </w:p>
          <w:p w14:paraId="3B4C4291" w14:textId="77777777" w:rsidR="00B3419F" w:rsidRPr="00DB4A54" w:rsidRDefault="00B3419F" w:rsidP="0021651B">
            <w:pPr>
              <w:spacing w:after="0" w:line="240" w:lineRule="auto"/>
              <w:rPr>
                <w:rFonts w:ascii="Times New Roman" w:hAnsi="Times New Roman" w:cs="Times New Roman"/>
                <w:b/>
                <w:bCs/>
                <w:lang w:val="en-GB"/>
              </w:rPr>
            </w:pPr>
          </w:p>
          <w:p w14:paraId="31D214AB" w14:textId="77777777" w:rsidR="00B3419F" w:rsidRPr="00DB4A54" w:rsidRDefault="00B3419F" w:rsidP="0021651B">
            <w:pPr>
              <w:spacing w:after="0" w:line="240" w:lineRule="auto"/>
              <w:rPr>
                <w:rFonts w:ascii="Times New Roman" w:hAnsi="Times New Roman" w:cs="Times New Roman"/>
                <w:b/>
                <w:bCs/>
                <w:lang w:val="en-GB"/>
              </w:rPr>
            </w:pPr>
          </w:p>
          <w:p w14:paraId="51DFCC24" w14:textId="77777777" w:rsidR="00B3419F" w:rsidRPr="00DB4A54" w:rsidRDefault="00B3419F" w:rsidP="0021651B">
            <w:pPr>
              <w:spacing w:after="0" w:line="240" w:lineRule="auto"/>
              <w:rPr>
                <w:rFonts w:ascii="Times New Roman" w:hAnsi="Times New Roman" w:cs="Times New Roman"/>
                <w:b/>
                <w:bCs/>
                <w:lang w:val="en-GB"/>
              </w:rPr>
            </w:pPr>
          </w:p>
          <w:p w14:paraId="0903790A" w14:textId="77777777" w:rsidR="00B3419F" w:rsidRDefault="00B3419F" w:rsidP="0021651B">
            <w:pPr>
              <w:spacing w:after="0" w:line="240" w:lineRule="auto"/>
              <w:rPr>
                <w:rFonts w:ascii="Times New Roman" w:hAnsi="Times New Roman" w:cs="Times New Roman"/>
                <w:b/>
                <w:bCs/>
                <w:lang w:val="en-GB"/>
              </w:rPr>
            </w:pPr>
          </w:p>
          <w:p w14:paraId="34F0B671" w14:textId="77777777" w:rsidR="004B2387" w:rsidRPr="00DB4A54" w:rsidRDefault="004B2387" w:rsidP="0021651B">
            <w:pPr>
              <w:spacing w:after="0" w:line="240" w:lineRule="auto"/>
              <w:rPr>
                <w:rFonts w:ascii="Times New Roman" w:hAnsi="Times New Roman" w:cs="Times New Roman"/>
                <w:b/>
                <w:bCs/>
                <w:lang w:val="en-GB"/>
              </w:rPr>
            </w:pPr>
          </w:p>
          <w:p w14:paraId="41390923" w14:textId="5A551E2B" w:rsidR="00F268FD" w:rsidRPr="00DB4A54" w:rsidRDefault="00F268FD" w:rsidP="0021651B">
            <w:pPr>
              <w:spacing w:after="0" w:line="240" w:lineRule="auto"/>
              <w:rPr>
                <w:rFonts w:ascii="Times New Roman" w:hAnsi="Times New Roman" w:cs="Times New Roman"/>
                <w:b/>
                <w:bCs/>
                <w:lang w:val="en-GB"/>
              </w:rPr>
            </w:pPr>
            <w:r w:rsidRPr="00DB4A54">
              <w:rPr>
                <w:rFonts w:ascii="Times New Roman" w:hAnsi="Times New Roman" w:cs="Times New Roman"/>
                <w:b/>
                <w:bCs/>
                <w:lang w:val="en-GB"/>
              </w:rPr>
              <w:t>Art. 5</w:t>
            </w:r>
          </w:p>
          <w:p w14:paraId="442061E6" w14:textId="77777777" w:rsidR="00F268FD" w:rsidRPr="00DB4A54" w:rsidRDefault="00F268FD" w:rsidP="0021651B">
            <w:pPr>
              <w:spacing w:after="0" w:line="240" w:lineRule="auto"/>
              <w:rPr>
                <w:rFonts w:ascii="Times New Roman" w:hAnsi="Times New Roman" w:cs="Times New Roman"/>
                <w:b/>
                <w:bCs/>
                <w:lang w:val="en-GB"/>
              </w:rPr>
            </w:pPr>
          </w:p>
          <w:p w14:paraId="29589AC2" w14:textId="77777777" w:rsidR="00F268FD" w:rsidRPr="00DB4A54" w:rsidRDefault="00F268FD" w:rsidP="0021651B">
            <w:pPr>
              <w:spacing w:after="0" w:line="240" w:lineRule="auto"/>
              <w:rPr>
                <w:rFonts w:ascii="Times New Roman" w:hAnsi="Times New Roman" w:cs="Times New Roman"/>
                <w:b/>
                <w:bCs/>
                <w:lang w:val="en-GB"/>
              </w:rPr>
            </w:pPr>
          </w:p>
          <w:p w14:paraId="4735D506" w14:textId="77777777" w:rsidR="00F268FD" w:rsidRPr="00DB4A54" w:rsidRDefault="00F268FD" w:rsidP="0021651B">
            <w:pPr>
              <w:spacing w:after="0" w:line="240" w:lineRule="auto"/>
              <w:rPr>
                <w:rFonts w:ascii="Times New Roman" w:hAnsi="Times New Roman" w:cs="Times New Roman"/>
                <w:b/>
                <w:bCs/>
                <w:lang w:val="en-GB"/>
              </w:rPr>
            </w:pPr>
          </w:p>
          <w:p w14:paraId="773A2B22" w14:textId="77777777" w:rsidR="00F268FD" w:rsidRPr="00DB4A54" w:rsidRDefault="00F268FD" w:rsidP="0021651B">
            <w:pPr>
              <w:spacing w:after="0" w:line="240" w:lineRule="auto"/>
              <w:rPr>
                <w:rFonts w:ascii="Times New Roman" w:hAnsi="Times New Roman" w:cs="Times New Roman"/>
                <w:b/>
                <w:bCs/>
                <w:lang w:val="en-GB"/>
              </w:rPr>
            </w:pPr>
          </w:p>
          <w:p w14:paraId="0D959D08" w14:textId="77777777" w:rsidR="00F268FD" w:rsidRPr="00DB4A54" w:rsidRDefault="00F268FD" w:rsidP="0021651B">
            <w:pPr>
              <w:spacing w:after="0" w:line="240" w:lineRule="auto"/>
              <w:rPr>
                <w:rFonts w:ascii="Times New Roman" w:hAnsi="Times New Roman" w:cs="Times New Roman"/>
                <w:b/>
                <w:bCs/>
                <w:lang w:val="en-GB"/>
              </w:rPr>
            </w:pPr>
          </w:p>
          <w:p w14:paraId="3FB6021D" w14:textId="77777777" w:rsidR="00F268FD" w:rsidRPr="00DB4A54" w:rsidRDefault="00F268FD" w:rsidP="0021651B">
            <w:pPr>
              <w:spacing w:after="0" w:line="240" w:lineRule="auto"/>
              <w:rPr>
                <w:rFonts w:ascii="Times New Roman" w:hAnsi="Times New Roman" w:cs="Times New Roman"/>
                <w:b/>
                <w:bCs/>
                <w:lang w:val="en-GB"/>
              </w:rPr>
            </w:pPr>
          </w:p>
          <w:p w14:paraId="71FBBA2B" w14:textId="77777777" w:rsidR="00B3419F" w:rsidRPr="00DB4A54" w:rsidRDefault="00B3419F" w:rsidP="0021651B">
            <w:pPr>
              <w:spacing w:after="0" w:line="240" w:lineRule="auto"/>
              <w:rPr>
                <w:rFonts w:ascii="Times New Roman" w:hAnsi="Times New Roman" w:cs="Times New Roman"/>
                <w:b/>
                <w:bCs/>
                <w:lang w:val="en-GB"/>
              </w:rPr>
            </w:pPr>
          </w:p>
          <w:p w14:paraId="6F86B828" w14:textId="77777777" w:rsidR="00B3419F" w:rsidRPr="00DB4A54" w:rsidRDefault="00B3419F" w:rsidP="0021651B">
            <w:pPr>
              <w:spacing w:after="0" w:line="240" w:lineRule="auto"/>
              <w:rPr>
                <w:rFonts w:ascii="Times New Roman" w:hAnsi="Times New Roman" w:cs="Times New Roman"/>
                <w:b/>
                <w:bCs/>
                <w:lang w:val="en-GB"/>
              </w:rPr>
            </w:pPr>
          </w:p>
          <w:p w14:paraId="0CD59080" w14:textId="77777777" w:rsidR="00B3419F" w:rsidRPr="00DB4A54" w:rsidRDefault="00B3419F" w:rsidP="0021651B">
            <w:pPr>
              <w:spacing w:after="0" w:line="240" w:lineRule="auto"/>
              <w:rPr>
                <w:rFonts w:ascii="Times New Roman" w:hAnsi="Times New Roman" w:cs="Times New Roman"/>
                <w:b/>
                <w:bCs/>
                <w:lang w:val="en-GB"/>
              </w:rPr>
            </w:pPr>
          </w:p>
          <w:p w14:paraId="040B5B91" w14:textId="77777777" w:rsidR="00B3419F" w:rsidRPr="00DB4A54" w:rsidRDefault="00B3419F" w:rsidP="0021651B">
            <w:pPr>
              <w:spacing w:after="0" w:line="240" w:lineRule="auto"/>
              <w:rPr>
                <w:rFonts w:ascii="Times New Roman" w:hAnsi="Times New Roman" w:cs="Times New Roman"/>
                <w:b/>
                <w:bCs/>
                <w:lang w:val="en-GB"/>
              </w:rPr>
            </w:pPr>
          </w:p>
          <w:p w14:paraId="08ED9CBB" w14:textId="77777777" w:rsidR="00B3419F" w:rsidRPr="00DB4A54" w:rsidRDefault="00B3419F" w:rsidP="0021651B">
            <w:pPr>
              <w:spacing w:after="0" w:line="240" w:lineRule="auto"/>
              <w:rPr>
                <w:rFonts w:ascii="Times New Roman" w:hAnsi="Times New Roman" w:cs="Times New Roman"/>
                <w:b/>
                <w:bCs/>
                <w:lang w:val="en-GB"/>
              </w:rPr>
            </w:pPr>
          </w:p>
          <w:p w14:paraId="54E8B809" w14:textId="77777777" w:rsidR="00B3419F" w:rsidRPr="00DB4A54" w:rsidRDefault="00B3419F" w:rsidP="0021651B">
            <w:pPr>
              <w:spacing w:after="0" w:line="240" w:lineRule="auto"/>
              <w:rPr>
                <w:rFonts w:ascii="Times New Roman" w:hAnsi="Times New Roman" w:cs="Times New Roman"/>
                <w:b/>
                <w:bCs/>
                <w:lang w:val="en-GB"/>
              </w:rPr>
            </w:pPr>
          </w:p>
          <w:p w14:paraId="1D7F7DF5" w14:textId="1B9A5F4E" w:rsidR="00F268FD" w:rsidRPr="00DB4A54" w:rsidRDefault="00F268FD" w:rsidP="0021651B">
            <w:pPr>
              <w:spacing w:after="0" w:line="240" w:lineRule="auto"/>
              <w:rPr>
                <w:rFonts w:ascii="Times New Roman" w:hAnsi="Times New Roman" w:cs="Times New Roman"/>
                <w:b/>
                <w:bCs/>
                <w:lang w:val="en-GB"/>
              </w:rPr>
            </w:pPr>
            <w:r w:rsidRPr="00DB4A54">
              <w:rPr>
                <w:rFonts w:ascii="Times New Roman" w:hAnsi="Times New Roman" w:cs="Times New Roman"/>
                <w:b/>
                <w:bCs/>
                <w:lang w:val="en-GB"/>
              </w:rPr>
              <w:t>Art. 6</w:t>
            </w:r>
          </w:p>
          <w:p w14:paraId="13C684C1" w14:textId="77777777" w:rsidR="00535B34" w:rsidRPr="00DB4A54" w:rsidRDefault="00535B34" w:rsidP="0021651B">
            <w:pPr>
              <w:spacing w:after="0" w:line="240" w:lineRule="auto"/>
              <w:rPr>
                <w:rFonts w:ascii="Times New Roman" w:hAnsi="Times New Roman" w:cs="Times New Roman"/>
                <w:b/>
                <w:bCs/>
                <w:lang w:val="en-GB"/>
              </w:rPr>
            </w:pPr>
          </w:p>
          <w:p w14:paraId="3A41CD1D" w14:textId="77777777" w:rsidR="00535B34" w:rsidRPr="00DB4A54" w:rsidRDefault="00535B34" w:rsidP="0021651B">
            <w:pPr>
              <w:spacing w:after="0" w:line="240" w:lineRule="auto"/>
              <w:rPr>
                <w:rFonts w:ascii="Times New Roman" w:hAnsi="Times New Roman" w:cs="Times New Roman"/>
                <w:b/>
                <w:bCs/>
                <w:lang w:val="en-GB"/>
              </w:rPr>
            </w:pPr>
          </w:p>
          <w:p w14:paraId="40EC2904" w14:textId="77777777" w:rsidR="00535B34" w:rsidRPr="00DB4A54" w:rsidRDefault="00535B34" w:rsidP="0021651B">
            <w:pPr>
              <w:spacing w:after="0" w:line="240" w:lineRule="auto"/>
              <w:rPr>
                <w:rFonts w:ascii="Times New Roman" w:hAnsi="Times New Roman" w:cs="Times New Roman"/>
                <w:b/>
                <w:bCs/>
                <w:lang w:val="en-GB"/>
              </w:rPr>
            </w:pPr>
          </w:p>
          <w:p w14:paraId="57B592D1" w14:textId="77777777" w:rsidR="00535B34" w:rsidRPr="00DB4A54" w:rsidRDefault="00535B34" w:rsidP="0021651B">
            <w:pPr>
              <w:spacing w:after="0" w:line="240" w:lineRule="auto"/>
              <w:rPr>
                <w:rFonts w:ascii="Times New Roman" w:hAnsi="Times New Roman" w:cs="Times New Roman"/>
                <w:b/>
                <w:bCs/>
                <w:lang w:val="en-GB"/>
              </w:rPr>
            </w:pPr>
          </w:p>
          <w:p w14:paraId="6033BA69" w14:textId="77777777" w:rsidR="00535B34" w:rsidRPr="00DB4A54" w:rsidRDefault="00535B34" w:rsidP="0021651B">
            <w:pPr>
              <w:spacing w:after="0" w:line="240" w:lineRule="auto"/>
              <w:rPr>
                <w:rFonts w:ascii="Times New Roman" w:hAnsi="Times New Roman" w:cs="Times New Roman"/>
                <w:b/>
                <w:bCs/>
                <w:lang w:val="en-GB"/>
              </w:rPr>
            </w:pPr>
          </w:p>
          <w:p w14:paraId="3214BB0C" w14:textId="77777777" w:rsidR="00535B34" w:rsidRPr="00DB4A54" w:rsidRDefault="00535B34" w:rsidP="0021651B">
            <w:pPr>
              <w:spacing w:after="0" w:line="240" w:lineRule="auto"/>
              <w:rPr>
                <w:rFonts w:ascii="Times New Roman" w:hAnsi="Times New Roman" w:cs="Times New Roman"/>
                <w:b/>
                <w:bCs/>
                <w:lang w:val="en-GB"/>
              </w:rPr>
            </w:pPr>
          </w:p>
          <w:p w14:paraId="3F9A6BA2" w14:textId="77777777" w:rsidR="00535B34" w:rsidRPr="00DB4A54" w:rsidRDefault="00535B34" w:rsidP="0021651B">
            <w:pPr>
              <w:spacing w:after="0" w:line="240" w:lineRule="auto"/>
              <w:rPr>
                <w:rFonts w:ascii="Times New Roman" w:hAnsi="Times New Roman" w:cs="Times New Roman"/>
                <w:b/>
                <w:bCs/>
                <w:lang w:val="en-GB"/>
              </w:rPr>
            </w:pPr>
          </w:p>
          <w:p w14:paraId="551C2DD2" w14:textId="77777777" w:rsidR="00FF7B50" w:rsidRPr="00DB4A54" w:rsidRDefault="00FF7B50" w:rsidP="0021651B">
            <w:pPr>
              <w:spacing w:after="0" w:line="240" w:lineRule="auto"/>
              <w:rPr>
                <w:rFonts w:ascii="Times New Roman" w:hAnsi="Times New Roman" w:cs="Times New Roman"/>
                <w:b/>
                <w:bCs/>
                <w:lang w:val="en-GB"/>
              </w:rPr>
            </w:pPr>
          </w:p>
          <w:p w14:paraId="6F9D45D5" w14:textId="353DE21E" w:rsidR="00535B34" w:rsidRPr="00DB4A54" w:rsidRDefault="00535B34" w:rsidP="0021651B">
            <w:pPr>
              <w:spacing w:after="0" w:line="240" w:lineRule="auto"/>
              <w:rPr>
                <w:rFonts w:ascii="Times New Roman" w:hAnsi="Times New Roman" w:cs="Times New Roman"/>
                <w:b/>
                <w:bCs/>
                <w:lang w:val="en-GB"/>
              </w:rPr>
            </w:pPr>
            <w:r w:rsidRPr="00DB4A54">
              <w:rPr>
                <w:rFonts w:ascii="Times New Roman" w:hAnsi="Times New Roman" w:cs="Times New Roman"/>
                <w:b/>
                <w:bCs/>
                <w:lang w:val="en-GB"/>
              </w:rPr>
              <w:t>Art. 7</w:t>
            </w:r>
          </w:p>
          <w:p w14:paraId="4605DC5C" w14:textId="77777777" w:rsidR="00E6385E" w:rsidRPr="00DB4A54" w:rsidRDefault="00E6385E" w:rsidP="0021651B">
            <w:pPr>
              <w:spacing w:after="0" w:line="240" w:lineRule="auto"/>
              <w:jc w:val="both"/>
              <w:rPr>
                <w:rFonts w:ascii="Times New Roman" w:eastAsia="Times New Roman" w:hAnsi="Times New Roman" w:cs="Times New Roman"/>
                <w:lang w:val="en-GB" w:eastAsia="pl-PL"/>
              </w:rPr>
            </w:pPr>
          </w:p>
          <w:p w14:paraId="5B96DC84" w14:textId="77777777" w:rsidR="006F47B3" w:rsidRPr="00DB4A54" w:rsidRDefault="006F47B3" w:rsidP="0021651B">
            <w:pPr>
              <w:spacing w:after="0" w:line="240" w:lineRule="auto"/>
              <w:rPr>
                <w:rFonts w:ascii="Times New Roman" w:eastAsia="Times New Roman" w:hAnsi="Times New Roman" w:cs="Times New Roman"/>
                <w:lang w:val="en-GB" w:eastAsia="pl-PL"/>
              </w:rPr>
            </w:pPr>
          </w:p>
          <w:p w14:paraId="6E33F57D" w14:textId="77777777" w:rsidR="00A72FEB" w:rsidRPr="00DB4A54" w:rsidRDefault="00A72FEB" w:rsidP="0021651B">
            <w:pPr>
              <w:spacing w:after="0" w:line="240" w:lineRule="auto"/>
              <w:rPr>
                <w:rFonts w:ascii="Times New Roman" w:eastAsia="Times New Roman" w:hAnsi="Times New Roman" w:cs="Times New Roman"/>
                <w:lang w:val="en-GB" w:eastAsia="pl-PL"/>
              </w:rPr>
            </w:pPr>
          </w:p>
          <w:p w14:paraId="0582ABB6" w14:textId="77777777" w:rsidR="00296AEA" w:rsidRPr="00DB4A54" w:rsidRDefault="00296AEA" w:rsidP="0021651B">
            <w:pPr>
              <w:spacing w:after="0" w:line="240" w:lineRule="auto"/>
              <w:rPr>
                <w:rFonts w:ascii="Times New Roman" w:hAnsi="Times New Roman" w:cs="Times New Roman"/>
                <w:b/>
                <w:bCs/>
                <w:lang w:val="en-GB"/>
              </w:rPr>
            </w:pPr>
          </w:p>
          <w:p w14:paraId="1AE54C5A" w14:textId="77777777" w:rsidR="001F4C52" w:rsidRDefault="001F4C52" w:rsidP="0021651B">
            <w:pPr>
              <w:spacing w:after="0" w:line="240" w:lineRule="auto"/>
              <w:rPr>
                <w:rFonts w:ascii="Times New Roman" w:hAnsi="Times New Roman" w:cs="Times New Roman"/>
                <w:b/>
                <w:bCs/>
                <w:lang w:val="en-GB"/>
              </w:rPr>
            </w:pPr>
          </w:p>
          <w:p w14:paraId="304F802D" w14:textId="77777777" w:rsidR="004B2387" w:rsidRDefault="004B2387" w:rsidP="0021651B">
            <w:pPr>
              <w:spacing w:after="0" w:line="240" w:lineRule="auto"/>
              <w:rPr>
                <w:rFonts w:ascii="Times New Roman" w:hAnsi="Times New Roman" w:cs="Times New Roman"/>
                <w:b/>
                <w:bCs/>
                <w:lang w:val="en-GB"/>
              </w:rPr>
            </w:pPr>
          </w:p>
          <w:p w14:paraId="78C4E595" w14:textId="77777777" w:rsidR="004B2387" w:rsidRDefault="004B2387" w:rsidP="0021651B">
            <w:pPr>
              <w:spacing w:after="0" w:line="240" w:lineRule="auto"/>
              <w:rPr>
                <w:rFonts w:ascii="Times New Roman" w:hAnsi="Times New Roman" w:cs="Times New Roman"/>
                <w:b/>
                <w:bCs/>
                <w:lang w:val="en-GB"/>
              </w:rPr>
            </w:pPr>
          </w:p>
          <w:p w14:paraId="3E49B40F" w14:textId="77777777" w:rsidR="004B2387" w:rsidRDefault="004B2387" w:rsidP="0021651B">
            <w:pPr>
              <w:spacing w:after="0" w:line="240" w:lineRule="auto"/>
              <w:rPr>
                <w:rFonts w:ascii="Times New Roman" w:hAnsi="Times New Roman" w:cs="Times New Roman"/>
                <w:b/>
                <w:bCs/>
                <w:lang w:val="en-GB"/>
              </w:rPr>
            </w:pPr>
          </w:p>
          <w:p w14:paraId="4BDE281D" w14:textId="77777777" w:rsidR="004B2387" w:rsidRDefault="004B2387" w:rsidP="0021651B">
            <w:pPr>
              <w:spacing w:after="0" w:line="240" w:lineRule="auto"/>
              <w:rPr>
                <w:rFonts w:ascii="Times New Roman" w:hAnsi="Times New Roman" w:cs="Times New Roman"/>
                <w:b/>
                <w:bCs/>
                <w:lang w:val="en-GB"/>
              </w:rPr>
            </w:pPr>
          </w:p>
          <w:p w14:paraId="6B935CD8" w14:textId="77777777" w:rsidR="004B2387" w:rsidRDefault="004B2387" w:rsidP="0021651B">
            <w:pPr>
              <w:spacing w:after="0" w:line="240" w:lineRule="auto"/>
              <w:rPr>
                <w:rFonts w:ascii="Times New Roman" w:hAnsi="Times New Roman" w:cs="Times New Roman"/>
                <w:b/>
                <w:bCs/>
                <w:lang w:val="en-GB"/>
              </w:rPr>
            </w:pPr>
          </w:p>
          <w:p w14:paraId="1BD05EAF" w14:textId="77777777" w:rsidR="004B2387" w:rsidRDefault="004B2387" w:rsidP="0021651B">
            <w:pPr>
              <w:spacing w:after="0" w:line="240" w:lineRule="auto"/>
              <w:rPr>
                <w:rFonts w:ascii="Times New Roman" w:hAnsi="Times New Roman" w:cs="Times New Roman"/>
                <w:b/>
                <w:bCs/>
                <w:lang w:val="en-GB"/>
              </w:rPr>
            </w:pPr>
          </w:p>
          <w:p w14:paraId="11AD99DE" w14:textId="77777777" w:rsidR="004B2387" w:rsidRDefault="004B2387" w:rsidP="0021651B">
            <w:pPr>
              <w:spacing w:after="0" w:line="240" w:lineRule="auto"/>
              <w:rPr>
                <w:rFonts w:ascii="Times New Roman" w:hAnsi="Times New Roman" w:cs="Times New Roman"/>
                <w:b/>
                <w:bCs/>
                <w:lang w:val="en-GB"/>
              </w:rPr>
            </w:pPr>
          </w:p>
          <w:p w14:paraId="7EF3C083" w14:textId="77777777" w:rsidR="004B2387" w:rsidRDefault="004B2387" w:rsidP="0021651B">
            <w:pPr>
              <w:spacing w:after="0" w:line="240" w:lineRule="auto"/>
              <w:rPr>
                <w:rFonts w:ascii="Times New Roman" w:hAnsi="Times New Roman" w:cs="Times New Roman"/>
                <w:b/>
                <w:bCs/>
                <w:lang w:val="en-GB"/>
              </w:rPr>
            </w:pPr>
          </w:p>
          <w:p w14:paraId="2D083D5C" w14:textId="77777777" w:rsidR="004B2387" w:rsidRDefault="004B2387" w:rsidP="0021651B">
            <w:pPr>
              <w:spacing w:after="0" w:line="240" w:lineRule="auto"/>
              <w:rPr>
                <w:rFonts w:ascii="Times New Roman" w:hAnsi="Times New Roman" w:cs="Times New Roman"/>
                <w:b/>
                <w:bCs/>
                <w:lang w:val="en-GB"/>
              </w:rPr>
            </w:pPr>
          </w:p>
          <w:p w14:paraId="572449CD" w14:textId="77777777" w:rsidR="004B2387" w:rsidRDefault="004B2387" w:rsidP="0021651B">
            <w:pPr>
              <w:spacing w:after="0" w:line="240" w:lineRule="auto"/>
              <w:rPr>
                <w:rFonts w:ascii="Times New Roman" w:hAnsi="Times New Roman" w:cs="Times New Roman"/>
                <w:b/>
                <w:bCs/>
                <w:lang w:val="en-GB"/>
              </w:rPr>
            </w:pPr>
          </w:p>
          <w:p w14:paraId="1FF7F2D9" w14:textId="77777777" w:rsidR="004B2387" w:rsidRDefault="004B2387" w:rsidP="0021651B">
            <w:pPr>
              <w:spacing w:after="0" w:line="240" w:lineRule="auto"/>
              <w:rPr>
                <w:rFonts w:ascii="Times New Roman" w:hAnsi="Times New Roman" w:cs="Times New Roman"/>
                <w:b/>
                <w:bCs/>
                <w:lang w:val="en-GB"/>
              </w:rPr>
            </w:pPr>
          </w:p>
          <w:p w14:paraId="6607A40D" w14:textId="77777777" w:rsidR="004B2387" w:rsidRDefault="004B2387" w:rsidP="0021651B">
            <w:pPr>
              <w:spacing w:after="0" w:line="240" w:lineRule="auto"/>
              <w:rPr>
                <w:rFonts w:ascii="Times New Roman" w:hAnsi="Times New Roman" w:cs="Times New Roman"/>
                <w:b/>
                <w:bCs/>
                <w:lang w:val="en-GB"/>
              </w:rPr>
            </w:pPr>
          </w:p>
          <w:p w14:paraId="40148C82" w14:textId="77777777" w:rsidR="004B2387" w:rsidRDefault="004B2387" w:rsidP="0021651B">
            <w:pPr>
              <w:spacing w:after="0" w:line="240" w:lineRule="auto"/>
              <w:rPr>
                <w:rFonts w:ascii="Times New Roman" w:hAnsi="Times New Roman" w:cs="Times New Roman"/>
                <w:b/>
                <w:bCs/>
                <w:lang w:val="en-GB"/>
              </w:rPr>
            </w:pPr>
          </w:p>
          <w:p w14:paraId="30EA565C" w14:textId="77777777" w:rsidR="004B2387" w:rsidRDefault="004B2387" w:rsidP="0021651B">
            <w:pPr>
              <w:spacing w:after="0" w:line="240" w:lineRule="auto"/>
              <w:rPr>
                <w:rFonts w:ascii="Times New Roman" w:hAnsi="Times New Roman" w:cs="Times New Roman"/>
                <w:b/>
                <w:bCs/>
                <w:lang w:val="en-GB"/>
              </w:rPr>
            </w:pPr>
          </w:p>
          <w:p w14:paraId="4596A5D8" w14:textId="3FE3A2B2" w:rsidR="006F47B3" w:rsidRPr="00DB4A54" w:rsidRDefault="006F47B3" w:rsidP="0021651B">
            <w:pPr>
              <w:spacing w:after="0" w:line="240" w:lineRule="auto"/>
              <w:rPr>
                <w:rFonts w:ascii="Times New Roman" w:hAnsi="Times New Roman" w:cs="Times New Roman"/>
                <w:b/>
                <w:bCs/>
                <w:lang w:val="en-GB"/>
              </w:rPr>
            </w:pPr>
            <w:r w:rsidRPr="00DB4A54">
              <w:rPr>
                <w:rFonts w:ascii="Times New Roman" w:hAnsi="Times New Roman" w:cs="Times New Roman"/>
                <w:b/>
                <w:bCs/>
                <w:lang w:val="en-GB"/>
              </w:rPr>
              <w:t>Art. 8</w:t>
            </w:r>
          </w:p>
          <w:p w14:paraId="2812CDB8" w14:textId="77777777" w:rsidR="004376FF" w:rsidRPr="00DB4A54" w:rsidRDefault="004376FF" w:rsidP="0021651B">
            <w:pPr>
              <w:spacing w:after="0" w:line="240" w:lineRule="auto"/>
              <w:rPr>
                <w:rFonts w:ascii="Times New Roman" w:hAnsi="Times New Roman" w:cs="Times New Roman"/>
                <w:bCs/>
                <w:lang w:val="en-GB"/>
              </w:rPr>
            </w:pPr>
          </w:p>
          <w:p w14:paraId="4000AA07" w14:textId="77777777" w:rsidR="004376FF" w:rsidRPr="00DB4A54" w:rsidRDefault="004376FF" w:rsidP="0021651B">
            <w:pPr>
              <w:spacing w:after="0" w:line="240" w:lineRule="auto"/>
              <w:rPr>
                <w:rFonts w:ascii="Times New Roman" w:hAnsi="Times New Roman" w:cs="Times New Roman"/>
                <w:bCs/>
                <w:lang w:val="en-GB"/>
              </w:rPr>
            </w:pPr>
          </w:p>
          <w:p w14:paraId="136A883E" w14:textId="77777777" w:rsidR="004376FF" w:rsidRPr="00DB4A54" w:rsidRDefault="004376FF" w:rsidP="0021651B">
            <w:pPr>
              <w:spacing w:after="0" w:line="240" w:lineRule="auto"/>
              <w:rPr>
                <w:rFonts w:ascii="Times New Roman" w:hAnsi="Times New Roman" w:cs="Times New Roman"/>
                <w:bCs/>
                <w:lang w:val="en-GB"/>
              </w:rPr>
            </w:pPr>
          </w:p>
          <w:p w14:paraId="138E56E1" w14:textId="77777777" w:rsidR="004376FF" w:rsidRPr="00DB4A54" w:rsidRDefault="004376FF" w:rsidP="0021651B">
            <w:pPr>
              <w:spacing w:after="0" w:line="240" w:lineRule="auto"/>
              <w:rPr>
                <w:rFonts w:ascii="Times New Roman" w:hAnsi="Times New Roman" w:cs="Times New Roman"/>
                <w:bCs/>
                <w:lang w:val="en-GB"/>
              </w:rPr>
            </w:pPr>
          </w:p>
          <w:p w14:paraId="7D074720" w14:textId="77777777" w:rsidR="004376FF" w:rsidRPr="00DB4A54" w:rsidRDefault="004376FF" w:rsidP="0021651B">
            <w:pPr>
              <w:spacing w:after="0" w:line="240" w:lineRule="auto"/>
              <w:rPr>
                <w:rFonts w:ascii="Times New Roman" w:hAnsi="Times New Roman" w:cs="Times New Roman"/>
                <w:bCs/>
                <w:lang w:val="en-GB"/>
              </w:rPr>
            </w:pPr>
          </w:p>
          <w:p w14:paraId="4C63359F" w14:textId="77777777" w:rsidR="0067541C" w:rsidRPr="00DB4A54" w:rsidRDefault="0067541C" w:rsidP="0021651B">
            <w:pPr>
              <w:spacing w:after="0" w:line="240" w:lineRule="auto"/>
              <w:rPr>
                <w:rFonts w:ascii="Times New Roman" w:hAnsi="Times New Roman" w:cs="Times New Roman"/>
                <w:bCs/>
                <w:lang w:val="en-GB"/>
              </w:rPr>
            </w:pPr>
          </w:p>
          <w:p w14:paraId="562886AA" w14:textId="77777777" w:rsidR="00A72FEB" w:rsidRPr="00DB4A54" w:rsidRDefault="00A72FEB" w:rsidP="0021651B">
            <w:pPr>
              <w:spacing w:after="0" w:line="240" w:lineRule="auto"/>
              <w:rPr>
                <w:rFonts w:ascii="Times New Roman" w:hAnsi="Times New Roman" w:cs="Times New Roman"/>
                <w:bCs/>
                <w:lang w:val="en-GB"/>
              </w:rPr>
            </w:pPr>
          </w:p>
          <w:p w14:paraId="34EFE76F" w14:textId="77777777" w:rsidR="00A72FEB" w:rsidRPr="00DB4A54" w:rsidRDefault="00A72FEB" w:rsidP="0021651B">
            <w:pPr>
              <w:spacing w:after="0" w:line="240" w:lineRule="auto"/>
              <w:rPr>
                <w:rFonts w:ascii="Times New Roman" w:hAnsi="Times New Roman" w:cs="Times New Roman"/>
                <w:bCs/>
                <w:lang w:val="en-GB"/>
              </w:rPr>
            </w:pPr>
          </w:p>
          <w:p w14:paraId="5A581C1A" w14:textId="77777777" w:rsidR="00A72FEB" w:rsidRPr="00DB4A54" w:rsidRDefault="00A72FEB" w:rsidP="0021651B">
            <w:pPr>
              <w:spacing w:after="0" w:line="240" w:lineRule="auto"/>
              <w:rPr>
                <w:rFonts w:ascii="Times New Roman" w:hAnsi="Times New Roman" w:cs="Times New Roman"/>
                <w:bCs/>
                <w:lang w:val="en-GB"/>
              </w:rPr>
            </w:pPr>
          </w:p>
          <w:p w14:paraId="50B0EF88" w14:textId="77777777" w:rsidR="00A72FEB" w:rsidRPr="00DB4A54" w:rsidRDefault="00A72FEB" w:rsidP="0021651B">
            <w:pPr>
              <w:spacing w:after="0" w:line="240" w:lineRule="auto"/>
              <w:rPr>
                <w:rFonts w:ascii="Times New Roman" w:hAnsi="Times New Roman" w:cs="Times New Roman"/>
                <w:bCs/>
                <w:lang w:val="en-GB"/>
              </w:rPr>
            </w:pPr>
          </w:p>
          <w:p w14:paraId="2FC8355B" w14:textId="77777777" w:rsidR="00A72FEB" w:rsidRPr="00DB4A54" w:rsidRDefault="00A72FEB" w:rsidP="0021651B">
            <w:pPr>
              <w:spacing w:after="0" w:line="240" w:lineRule="auto"/>
              <w:rPr>
                <w:rFonts w:ascii="Times New Roman" w:hAnsi="Times New Roman" w:cs="Times New Roman"/>
                <w:bCs/>
                <w:lang w:val="en-GB"/>
              </w:rPr>
            </w:pPr>
          </w:p>
          <w:p w14:paraId="1D96D613" w14:textId="77777777" w:rsidR="004376FF" w:rsidRPr="00DB4A54" w:rsidRDefault="004376FF" w:rsidP="0021651B">
            <w:pPr>
              <w:spacing w:after="0" w:line="240" w:lineRule="auto"/>
              <w:rPr>
                <w:rFonts w:ascii="Times New Roman" w:hAnsi="Times New Roman" w:cs="Times New Roman"/>
                <w:b/>
                <w:lang w:val="en-GB"/>
              </w:rPr>
            </w:pPr>
          </w:p>
          <w:p w14:paraId="12CCB3FB" w14:textId="4745D3D9" w:rsidR="004376FF" w:rsidRPr="00AE6722" w:rsidRDefault="004376FF" w:rsidP="0021651B">
            <w:pPr>
              <w:spacing w:after="0" w:line="240" w:lineRule="auto"/>
              <w:rPr>
                <w:rFonts w:ascii="Times New Roman" w:hAnsi="Times New Roman" w:cs="Times New Roman"/>
                <w:b/>
              </w:rPr>
            </w:pPr>
            <w:r w:rsidRPr="00AE6722">
              <w:rPr>
                <w:rFonts w:ascii="Times New Roman" w:hAnsi="Times New Roman" w:cs="Times New Roman"/>
                <w:b/>
              </w:rPr>
              <w:lastRenderedPageBreak/>
              <w:t xml:space="preserve">Art. </w:t>
            </w:r>
            <w:r w:rsidR="00E74079" w:rsidRPr="00AE6722">
              <w:rPr>
                <w:rFonts w:ascii="Times New Roman" w:hAnsi="Times New Roman" w:cs="Times New Roman"/>
                <w:b/>
              </w:rPr>
              <w:t>19</w:t>
            </w:r>
            <w:r w:rsidR="000117B8" w:rsidRPr="00AE6722">
              <w:rPr>
                <w:rFonts w:ascii="Times New Roman" w:hAnsi="Times New Roman" w:cs="Times New Roman"/>
                <w:b/>
              </w:rPr>
              <w:t xml:space="preserve"> ust. 1 pkt 1</w:t>
            </w:r>
          </w:p>
          <w:p w14:paraId="1EEE8132" w14:textId="77777777" w:rsidR="007F01AA" w:rsidRPr="00AE6722" w:rsidRDefault="007F01AA" w:rsidP="0021651B">
            <w:pPr>
              <w:spacing w:after="0" w:line="240" w:lineRule="auto"/>
              <w:rPr>
                <w:rFonts w:ascii="Times New Roman" w:hAnsi="Times New Roman" w:cs="Times New Roman"/>
                <w:b/>
              </w:rPr>
            </w:pPr>
          </w:p>
          <w:p w14:paraId="1878B40A" w14:textId="77777777" w:rsidR="0085688B" w:rsidRPr="00AE6722" w:rsidRDefault="0085688B" w:rsidP="0021651B">
            <w:pPr>
              <w:spacing w:after="0" w:line="240" w:lineRule="auto"/>
              <w:rPr>
                <w:rFonts w:ascii="Times New Roman" w:hAnsi="Times New Roman" w:cs="Times New Roman"/>
                <w:b/>
              </w:rPr>
            </w:pPr>
          </w:p>
          <w:p w14:paraId="1C6294AA" w14:textId="77777777" w:rsidR="00A72FEB" w:rsidRPr="00AE6722" w:rsidRDefault="00A72FEB" w:rsidP="0021651B">
            <w:pPr>
              <w:spacing w:after="0" w:line="240" w:lineRule="auto"/>
              <w:rPr>
                <w:rFonts w:ascii="Times New Roman" w:hAnsi="Times New Roman" w:cs="Times New Roman"/>
                <w:b/>
              </w:rPr>
            </w:pPr>
          </w:p>
          <w:p w14:paraId="23C18921" w14:textId="77777777" w:rsidR="00A72FEB" w:rsidRPr="00AE6722" w:rsidRDefault="00A72FEB" w:rsidP="0021651B">
            <w:pPr>
              <w:spacing w:after="0" w:line="240" w:lineRule="auto"/>
              <w:rPr>
                <w:rFonts w:ascii="Times New Roman" w:hAnsi="Times New Roman" w:cs="Times New Roman"/>
                <w:b/>
              </w:rPr>
            </w:pPr>
          </w:p>
          <w:p w14:paraId="1C0DC14B" w14:textId="77777777" w:rsidR="000117B8" w:rsidRPr="00AE6722" w:rsidRDefault="000117B8" w:rsidP="0021651B">
            <w:pPr>
              <w:spacing w:after="0" w:line="240" w:lineRule="auto"/>
              <w:rPr>
                <w:rFonts w:ascii="Times New Roman" w:hAnsi="Times New Roman" w:cs="Times New Roman"/>
                <w:b/>
              </w:rPr>
            </w:pPr>
          </w:p>
          <w:p w14:paraId="6BF26F38" w14:textId="77777777" w:rsidR="000117B8" w:rsidRPr="00AE6722" w:rsidRDefault="000117B8" w:rsidP="0021651B">
            <w:pPr>
              <w:spacing w:after="0" w:line="240" w:lineRule="auto"/>
              <w:rPr>
                <w:rFonts w:ascii="Times New Roman" w:hAnsi="Times New Roman" w:cs="Times New Roman"/>
                <w:b/>
              </w:rPr>
            </w:pPr>
          </w:p>
          <w:p w14:paraId="4956335B" w14:textId="77777777" w:rsidR="000117B8" w:rsidRPr="00AE6722" w:rsidRDefault="000117B8" w:rsidP="0021651B">
            <w:pPr>
              <w:spacing w:after="0" w:line="240" w:lineRule="auto"/>
              <w:rPr>
                <w:rFonts w:ascii="Times New Roman" w:hAnsi="Times New Roman" w:cs="Times New Roman"/>
                <w:b/>
              </w:rPr>
            </w:pPr>
          </w:p>
          <w:p w14:paraId="26776CA5" w14:textId="77777777" w:rsidR="000117B8" w:rsidRPr="00AE6722" w:rsidRDefault="000117B8" w:rsidP="0021651B">
            <w:pPr>
              <w:spacing w:after="0" w:line="240" w:lineRule="auto"/>
              <w:rPr>
                <w:rFonts w:ascii="Times New Roman" w:hAnsi="Times New Roman" w:cs="Times New Roman"/>
                <w:b/>
              </w:rPr>
            </w:pPr>
          </w:p>
          <w:p w14:paraId="7A1DEBA0" w14:textId="77777777" w:rsidR="000117B8" w:rsidRPr="00AE6722" w:rsidRDefault="000117B8" w:rsidP="0021651B">
            <w:pPr>
              <w:spacing w:after="0" w:line="240" w:lineRule="auto"/>
              <w:rPr>
                <w:rFonts w:ascii="Times New Roman" w:hAnsi="Times New Roman" w:cs="Times New Roman"/>
                <w:b/>
              </w:rPr>
            </w:pPr>
          </w:p>
          <w:p w14:paraId="3D110255" w14:textId="5C6B0A02" w:rsidR="00A04518" w:rsidRPr="00AE6722" w:rsidRDefault="007F01AA" w:rsidP="0021651B">
            <w:pPr>
              <w:spacing w:after="0" w:line="240" w:lineRule="auto"/>
              <w:rPr>
                <w:rFonts w:ascii="Times New Roman" w:hAnsi="Times New Roman" w:cs="Times New Roman"/>
                <w:b/>
              </w:rPr>
            </w:pPr>
            <w:r w:rsidRPr="00AE6722">
              <w:rPr>
                <w:rFonts w:ascii="Times New Roman" w:hAnsi="Times New Roman" w:cs="Times New Roman"/>
                <w:b/>
              </w:rPr>
              <w:t xml:space="preserve">Art. </w:t>
            </w:r>
            <w:r w:rsidR="00F65A5A" w:rsidRPr="00AE6722">
              <w:rPr>
                <w:rFonts w:ascii="Times New Roman" w:hAnsi="Times New Roman" w:cs="Times New Roman"/>
                <w:b/>
              </w:rPr>
              <w:t>3</w:t>
            </w:r>
            <w:r w:rsidR="004B1AE2" w:rsidRPr="00AE6722">
              <w:rPr>
                <w:rFonts w:ascii="Times New Roman" w:hAnsi="Times New Roman" w:cs="Times New Roman"/>
                <w:b/>
              </w:rPr>
              <w:t>7</w:t>
            </w:r>
          </w:p>
          <w:p w14:paraId="04498D8A" w14:textId="77777777" w:rsidR="00A04518" w:rsidRPr="00AE6722" w:rsidRDefault="00A04518" w:rsidP="0021651B">
            <w:pPr>
              <w:spacing w:after="0" w:line="240" w:lineRule="auto"/>
              <w:rPr>
                <w:rFonts w:ascii="Times New Roman" w:hAnsi="Times New Roman" w:cs="Times New Roman"/>
                <w:b/>
              </w:rPr>
            </w:pPr>
          </w:p>
          <w:p w14:paraId="47C56CE1" w14:textId="77777777" w:rsidR="00A04518" w:rsidRPr="00AE6722" w:rsidRDefault="00A04518" w:rsidP="0021651B">
            <w:pPr>
              <w:spacing w:after="0" w:line="240" w:lineRule="auto"/>
              <w:rPr>
                <w:rFonts w:ascii="Times New Roman" w:hAnsi="Times New Roman" w:cs="Times New Roman"/>
                <w:b/>
              </w:rPr>
            </w:pPr>
          </w:p>
          <w:p w14:paraId="13C47344" w14:textId="77777777" w:rsidR="00A04518" w:rsidRPr="00AE6722" w:rsidRDefault="00A04518" w:rsidP="0021651B">
            <w:pPr>
              <w:spacing w:after="0" w:line="240" w:lineRule="auto"/>
              <w:rPr>
                <w:rFonts w:ascii="Times New Roman" w:hAnsi="Times New Roman" w:cs="Times New Roman"/>
                <w:b/>
              </w:rPr>
            </w:pPr>
          </w:p>
          <w:p w14:paraId="37612758" w14:textId="77777777" w:rsidR="00A04518" w:rsidRPr="00AE6722" w:rsidRDefault="00A04518" w:rsidP="0021651B">
            <w:pPr>
              <w:spacing w:after="0" w:line="240" w:lineRule="auto"/>
              <w:rPr>
                <w:rFonts w:ascii="Times New Roman" w:hAnsi="Times New Roman" w:cs="Times New Roman"/>
                <w:b/>
              </w:rPr>
            </w:pPr>
          </w:p>
          <w:p w14:paraId="1D99CB6D" w14:textId="77777777" w:rsidR="00A04518" w:rsidRPr="00AE6722" w:rsidRDefault="00A04518" w:rsidP="0021651B">
            <w:pPr>
              <w:spacing w:after="0" w:line="240" w:lineRule="auto"/>
              <w:rPr>
                <w:rFonts w:ascii="Times New Roman" w:hAnsi="Times New Roman" w:cs="Times New Roman"/>
                <w:b/>
              </w:rPr>
            </w:pPr>
          </w:p>
          <w:p w14:paraId="57CC29E6" w14:textId="0296352A" w:rsidR="007F01AA" w:rsidRPr="00AE6722" w:rsidRDefault="00A04518" w:rsidP="0021651B">
            <w:pPr>
              <w:spacing w:after="0" w:line="240" w:lineRule="auto"/>
              <w:rPr>
                <w:rFonts w:ascii="Times New Roman" w:hAnsi="Times New Roman" w:cs="Times New Roman"/>
                <w:b/>
              </w:rPr>
            </w:pPr>
            <w:r w:rsidRPr="00AE6722">
              <w:rPr>
                <w:rFonts w:ascii="Times New Roman" w:hAnsi="Times New Roman" w:cs="Times New Roman"/>
                <w:b/>
              </w:rPr>
              <w:t>Art. 3</w:t>
            </w:r>
            <w:r w:rsidR="004B1AE2" w:rsidRPr="00AE6722">
              <w:rPr>
                <w:rFonts w:ascii="Times New Roman" w:hAnsi="Times New Roman" w:cs="Times New Roman"/>
                <w:b/>
              </w:rPr>
              <w:t>8</w:t>
            </w:r>
            <w:r w:rsidRPr="00AE6722">
              <w:rPr>
                <w:rFonts w:ascii="Times New Roman" w:hAnsi="Times New Roman" w:cs="Times New Roman"/>
                <w:b/>
              </w:rPr>
              <w:t xml:space="preserve"> ust. </w:t>
            </w:r>
            <w:r w:rsidR="00F65A5A" w:rsidRPr="00AE6722">
              <w:rPr>
                <w:rFonts w:ascii="Times New Roman" w:hAnsi="Times New Roman" w:cs="Times New Roman"/>
                <w:b/>
              </w:rPr>
              <w:t>1</w:t>
            </w:r>
            <w:r w:rsidR="004B1AE2" w:rsidRPr="00AE6722">
              <w:rPr>
                <w:rFonts w:ascii="Times New Roman" w:hAnsi="Times New Roman" w:cs="Times New Roman"/>
                <w:b/>
              </w:rPr>
              <w:t xml:space="preserve"> pkt 1 i 2</w:t>
            </w:r>
            <w:r w:rsidR="009E591A">
              <w:rPr>
                <w:rFonts w:ascii="Times New Roman" w:hAnsi="Times New Roman" w:cs="Times New Roman"/>
                <w:b/>
              </w:rPr>
              <w:t xml:space="preserve">, ust. 2 </w:t>
            </w:r>
            <w:r w:rsidR="004B1AE2" w:rsidRPr="00AE6722">
              <w:rPr>
                <w:rFonts w:ascii="Times New Roman" w:hAnsi="Times New Roman" w:cs="Times New Roman"/>
                <w:b/>
              </w:rPr>
              <w:t>oraz ust. 3</w:t>
            </w:r>
            <w:r w:rsidR="00180854">
              <w:rPr>
                <w:rFonts w:ascii="Times New Roman" w:hAnsi="Times New Roman" w:cs="Times New Roman"/>
                <w:b/>
              </w:rPr>
              <w:t xml:space="preserve"> </w:t>
            </w:r>
          </w:p>
          <w:p w14:paraId="4622217A" w14:textId="77777777" w:rsidR="000B1A48" w:rsidRPr="00AE6722" w:rsidRDefault="000B1A48" w:rsidP="0021651B">
            <w:pPr>
              <w:spacing w:after="0" w:line="240" w:lineRule="auto"/>
              <w:rPr>
                <w:rFonts w:ascii="Times New Roman" w:hAnsi="Times New Roman" w:cs="Times New Roman"/>
                <w:b/>
              </w:rPr>
            </w:pPr>
          </w:p>
          <w:p w14:paraId="2E96BC29" w14:textId="77777777" w:rsidR="009E591A" w:rsidRDefault="009E591A" w:rsidP="0021651B">
            <w:pPr>
              <w:spacing w:after="0" w:line="240" w:lineRule="auto"/>
              <w:rPr>
                <w:rFonts w:ascii="Times New Roman" w:hAnsi="Times New Roman" w:cs="Times New Roman"/>
                <w:b/>
                <w:bCs/>
              </w:rPr>
            </w:pPr>
          </w:p>
          <w:p w14:paraId="407EA372" w14:textId="77777777" w:rsidR="00180854" w:rsidRDefault="00180854" w:rsidP="0021651B">
            <w:pPr>
              <w:spacing w:after="0" w:line="240" w:lineRule="auto"/>
              <w:rPr>
                <w:rFonts w:ascii="Times New Roman" w:hAnsi="Times New Roman" w:cs="Times New Roman"/>
                <w:b/>
                <w:bCs/>
              </w:rPr>
            </w:pPr>
          </w:p>
          <w:p w14:paraId="207CCFF6" w14:textId="77777777" w:rsidR="004B2387" w:rsidRDefault="004B2387" w:rsidP="0021651B">
            <w:pPr>
              <w:spacing w:after="0" w:line="240" w:lineRule="auto"/>
              <w:rPr>
                <w:rFonts w:ascii="Times New Roman" w:hAnsi="Times New Roman" w:cs="Times New Roman"/>
                <w:b/>
                <w:bCs/>
              </w:rPr>
            </w:pPr>
          </w:p>
          <w:p w14:paraId="7C1A025C" w14:textId="2B4B4E52" w:rsidR="000B1A48" w:rsidRPr="00AE6722" w:rsidRDefault="000B1A48" w:rsidP="0021651B">
            <w:pPr>
              <w:spacing w:after="0" w:line="240" w:lineRule="auto"/>
              <w:rPr>
                <w:rFonts w:ascii="Times New Roman" w:hAnsi="Times New Roman" w:cs="Times New Roman"/>
                <w:b/>
                <w:bCs/>
              </w:rPr>
            </w:pPr>
            <w:r w:rsidRPr="00AE6722">
              <w:rPr>
                <w:rFonts w:ascii="Times New Roman" w:hAnsi="Times New Roman" w:cs="Times New Roman"/>
                <w:b/>
                <w:bCs/>
              </w:rPr>
              <w:t xml:space="preserve">Art. </w:t>
            </w:r>
            <w:r w:rsidR="0031233E" w:rsidRPr="00AE6722">
              <w:rPr>
                <w:rFonts w:ascii="Times New Roman" w:hAnsi="Times New Roman" w:cs="Times New Roman"/>
                <w:b/>
                <w:bCs/>
              </w:rPr>
              <w:t>4</w:t>
            </w:r>
            <w:r w:rsidR="004B1AE2" w:rsidRPr="00AE6722">
              <w:rPr>
                <w:rFonts w:ascii="Times New Roman" w:hAnsi="Times New Roman" w:cs="Times New Roman"/>
                <w:b/>
                <w:bCs/>
              </w:rPr>
              <w:t>3</w:t>
            </w:r>
          </w:p>
          <w:p w14:paraId="145E100E" w14:textId="77777777" w:rsidR="0085688B" w:rsidRPr="00AE6722" w:rsidRDefault="0085688B" w:rsidP="0021651B">
            <w:pPr>
              <w:spacing w:after="0" w:line="240" w:lineRule="auto"/>
              <w:rPr>
                <w:rFonts w:ascii="Times New Roman" w:hAnsi="Times New Roman" w:cs="Times New Roman"/>
                <w:b/>
                <w:bCs/>
              </w:rPr>
            </w:pPr>
          </w:p>
          <w:p w14:paraId="17D6491D" w14:textId="77777777" w:rsidR="00697834" w:rsidRPr="00AE6722" w:rsidRDefault="00697834" w:rsidP="0021651B">
            <w:pPr>
              <w:spacing w:after="0" w:line="240" w:lineRule="auto"/>
              <w:rPr>
                <w:rFonts w:ascii="Times New Roman" w:hAnsi="Times New Roman" w:cs="Times New Roman"/>
                <w:b/>
                <w:bCs/>
              </w:rPr>
            </w:pPr>
          </w:p>
          <w:p w14:paraId="5BA31D5C" w14:textId="77777777" w:rsidR="00697834" w:rsidRPr="00AE6722" w:rsidRDefault="00697834" w:rsidP="0021651B">
            <w:pPr>
              <w:spacing w:after="0" w:line="240" w:lineRule="auto"/>
              <w:rPr>
                <w:rFonts w:ascii="Times New Roman" w:hAnsi="Times New Roman" w:cs="Times New Roman"/>
                <w:b/>
                <w:bCs/>
              </w:rPr>
            </w:pPr>
          </w:p>
          <w:p w14:paraId="78CCF15B" w14:textId="77777777" w:rsidR="0031233E" w:rsidRPr="00AE6722" w:rsidRDefault="0031233E" w:rsidP="0021651B">
            <w:pPr>
              <w:spacing w:after="0" w:line="240" w:lineRule="auto"/>
              <w:rPr>
                <w:rFonts w:ascii="Times New Roman" w:hAnsi="Times New Roman" w:cs="Times New Roman"/>
                <w:b/>
                <w:bCs/>
              </w:rPr>
            </w:pPr>
          </w:p>
          <w:p w14:paraId="6CFA9C41" w14:textId="77777777" w:rsidR="0031233E" w:rsidRPr="00AE6722" w:rsidRDefault="0031233E" w:rsidP="0021651B">
            <w:pPr>
              <w:spacing w:after="0" w:line="240" w:lineRule="auto"/>
              <w:rPr>
                <w:rFonts w:ascii="Times New Roman" w:hAnsi="Times New Roman" w:cs="Times New Roman"/>
                <w:b/>
                <w:bCs/>
              </w:rPr>
            </w:pPr>
          </w:p>
          <w:p w14:paraId="3FCDADE1" w14:textId="77777777" w:rsidR="0031233E" w:rsidRPr="00AE6722" w:rsidRDefault="0031233E" w:rsidP="0021651B">
            <w:pPr>
              <w:spacing w:after="0" w:line="240" w:lineRule="auto"/>
              <w:rPr>
                <w:rFonts w:ascii="Times New Roman" w:hAnsi="Times New Roman" w:cs="Times New Roman"/>
                <w:b/>
                <w:bCs/>
              </w:rPr>
            </w:pPr>
          </w:p>
          <w:p w14:paraId="18E043ED" w14:textId="77777777" w:rsidR="0031233E" w:rsidRPr="00AE6722" w:rsidRDefault="0031233E" w:rsidP="0021651B">
            <w:pPr>
              <w:spacing w:after="0" w:line="240" w:lineRule="auto"/>
              <w:rPr>
                <w:rFonts w:ascii="Times New Roman" w:hAnsi="Times New Roman" w:cs="Times New Roman"/>
                <w:b/>
                <w:bCs/>
              </w:rPr>
            </w:pPr>
          </w:p>
          <w:p w14:paraId="117B7F50" w14:textId="77777777" w:rsidR="00C62BA3" w:rsidRDefault="00C62BA3" w:rsidP="0021651B">
            <w:pPr>
              <w:spacing w:after="0" w:line="240" w:lineRule="auto"/>
              <w:rPr>
                <w:rFonts w:ascii="Times New Roman" w:hAnsi="Times New Roman" w:cs="Times New Roman"/>
                <w:b/>
                <w:bCs/>
              </w:rPr>
            </w:pPr>
          </w:p>
          <w:p w14:paraId="29B46DF0" w14:textId="77777777" w:rsidR="000F2F41" w:rsidRPr="00AE6722" w:rsidRDefault="000F2F41" w:rsidP="0021651B">
            <w:pPr>
              <w:spacing w:after="0" w:line="240" w:lineRule="auto"/>
              <w:rPr>
                <w:rFonts w:ascii="Times New Roman" w:hAnsi="Times New Roman" w:cs="Times New Roman"/>
                <w:b/>
                <w:bCs/>
              </w:rPr>
            </w:pPr>
          </w:p>
          <w:p w14:paraId="75D02F9A" w14:textId="6F8E0512" w:rsidR="000B1A48" w:rsidRPr="00AE6722" w:rsidRDefault="000B1A48" w:rsidP="0021651B">
            <w:pPr>
              <w:spacing w:after="0" w:line="240" w:lineRule="auto"/>
              <w:rPr>
                <w:rFonts w:ascii="Times New Roman" w:hAnsi="Times New Roman" w:cs="Times New Roman"/>
                <w:b/>
                <w:bCs/>
              </w:rPr>
            </w:pPr>
            <w:r w:rsidRPr="00AE6722">
              <w:rPr>
                <w:rFonts w:ascii="Times New Roman" w:hAnsi="Times New Roman" w:cs="Times New Roman"/>
                <w:b/>
                <w:bCs/>
              </w:rPr>
              <w:t>Art. 4</w:t>
            </w:r>
            <w:r w:rsidR="004B1AE2" w:rsidRPr="00AE6722">
              <w:rPr>
                <w:rFonts w:ascii="Times New Roman" w:hAnsi="Times New Roman" w:cs="Times New Roman"/>
                <w:b/>
                <w:bCs/>
              </w:rPr>
              <w:t>5</w:t>
            </w:r>
            <w:r w:rsidR="00FF527B" w:rsidRPr="00AE6722">
              <w:rPr>
                <w:rFonts w:ascii="Times New Roman" w:hAnsi="Times New Roman" w:cs="Times New Roman"/>
                <w:b/>
                <w:bCs/>
              </w:rPr>
              <w:t xml:space="preserve"> </w:t>
            </w:r>
          </w:p>
          <w:p w14:paraId="4EBF0BB9" w14:textId="77777777" w:rsidR="000B1A48" w:rsidRPr="00AE6722" w:rsidRDefault="000B1A48" w:rsidP="0021651B">
            <w:pPr>
              <w:spacing w:after="0" w:line="240" w:lineRule="auto"/>
              <w:rPr>
                <w:rFonts w:ascii="Times New Roman" w:hAnsi="Times New Roman" w:cs="Times New Roman"/>
                <w:b/>
                <w:bCs/>
              </w:rPr>
            </w:pPr>
          </w:p>
          <w:p w14:paraId="6F0462FB" w14:textId="77777777" w:rsidR="0067541C" w:rsidRPr="00AE6722" w:rsidRDefault="0067541C" w:rsidP="0021651B">
            <w:pPr>
              <w:spacing w:after="0" w:line="240" w:lineRule="auto"/>
              <w:rPr>
                <w:rFonts w:ascii="Times New Roman" w:hAnsi="Times New Roman" w:cs="Times New Roman"/>
                <w:b/>
                <w:bCs/>
              </w:rPr>
            </w:pPr>
          </w:p>
          <w:p w14:paraId="6A8AB6D8" w14:textId="77777777" w:rsidR="00697834" w:rsidRPr="00AE6722" w:rsidRDefault="00697834" w:rsidP="0021651B">
            <w:pPr>
              <w:spacing w:after="0" w:line="240" w:lineRule="auto"/>
              <w:rPr>
                <w:rFonts w:ascii="Times New Roman" w:hAnsi="Times New Roman" w:cs="Times New Roman"/>
                <w:b/>
                <w:bCs/>
              </w:rPr>
            </w:pPr>
          </w:p>
          <w:p w14:paraId="0FFC42BD" w14:textId="77777777" w:rsidR="00697834" w:rsidRPr="00AE6722" w:rsidRDefault="00697834" w:rsidP="0021651B">
            <w:pPr>
              <w:spacing w:after="0" w:line="240" w:lineRule="auto"/>
              <w:rPr>
                <w:rFonts w:ascii="Times New Roman" w:hAnsi="Times New Roman" w:cs="Times New Roman"/>
                <w:b/>
                <w:bCs/>
              </w:rPr>
            </w:pPr>
          </w:p>
          <w:p w14:paraId="5EDD1915" w14:textId="77777777" w:rsidR="00A476C5" w:rsidRDefault="00A476C5" w:rsidP="0021651B">
            <w:pPr>
              <w:spacing w:after="0" w:line="240" w:lineRule="auto"/>
              <w:rPr>
                <w:rFonts w:ascii="Times New Roman" w:hAnsi="Times New Roman" w:cs="Times New Roman"/>
                <w:b/>
                <w:bCs/>
              </w:rPr>
            </w:pPr>
          </w:p>
          <w:p w14:paraId="5AFCD765" w14:textId="77777777" w:rsidR="009B03D4" w:rsidRDefault="009B03D4" w:rsidP="0021651B">
            <w:pPr>
              <w:spacing w:after="0" w:line="240" w:lineRule="auto"/>
              <w:rPr>
                <w:rFonts w:ascii="Times New Roman" w:hAnsi="Times New Roman" w:cs="Times New Roman"/>
                <w:b/>
                <w:bCs/>
              </w:rPr>
            </w:pPr>
          </w:p>
          <w:p w14:paraId="06DB9CF7" w14:textId="77777777" w:rsidR="009B03D4" w:rsidRDefault="009B03D4" w:rsidP="0021651B">
            <w:pPr>
              <w:spacing w:after="0" w:line="240" w:lineRule="auto"/>
              <w:rPr>
                <w:rFonts w:ascii="Times New Roman" w:hAnsi="Times New Roman" w:cs="Times New Roman"/>
                <w:b/>
                <w:bCs/>
              </w:rPr>
            </w:pPr>
          </w:p>
          <w:p w14:paraId="67E498A4" w14:textId="77777777" w:rsidR="009B03D4" w:rsidRDefault="009B03D4" w:rsidP="0021651B">
            <w:pPr>
              <w:spacing w:after="0" w:line="240" w:lineRule="auto"/>
              <w:rPr>
                <w:rFonts w:ascii="Times New Roman" w:hAnsi="Times New Roman" w:cs="Times New Roman"/>
                <w:b/>
                <w:bCs/>
              </w:rPr>
            </w:pPr>
          </w:p>
          <w:p w14:paraId="0A991087" w14:textId="77777777" w:rsidR="009B03D4" w:rsidRDefault="009B03D4" w:rsidP="0021651B">
            <w:pPr>
              <w:spacing w:after="0" w:line="240" w:lineRule="auto"/>
              <w:rPr>
                <w:rFonts w:ascii="Times New Roman" w:hAnsi="Times New Roman" w:cs="Times New Roman"/>
                <w:b/>
                <w:bCs/>
              </w:rPr>
            </w:pPr>
          </w:p>
          <w:p w14:paraId="1E30A62D" w14:textId="77777777" w:rsidR="009B03D4" w:rsidRDefault="009B03D4" w:rsidP="0021651B">
            <w:pPr>
              <w:spacing w:after="0" w:line="240" w:lineRule="auto"/>
              <w:rPr>
                <w:rFonts w:ascii="Times New Roman" w:hAnsi="Times New Roman" w:cs="Times New Roman"/>
                <w:b/>
                <w:bCs/>
              </w:rPr>
            </w:pPr>
          </w:p>
          <w:p w14:paraId="157FB797" w14:textId="77777777" w:rsidR="009B03D4" w:rsidRDefault="009B03D4" w:rsidP="0021651B">
            <w:pPr>
              <w:spacing w:after="0" w:line="240" w:lineRule="auto"/>
              <w:rPr>
                <w:rFonts w:ascii="Times New Roman" w:hAnsi="Times New Roman" w:cs="Times New Roman"/>
                <w:b/>
                <w:bCs/>
              </w:rPr>
            </w:pPr>
          </w:p>
          <w:p w14:paraId="3D8D794F" w14:textId="77777777" w:rsidR="009B03D4" w:rsidRDefault="009B03D4" w:rsidP="0021651B">
            <w:pPr>
              <w:spacing w:after="0" w:line="240" w:lineRule="auto"/>
              <w:rPr>
                <w:rFonts w:ascii="Times New Roman" w:hAnsi="Times New Roman" w:cs="Times New Roman"/>
                <w:b/>
                <w:bCs/>
              </w:rPr>
            </w:pPr>
          </w:p>
          <w:p w14:paraId="0C161ECB" w14:textId="77777777" w:rsidR="009B03D4" w:rsidRDefault="009B03D4" w:rsidP="0021651B">
            <w:pPr>
              <w:spacing w:after="0" w:line="240" w:lineRule="auto"/>
              <w:rPr>
                <w:rFonts w:ascii="Times New Roman" w:hAnsi="Times New Roman" w:cs="Times New Roman"/>
                <w:b/>
                <w:bCs/>
              </w:rPr>
            </w:pPr>
          </w:p>
          <w:p w14:paraId="06A79F14" w14:textId="77777777" w:rsidR="009B03D4" w:rsidRDefault="009B03D4" w:rsidP="0021651B">
            <w:pPr>
              <w:spacing w:after="0" w:line="240" w:lineRule="auto"/>
              <w:rPr>
                <w:rFonts w:ascii="Times New Roman" w:hAnsi="Times New Roman" w:cs="Times New Roman"/>
                <w:b/>
                <w:bCs/>
              </w:rPr>
            </w:pPr>
          </w:p>
          <w:p w14:paraId="684EF528" w14:textId="77777777" w:rsidR="009B03D4" w:rsidRDefault="009B03D4" w:rsidP="0021651B">
            <w:pPr>
              <w:spacing w:after="0" w:line="240" w:lineRule="auto"/>
              <w:rPr>
                <w:rFonts w:ascii="Times New Roman" w:hAnsi="Times New Roman" w:cs="Times New Roman"/>
                <w:b/>
                <w:bCs/>
              </w:rPr>
            </w:pPr>
          </w:p>
          <w:p w14:paraId="20503EE6" w14:textId="77777777" w:rsidR="009B03D4" w:rsidRDefault="009B03D4" w:rsidP="0021651B">
            <w:pPr>
              <w:spacing w:after="0" w:line="240" w:lineRule="auto"/>
              <w:rPr>
                <w:rFonts w:ascii="Times New Roman" w:hAnsi="Times New Roman" w:cs="Times New Roman"/>
                <w:b/>
                <w:bCs/>
              </w:rPr>
            </w:pPr>
          </w:p>
          <w:p w14:paraId="3D45117F" w14:textId="77777777" w:rsidR="00472BB2" w:rsidRDefault="00472BB2" w:rsidP="0021651B">
            <w:pPr>
              <w:spacing w:after="0" w:line="240" w:lineRule="auto"/>
              <w:rPr>
                <w:rFonts w:ascii="Times New Roman" w:hAnsi="Times New Roman" w:cs="Times New Roman"/>
                <w:b/>
                <w:bCs/>
              </w:rPr>
            </w:pPr>
          </w:p>
          <w:p w14:paraId="79FC6F04" w14:textId="0883A45C" w:rsidR="000B1A48" w:rsidRPr="00AE6722" w:rsidRDefault="000B1A48" w:rsidP="0021651B">
            <w:pPr>
              <w:spacing w:after="0" w:line="240" w:lineRule="auto"/>
              <w:rPr>
                <w:rFonts w:ascii="Times New Roman" w:hAnsi="Times New Roman" w:cs="Times New Roman"/>
                <w:b/>
                <w:bCs/>
              </w:rPr>
            </w:pPr>
            <w:r w:rsidRPr="00AE6722">
              <w:rPr>
                <w:rFonts w:ascii="Times New Roman" w:hAnsi="Times New Roman" w:cs="Times New Roman"/>
                <w:b/>
                <w:bCs/>
              </w:rPr>
              <w:t xml:space="preserve">Art. </w:t>
            </w:r>
            <w:r w:rsidR="005A442E" w:rsidRPr="00AE6722">
              <w:rPr>
                <w:rFonts w:ascii="Times New Roman" w:hAnsi="Times New Roman" w:cs="Times New Roman"/>
                <w:b/>
                <w:bCs/>
              </w:rPr>
              <w:t>4</w:t>
            </w:r>
            <w:r w:rsidR="004B1AE2" w:rsidRPr="00AE6722">
              <w:rPr>
                <w:rFonts w:ascii="Times New Roman" w:hAnsi="Times New Roman" w:cs="Times New Roman"/>
                <w:b/>
                <w:bCs/>
              </w:rPr>
              <w:t>7</w:t>
            </w:r>
            <w:r w:rsidR="005A442E" w:rsidRPr="00AE6722">
              <w:rPr>
                <w:rFonts w:ascii="Times New Roman" w:hAnsi="Times New Roman" w:cs="Times New Roman"/>
                <w:b/>
                <w:bCs/>
              </w:rPr>
              <w:t xml:space="preserve"> </w:t>
            </w:r>
            <w:r w:rsidRPr="00AE6722">
              <w:rPr>
                <w:rFonts w:ascii="Times New Roman" w:hAnsi="Times New Roman" w:cs="Times New Roman"/>
                <w:b/>
                <w:bCs/>
              </w:rPr>
              <w:t>pkt 1</w:t>
            </w:r>
            <w:r w:rsidR="00937243">
              <w:rPr>
                <w:rFonts w:ascii="Times New Roman" w:hAnsi="Times New Roman" w:cs="Times New Roman"/>
                <w:b/>
                <w:bCs/>
              </w:rPr>
              <w:t xml:space="preserve">, 3 i 4 </w:t>
            </w:r>
          </w:p>
          <w:p w14:paraId="643BF5DF" w14:textId="77777777" w:rsidR="000B1A48" w:rsidRPr="00AE6722" w:rsidRDefault="000B1A48" w:rsidP="0021651B">
            <w:pPr>
              <w:spacing w:after="0" w:line="240" w:lineRule="auto"/>
              <w:rPr>
                <w:rFonts w:ascii="Times New Roman" w:hAnsi="Times New Roman" w:cs="Times New Roman"/>
                <w:b/>
                <w:bCs/>
              </w:rPr>
            </w:pPr>
          </w:p>
          <w:p w14:paraId="6B544AF2" w14:textId="77777777" w:rsidR="000B1A48" w:rsidRPr="00AE6722" w:rsidRDefault="000B1A48" w:rsidP="0021651B">
            <w:pPr>
              <w:spacing w:after="0" w:line="240" w:lineRule="auto"/>
              <w:rPr>
                <w:rFonts w:ascii="Times New Roman" w:hAnsi="Times New Roman" w:cs="Times New Roman"/>
                <w:b/>
                <w:bCs/>
              </w:rPr>
            </w:pPr>
          </w:p>
          <w:p w14:paraId="03F3BBB7" w14:textId="6E96AF22" w:rsidR="000B1A48" w:rsidRPr="00AE6722" w:rsidRDefault="000B1A48" w:rsidP="0021651B">
            <w:pPr>
              <w:spacing w:after="0" w:line="240" w:lineRule="auto"/>
              <w:rPr>
                <w:rFonts w:ascii="Times New Roman" w:eastAsia="Times New Roman" w:hAnsi="Times New Roman" w:cs="Times New Roman"/>
                <w:lang w:eastAsia="pl-PL"/>
              </w:rPr>
            </w:pPr>
          </w:p>
        </w:tc>
        <w:tc>
          <w:tcPr>
            <w:tcW w:w="5420" w:type="dxa"/>
          </w:tcPr>
          <w:p w14:paraId="7551B09F" w14:textId="4F6BF496" w:rsidR="000F6B24" w:rsidRPr="00AE6722" w:rsidRDefault="000F6B24" w:rsidP="0021651B">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lastRenderedPageBreak/>
              <w:t>1. Użytkujący przeprowadza inwentaryzację wyrobów zawierających azbest przez sporządzenie spisu z natury lub</w:t>
            </w:r>
            <w:r w:rsidR="006B1B96" w:rsidRPr="00AE6722">
              <w:rPr>
                <w:rFonts w:ascii="Times New Roman" w:hAnsi="Times New Roman" w:cs="Times New Roman"/>
                <w:color w:val="000000"/>
              </w:rPr>
              <w:t xml:space="preserve"> </w:t>
            </w:r>
            <w:r w:rsidRPr="00AE6722">
              <w:rPr>
                <w:rFonts w:ascii="Times New Roman" w:hAnsi="Times New Roman" w:cs="Times New Roman"/>
                <w:color w:val="000000"/>
              </w:rPr>
              <w:t>na</w:t>
            </w:r>
            <w:r w:rsidR="006B1B96" w:rsidRPr="00AE6722">
              <w:rPr>
                <w:rFonts w:ascii="Times New Roman" w:hAnsi="Times New Roman" w:cs="Times New Roman"/>
                <w:color w:val="000000"/>
              </w:rPr>
              <w:t xml:space="preserve"> </w:t>
            </w:r>
            <w:r w:rsidRPr="00AE6722">
              <w:rPr>
                <w:rFonts w:ascii="Times New Roman" w:hAnsi="Times New Roman" w:cs="Times New Roman"/>
                <w:color w:val="000000"/>
              </w:rPr>
              <w:t>podstawie</w:t>
            </w:r>
            <w:r w:rsidR="00BF162C" w:rsidRPr="00AE6722">
              <w:rPr>
                <w:rFonts w:ascii="Times New Roman" w:hAnsi="Times New Roman" w:cs="Times New Roman"/>
                <w:color w:val="000000"/>
              </w:rPr>
              <w:t xml:space="preserve"> </w:t>
            </w:r>
            <w:r w:rsidRPr="00AE6722">
              <w:rPr>
                <w:rFonts w:ascii="Times New Roman" w:hAnsi="Times New Roman" w:cs="Times New Roman"/>
                <w:color w:val="000000"/>
              </w:rPr>
              <w:t>dostępnych dokumentów przedstawiających stan obiektu, instalacji lub</w:t>
            </w:r>
            <w:r w:rsidR="006B1B96" w:rsidRPr="00AE6722">
              <w:rPr>
                <w:rFonts w:ascii="Times New Roman" w:hAnsi="Times New Roman" w:cs="Times New Roman"/>
                <w:color w:val="000000"/>
              </w:rPr>
              <w:t xml:space="preserve"> </w:t>
            </w:r>
            <w:r w:rsidRPr="00AE6722">
              <w:rPr>
                <w:rFonts w:ascii="Times New Roman" w:hAnsi="Times New Roman" w:cs="Times New Roman"/>
                <w:color w:val="000000"/>
              </w:rPr>
              <w:t>urządzenia.</w:t>
            </w:r>
          </w:p>
          <w:p w14:paraId="59F1C8AF" w14:textId="77777777" w:rsidR="000F6B24" w:rsidRPr="00AE6722" w:rsidRDefault="000F6B24" w:rsidP="0021651B">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2. Na podstawie wyników inwentaryzacji użytkujący sporządza deklarację dotyczącą wyrobów zawierających azbest, zwaną dalej „deklaracją”.</w:t>
            </w:r>
          </w:p>
          <w:p w14:paraId="17ACD348" w14:textId="77777777" w:rsidR="003801F2" w:rsidRPr="00AE6722" w:rsidRDefault="003801F2" w:rsidP="006D093A">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3. Deklaracja zawiera:</w:t>
            </w:r>
          </w:p>
          <w:p w14:paraId="5C322EAC" w14:textId="1FD2004A" w:rsidR="003801F2" w:rsidRPr="00AE6722" w:rsidRDefault="003801F2" w:rsidP="006D093A">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xml:space="preserve">1) dane użytkującego: </w:t>
            </w:r>
          </w:p>
          <w:p w14:paraId="0C355B32" w14:textId="21BD18F9" w:rsidR="003801F2" w:rsidRPr="00AE6722" w:rsidRDefault="003801F2" w:rsidP="006D093A">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a) imię i nazwisko lub firmę (nazwę);</w:t>
            </w:r>
          </w:p>
          <w:p w14:paraId="75F8576A" w14:textId="50EB430A" w:rsidR="003801F2" w:rsidRPr="00AE6722" w:rsidRDefault="003801F2" w:rsidP="006D093A">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b) adres siedziby;</w:t>
            </w:r>
          </w:p>
          <w:p w14:paraId="533E7DEF" w14:textId="327A1DAB" w:rsidR="003801F2" w:rsidRPr="00AE6722" w:rsidRDefault="003801F2" w:rsidP="006D093A">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c) adres do korespondencji;</w:t>
            </w:r>
          </w:p>
          <w:p w14:paraId="1F72208E" w14:textId="361CEA88" w:rsidR="003801F2" w:rsidRPr="00AE6722" w:rsidRDefault="003801F2" w:rsidP="006D093A">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d) numer telefonu, jeżeli posiada;</w:t>
            </w:r>
          </w:p>
          <w:p w14:paraId="78579C2F" w14:textId="548B197C" w:rsidR="003801F2" w:rsidRPr="00AE6722" w:rsidRDefault="003801F2" w:rsidP="006D093A">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e) numer identyfikacji podatkowej NIP, jeżeli został nadany;</w:t>
            </w:r>
          </w:p>
          <w:p w14:paraId="540FA48B" w14:textId="3D4F24C6" w:rsidR="003801F2" w:rsidRPr="00AE6722" w:rsidRDefault="003801F2" w:rsidP="006D093A">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xml:space="preserve">2) </w:t>
            </w:r>
            <w:r w:rsidR="00BF162C" w:rsidRPr="00AE6722">
              <w:rPr>
                <w:rFonts w:ascii="Times New Roman" w:hAnsi="Times New Roman" w:cs="Times New Roman"/>
                <w:color w:val="000000"/>
              </w:rPr>
              <w:t xml:space="preserve">dane dotyczące </w:t>
            </w:r>
            <w:r w:rsidRPr="00AE6722">
              <w:rPr>
                <w:rFonts w:ascii="Times New Roman" w:hAnsi="Times New Roman" w:cs="Times New Roman"/>
                <w:color w:val="000000"/>
              </w:rPr>
              <w:t>lokalizacj</w:t>
            </w:r>
            <w:r w:rsidR="00BF162C" w:rsidRPr="00AE6722">
              <w:rPr>
                <w:rFonts w:ascii="Times New Roman" w:hAnsi="Times New Roman" w:cs="Times New Roman"/>
                <w:color w:val="000000"/>
              </w:rPr>
              <w:t>i</w:t>
            </w:r>
            <w:r w:rsidRPr="00AE6722">
              <w:rPr>
                <w:rFonts w:ascii="Times New Roman" w:hAnsi="Times New Roman" w:cs="Times New Roman"/>
                <w:color w:val="000000"/>
              </w:rPr>
              <w:t xml:space="preserve"> wyrobu zawierającego azbest:</w:t>
            </w:r>
          </w:p>
          <w:p w14:paraId="772850DE" w14:textId="1710746C" w:rsidR="003801F2" w:rsidRPr="00AE6722" w:rsidRDefault="003801F2" w:rsidP="006D093A">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a) nazwę obiektu, urządzenia lub instalacji;</w:t>
            </w:r>
          </w:p>
          <w:p w14:paraId="60B355D3" w14:textId="7236EEFB" w:rsidR="003801F2" w:rsidRPr="00AE6722" w:rsidRDefault="003801F2" w:rsidP="006D093A">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b) adres obiektu;</w:t>
            </w:r>
          </w:p>
          <w:p w14:paraId="5AF05F2F" w14:textId="02154F30" w:rsidR="003801F2" w:rsidRPr="00AE6722" w:rsidRDefault="003801F2" w:rsidP="006D093A">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c) identyfikator działki ewidencyjnej, o którym mowa w przepisach wydanych na podstawie art. 26 ust. 2 ustawy z dnia 17 maja 1989 r. – Prawo geodezyjne i kartograficzne (Dz. U. z 2024 r. poz. 1151</w:t>
            </w:r>
            <w:r w:rsidR="004B2387">
              <w:rPr>
                <w:rFonts w:ascii="Times New Roman" w:hAnsi="Times New Roman" w:cs="Times New Roman"/>
                <w:color w:val="000000"/>
              </w:rPr>
              <w:t>,1615</w:t>
            </w:r>
            <w:r w:rsidRPr="00AE6722">
              <w:rPr>
                <w:rFonts w:ascii="Times New Roman" w:hAnsi="Times New Roman" w:cs="Times New Roman"/>
                <w:color w:val="000000"/>
              </w:rPr>
              <w:t xml:space="preserve"> i 1824);</w:t>
            </w:r>
          </w:p>
          <w:p w14:paraId="52807E9E" w14:textId="487F604D" w:rsidR="003801F2" w:rsidRPr="00AE6722" w:rsidRDefault="003801F2" w:rsidP="006D093A">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3) dane dotyczące wyrobu zawierającego azbest:</w:t>
            </w:r>
          </w:p>
          <w:p w14:paraId="2686467F" w14:textId="0CB66A5A" w:rsidR="003801F2" w:rsidRPr="00AE6722" w:rsidRDefault="003801F2" w:rsidP="006D093A">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a) rodzaj zabudowy, instalacji albo drogi utwardzonej odpadami zawierającymi azbest;</w:t>
            </w:r>
          </w:p>
          <w:p w14:paraId="084B3A7A" w14:textId="5719833C" w:rsidR="003801F2" w:rsidRPr="00AE6722" w:rsidRDefault="003801F2" w:rsidP="006D093A">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b) rodzaj wyrobu;</w:t>
            </w:r>
          </w:p>
          <w:p w14:paraId="490F009C" w14:textId="6155A946" w:rsidR="003801F2" w:rsidRPr="00AE6722" w:rsidRDefault="003801F2" w:rsidP="006D093A">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lastRenderedPageBreak/>
              <w:t>c) masę lub ilość wyrobu;</w:t>
            </w:r>
          </w:p>
          <w:p w14:paraId="5F97338A" w14:textId="127BBADC" w:rsidR="003801F2" w:rsidRPr="00AE6722" w:rsidRDefault="003801F2" w:rsidP="006D093A">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d) plan sytuacyjny położenia wyrobu;</w:t>
            </w:r>
          </w:p>
          <w:p w14:paraId="46A1314A" w14:textId="2369C9C2" w:rsidR="003801F2" w:rsidRPr="00AE6722" w:rsidRDefault="003801F2" w:rsidP="006D093A">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e) planowany rok usunięcia lub zabezpieczenia wyrobu;</w:t>
            </w:r>
          </w:p>
          <w:p w14:paraId="30ECBCE6" w14:textId="57435C6E" w:rsidR="003801F2" w:rsidRPr="00AE6722" w:rsidRDefault="003801F2" w:rsidP="006D093A">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f) datę usunięcia lub zabezpieczenia wyrobu;</w:t>
            </w:r>
          </w:p>
          <w:p w14:paraId="0517954E" w14:textId="0A0D4DA7" w:rsidR="003801F2" w:rsidRPr="00AE6722" w:rsidRDefault="003801F2" w:rsidP="006D093A">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g) masę odpadów zawierających azbest przekazanych do unieszkodliwienia;</w:t>
            </w:r>
          </w:p>
          <w:p w14:paraId="74C78B54" w14:textId="7110D197" w:rsidR="003801F2" w:rsidRPr="00AE6722" w:rsidRDefault="003801F2" w:rsidP="006D093A">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h) masę lub ilość zabezpieczonych wyrobów.</w:t>
            </w:r>
          </w:p>
          <w:p w14:paraId="263905FC" w14:textId="0E9BE20B" w:rsidR="003801F2" w:rsidRPr="00AE6722" w:rsidRDefault="003801F2" w:rsidP="006D093A">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xml:space="preserve">4. Minister właściwy do spraw gospodarki określi, w drodze rozporządzenia, wzór deklaracji, mając na uwadze zróżnicowanie rodzajów </w:t>
            </w:r>
            <w:r w:rsidR="00BF162C" w:rsidRPr="00AE6722">
              <w:rPr>
                <w:rFonts w:ascii="Times New Roman" w:hAnsi="Times New Roman" w:cs="Times New Roman"/>
                <w:color w:val="000000"/>
              </w:rPr>
              <w:t xml:space="preserve">wyrobów zawierających azbest, </w:t>
            </w:r>
            <w:r w:rsidRPr="00AE6722">
              <w:rPr>
                <w:rFonts w:ascii="Times New Roman" w:hAnsi="Times New Roman" w:cs="Times New Roman"/>
                <w:color w:val="000000"/>
              </w:rPr>
              <w:t>zabudowy</w:t>
            </w:r>
            <w:r w:rsidR="00BF162C" w:rsidRPr="00AE6722">
              <w:rPr>
                <w:rFonts w:ascii="Times New Roman" w:hAnsi="Times New Roman" w:cs="Times New Roman"/>
                <w:color w:val="000000"/>
              </w:rPr>
              <w:t xml:space="preserve">, instalacji i dróg utwardzonych odpadami </w:t>
            </w:r>
            <w:r w:rsidRPr="00AE6722">
              <w:rPr>
                <w:rFonts w:ascii="Times New Roman" w:hAnsi="Times New Roman" w:cs="Times New Roman"/>
                <w:color w:val="000000"/>
              </w:rPr>
              <w:t xml:space="preserve"> zawierający</w:t>
            </w:r>
            <w:r w:rsidR="00BF162C" w:rsidRPr="00AE6722">
              <w:rPr>
                <w:rFonts w:ascii="Times New Roman" w:hAnsi="Times New Roman" w:cs="Times New Roman"/>
                <w:color w:val="000000"/>
              </w:rPr>
              <w:t>mi</w:t>
            </w:r>
            <w:r w:rsidRPr="00AE6722">
              <w:rPr>
                <w:rFonts w:ascii="Times New Roman" w:hAnsi="Times New Roman" w:cs="Times New Roman"/>
                <w:color w:val="000000"/>
              </w:rPr>
              <w:t xml:space="preserve"> azbest oraz ich lokalizację.</w:t>
            </w:r>
          </w:p>
          <w:p w14:paraId="5F86E099" w14:textId="77777777" w:rsidR="003801F2" w:rsidRPr="00AE6722" w:rsidRDefault="003801F2" w:rsidP="0021651B">
            <w:pPr>
              <w:spacing w:after="0" w:line="240" w:lineRule="auto"/>
              <w:jc w:val="both"/>
              <w:rPr>
                <w:rFonts w:ascii="Times New Roman" w:hAnsi="Times New Roman" w:cs="Times New Roman"/>
                <w:color w:val="000000"/>
              </w:rPr>
            </w:pPr>
          </w:p>
          <w:p w14:paraId="4AEC9000" w14:textId="33407F9C" w:rsidR="00D03CDF" w:rsidRPr="00AE6722" w:rsidRDefault="00535B34" w:rsidP="00BF162C">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xml:space="preserve">1. </w:t>
            </w:r>
            <w:r w:rsidR="00D03CDF" w:rsidRPr="00AE6722">
              <w:rPr>
                <w:rFonts w:ascii="Times New Roman" w:hAnsi="Times New Roman" w:cs="Times New Roman"/>
                <w:color w:val="000000"/>
              </w:rPr>
              <w:t>Użytkujący składa deklarację do właściwego marszałka województwa w formie:</w:t>
            </w:r>
          </w:p>
          <w:p w14:paraId="705D274A" w14:textId="5EAE7AA3" w:rsidR="00D03CDF" w:rsidRPr="00AE6722" w:rsidRDefault="00D03CDF" w:rsidP="00BF162C">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1) elektronicznej, lub</w:t>
            </w:r>
          </w:p>
          <w:p w14:paraId="40B9332D" w14:textId="36E2E283" w:rsidR="00D03CDF" w:rsidRPr="00AE6722" w:rsidRDefault="00D03CDF" w:rsidP="00BF162C">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2) papierowej.</w:t>
            </w:r>
          </w:p>
          <w:p w14:paraId="1BED1167" w14:textId="77777777" w:rsidR="00D03CDF" w:rsidRPr="00AE6722" w:rsidRDefault="00D03CDF" w:rsidP="00BF162C">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2. Użytkujący, który jest osobą fizyczną niebędącą przedsiębiorcą, składa deklarację do właściwego wójta, burmistrza lub prezydenta miasta, w sposób określony w ust. 1.</w:t>
            </w:r>
          </w:p>
          <w:p w14:paraId="70C15DE7" w14:textId="77777777" w:rsidR="00D03CDF" w:rsidRPr="00AE6722" w:rsidRDefault="00D03CDF" w:rsidP="00BF162C">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3. W przypadku zmiany danych, o których mowa w art. 4 ust. 3, użytkujący sporządza nową deklarację i składa ją do właściwego organu w terminie 30 dni od dnia zmiany danych, w sposób określony w ust. 1.</w:t>
            </w:r>
          </w:p>
          <w:p w14:paraId="4AEAAB1A" w14:textId="33CDB8F3" w:rsidR="00D03CDF" w:rsidRPr="00AE6722" w:rsidRDefault="00D03CDF" w:rsidP="00BF162C">
            <w:pPr>
              <w:spacing w:after="0" w:line="240" w:lineRule="auto"/>
              <w:jc w:val="both"/>
              <w:rPr>
                <w:rFonts w:ascii="Times New Roman" w:hAnsi="Times New Roman" w:cs="Times New Roman"/>
                <w:color w:val="000000"/>
              </w:rPr>
            </w:pPr>
            <w:bookmarkStart w:id="14" w:name="mip70453516"/>
            <w:bookmarkStart w:id="15" w:name="mip70453517"/>
            <w:bookmarkEnd w:id="14"/>
            <w:bookmarkEnd w:id="15"/>
          </w:p>
          <w:p w14:paraId="03882FAD" w14:textId="4C68D00B" w:rsidR="004B2387" w:rsidRPr="004B2387" w:rsidRDefault="00D03CDF" w:rsidP="004B2387">
            <w:pPr>
              <w:spacing w:after="0" w:line="240" w:lineRule="auto"/>
              <w:jc w:val="both"/>
              <w:rPr>
                <w:rFonts w:ascii="Times New Roman" w:hAnsi="Times New Roman" w:cs="Times New Roman"/>
                <w:color w:val="000000"/>
              </w:rPr>
            </w:pPr>
            <w:r w:rsidRPr="004B2387">
              <w:rPr>
                <w:rFonts w:ascii="Times New Roman" w:hAnsi="Times New Roman" w:cs="Times New Roman"/>
                <w:color w:val="000000"/>
              </w:rPr>
              <w:t>Wójt, burmistrz, prezydent miasta lub marszałek województwa</w:t>
            </w:r>
            <w:r w:rsidR="004B2387" w:rsidRPr="004B2387">
              <w:rPr>
                <w:rFonts w:ascii="Times New Roman" w:hAnsi="Times New Roman" w:cs="Times New Roman"/>
                <w:color w:val="000000"/>
              </w:rPr>
              <w:t xml:space="preserve"> dokonuje weryfikacji </w:t>
            </w:r>
            <w:bookmarkStart w:id="16" w:name="_Hlk117771649"/>
            <w:r w:rsidR="004B2387" w:rsidRPr="004B2387">
              <w:rPr>
                <w:rFonts w:ascii="Times New Roman" w:hAnsi="Times New Roman" w:cs="Times New Roman"/>
                <w:color w:val="000000"/>
              </w:rPr>
              <w:t>informacji zawartych w Bazie Azbestowej, o których mowa w art. 38 ust. 1 pkt 1 i 2</w:t>
            </w:r>
            <w:bookmarkEnd w:id="16"/>
            <w:r w:rsidR="004B2387" w:rsidRPr="004B2387">
              <w:rPr>
                <w:rFonts w:ascii="Times New Roman" w:hAnsi="Times New Roman" w:cs="Times New Roman"/>
                <w:color w:val="000000"/>
              </w:rPr>
              <w:t>, w przypadku gdy:</w:t>
            </w:r>
          </w:p>
          <w:p w14:paraId="1A99A371" w14:textId="1D118ED6" w:rsidR="004B2387" w:rsidRPr="004B2387" w:rsidRDefault="004B2387" w:rsidP="004B2387">
            <w:pPr>
              <w:spacing w:after="0" w:line="240" w:lineRule="auto"/>
              <w:jc w:val="both"/>
              <w:rPr>
                <w:rFonts w:ascii="Times New Roman" w:hAnsi="Times New Roman" w:cs="Times New Roman"/>
                <w:color w:val="000000"/>
              </w:rPr>
            </w:pPr>
            <w:r w:rsidRPr="004B2387">
              <w:rPr>
                <w:rFonts w:ascii="Times New Roman" w:hAnsi="Times New Roman" w:cs="Times New Roman"/>
                <w:color w:val="000000"/>
              </w:rPr>
              <w:t>1)</w:t>
            </w:r>
            <w:r>
              <w:rPr>
                <w:rFonts w:ascii="Times New Roman" w:hAnsi="Times New Roman" w:cs="Times New Roman"/>
                <w:color w:val="000000"/>
              </w:rPr>
              <w:t xml:space="preserve"> </w:t>
            </w:r>
            <w:r w:rsidRPr="004B2387">
              <w:rPr>
                <w:rFonts w:ascii="Times New Roman" w:hAnsi="Times New Roman" w:cs="Times New Roman"/>
                <w:color w:val="000000"/>
              </w:rPr>
              <w:t>otrzyma deklarację lub jej korektę;</w:t>
            </w:r>
          </w:p>
          <w:p w14:paraId="131FE43F" w14:textId="5D238343" w:rsidR="004B2387" w:rsidRPr="004B2387" w:rsidRDefault="004B2387" w:rsidP="004B2387">
            <w:pPr>
              <w:spacing w:after="0" w:line="240" w:lineRule="auto"/>
              <w:jc w:val="both"/>
              <w:rPr>
                <w:rFonts w:ascii="Times New Roman" w:hAnsi="Times New Roman" w:cs="Times New Roman"/>
                <w:color w:val="000000"/>
              </w:rPr>
            </w:pPr>
            <w:r w:rsidRPr="004B2387">
              <w:rPr>
                <w:rFonts w:ascii="Times New Roman" w:hAnsi="Times New Roman" w:cs="Times New Roman"/>
                <w:color w:val="000000"/>
              </w:rPr>
              <w:t>2)</w:t>
            </w:r>
            <w:r>
              <w:rPr>
                <w:rFonts w:ascii="Times New Roman" w:hAnsi="Times New Roman" w:cs="Times New Roman"/>
                <w:color w:val="000000"/>
              </w:rPr>
              <w:t xml:space="preserve"> </w:t>
            </w:r>
            <w:r w:rsidRPr="004B2387">
              <w:rPr>
                <w:rFonts w:ascii="Times New Roman" w:hAnsi="Times New Roman" w:cs="Times New Roman"/>
                <w:color w:val="000000"/>
              </w:rPr>
              <w:t>nie otrzyma deklaracji w terminie, o którym mowa w art. 78.</w:t>
            </w:r>
          </w:p>
          <w:p w14:paraId="1368DCB6" w14:textId="77777777" w:rsidR="006B1B96" w:rsidRPr="00AE6722" w:rsidRDefault="006B1B96" w:rsidP="0021651B">
            <w:pPr>
              <w:spacing w:after="0" w:line="240" w:lineRule="auto"/>
              <w:jc w:val="both"/>
              <w:rPr>
                <w:rFonts w:ascii="Times New Roman" w:hAnsi="Times New Roman" w:cs="Times New Roman"/>
                <w:color w:val="000000"/>
              </w:rPr>
            </w:pPr>
          </w:p>
          <w:p w14:paraId="4BA2C4C8" w14:textId="77777777" w:rsidR="004B2387" w:rsidRPr="004B2387" w:rsidRDefault="004B2387" w:rsidP="004B2387">
            <w:pPr>
              <w:spacing w:after="0" w:line="240" w:lineRule="auto"/>
              <w:jc w:val="both"/>
              <w:rPr>
                <w:rFonts w:ascii="Times New Roman" w:hAnsi="Times New Roman" w:cs="Times New Roman"/>
                <w:color w:val="000000"/>
              </w:rPr>
            </w:pPr>
            <w:r w:rsidRPr="004B2387">
              <w:rPr>
                <w:rFonts w:ascii="Times New Roman" w:hAnsi="Times New Roman" w:cs="Times New Roman"/>
                <w:color w:val="000000"/>
              </w:rPr>
              <w:lastRenderedPageBreak/>
              <w:t xml:space="preserve">1. </w:t>
            </w:r>
            <w:bookmarkStart w:id="17" w:name="_Hlk204605531"/>
            <w:r w:rsidRPr="004B2387">
              <w:rPr>
                <w:rFonts w:ascii="Times New Roman" w:hAnsi="Times New Roman" w:cs="Times New Roman"/>
                <w:color w:val="000000"/>
              </w:rPr>
              <w:t xml:space="preserve">Wójt, burmistrz, prezydent miasta lub marszałek województwa </w:t>
            </w:r>
            <w:bookmarkEnd w:id="17"/>
            <w:r w:rsidRPr="004B2387">
              <w:rPr>
                <w:rFonts w:ascii="Times New Roman" w:hAnsi="Times New Roman" w:cs="Times New Roman"/>
                <w:color w:val="000000"/>
              </w:rPr>
              <w:t xml:space="preserve">może wezwać użytkującego, którego dane są zawarte w Bazie Azbestowej, do złożenia deklaracji, korekty deklaracji lub wyjaśnień w wyznaczonym terminie, jednak nie krótszym niż 14 dni. </w:t>
            </w:r>
          </w:p>
          <w:p w14:paraId="3E640D50" w14:textId="77777777" w:rsidR="004B2387" w:rsidRPr="004B2387" w:rsidRDefault="004B2387" w:rsidP="004B2387">
            <w:pPr>
              <w:spacing w:after="0" w:line="240" w:lineRule="auto"/>
              <w:jc w:val="both"/>
              <w:rPr>
                <w:rFonts w:ascii="Times New Roman" w:hAnsi="Times New Roman" w:cs="Times New Roman"/>
                <w:color w:val="000000"/>
              </w:rPr>
            </w:pPr>
            <w:r w:rsidRPr="004B2387">
              <w:rPr>
                <w:rFonts w:ascii="Times New Roman" w:hAnsi="Times New Roman" w:cs="Times New Roman"/>
                <w:color w:val="000000"/>
              </w:rPr>
              <w:t>2. W przypadku braku odpowiedzi na wezwanie lub gdy złożone wyjaśnienia są niejasne, niepełne lub budzą wątpliwości, wójt, burmistrz, prezydent miasta lub marszałek województwa ponawiają czynność, o której mowa w ust. 1, w celu ustalenia stanu faktycznego dotyczącego wyrobów zawierających azbest lub użytkującego.</w:t>
            </w:r>
          </w:p>
          <w:p w14:paraId="1F5F9C0B" w14:textId="77777777" w:rsidR="004B2387" w:rsidRPr="004B2387" w:rsidRDefault="004B2387" w:rsidP="004B2387">
            <w:pPr>
              <w:spacing w:after="0" w:line="240" w:lineRule="auto"/>
              <w:jc w:val="both"/>
              <w:rPr>
                <w:rFonts w:ascii="Times New Roman" w:hAnsi="Times New Roman" w:cs="Times New Roman"/>
                <w:color w:val="000000"/>
              </w:rPr>
            </w:pPr>
            <w:r w:rsidRPr="004B2387">
              <w:rPr>
                <w:rFonts w:ascii="Times New Roman" w:hAnsi="Times New Roman" w:cs="Times New Roman"/>
                <w:color w:val="000000"/>
              </w:rPr>
              <w:t>3. Po zakończeniu weryfikacji wójt, burmistrz, prezydent miasta lub marszałek województwa aktualizuje dane lub zamieszcza informację o braku możliwości aktualizacji danych w Bazie Azbestowej.</w:t>
            </w:r>
          </w:p>
          <w:p w14:paraId="31F20DA4" w14:textId="77777777" w:rsidR="004B2387" w:rsidRPr="004B2387" w:rsidRDefault="004B2387" w:rsidP="004B2387">
            <w:pPr>
              <w:spacing w:after="0" w:line="240" w:lineRule="auto"/>
              <w:jc w:val="both"/>
              <w:rPr>
                <w:rFonts w:ascii="Times New Roman" w:hAnsi="Times New Roman" w:cs="Times New Roman"/>
                <w:color w:val="000000"/>
              </w:rPr>
            </w:pPr>
            <w:r w:rsidRPr="004B2387">
              <w:rPr>
                <w:rFonts w:ascii="Times New Roman" w:hAnsi="Times New Roman" w:cs="Times New Roman"/>
                <w:color w:val="000000"/>
              </w:rPr>
              <w:t xml:space="preserve">4. W przypadku braku w Bazie Azbestowej danych zawartych w deklaracji, przepis ust. 1, 2 i 3 stosuje się odpowiednio. </w:t>
            </w:r>
          </w:p>
          <w:p w14:paraId="2109D36A" w14:textId="77777777" w:rsidR="001F4C52" w:rsidRDefault="001F4C52" w:rsidP="0021651B">
            <w:pPr>
              <w:spacing w:after="0" w:line="240" w:lineRule="auto"/>
              <w:jc w:val="both"/>
              <w:rPr>
                <w:rFonts w:ascii="Times New Roman" w:hAnsi="Times New Roman" w:cs="Times New Roman"/>
                <w:color w:val="000000"/>
              </w:rPr>
            </w:pPr>
          </w:p>
          <w:p w14:paraId="7AFD7D85" w14:textId="343A2952" w:rsidR="006F47B3" w:rsidRPr="00AE6722" w:rsidRDefault="006F47B3" w:rsidP="0021651B">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1. Użytkujący oznakowuje wyraźnie, czytelnie i w sposób widoczny:</w:t>
            </w:r>
          </w:p>
          <w:p w14:paraId="69C55292" w14:textId="6ACA2C9C" w:rsidR="006F47B3" w:rsidRPr="00AE6722" w:rsidRDefault="006F47B3" w:rsidP="0021651B">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1) urządzenia i instalacje;</w:t>
            </w:r>
          </w:p>
          <w:p w14:paraId="51FDA399" w14:textId="4C7653C7" w:rsidR="006F47B3" w:rsidRPr="00AE6722" w:rsidRDefault="006F47B3" w:rsidP="0021651B">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2) pomieszczenia, w których znajdują się urządzenia i instalacje;</w:t>
            </w:r>
          </w:p>
          <w:p w14:paraId="0A7A0864" w14:textId="207F2E92" w:rsidR="006F47B3" w:rsidRPr="00AE6722" w:rsidRDefault="006F47B3" w:rsidP="0021651B">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3) drogi utwardzone odpadami zawierającymi azbest niezabezpieczone trwale przed emisją azbestu.</w:t>
            </w:r>
          </w:p>
          <w:p w14:paraId="06A095B6" w14:textId="036268F2" w:rsidR="006F47B3" w:rsidRPr="00AE6722" w:rsidRDefault="006F47B3" w:rsidP="0021651B">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xml:space="preserve">2. Minister właściwy do spraw gospodarki określi, w drodze rozporządzenia, sposób </w:t>
            </w:r>
            <w:r w:rsidR="003B2874" w:rsidRPr="00AE6722">
              <w:rPr>
                <w:rFonts w:ascii="Times New Roman" w:hAnsi="Times New Roman" w:cs="Times New Roman"/>
                <w:color w:val="000000"/>
              </w:rPr>
              <w:t xml:space="preserve">i wzór </w:t>
            </w:r>
            <w:r w:rsidRPr="00AE6722">
              <w:rPr>
                <w:rFonts w:ascii="Times New Roman" w:hAnsi="Times New Roman" w:cs="Times New Roman"/>
                <w:color w:val="000000"/>
              </w:rPr>
              <w:t xml:space="preserve">oznakowania instalacji, urządzeń, pomieszczeń oraz dróg, o których mowa w ust. 1, uwzględniając potrzebę zapewnienia </w:t>
            </w:r>
            <w:r w:rsidR="006D093A" w:rsidRPr="00AE6722">
              <w:rPr>
                <w:rFonts w:ascii="Times New Roman" w:hAnsi="Times New Roman" w:cs="Times New Roman"/>
                <w:color w:val="000000"/>
              </w:rPr>
              <w:t xml:space="preserve">informacji </w:t>
            </w:r>
            <w:r w:rsidRPr="00AE6722">
              <w:rPr>
                <w:rFonts w:ascii="Times New Roman" w:hAnsi="Times New Roman" w:cs="Times New Roman"/>
                <w:color w:val="000000"/>
              </w:rPr>
              <w:t xml:space="preserve">o potencjalnym ryzyku narażenia na działanie azbestu. </w:t>
            </w:r>
          </w:p>
          <w:p w14:paraId="1202A75E" w14:textId="77777777" w:rsidR="00F268FD" w:rsidRPr="00AE6722" w:rsidRDefault="00F268FD" w:rsidP="0021651B">
            <w:pPr>
              <w:spacing w:after="0" w:line="240" w:lineRule="auto"/>
              <w:jc w:val="both"/>
              <w:rPr>
                <w:rFonts w:ascii="Times New Roman" w:hAnsi="Times New Roman" w:cs="Times New Roman"/>
                <w:color w:val="000000"/>
              </w:rPr>
            </w:pPr>
          </w:p>
          <w:p w14:paraId="4E06C0FC" w14:textId="77777777" w:rsidR="000117B8" w:rsidRPr="00AE6722" w:rsidRDefault="000117B8" w:rsidP="00BF162C">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xml:space="preserve">1. Wykonawca prac przed rozpoczęciem usuwania lub zabezpieczania wyrobów zawierających azbest opracowuje </w:t>
            </w:r>
            <w:r w:rsidRPr="00AE6722">
              <w:rPr>
                <w:rFonts w:ascii="Times New Roman" w:hAnsi="Times New Roman" w:cs="Times New Roman"/>
                <w:color w:val="000000"/>
              </w:rPr>
              <w:lastRenderedPageBreak/>
              <w:t>szczegółowy plan usuwania lub zabezpieczania wyrobów zawierających azbest, zwany dalej „planem”, obejmujący:</w:t>
            </w:r>
          </w:p>
          <w:p w14:paraId="7426536B" w14:textId="3C9D0171" w:rsidR="000117B8" w:rsidRPr="00AE6722" w:rsidRDefault="000117B8" w:rsidP="00BF162C">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1) identyfikację wyrobów zawierających azbest w obiekcie, instalacji lub urządzeniu, na podstawie informacji zawartych w Bazie Azbestowej, o których mowa w art. 3</w:t>
            </w:r>
            <w:r w:rsidR="00E74079" w:rsidRPr="00AE6722">
              <w:rPr>
                <w:rFonts w:ascii="Times New Roman" w:hAnsi="Times New Roman" w:cs="Times New Roman"/>
                <w:color w:val="000000"/>
              </w:rPr>
              <w:t>8</w:t>
            </w:r>
            <w:r w:rsidRPr="00AE6722">
              <w:rPr>
                <w:rFonts w:ascii="Times New Roman" w:hAnsi="Times New Roman" w:cs="Times New Roman"/>
                <w:color w:val="000000"/>
              </w:rPr>
              <w:t xml:space="preserve"> ust. 1 pkt 1, dostępnej dokumentacji, spisu z natury lub wyników badań laboratoryjnych wykonanych przez akredytowane laboratorium, zgodnie z ustawą z dnia 13 kwietnia 2016 r. o systemach oceny zgodności i nadzoru rynku (Dz. U. z 202</w:t>
            </w:r>
            <w:r w:rsidR="004B2387">
              <w:rPr>
                <w:rFonts w:ascii="Times New Roman" w:hAnsi="Times New Roman" w:cs="Times New Roman"/>
                <w:color w:val="000000"/>
              </w:rPr>
              <w:t>5</w:t>
            </w:r>
            <w:r w:rsidRPr="00AE6722">
              <w:rPr>
                <w:rFonts w:ascii="Times New Roman" w:hAnsi="Times New Roman" w:cs="Times New Roman"/>
                <w:color w:val="000000"/>
              </w:rPr>
              <w:t xml:space="preserve"> r. poz. </w:t>
            </w:r>
            <w:r w:rsidR="004B2387">
              <w:rPr>
                <w:rFonts w:ascii="Times New Roman" w:hAnsi="Times New Roman" w:cs="Times New Roman"/>
                <w:color w:val="000000"/>
              </w:rPr>
              <w:t>568</w:t>
            </w:r>
            <w:r w:rsidRPr="00AE6722">
              <w:rPr>
                <w:rFonts w:ascii="Times New Roman" w:hAnsi="Times New Roman" w:cs="Times New Roman"/>
                <w:color w:val="000000"/>
              </w:rPr>
              <w:t>), także otrzymanych od innych wykonawców prac w przypadku, o którym mowa w ust. 4;</w:t>
            </w:r>
          </w:p>
          <w:p w14:paraId="66A611BD" w14:textId="77777777" w:rsidR="00F65A5A" w:rsidRPr="00AE6722" w:rsidRDefault="00F65A5A" w:rsidP="000117B8">
            <w:pPr>
              <w:spacing w:after="0" w:line="240" w:lineRule="auto"/>
              <w:jc w:val="both"/>
              <w:rPr>
                <w:rFonts w:ascii="Times New Roman" w:hAnsi="Times New Roman" w:cs="Times New Roman"/>
                <w:color w:val="000000"/>
              </w:rPr>
            </w:pPr>
          </w:p>
          <w:p w14:paraId="3B7F8605" w14:textId="6FE11F55" w:rsidR="00F65A5A" w:rsidRPr="00AE6722" w:rsidRDefault="00F65A5A" w:rsidP="00BF162C">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Przed rozpoczęciem robót budowlanych, o których mowa w art. 3 pkt 7 ustawy z dnia 7 lipca 1994 r. – Prawo budowlane, w przypadku jakichkolwiek wątpliwości, co do obecności wyrobów zawierających azbest, stosuje się przepisy niniejszego rozdziału.</w:t>
            </w:r>
          </w:p>
          <w:p w14:paraId="6DC8333B" w14:textId="77777777" w:rsidR="00F268FD" w:rsidRPr="00AE6722" w:rsidRDefault="00F268FD" w:rsidP="0021651B">
            <w:pPr>
              <w:spacing w:after="0" w:line="240" w:lineRule="auto"/>
              <w:jc w:val="both"/>
              <w:rPr>
                <w:rFonts w:ascii="Times New Roman" w:hAnsi="Times New Roman" w:cs="Times New Roman"/>
                <w:color w:val="000000"/>
              </w:rPr>
            </w:pPr>
          </w:p>
          <w:p w14:paraId="0718D735" w14:textId="2AC9CF5A" w:rsidR="000B1A48" w:rsidRPr="00AE6722" w:rsidRDefault="000B1A48" w:rsidP="0021651B">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1. W Bazie Azbestowej gromadzi się i przetwarza:</w:t>
            </w:r>
          </w:p>
          <w:p w14:paraId="119A8226" w14:textId="6A81CB74" w:rsidR="00F65A5A" w:rsidRPr="00AE6722" w:rsidRDefault="00F65A5A" w:rsidP="00BF162C">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xml:space="preserve">1) </w:t>
            </w:r>
            <w:r w:rsidR="004B1AE2" w:rsidRPr="00AE6722">
              <w:rPr>
                <w:rFonts w:ascii="Times New Roman" w:hAnsi="Times New Roman" w:cs="Times New Roman"/>
                <w:color w:val="000000"/>
              </w:rPr>
              <w:t xml:space="preserve">dane dotyczące </w:t>
            </w:r>
            <w:r w:rsidRPr="00AE6722">
              <w:rPr>
                <w:rFonts w:ascii="Times New Roman" w:hAnsi="Times New Roman" w:cs="Times New Roman"/>
                <w:color w:val="000000"/>
              </w:rPr>
              <w:t>wyrobów zawierających azbest, o których mowa w art. 4 ust. 3 pkt 2 i 3;</w:t>
            </w:r>
          </w:p>
          <w:p w14:paraId="113AF47B" w14:textId="77777777" w:rsidR="009E591A" w:rsidRDefault="00F65A5A" w:rsidP="009E591A">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xml:space="preserve">2) </w:t>
            </w:r>
            <w:r w:rsidR="004B1AE2" w:rsidRPr="00AE6722">
              <w:rPr>
                <w:rFonts w:ascii="Times New Roman" w:hAnsi="Times New Roman" w:cs="Times New Roman"/>
                <w:color w:val="000000"/>
              </w:rPr>
              <w:t xml:space="preserve">dane </w:t>
            </w:r>
            <w:r w:rsidRPr="00AE6722">
              <w:rPr>
                <w:rFonts w:ascii="Times New Roman" w:hAnsi="Times New Roman" w:cs="Times New Roman"/>
                <w:color w:val="000000"/>
              </w:rPr>
              <w:t>użytkujących, o których mowa w art. 4 ust. 3 pkt 1;</w:t>
            </w:r>
          </w:p>
          <w:p w14:paraId="39F99298" w14:textId="0FE2F76E" w:rsidR="009E591A" w:rsidRPr="009E591A" w:rsidRDefault="009E591A" w:rsidP="009E591A">
            <w:pPr>
              <w:spacing w:after="0" w:line="240" w:lineRule="auto"/>
              <w:jc w:val="both"/>
              <w:rPr>
                <w:rFonts w:ascii="Times New Roman" w:hAnsi="Times New Roman" w:cs="Times New Roman"/>
                <w:color w:val="000000"/>
              </w:rPr>
            </w:pPr>
            <w:r w:rsidRPr="00937243">
              <w:rPr>
                <w:rFonts w:ascii="Times New Roman" w:hAnsi="Times New Roman" w:cs="Times New Roman"/>
                <w:color w:val="000000"/>
              </w:rPr>
              <w:t xml:space="preserve">2. Baza Azbestowa umożliwia dla danego wyrobu zawierającego azbest identyfikację jego użytkującego. </w:t>
            </w:r>
          </w:p>
          <w:p w14:paraId="4603FA7A" w14:textId="23B84BFA" w:rsidR="00F65A5A" w:rsidRPr="00AE6722" w:rsidRDefault="00F65A5A" w:rsidP="004B1AE2">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3. Baza Azbestowa zawiera także:</w:t>
            </w:r>
          </w:p>
          <w:p w14:paraId="21ACEDCB" w14:textId="005E71DE" w:rsidR="00F65A5A" w:rsidRPr="00AE6722" w:rsidRDefault="00F65A5A" w:rsidP="00BF162C">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1) rejestr wykonawców prac</w:t>
            </w:r>
            <w:r w:rsidR="004B1AE2" w:rsidRPr="00AE6722">
              <w:rPr>
                <w:rFonts w:ascii="Times New Roman" w:hAnsi="Times New Roman" w:cs="Times New Roman"/>
                <w:color w:val="000000"/>
              </w:rPr>
              <w:t>;</w:t>
            </w:r>
          </w:p>
          <w:p w14:paraId="5025E272" w14:textId="26EA5A94" w:rsidR="00487EA5" w:rsidRPr="000F2F41" w:rsidRDefault="00180854" w:rsidP="000F2F41">
            <w:pPr>
              <w:spacing w:after="0" w:line="240" w:lineRule="auto"/>
              <w:jc w:val="both"/>
              <w:rPr>
                <w:rFonts w:ascii="Times New Roman" w:hAnsi="Times New Roman" w:cs="Times New Roman"/>
                <w:color w:val="000000"/>
              </w:rPr>
            </w:pPr>
            <w:r w:rsidRPr="00180854">
              <w:rPr>
                <w:rFonts w:ascii="Times New Roman" w:hAnsi="Times New Roman" w:cs="Times New Roman"/>
                <w:color w:val="000000"/>
              </w:rPr>
              <w:t>2)</w:t>
            </w:r>
            <w:r w:rsidR="001F4C52">
              <w:rPr>
                <w:rFonts w:ascii="Times New Roman" w:hAnsi="Times New Roman" w:cs="Times New Roman"/>
                <w:color w:val="000000"/>
              </w:rPr>
              <w:t xml:space="preserve"> </w:t>
            </w:r>
            <w:r w:rsidRPr="00180854">
              <w:rPr>
                <w:rFonts w:ascii="Times New Roman" w:hAnsi="Times New Roman" w:cs="Times New Roman"/>
                <w:color w:val="000000"/>
              </w:rPr>
              <w:t xml:space="preserve">rejestr jednostek szkoleniowych. </w:t>
            </w:r>
          </w:p>
          <w:p w14:paraId="5EDE5F0C" w14:textId="77777777" w:rsidR="000F2F41" w:rsidRDefault="000F2F41" w:rsidP="00BF162C">
            <w:pPr>
              <w:spacing w:after="0" w:line="240" w:lineRule="auto"/>
              <w:jc w:val="both"/>
              <w:rPr>
                <w:rFonts w:ascii="Times New Roman" w:hAnsi="Times New Roman" w:cs="Times New Roman"/>
                <w:color w:val="000000"/>
              </w:rPr>
            </w:pPr>
          </w:p>
          <w:p w14:paraId="764699BB" w14:textId="73214844" w:rsidR="0031233E" w:rsidRPr="00AE6722" w:rsidRDefault="00487EA5" w:rsidP="00BF162C">
            <w:pPr>
              <w:spacing w:after="0" w:line="240" w:lineRule="auto"/>
              <w:jc w:val="both"/>
              <w:rPr>
                <w:rFonts w:ascii="Times New Roman" w:hAnsi="Times New Roman" w:cs="Times New Roman"/>
                <w:color w:val="000000"/>
              </w:rPr>
            </w:pPr>
            <w:r>
              <w:rPr>
                <w:rFonts w:ascii="Times New Roman" w:hAnsi="Times New Roman" w:cs="Times New Roman"/>
                <w:color w:val="000000"/>
              </w:rPr>
              <w:t>Dan</w:t>
            </w:r>
            <w:r w:rsidR="00284DA4">
              <w:rPr>
                <w:rFonts w:ascii="Times New Roman" w:hAnsi="Times New Roman" w:cs="Times New Roman"/>
                <w:color w:val="000000"/>
              </w:rPr>
              <w:t>e</w:t>
            </w:r>
            <w:r>
              <w:rPr>
                <w:rFonts w:ascii="Times New Roman" w:hAnsi="Times New Roman" w:cs="Times New Roman"/>
                <w:color w:val="000000"/>
              </w:rPr>
              <w:t xml:space="preserve"> i i</w:t>
            </w:r>
            <w:r w:rsidR="0031233E" w:rsidRPr="00AE6722">
              <w:rPr>
                <w:rFonts w:ascii="Times New Roman" w:hAnsi="Times New Roman" w:cs="Times New Roman"/>
                <w:color w:val="000000"/>
              </w:rPr>
              <w:t xml:space="preserve">nformacje, o których mowa w art. 4 ust. 3 pkt 2 i 3 </w:t>
            </w:r>
            <w:r>
              <w:rPr>
                <w:rFonts w:ascii="Times New Roman" w:hAnsi="Times New Roman" w:cs="Times New Roman"/>
                <w:color w:val="000000"/>
              </w:rPr>
              <w:t xml:space="preserve">oraz </w:t>
            </w:r>
            <w:r w:rsidR="0031233E" w:rsidRPr="00AE6722">
              <w:rPr>
                <w:rFonts w:ascii="Times New Roman" w:hAnsi="Times New Roman" w:cs="Times New Roman"/>
                <w:color w:val="000000"/>
              </w:rPr>
              <w:t>art. 3</w:t>
            </w:r>
            <w:r w:rsidR="006B1B96" w:rsidRPr="00AE6722">
              <w:rPr>
                <w:rFonts w:ascii="Times New Roman" w:hAnsi="Times New Roman" w:cs="Times New Roman"/>
                <w:color w:val="000000"/>
              </w:rPr>
              <w:t>8</w:t>
            </w:r>
            <w:r w:rsidR="0031233E" w:rsidRPr="00AE6722">
              <w:rPr>
                <w:rFonts w:ascii="Times New Roman" w:hAnsi="Times New Roman" w:cs="Times New Roman"/>
                <w:color w:val="000000"/>
              </w:rPr>
              <w:t xml:space="preserve"> ust. 1 pkt 3 </w:t>
            </w:r>
            <w:r>
              <w:rPr>
                <w:rFonts w:ascii="Times New Roman" w:hAnsi="Times New Roman" w:cs="Times New Roman"/>
                <w:color w:val="000000"/>
              </w:rPr>
              <w:t>i</w:t>
            </w:r>
            <w:r w:rsidR="0031233E" w:rsidRPr="00AE6722">
              <w:rPr>
                <w:rFonts w:ascii="Times New Roman" w:hAnsi="Times New Roman" w:cs="Times New Roman"/>
                <w:color w:val="000000"/>
              </w:rPr>
              <w:t xml:space="preserve"> ust. 3, udostępnia się nieodpłatnie za pośrednictwem strony internetowej wskazanej pod adresem elektronicznym określonym w Biuletynie Informacji Publicznej na stronie podmiotowej ministra właściwego do spraw gospodarki, w celu umożliwienia potwierdzenia prowadzenia przez wykonawcę prac lub </w:t>
            </w:r>
            <w:r w:rsidR="0031233E" w:rsidRPr="00AE6722">
              <w:rPr>
                <w:rFonts w:ascii="Times New Roman" w:hAnsi="Times New Roman" w:cs="Times New Roman"/>
                <w:color w:val="000000"/>
              </w:rPr>
              <w:lastRenderedPageBreak/>
              <w:t xml:space="preserve">jednostkę szkoleniową działalności zgodnie z przepisami ustawy i w zakresie koniecznym do realizacji tego celu. </w:t>
            </w:r>
          </w:p>
          <w:p w14:paraId="14784A48" w14:textId="77777777" w:rsidR="0031233E" w:rsidRPr="00AE6722" w:rsidRDefault="0031233E" w:rsidP="0021651B">
            <w:pPr>
              <w:spacing w:after="0" w:line="240" w:lineRule="auto"/>
              <w:jc w:val="both"/>
              <w:rPr>
                <w:rFonts w:ascii="Times New Roman" w:hAnsi="Times New Roman" w:cs="Times New Roman"/>
                <w:color w:val="000000"/>
              </w:rPr>
            </w:pPr>
          </w:p>
          <w:p w14:paraId="74BF96AE" w14:textId="77777777" w:rsidR="005A442E" w:rsidRPr="00AE6722" w:rsidRDefault="005A442E" w:rsidP="0021651B">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Wójt, burmistrz lub prezydent miasta:</w:t>
            </w:r>
          </w:p>
          <w:p w14:paraId="4C24C23A" w14:textId="5A8AFAEE" w:rsidR="00A476C5" w:rsidRDefault="005A442E" w:rsidP="00C80292">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1)</w:t>
            </w:r>
            <w:r w:rsidR="00A476C5">
              <w:rPr>
                <w:rFonts w:ascii="Times New Roman" w:hAnsi="Times New Roman" w:cs="Times New Roman"/>
                <w:color w:val="000000"/>
              </w:rPr>
              <w:t xml:space="preserve"> </w:t>
            </w:r>
            <w:r w:rsidR="00A476C5" w:rsidRPr="00C80292">
              <w:rPr>
                <w:rFonts w:ascii="Times New Roman" w:hAnsi="Times New Roman" w:cs="Times New Roman"/>
                <w:color w:val="000000"/>
              </w:rPr>
              <w:t xml:space="preserve">wprowadza do Bazy Azbestowej informacje dotyczące wyrobów zawierających azbest i użytkujących oraz aktualizuje je na podstawie deklaracji </w:t>
            </w:r>
            <w:r w:rsidR="004B2387">
              <w:rPr>
                <w:rFonts w:ascii="Times New Roman" w:hAnsi="Times New Roman" w:cs="Times New Roman"/>
                <w:color w:val="000000"/>
              </w:rPr>
              <w:t>lub wyników</w:t>
            </w:r>
            <w:r w:rsidR="00A476C5" w:rsidRPr="00C80292">
              <w:rPr>
                <w:rFonts w:ascii="Times New Roman" w:hAnsi="Times New Roman" w:cs="Times New Roman"/>
                <w:color w:val="000000"/>
              </w:rPr>
              <w:t xml:space="preserve"> weryfikacji,</w:t>
            </w:r>
            <w:r w:rsidR="004B2387" w:rsidRPr="00C80292">
              <w:rPr>
                <w:rFonts w:ascii="Times New Roman" w:hAnsi="Times New Roman" w:cs="Times New Roman"/>
                <w:color w:val="000000"/>
              </w:rPr>
              <w:t xml:space="preserve"> o której mowa w art. 6 ustawy</w:t>
            </w:r>
            <w:r w:rsidR="004B2387">
              <w:rPr>
                <w:rFonts w:ascii="Times New Roman" w:hAnsi="Times New Roman" w:cs="Times New Roman"/>
                <w:color w:val="000000"/>
              </w:rPr>
              <w:t>,</w:t>
            </w:r>
            <w:r w:rsidR="004B2387" w:rsidRPr="00C80292">
              <w:rPr>
                <w:rFonts w:ascii="Times New Roman" w:hAnsi="Times New Roman" w:cs="Times New Roman"/>
                <w:color w:val="000000"/>
              </w:rPr>
              <w:t xml:space="preserve"> </w:t>
            </w:r>
            <w:r w:rsidR="00A476C5" w:rsidRPr="00C80292">
              <w:rPr>
                <w:rFonts w:ascii="Times New Roman" w:hAnsi="Times New Roman" w:cs="Times New Roman"/>
                <w:color w:val="000000"/>
              </w:rPr>
              <w:t>niezwłocznie nie później niż w terminie 3 miesięcy, od dnia złożenia deklaracji lub przeprowadzenia weryfikacji;</w:t>
            </w:r>
          </w:p>
          <w:p w14:paraId="59850942" w14:textId="4B5258F8" w:rsidR="009B03D4" w:rsidRPr="004B2387" w:rsidRDefault="009B03D4" w:rsidP="004B2387">
            <w:pPr>
              <w:spacing w:after="0" w:line="240" w:lineRule="auto"/>
              <w:jc w:val="both"/>
              <w:rPr>
                <w:rFonts w:ascii="Times New Roman" w:hAnsi="Times New Roman" w:cs="Times New Roman"/>
                <w:color w:val="000000"/>
              </w:rPr>
            </w:pPr>
            <w:r w:rsidRPr="004B2387">
              <w:rPr>
                <w:rFonts w:ascii="Times New Roman" w:hAnsi="Times New Roman" w:cs="Times New Roman"/>
                <w:color w:val="000000"/>
              </w:rPr>
              <w:t>2)</w:t>
            </w:r>
            <w:r>
              <w:rPr>
                <w:rFonts w:ascii="Times New Roman" w:hAnsi="Times New Roman" w:cs="Times New Roman"/>
                <w:color w:val="000000"/>
              </w:rPr>
              <w:t xml:space="preserve"> </w:t>
            </w:r>
            <w:r w:rsidRPr="004B2387">
              <w:rPr>
                <w:rFonts w:ascii="Times New Roman" w:hAnsi="Times New Roman" w:cs="Times New Roman"/>
                <w:color w:val="000000"/>
              </w:rPr>
              <w:t>przetwarza informacje gromadzone w Bazie Azbestowej;</w:t>
            </w:r>
          </w:p>
          <w:p w14:paraId="5FC11339" w14:textId="3C07E378" w:rsidR="009B03D4" w:rsidRPr="004B2387" w:rsidRDefault="009B03D4" w:rsidP="004B2387">
            <w:pPr>
              <w:spacing w:after="0" w:line="240" w:lineRule="auto"/>
              <w:jc w:val="both"/>
              <w:rPr>
                <w:rFonts w:ascii="Times New Roman" w:hAnsi="Times New Roman" w:cs="Times New Roman"/>
                <w:color w:val="000000"/>
              </w:rPr>
            </w:pPr>
            <w:r w:rsidRPr="004B2387">
              <w:rPr>
                <w:rFonts w:ascii="Times New Roman" w:hAnsi="Times New Roman" w:cs="Times New Roman"/>
                <w:color w:val="000000"/>
              </w:rPr>
              <w:t>3)</w:t>
            </w:r>
            <w:r>
              <w:rPr>
                <w:rFonts w:ascii="Times New Roman" w:hAnsi="Times New Roman" w:cs="Times New Roman"/>
                <w:color w:val="000000"/>
              </w:rPr>
              <w:t xml:space="preserve"> </w:t>
            </w:r>
            <w:r w:rsidRPr="004B2387">
              <w:rPr>
                <w:rFonts w:ascii="Times New Roman" w:hAnsi="Times New Roman" w:cs="Times New Roman"/>
                <w:color w:val="000000"/>
              </w:rPr>
              <w:t>zapewnia bezpieczeństwo przetwarzanych informacji oraz deklaracji, które stanowią podstawę wprowadzenia do Bazy Azbestowej informacji, o których mowa w pkt 1, zgodnie z przepisami o ochronie danych osobowych;</w:t>
            </w:r>
          </w:p>
          <w:p w14:paraId="0D0B6147" w14:textId="43413063" w:rsidR="009B03D4" w:rsidRPr="004B2387" w:rsidRDefault="009B03D4" w:rsidP="004B2387">
            <w:pPr>
              <w:spacing w:after="0" w:line="240" w:lineRule="auto"/>
              <w:jc w:val="both"/>
              <w:rPr>
                <w:rFonts w:ascii="Times New Roman" w:hAnsi="Times New Roman" w:cs="Times New Roman"/>
                <w:color w:val="000000"/>
              </w:rPr>
            </w:pPr>
            <w:r w:rsidRPr="004B2387">
              <w:rPr>
                <w:rFonts w:ascii="Times New Roman" w:hAnsi="Times New Roman" w:cs="Times New Roman"/>
                <w:color w:val="000000"/>
              </w:rPr>
              <w:t>4)</w:t>
            </w:r>
            <w:r>
              <w:rPr>
                <w:rFonts w:ascii="Times New Roman" w:hAnsi="Times New Roman" w:cs="Times New Roman"/>
                <w:color w:val="000000"/>
              </w:rPr>
              <w:t xml:space="preserve"> </w:t>
            </w:r>
            <w:r w:rsidRPr="004B2387">
              <w:rPr>
                <w:rFonts w:ascii="Times New Roman" w:hAnsi="Times New Roman" w:cs="Times New Roman"/>
                <w:color w:val="000000"/>
              </w:rPr>
              <w:t>generuje raport w Bazie Azbestowej za poprzedni rok kalendarzowy dotyczący informacji o wyrobach zawierających azbest i przedkłada go corocznie do dnia 31 marca ministrowi właściwemu do spraw gospodarki za pośrednictwem Bazy Azbestowej.</w:t>
            </w:r>
          </w:p>
          <w:p w14:paraId="4B1A9AE4" w14:textId="77777777" w:rsidR="0085688B" w:rsidRPr="00AE6722" w:rsidRDefault="0085688B" w:rsidP="0021651B">
            <w:pPr>
              <w:spacing w:after="0" w:line="240" w:lineRule="auto"/>
              <w:jc w:val="both"/>
              <w:rPr>
                <w:rFonts w:ascii="Times New Roman" w:hAnsi="Times New Roman" w:cs="Times New Roman"/>
                <w:color w:val="000000"/>
              </w:rPr>
            </w:pPr>
          </w:p>
          <w:p w14:paraId="7C2BA815" w14:textId="2E389FEF" w:rsidR="006E660F" w:rsidRPr="00AE6722" w:rsidRDefault="00A20E2C" w:rsidP="0021651B">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Marszałek województwa:</w:t>
            </w:r>
          </w:p>
          <w:p w14:paraId="4CB910C0" w14:textId="4E83FE4B" w:rsidR="006E660F" w:rsidRDefault="009D4189" w:rsidP="006E660F">
            <w:pPr>
              <w:spacing w:after="0" w:line="240" w:lineRule="auto"/>
              <w:jc w:val="both"/>
              <w:rPr>
                <w:rFonts w:ascii="Times New Roman" w:hAnsi="Times New Roman" w:cs="Times New Roman"/>
                <w:color w:val="000000"/>
              </w:rPr>
            </w:pPr>
            <w:r w:rsidRPr="006E660F">
              <w:rPr>
                <w:rFonts w:ascii="Times New Roman" w:hAnsi="Times New Roman" w:cs="Times New Roman"/>
                <w:color w:val="000000"/>
              </w:rPr>
              <w:t xml:space="preserve">1) </w:t>
            </w:r>
            <w:r w:rsidR="006E660F" w:rsidRPr="00C80292">
              <w:rPr>
                <w:rFonts w:ascii="Times New Roman" w:hAnsi="Times New Roman" w:cs="Times New Roman"/>
                <w:color w:val="000000"/>
              </w:rPr>
              <w:t>wprowadza do Bazy Azbestowej informacje dotyczące wyrobów zawierających azbest oraz użytkujących i aktualizuje je na podstawie deklaracji</w:t>
            </w:r>
            <w:r w:rsidR="004B2387">
              <w:rPr>
                <w:rFonts w:ascii="Times New Roman" w:hAnsi="Times New Roman" w:cs="Times New Roman"/>
                <w:color w:val="000000"/>
              </w:rPr>
              <w:t xml:space="preserve"> lub wyników weryfikacji</w:t>
            </w:r>
            <w:r w:rsidR="006E660F" w:rsidRPr="00C80292">
              <w:rPr>
                <w:rFonts w:ascii="Times New Roman" w:hAnsi="Times New Roman" w:cs="Times New Roman"/>
                <w:color w:val="000000"/>
              </w:rPr>
              <w:t xml:space="preserve">, </w:t>
            </w:r>
            <w:r w:rsidR="004B2387" w:rsidRPr="00C80292">
              <w:rPr>
                <w:rFonts w:ascii="Times New Roman" w:hAnsi="Times New Roman" w:cs="Times New Roman"/>
                <w:color w:val="000000"/>
              </w:rPr>
              <w:t xml:space="preserve"> o której mowa w art. 6 ustawy</w:t>
            </w:r>
            <w:r w:rsidR="004B2387">
              <w:rPr>
                <w:rFonts w:ascii="Times New Roman" w:hAnsi="Times New Roman" w:cs="Times New Roman"/>
                <w:color w:val="000000"/>
              </w:rPr>
              <w:t>,</w:t>
            </w:r>
            <w:r w:rsidR="004B2387" w:rsidRPr="00C80292">
              <w:rPr>
                <w:rFonts w:ascii="Times New Roman" w:hAnsi="Times New Roman" w:cs="Times New Roman"/>
                <w:color w:val="000000"/>
              </w:rPr>
              <w:t xml:space="preserve"> </w:t>
            </w:r>
            <w:r w:rsidR="006E660F" w:rsidRPr="00C80292">
              <w:rPr>
                <w:rFonts w:ascii="Times New Roman" w:hAnsi="Times New Roman" w:cs="Times New Roman"/>
                <w:color w:val="000000"/>
              </w:rPr>
              <w:t>niezwłocznie nie później niż w terminie 3 miesięcy, od dnia złożenia deklaracji lub przeprowadzenia weryfikacji;</w:t>
            </w:r>
          </w:p>
          <w:p w14:paraId="7F30FF4E" w14:textId="4E3E307B" w:rsidR="006E660F" w:rsidRPr="004B2387" w:rsidRDefault="006E660F" w:rsidP="006E660F">
            <w:pPr>
              <w:spacing w:after="0" w:line="240" w:lineRule="auto"/>
              <w:jc w:val="both"/>
              <w:rPr>
                <w:rFonts w:ascii="Times New Roman" w:hAnsi="Times New Roman" w:cs="Times New Roman"/>
                <w:color w:val="000000"/>
              </w:rPr>
            </w:pPr>
            <w:r w:rsidRPr="004B2387">
              <w:rPr>
                <w:rFonts w:ascii="Times New Roman" w:hAnsi="Times New Roman" w:cs="Times New Roman"/>
                <w:color w:val="000000"/>
              </w:rPr>
              <w:t>3) przetwarza informacje gromadzone w Bazie Azbestowej;</w:t>
            </w:r>
          </w:p>
          <w:p w14:paraId="65CB246E" w14:textId="4B5A157B" w:rsidR="006E660F" w:rsidRPr="00C80292" w:rsidRDefault="006E660F" w:rsidP="00C80292">
            <w:pPr>
              <w:spacing w:after="0" w:line="240" w:lineRule="auto"/>
              <w:jc w:val="both"/>
              <w:rPr>
                <w:rFonts w:ascii="Times New Roman" w:hAnsi="Times New Roman" w:cs="Times New Roman"/>
                <w:color w:val="000000"/>
              </w:rPr>
            </w:pPr>
            <w:r w:rsidRPr="004B2387">
              <w:rPr>
                <w:rFonts w:ascii="Times New Roman" w:hAnsi="Times New Roman" w:cs="Times New Roman"/>
                <w:color w:val="000000"/>
              </w:rPr>
              <w:t>4) zapewnia bezpieczeństwo przetwarzanych informacji oraz deklaracji, które stanowią podstawę wprowadzenia do Bazy Azbestowej informacji, o których mowa w pkt 1, zgodnie z przepisami o ochronie danych osobowych.</w:t>
            </w:r>
          </w:p>
          <w:p w14:paraId="03CA1326" w14:textId="77777777" w:rsidR="006E660F" w:rsidRDefault="006E660F" w:rsidP="006E660F">
            <w:pPr>
              <w:spacing w:after="0" w:line="240" w:lineRule="auto"/>
              <w:jc w:val="both"/>
              <w:rPr>
                <w:rFonts w:ascii="Times New Roman" w:hAnsi="Times New Roman" w:cs="Times New Roman"/>
                <w:color w:val="000000"/>
              </w:rPr>
            </w:pPr>
          </w:p>
          <w:p w14:paraId="20DE5690" w14:textId="77777777" w:rsidR="009D4189" w:rsidRPr="000F2F41" w:rsidRDefault="009D4189" w:rsidP="009D4189">
            <w:pPr>
              <w:pStyle w:val="CM4"/>
              <w:jc w:val="both"/>
              <w:rPr>
                <w:rFonts w:ascii="Times New Roman" w:hAnsi="Times New Roman" w:cs="Times New Roman"/>
                <w:b/>
                <w:bCs/>
                <w:color w:val="000000"/>
                <w:sz w:val="22"/>
                <w:szCs w:val="22"/>
              </w:rPr>
            </w:pPr>
            <w:r w:rsidRPr="000F2F41">
              <w:rPr>
                <w:rFonts w:ascii="Times New Roman" w:hAnsi="Times New Roman" w:cs="Times New Roman"/>
                <w:b/>
                <w:bCs/>
                <w:color w:val="000000"/>
                <w:sz w:val="22"/>
                <w:szCs w:val="22"/>
              </w:rPr>
              <w:lastRenderedPageBreak/>
              <w:t>Transpozycja do czasu wejścia w życie ustawy o wyrobach zawierających azbest:</w:t>
            </w:r>
          </w:p>
          <w:p w14:paraId="0CAB8737" w14:textId="2D97FD1E" w:rsidR="009D4189" w:rsidRPr="00AE6722" w:rsidRDefault="009D4189" w:rsidP="009D4189">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rozporządzenie Ministra Gospodarki z dnia 13 grudnia 2010 r. w sprawie wymagań w zakresie wykorzystywania wyrobów zawierających azbestu oraz wykorzystywania i oczyszczania instalacji lub urządzeń, w których były lub są wykorzystywane wyroby zawierające azbest (Dz.U. z 2011 r. poz. 31)</w:t>
            </w:r>
          </w:p>
          <w:p w14:paraId="2B6F0599" w14:textId="77777777" w:rsidR="009D4189" w:rsidRPr="00AE6722" w:rsidRDefault="009D4189" w:rsidP="009D4189">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 xml:space="preserve">– § 10 </w:t>
            </w:r>
          </w:p>
          <w:p w14:paraId="5D369666" w14:textId="77777777" w:rsidR="009D4189" w:rsidRPr="00AE6722" w:rsidRDefault="009D4189" w:rsidP="009D4189">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1. Wyroby zawierające azbest, instalacje lub urządzenia zawierające azbest, drogi utwardzone odpadami zawierającymi azbest, rury azbestowo-cementowe oraz usunięte wyroby zawierające azbest inwentaryzuje się poprzez sporządzenie spisu z natury.</w:t>
            </w:r>
          </w:p>
          <w:p w14:paraId="12349C67" w14:textId="77777777" w:rsidR="009D4189" w:rsidRPr="00AE6722" w:rsidRDefault="009D4189" w:rsidP="009D4189">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2. Wykorzystujący wyroby zawierające azbest ujmuje wynik inwentaryzacji w „Informacji o wyrobach zawierających azbest” stanowiącej załącznik nr 3 do rozporządzenia i przedkłada ją corocznie w terminie do dnia 31 stycznia właściwemu marszałkowi województwa.</w:t>
            </w:r>
          </w:p>
          <w:p w14:paraId="0760CAA0" w14:textId="77777777" w:rsidR="009D4189" w:rsidRPr="00AE6722" w:rsidRDefault="009D4189" w:rsidP="009D4189">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3. Osoba fizyczna niebędąca przedsiębiorcą przedkłada informację, o której mowa w ust. 2, odpowiednio wójtowi, burmistrzowi lub prezydentowi miasta.</w:t>
            </w:r>
          </w:p>
          <w:p w14:paraId="274A203D" w14:textId="77777777" w:rsidR="009D4189" w:rsidRPr="00AE6722" w:rsidRDefault="009D4189" w:rsidP="009D4189">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4. Informację, o której mowa w ust. 2, sporządza się w dwóch egzemplarzach:</w:t>
            </w:r>
          </w:p>
          <w:p w14:paraId="61C37BE8" w14:textId="77777777" w:rsidR="009D4189" w:rsidRPr="00AE6722" w:rsidRDefault="009D4189" w:rsidP="009D4189">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1) jeden egzemplarz przedkłada się w formie pisemnej właściwemu organowi;</w:t>
            </w:r>
          </w:p>
          <w:p w14:paraId="23755284" w14:textId="77777777" w:rsidR="009D4189" w:rsidRPr="00AE6722" w:rsidRDefault="009D4189" w:rsidP="009D4189">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2) drugi egzemplarz przechowuje się przez okres jednego roku, do czasu sporządzenia następnej informacji.</w:t>
            </w:r>
          </w:p>
          <w:p w14:paraId="66EB669F" w14:textId="77777777" w:rsidR="009D4189" w:rsidRPr="00AE6722" w:rsidRDefault="009D4189" w:rsidP="009D4189">
            <w:pPr>
              <w:pStyle w:val="CM4"/>
              <w:rPr>
                <w:rFonts w:ascii="Times New Roman" w:hAnsi="Times New Roman" w:cs="Times New Roman"/>
                <w:color w:val="000000"/>
                <w:sz w:val="22"/>
                <w:szCs w:val="22"/>
              </w:rPr>
            </w:pPr>
          </w:p>
          <w:p w14:paraId="6FCCC557" w14:textId="77777777" w:rsidR="009D4189" w:rsidRPr="00AE6722" w:rsidRDefault="009D4189" w:rsidP="009D4189">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 xml:space="preserve">rozporządzenie Ministra Gospodarki, Pracy i Polityki Społecznej z dnia 2 kwietnia 2004 r. w sprawie sposobów i warunków bezpiecznego użytkowania i usuwania wyrobów zawierających azbest </w:t>
            </w:r>
            <w:hyperlink r:id="rId18" w:history="1">
              <w:r w:rsidRPr="00AE6722">
                <w:rPr>
                  <w:rFonts w:ascii="Times New Roman" w:hAnsi="Times New Roman" w:cs="Times New Roman"/>
                  <w:color w:val="000000"/>
                  <w:sz w:val="22"/>
                  <w:szCs w:val="22"/>
                </w:rPr>
                <w:t>(Dz.U. z 2004 r. poz. 649 oraz z 2010 r. poz. 1089)</w:t>
              </w:r>
            </w:hyperlink>
            <w:r w:rsidRPr="00AE6722">
              <w:rPr>
                <w:rFonts w:ascii="Times New Roman" w:hAnsi="Times New Roman" w:cs="Times New Roman"/>
                <w:color w:val="000000"/>
                <w:sz w:val="22"/>
                <w:szCs w:val="22"/>
              </w:rPr>
              <w:t xml:space="preserve"> </w:t>
            </w:r>
          </w:p>
          <w:p w14:paraId="1DBB83CF" w14:textId="77777777" w:rsidR="009D4189" w:rsidRPr="00AE6722" w:rsidRDefault="009D4189" w:rsidP="009D4189">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 § 6 ust. 1 pkt 3 lit. a</w:t>
            </w:r>
          </w:p>
          <w:p w14:paraId="3DBC5093" w14:textId="77777777" w:rsidR="009D4189" w:rsidRPr="00AE6722" w:rsidRDefault="009D4189" w:rsidP="009D4189">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lastRenderedPageBreak/>
              <w:t>1. Wykonawca prac polegających na zabezpieczaniu i usuwaniu wyrobów zawierających azbest, obowiązany jest do:</w:t>
            </w:r>
          </w:p>
          <w:p w14:paraId="7C6BEFF7" w14:textId="77777777" w:rsidR="009D4189" w:rsidRPr="00AE6722" w:rsidRDefault="009D4189" w:rsidP="009D4189">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3) opracowania przed rozpoczęciem prac szczegółowego planu prac usuwania wyrobów zawierających azbest, obejmującego w szczególności:</w:t>
            </w:r>
          </w:p>
          <w:p w14:paraId="53E1CB65" w14:textId="77777777" w:rsidR="009D4189" w:rsidRPr="00AE6722" w:rsidRDefault="009D4189" w:rsidP="009D4189">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a) identyfikację azbestu w przewidzianych do usunięcia materiałach, na podstawie udokumentowanej informacji od właściciela lub zarządcy obiektu albo też na podstawie badań przeprowadzonych przez laboratorium wyposażone w sprzęt umożliwiający ich prawidłową analizę i zdolne do stosowania odpowiedniej techniki identyfikacyjnej,</w:t>
            </w:r>
          </w:p>
          <w:p w14:paraId="1844B47D" w14:textId="77777777" w:rsidR="009D4189" w:rsidRPr="00AE6722" w:rsidRDefault="009D4189" w:rsidP="009D4189">
            <w:pPr>
              <w:pStyle w:val="CM4"/>
              <w:jc w:val="both"/>
              <w:rPr>
                <w:rFonts w:ascii="Times New Roman" w:hAnsi="Times New Roman" w:cs="Times New Roman"/>
                <w:color w:val="000000"/>
                <w:sz w:val="22"/>
                <w:szCs w:val="22"/>
              </w:rPr>
            </w:pPr>
          </w:p>
          <w:p w14:paraId="1ECCEE3D" w14:textId="77777777" w:rsidR="009D4189" w:rsidRPr="00AE6722" w:rsidRDefault="009D4189" w:rsidP="009D4189">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rozporządzenie Ministra Środowiska z dnia 20 grudnia 2012 r. w sprawie sposobu prowadzenia przez marszałka województwa rejestru wyrobów zawierających azbest</w:t>
            </w:r>
          </w:p>
          <w:p w14:paraId="36DC50EF" w14:textId="77777777" w:rsidR="009D4189" w:rsidRPr="00AE6722" w:rsidRDefault="009D4189" w:rsidP="009D4189">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(Dz.U. z 2013 r. poz. 25)</w:t>
            </w:r>
          </w:p>
          <w:p w14:paraId="3D19B232" w14:textId="77777777" w:rsidR="009D4189" w:rsidRPr="00AE6722" w:rsidRDefault="009D4189" w:rsidP="009D4189">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 § 5 ust. 1 pkt 1, 2</w:t>
            </w:r>
          </w:p>
          <w:p w14:paraId="1DD60C0C" w14:textId="77777777" w:rsidR="009D4189" w:rsidRPr="00AE6722" w:rsidRDefault="009D4189" w:rsidP="009D4189">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1. System teleinformatyczny umożliwia gromadzenie i przetwarzanie informacji na poziomie gminnym, powiatowym i wojewódzkim oraz graficzne przedstawienie tych informacji, w szczególności dokonanie:</w:t>
            </w:r>
          </w:p>
          <w:p w14:paraId="3798E0B5" w14:textId="77777777" w:rsidR="009D4189" w:rsidRPr="00AE6722" w:rsidRDefault="009D4189" w:rsidP="009D4189">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1) wizualizacji informacji na mapie gminy, powiatu, województwa i kraju;</w:t>
            </w:r>
          </w:p>
          <w:p w14:paraId="7EF14A01" w14:textId="77777777" w:rsidR="009D4189" w:rsidRPr="00AE6722" w:rsidRDefault="009D4189" w:rsidP="009D4189">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2) analiz porównawczych informacji w wybranym okresie, na wskazanym terenie.</w:t>
            </w:r>
          </w:p>
          <w:p w14:paraId="09B108CB" w14:textId="77777777" w:rsidR="009D4189" w:rsidRPr="00AE6722" w:rsidRDefault="009D4189" w:rsidP="009D4189">
            <w:pPr>
              <w:pStyle w:val="CM4"/>
              <w:jc w:val="both"/>
              <w:rPr>
                <w:rFonts w:ascii="Times New Roman" w:hAnsi="Times New Roman" w:cs="Times New Roman"/>
                <w:color w:val="000000"/>
                <w:sz w:val="22"/>
                <w:szCs w:val="22"/>
              </w:rPr>
            </w:pPr>
          </w:p>
          <w:p w14:paraId="67AB141B" w14:textId="77777777" w:rsidR="009D4189" w:rsidRPr="00AE6722" w:rsidRDefault="009D4189" w:rsidP="009D4189">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rozporządzenie Ministra Środowiska z dnia 23 lipca 2009 r. w sprawie sposobu przedkładania marszałkowi województwa informacji o występowaniu substancji stwarzających szczególne zagrożenie dla środowiska (Dz.U. z 2015 r. poz. 1450)</w:t>
            </w:r>
          </w:p>
          <w:p w14:paraId="292F5123" w14:textId="77777777" w:rsidR="009D4189" w:rsidRPr="00AE6722" w:rsidRDefault="009D4189" w:rsidP="009D4189">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 § 4 ust. 2</w:t>
            </w:r>
          </w:p>
          <w:p w14:paraId="38750A29" w14:textId="174872D3" w:rsidR="009D4189" w:rsidRPr="00AE6722" w:rsidRDefault="009D4189" w:rsidP="009D4189">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xml:space="preserve">2. Informacje dotyczące wyrobów zawierających azbest są bezpośrednio wprowadzane przez wójta, burmistrza, </w:t>
            </w:r>
            <w:r w:rsidRPr="00AE6722">
              <w:rPr>
                <w:rFonts w:ascii="Times New Roman" w:hAnsi="Times New Roman" w:cs="Times New Roman"/>
                <w:color w:val="000000"/>
              </w:rPr>
              <w:lastRenderedPageBreak/>
              <w:t>prezydenta miasta do bazy azbestowej administrowanej przez ministra właściwego do spraw gospodarki, dostępnej za pośrednictwem sieci Internet pod adresem www.bazaazbestowa.gov.pl prowadzonej w formie elektronicznej przy użyciu systemu teleinformatycznego w rozumieniu art. 3 pkt 3 ustawy o informatyzacji.</w:t>
            </w:r>
          </w:p>
        </w:tc>
        <w:tc>
          <w:tcPr>
            <w:tcW w:w="1500" w:type="dxa"/>
          </w:tcPr>
          <w:p w14:paraId="7D13A6F3" w14:textId="77777777" w:rsidR="00E6385E" w:rsidRPr="00AE6722" w:rsidRDefault="00E6385E" w:rsidP="0021651B">
            <w:pPr>
              <w:spacing w:after="0" w:line="240" w:lineRule="auto"/>
              <w:jc w:val="both"/>
              <w:rPr>
                <w:rFonts w:ascii="Times New Roman" w:eastAsia="Times New Roman" w:hAnsi="Times New Roman" w:cs="Times New Roman"/>
                <w:lang w:eastAsia="pl-PL"/>
              </w:rPr>
            </w:pPr>
          </w:p>
        </w:tc>
      </w:tr>
      <w:tr w:rsidR="00E6385E" w:rsidRPr="00AE6722" w14:paraId="0E2A079F" w14:textId="77777777" w:rsidTr="0085688B">
        <w:trPr>
          <w:trHeight w:val="539"/>
        </w:trPr>
        <w:tc>
          <w:tcPr>
            <w:tcW w:w="846" w:type="dxa"/>
          </w:tcPr>
          <w:p w14:paraId="29AC43BB" w14:textId="668039AE" w:rsidR="00E6385E" w:rsidRPr="00AE6722" w:rsidRDefault="002913EB" w:rsidP="0021651B">
            <w:pPr>
              <w:spacing w:after="0" w:line="240" w:lineRule="auto"/>
              <w:jc w:val="both"/>
              <w:rPr>
                <w:rFonts w:ascii="Times New Roman" w:hAnsi="Times New Roman" w:cs="Times New Roman"/>
                <w:b/>
                <w:bCs/>
              </w:rPr>
            </w:pPr>
            <w:r w:rsidRPr="00AE6722">
              <w:rPr>
                <w:rFonts w:ascii="Times New Roman" w:hAnsi="Times New Roman" w:cs="Times New Roman"/>
                <w:b/>
                <w:bCs/>
              </w:rPr>
              <w:lastRenderedPageBreak/>
              <w:t>Art. 11 akapit drugi</w:t>
            </w:r>
          </w:p>
        </w:tc>
        <w:tc>
          <w:tcPr>
            <w:tcW w:w="5528" w:type="dxa"/>
            <w:gridSpan w:val="2"/>
          </w:tcPr>
          <w:p w14:paraId="50AF1C19" w14:textId="2F4F1D96" w:rsidR="00E6385E" w:rsidRPr="00AE6722" w:rsidRDefault="002913EB"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W przypadku jakichkolwiek wątpliwości co do obecności azbestu w materiale lub konstrukcji przestrzegane są odpowiednie przepisy niniejszej dyrektywy.</w:t>
            </w:r>
          </w:p>
        </w:tc>
        <w:tc>
          <w:tcPr>
            <w:tcW w:w="851" w:type="dxa"/>
          </w:tcPr>
          <w:p w14:paraId="68D5C9A4" w14:textId="2DA57F41" w:rsidR="00E6385E" w:rsidRPr="00AE6722" w:rsidRDefault="002913EB"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14DD6AC5" w14:textId="65DF38FE" w:rsidR="000267A3" w:rsidRPr="00AE6722" w:rsidRDefault="000267A3" w:rsidP="0021651B">
            <w:pPr>
              <w:spacing w:after="0" w:line="240" w:lineRule="auto"/>
              <w:rPr>
                <w:rFonts w:ascii="Times New Roman" w:hAnsi="Times New Roman" w:cs="Times New Roman"/>
                <w:b/>
                <w:bCs/>
              </w:rPr>
            </w:pPr>
            <w:r w:rsidRPr="00AE6722">
              <w:rPr>
                <w:rFonts w:ascii="Times New Roman" w:hAnsi="Times New Roman" w:cs="Times New Roman"/>
                <w:b/>
                <w:bCs/>
              </w:rPr>
              <w:t>Art. 3</w:t>
            </w:r>
            <w:r w:rsidR="001244CF" w:rsidRPr="00AE6722">
              <w:rPr>
                <w:rFonts w:ascii="Times New Roman" w:hAnsi="Times New Roman" w:cs="Times New Roman"/>
                <w:b/>
                <w:bCs/>
              </w:rPr>
              <w:t>7</w:t>
            </w:r>
          </w:p>
          <w:p w14:paraId="6CA57B42" w14:textId="77777777" w:rsidR="00E6385E" w:rsidRPr="00AE6722" w:rsidRDefault="00E6385E" w:rsidP="0021651B">
            <w:pPr>
              <w:spacing w:after="0" w:line="240" w:lineRule="auto"/>
              <w:jc w:val="both"/>
              <w:rPr>
                <w:rFonts w:ascii="Times New Roman" w:eastAsia="Times New Roman" w:hAnsi="Times New Roman" w:cs="Times New Roman"/>
                <w:lang w:eastAsia="pl-PL"/>
              </w:rPr>
            </w:pPr>
          </w:p>
        </w:tc>
        <w:tc>
          <w:tcPr>
            <w:tcW w:w="5420" w:type="dxa"/>
          </w:tcPr>
          <w:p w14:paraId="23767549" w14:textId="5AF73BBB" w:rsidR="000267A3" w:rsidRPr="00AE6722" w:rsidRDefault="00604BCF" w:rsidP="009D4189">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Przed rozpoczęciem robót budowlanych, o których mowa w art. 3 pkt 7 ustawy z dnia 7 lipca 1994 r. – Prawo budowlane, w przypadku jakichkolwiek wątpliwości, co do obecności wyrobów zawierających azbest, stosuje się przepisy niniejszego rozdziału.</w:t>
            </w:r>
          </w:p>
        </w:tc>
        <w:tc>
          <w:tcPr>
            <w:tcW w:w="1500" w:type="dxa"/>
          </w:tcPr>
          <w:p w14:paraId="127E30FD" w14:textId="77777777" w:rsidR="00E6385E" w:rsidRPr="00AE6722" w:rsidRDefault="00E6385E" w:rsidP="0021651B">
            <w:pPr>
              <w:spacing w:after="0" w:line="240" w:lineRule="auto"/>
              <w:jc w:val="both"/>
              <w:rPr>
                <w:rFonts w:ascii="Times New Roman" w:eastAsia="Times New Roman" w:hAnsi="Times New Roman" w:cs="Times New Roman"/>
                <w:lang w:eastAsia="pl-PL"/>
              </w:rPr>
            </w:pPr>
          </w:p>
        </w:tc>
      </w:tr>
      <w:tr w:rsidR="00E6385E" w:rsidRPr="00AE6722" w14:paraId="3CCA6DF3" w14:textId="77777777" w:rsidTr="0085688B">
        <w:trPr>
          <w:trHeight w:val="539"/>
        </w:trPr>
        <w:tc>
          <w:tcPr>
            <w:tcW w:w="846" w:type="dxa"/>
          </w:tcPr>
          <w:p w14:paraId="21A30EAD" w14:textId="32639F3E" w:rsidR="00E6385E" w:rsidRPr="00AE6722" w:rsidRDefault="002913EB" w:rsidP="0021651B">
            <w:pPr>
              <w:spacing w:after="0" w:line="240" w:lineRule="auto"/>
              <w:jc w:val="both"/>
              <w:rPr>
                <w:rFonts w:ascii="Times New Roman" w:hAnsi="Times New Roman" w:cs="Times New Roman"/>
                <w:b/>
                <w:bCs/>
              </w:rPr>
            </w:pPr>
            <w:r w:rsidRPr="00AE6722">
              <w:rPr>
                <w:rFonts w:ascii="Times New Roman" w:hAnsi="Times New Roman" w:cs="Times New Roman"/>
                <w:b/>
                <w:bCs/>
              </w:rPr>
              <w:t>Art. 12 część wprowadzaj</w:t>
            </w:r>
            <w:r w:rsidR="005E3D83" w:rsidRPr="00AE6722">
              <w:rPr>
                <w:rFonts w:ascii="Times New Roman" w:hAnsi="Times New Roman" w:cs="Times New Roman"/>
                <w:b/>
                <w:bCs/>
              </w:rPr>
              <w:t>ąca</w:t>
            </w:r>
          </w:p>
        </w:tc>
        <w:tc>
          <w:tcPr>
            <w:tcW w:w="5528" w:type="dxa"/>
            <w:gridSpan w:val="2"/>
          </w:tcPr>
          <w:p w14:paraId="7939B583" w14:textId="5723C1F9" w:rsidR="00E47178" w:rsidRPr="00AE6722" w:rsidRDefault="005E3D83"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b/>
                <w:bCs/>
                <w:i/>
                <w:iCs/>
                <w:color w:val="000000"/>
              </w:rPr>
              <w:t>Część wprowad</w:t>
            </w:r>
            <w:r w:rsidR="00CE5142" w:rsidRPr="00AE6722">
              <w:rPr>
                <w:rFonts w:ascii="Times New Roman" w:hAnsi="Times New Roman" w:cs="Times New Roman"/>
                <w:b/>
                <w:bCs/>
                <w:i/>
                <w:iCs/>
                <w:color w:val="000000"/>
              </w:rPr>
              <w:t>zająca z</w:t>
            </w:r>
            <w:r w:rsidR="00E47178" w:rsidRPr="00AE6722">
              <w:rPr>
                <w:rFonts w:ascii="Times New Roman" w:hAnsi="Times New Roman" w:cs="Times New Roman"/>
                <w:b/>
                <w:bCs/>
                <w:i/>
                <w:iCs/>
                <w:color w:val="000000"/>
              </w:rPr>
              <w:t>mienion</w:t>
            </w:r>
            <w:r w:rsidR="00CE5142" w:rsidRPr="00AE6722">
              <w:rPr>
                <w:rFonts w:ascii="Times New Roman" w:hAnsi="Times New Roman" w:cs="Times New Roman"/>
                <w:b/>
                <w:bCs/>
                <w:i/>
                <w:iCs/>
                <w:color w:val="000000"/>
              </w:rPr>
              <w:t>a</w:t>
            </w:r>
            <w:r w:rsidR="00E47178" w:rsidRPr="00AE6722">
              <w:rPr>
                <w:rFonts w:ascii="Times New Roman" w:hAnsi="Times New Roman" w:cs="Times New Roman"/>
                <w:b/>
                <w:bCs/>
                <w:i/>
                <w:iCs/>
                <w:color w:val="000000"/>
              </w:rPr>
              <w:t xml:space="preserve"> Dyrektywą Parlamentu Europejskiego i Rady (UE) 2023/2668</w:t>
            </w:r>
          </w:p>
          <w:p w14:paraId="0776D965" w14:textId="46850C67" w:rsidR="00E6385E" w:rsidRPr="00AE6722" w:rsidRDefault="002913EB"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W przypadku pewnych prac, takich jak prace rozbiórkowe, usuwanie azbestu, naprawy lub konserwacja, co do których można przewidzieć, że odpowiednia wartość dopuszczalna określona w art. 8 zostanie przekroczona pomimo używania wszelkich możliwych środków technicznych ograniczających stężenie azbestu w powietrzu, pracodawca określa działania zmierzające do zapewnienia ochrony pracowników podczas takich prac, a w szczególności zapewnia:</w:t>
            </w:r>
          </w:p>
        </w:tc>
        <w:tc>
          <w:tcPr>
            <w:tcW w:w="851" w:type="dxa"/>
          </w:tcPr>
          <w:p w14:paraId="757EA34C" w14:textId="274AF66A" w:rsidR="00E6385E" w:rsidRPr="00AE6722" w:rsidRDefault="002913EB"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13E24464" w14:textId="7411C455" w:rsidR="009035D6" w:rsidRPr="00AE6722" w:rsidRDefault="009035D6" w:rsidP="0021651B">
            <w:pPr>
              <w:spacing w:after="0" w:line="240" w:lineRule="auto"/>
              <w:rPr>
                <w:rFonts w:ascii="Times New Roman" w:hAnsi="Times New Roman" w:cs="Times New Roman"/>
                <w:b/>
                <w:bCs/>
              </w:rPr>
            </w:pPr>
            <w:r w:rsidRPr="00AE6722">
              <w:rPr>
                <w:rFonts w:ascii="Times New Roman" w:hAnsi="Times New Roman" w:cs="Times New Roman"/>
                <w:b/>
                <w:bCs/>
              </w:rPr>
              <w:t>Art. 1</w:t>
            </w:r>
            <w:r w:rsidR="00AD4CD6" w:rsidRPr="00AE6722">
              <w:rPr>
                <w:rFonts w:ascii="Times New Roman" w:hAnsi="Times New Roman" w:cs="Times New Roman"/>
                <w:b/>
                <w:bCs/>
              </w:rPr>
              <w:t>0</w:t>
            </w:r>
            <w:r w:rsidRPr="00AE6722">
              <w:rPr>
                <w:rFonts w:ascii="Times New Roman" w:hAnsi="Times New Roman" w:cs="Times New Roman"/>
                <w:b/>
                <w:bCs/>
              </w:rPr>
              <w:t xml:space="preserve"> ust. 4</w:t>
            </w:r>
            <w:r w:rsidR="00C73BCA">
              <w:rPr>
                <w:rFonts w:ascii="Times New Roman" w:hAnsi="Times New Roman" w:cs="Times New Roman"/>
                <w:b/>
                <w:bCs/>
              </w:rPr>
              <w:t xml:space="preserve"> i 5 </w:t>
            </w:r>
          </w:p>
          <w:p w14:paraId="6A6668E6" w14:textId="77777777" w:rsidR="009035D6" w:rsidRPr="00AE6722" w:rsidRDefault="009035D6" w:rsidP="0021651B">
            <w:pPr>
              <w:spacing w:after="0" w:line="240" w:lineRule="auto"/>
              <w:rPr>
                <w:rFonts w:ascii="Times New Roman" w:hAnsi="Times New Roman" w:cs="Times New Roman"/>
                <w:b/>
                <w:bCs/>
              </w:rPr>
            </w:pPr>
          </w:p>
          <w:p w14:paraId="4BB8317F" w14:textId="77777777" w:rsidR="00055B0E" w:rsidRPr="00AE6722" w:rsidRDefault="00055B0E" w:rsidP="0021651B">
            <w:pPr>
              <w:spacing w:after="0" w:line="240" w:lineRule="auto"/>
              <w:rPr>
                <w:rFonts w:ascii="Times New Roman" w:hAnsi="Times New Roman" w:cs="Times New Roman"/>
                <w:b/>
                <w:bCs/>
              </w:rPr>
            </w:pPr>
          </w:p>
          <w:p w14:paraId="00D1F496" w14:textId="77777777" w:rsidR="00697834" w:rsidRPr="00AE6722" w:rsidRDefault="00697834" w:rsidP="0021651B">
            <w:pPr>
              <w:spacing w:after="0" w:line="240" w:lineRule="auto"/>
              <w:rPr>
                <w:rFonts w:ascii="Times New Roman" w:hAnsi="Times New Roman" w:cs="Times New Roman"/>
                <w:b/>
                <w:bCs/>
              </w:rPr>
            </w:pPr>
          </w:p>
          <w:p w14:paraId="5DE173BD" w14:textId="77777777" w:rsidR="00C73BCA" w:rsidRDefault="00C73BCA" w:rsidP="0021651B">
            <w:pPr>
              <w:spacing w:after="0" w:line="240" w:lineRule="auto"/>
              <w:rPr>
                <w:rFonts w:ascii="Times New Roman" w:hAnsi="Times New Roman" w:cs="Times New Roman"/>
                <w:b/>
                <w:bCs/>
              </w:rPr>
            </w:pPr>
          </w:p>
          <w:p w14:paraId="0E139E4F" w14:textId="77777777" w:rsidR="00C73BCA" w:rsidRDefault="00C73BCA" w:rsidP="0021651B">
            <w:pPr>
              <w:spacing w:after="0" w:line="240" w:lineRule="auto"/>
              <w:rPr>
                <w:rFonts w:ascii="Times New Roman" w:hAnsi="Times New Roman" w:cs="Times New Roman"/>
                <w:b/>
                <w:bCs/>
              </w:rPr>
            </w:pPr>
          </w:p>
          <w:p w14:paraId="04ABC1E3" w14:textId="4315B371" w:rsidR="0067541C" w:rsidRPr="00AE6722" w:rsidRDefault="009035D6" w:rsidP="0021651B">
            <w:pPr>
              <w:spacing w:after="0" w:line="240" w:lineRule="auto"/>
              <w:rPr>
                <w:rFonts w:ascii="Times New Roman" w:hAnsi="Times New Roman" w:cs="Times New Roman"/>
                <w:b/>
                <w:bCs/>
              </w:rPr>
            </w:pPr>
            <w:r w:rsidRPr="00AE6722">
              <w:rPr>
                <w:rFonts w:ascii="Times New Roman" w:hAnsi="Times New Roman" w:cs="Times New Roman"/>
                <w:b/>
                <w:bCs/>
              </w:rPr>
              <w:t xml:space="preserve">Art. </w:t>
            </w:r>
            <w:r w:rsidR="00300DC8" w:rsidRPr="00AE6722">
              <w:rPr>
                <w:rFonts w:ascii="Times New Roman" w:hAnsi="Times New Roman" w:cs="Times New Roman"/>
                <w:b/>
                <w:bCs/>
              </w:rPr>
              <w:t>2</w:t>
            </w:r>
            <w:r w:rsidR="00725E35" w:rsidRPr="00AE6722">
              <w:rPr>
                <w:rFonts w:ascii="Times New Roman" w:hAnsi="Times New Roman" w:cs="Times New Roman"/>
                <w:b/>
                <w:bCs/>
              </w:rPr>
              <w:t>7</w:t>
            </w:r>
            <w:r w:rsidR="00011771" w:rsidRPr="00AE6722">
              <w:rPr>
                <w:rFonts w:ascii="Times New Roman" w:hAnsi="Times New Roman" w:cs="Times New Roman"/>
                <w:b/>
                <w:bCs/>
              </w:rPr>
              <w:t xml:space="preserve"> </w:t>
            </w:r>
            <w:r w:rsidRPr="00AE6722">
              <w:rPr>
                <w:rFonts w:ascii="Times New Roman" w:hAnsi="Times New Roman" w:cs="Times New Roman"/>
                <w:b/>
                <w:bCs/>
              </w:rPr>
              <w:t xml:space="preserve">ust. </w:t>
            </w:r>
            <w:r w:rsidR="00300DC8" w:rsidRPr="00AE6722">
              <w:rPr>
                <w:rFonts w:ascii="Times New Roman" w:hAnsi="Times New Roman" w:cs="Times New Roman"/>
                <w:b/>
                <w:bCs/>
              </w:rPr>
              <w:t xml:space="preserve">4 </w:t>
            </w:r>
          </w:p>
          <w:p w14:paraId="5F5DADBC" w14:textId="77777777" w:rsidR="0067541C" w:rsidRPr="00AE6722" w:rsidRDefault="0067541C" w:rsidP="0021651B">
            <w:pPr>
              <w:spacing w:after="0" w:line="240" w:lineRule="auto"/>
              <w:rPr>
                <w:rFonts w:ascii="Times New Roman" w:hAnsi="Times New Roman" w:cs="Times New Roman"/>
                <w:b/>
                <w:bCs/>
              </w:rPr>
            </w:pPr>
          </w:p>
          <w:p w14:paraId="633EF645" w14:textId="77777777" w:rsidR="00697834" w:rsidRPr="00AE6722" w:rsidRDefault="00697834" w:rsidP="0021651B">
            <w:pPr>
              <w:spacing w:after="0" w:line="240" w:lineRule="auto"/>
              <w:rPr>
                <w:rFonts w:ascii="Times New Roman" w:hAnsi="Times New Roman" w:cs="Times New Roman"/>
                <w:b/>
                <w:bCs/>
              </w:rPr>
            </w:pPr>
          </w:p>
          <w:p w14:paraId="1AC03FA5" w14:textId="77777777" w:rsidR="00300DC8" w:rsidRPr="00AE6722" w:rsidRDefault="00300DC8" w:rsidP="0021651B">
            <w:pPr>
              <w:spacing w:after="0" w:line="240" w:lineRule="auto"/>
              <w:rPr>
                <w:rFonts w:ascii="Times New Roman" w:hAnsi="Times New Roman" w:cs="Times New Roman"/>
                <w:b/>
                <w:bCs/>
              </w:rPr>
            </w:pPr>
          </w:p>
          <w:p w14:paraId="50517154" w14:textId="77777777" w:rsidR="00300DC8" w:rsidRPr="00AE6722" w:rsidRDefault="00300DC8" w:rsidP="0021651B">
            <w:pPr>
              <w:spacing w:after="0" w:line="240" w:lineRule="auto"/>
              <w:rPr>
                <w:rFonts w:ascii="Times New Roman" w:hAnsi="Times New Roman" w:cs="Times New Roman"/>
                <w:b/>
                <w:bCs/>
              </w:rPr>
            </w:pPr>
          </w:p>
          <w:p w14:paraId="6547103F" w14:textId="77777777" w:rsidR="00300DC8" w:rsidRPr="00AE6722" w:rsidRDefault="00300DC8" w:rsidP="0021651B">
            <w:pPr>
              <w:spacing w:after="0" w:line="240" w:lineRule="auto"/>
              <w:rPr>
                <w:rFonts w:ascii="Times New Roman" w:hAnsi="Times New Roman" w:cs="Times New Roman"/>
                <w:b/>
                <w:bCs/>
              </w:rPr>
            </w:pPr>
          </w:p>
          <w:p w14:paraId="77BF8211" w14:textId="4A5B3485" w:rsidR="009035D6" w:rsidRPr="00AE6722" w:rsidRDefault="009035D6" w:rsidP="0021651B">
            <w:pPr>
              <w:spacing w:after="0" w:line="240" w:lineRule="auto"/>
              <w:rPr>
                <w:rFonts w:ascii="Times New Roman" w:hAnsi="Times New Roman" w:cs="Times New Roman"/>
                <w:b/>
                <w:bCs/>
              </w:rPr>
            </w:pPr>
            <w:r w:rsidRPr="00AE6722">
              <w:rPr>
                <w:rFonts w:ascii="Times New Roman" w:hAnsi="Times New Roman" w:cs="Times New Roman"/>
                <w:b/>
                <w:bCs/>
              </w:rPr>
              <w:t>Art.</w:t>
            </w:r>
            <w:r w:rsidR="00011771" w:rsidRPr="00AE6722">
              <w:rPr>
                <w:rFonts w:ascii="Times New Roman" w:hAnsi="Times New Roman" w:cs="Times New Roman"/>
                <w:b/>
                <w:bCs/>
              </w:rPr>
              <w:t xml:space="preserve"> 3</w:t>
            </w:r>
            <w:r w:rsidR="00725E35" w:rsidRPr="00AE6722">
              <w:rPr>
                <w:rFonts w:ascii="Times New Roman" w:hAnsi="Times New Roman" w:cs="Times New Roman"/>
                <w:b/>
                <w:bCs/>
              </w:rPr>
              <w:t>3</w:t>
            </w:r>
            <w:r w:rsidR="00011771" w:rsidRPr="00AE6722">
              <w:rPr>
                <w:rFonts w:ascii="Times New Roman" w:hAnsi="Times New Roman" w:cs="Times New Roman"/>
                <w:b/>
                <w:bCs/>
              </w:rPr>
              <w:t xml:space="preserve"> </w:t>
            </w:r>
          </w:p>
          <w:p w14:paraId="08EDB573" w14:textId="77777777" w:rsidR="009035D6" w:rsidRPr="00AE6722" w:rsidRDefault="009035D6" w:rsidP="0021651B">
            <w:pPr>
              <w:spacing w:after="0" w:line="240" w:lineRule="auto"/>
              <w:jc w:val="both"/>
              <w:rPr>
                <w:rFonts w:ascii="Times New Roman" w:hAnsi="Times New Roman" w:cs="Times New Roman"/>
                <w:color w:val="000000"/>
              </w:rPr>
            </w:pPr>
          </w:p>
          <w:p w14:paraId="2256A637" w14:textId="77777777" w:rsidR="009035D6" w:rsidRPr="00AE6722" w:rsidRDefault="009035D6" w:rsidP="0021651B">
            <w:pPr>
              <w:spacing w:after="0" w:line="240" w:lineRule="auto"/>
              <w:jc w:val="both"/>
              <w:rPr>
                <w:rFonts w:ascii="Times New Roman" w:hAnsi="Times New Roman" w:cs="Times New Roman"/>
                <w:b/>
                <w:bCs/>
                <w:color w:val="000000"/>
              </w:rPr>
            </w:pPr>
          </w:p>
          <w:p w14:paraId="5B1D1E8D" w14:textId="77777777" w:rsidR="00697834" w:rsidRPr="00AE6722" w:rsidRDefault="00697834" w:rsidP="0021651B">
            <w:pPr>
              <w:spacing w:after="0" w:line="240" w:lineRule="auto"/>
              <w:jc w:val="both"/>
              <w:rPr>
                <w:rFonts w:ascii="Times New Roman" w:hAnsi="Times New Roman" w:cs="Times New Roman"/>
                <w:b/>
                <w:bCs/>
                <w:color w:val="000000"/>
              </w:rPr>
            </w:pPr>
          </w:p>
          <w:p w14:paraId="6C3EC4DC" w14:textId="77777777" w:rsidR="00697834" w:rsidRPr="00AE6722" w:rsidRDefault="00697834" w:rsidP="0021651B">
            <w:pPr>
              <w:spacing w:after="0" w:line="240" w:lineRule="auto"/>
              <w:jc w:val="both"/>
              <w:rPr>
                <w:rFonts w:ascii="Times New Roman" w:hAnsi="Times New Roman" w:cs="Times New Roman"/>
                <w:b/>
                <w:bCs/>
                <w:color w:val="000000"/>
              </w:rPr>
            </w:pPr>
          </w:p>
          <w:p w14:paraId="5CC4827A" w14:textId="77777777" w:rsidR="00697834" w:rsidRPr="00AE6722" w:rsidRDefault="00697834" w:rsidP="0021651B">
            <w:pPr>
              <w:spacing w:after="0" w:line="240" w:lineRule="auto"/>
              <w:jc w:val="both"/>
              <w:rPr>
                <w:rFonts w:ascii="Times New Roman" w:hAnsi="Times New Roman" w:cs="Times New Roman"/>
                <w:b/>
                <w:bCs/>
                <w:color w:val="000000"/>
              </w:rPr>
            </w:pPr>
          </w:p>
          <w:p w14:paraId="003BD9D5" w14:textId="77777777" w:rsidR="00697834" w:rsidRPr="00AE6722" w:rsidRDefault="00697834" w:rsidP="0021651B">
            <w:pPr>
              <w:spacing w:after="0" w:line="240" w:lineRule="auto"/>
              <w:jc w:val="both"/>
              <w:rPr>
                <w:rFonts w:ascii="Times New Roman" w:hAnsi="Times New Roman" w:cs="Times New Roman"/>
                <w:b/>
                <w:bCs/>
                <w:color w:val="000000"/>
              </w:rPr>
            </w:pPr>
          </w:p>
          <w:p w14:paraId="5FE9A025" w14:textId="77777777" w:rsidR="00697834" w:rsidRPr="00AE6722" w:rsidRDefault="00697834" w:rsidP="0021651B">
            <w:pPr>
              <w:spacing w:after="0" w:line="240" w:lineRule="auto"/>
              <w:jc w:val="both"/>
              <w:rPr>
                <w:rFonts w:ascii="Times New Roman" w:hAnsi="Times New Roman" w:cs="Times New Roman"/>
                <w:b/>
                <w:bCs/>
                <w:color w:val="000000"/>
              </w:rPr>
            </w:pPr>
          </w:p>
          <w:p w14:paraId="6775A367" w14:textId="77777777" w:rsidR="00752647" w:rsidRPr="00AE6722" w:rsidRDefault="00752647" w:rsidP="0021651B">
            <w:pPr>
              <w:spacing w:after="0" w:line="240" w:lineRule="auto"/>
              <w:jc w:val="both"/>
              <w:rPr>
                <w:rFonts w:ascii="Times New Roman" w:hAnsi="Times New Roman" w:cs="Times New Roman"/>
                <w:b/>
                <w:bCs/>
                <w:color w:val="000000"/>
              </w:rPr>
            </w:pPr>
          </w:p>
          <w:p w14:paraId="1C54F1A6" w14:textId="77777777" w:rsidR="00752647" w:rsidRDefault="00752647" w:rsidP="0021651B">
            <w:pPr>
              <w:spacing w:after="0" w:line="240" w:lineRule="auto"/>
              <w:jc w:val="both"/>
              <w:rPr>
                <w:rFonts w:ascii="Times New Roman" w:hAnsi="Times New Roman" w:cs="Times New Roman"/>
                <w:b/>
                <w:bCs/>
                <w:color w:val="000000"/>
              </w:rPr>
            </w:pPr>
          </w:p>
          <w:p w14:paraId="164B8FE0" w14:textId="2C6FC6FA" w:rsidR="00E6385E" w:rsidRPr="00AE6722" w:rsidRDefault="009035D6"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color w:val="000000"/>
              </w:rPr>
              <w:t xml:space="preserve">Art. </w:t>
            </w:r>
            <w:r w:rsidR="000D2F28" w:rsidRPr="00AE6722">
              <w:rPr>
                <w:rFonts w:ascii="Times New Roman" w:hAnsi="Times New Roman" w:cs="Times New Roman"/>
                <w:b/>
                <w:bCs/>
                <w:color w:val="000000"/>
              </w:rPr>
              <w:t>3</w:t>
            </w:r>
            <w:r w:rsidR="00702E10" w:rsidRPr="00AE6722">
              <w:rPr>
                <w:rFonts w:ascii="Times New Roman" w:hAnsi="Times New Roman" w:cs="Times New Roman"/>
                <w:b/>
                <w:bCs/>
                <w:color w:val="000000"/>
              </w:rPr>
              <w:t>6</w:t>
            </w:r>
          </w:p>
        </w:tc>
        <w:tc>
          <w:tcPr>
            <w:tcW w:w="5420" w:type="dxa"/>
          </w:tcPr>
          <w:p w14:paraId="5F91A5E0" w14:textId="533D75F8" w:rsidR="007E40F7" w:rsidRDefault="009035D6" w:rsidP="007E40F7">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lastRenderedPageBreak/>
              <w:t>4.</w:t>
            </w:r>
            <w:r w:rsidR="007E40F7">
              <w:rPr>
                <w:rFonts w:ascii="Times New Roman" w:hAnsi="Times New Roman" w:cs="Times New Roman"/>
                <w:color w:val="000000"/>
              </w:rPr>
              <w:t xml:space="preserve"> </w:t>
            </w:r>
            <w:r w:rsidR="007E40F7" w:rsidRPr="00C80292">
              <w:rPr>
                <w:rFonts w:ascii="Times New Roman" w:hAnsi="Times New Roman" w:cs="Times New Roman"/>
                <w:color w:val="000000"/>
              </w:rPr>
              <w:t>Na podstawie oceny ryzyka zawodowego podmiot odpowiedzialny zapewnia osobie narażonej na działanie azbestu niezbędne środki profilaktyczne zmniejszające ryzyko narażenia na działanie azbestu.</w:t>
            </w:r>
          </w:p>
          <w:p w14:paraId="6F54591E" w14:textId="77777777" w:rsidR="007E40F7" w:rsidRPr="00C80292" w:rsidRDefault="007E40F7"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5. Podmiot odpowiedzialny prowadzi dokumentację oceny ryzyka zawodowego oraz zastosowanych niezbędnych środków profilaktycznych.</w:t>
            </w:r>
          </w:p>
          <w:p w14:paraId="3A213618" w14:textId="77777777" w:rsidR="007E40F7" w:rsidRDefault="007E40F7" w:rsidP="007E40F7">
            <w:pPr>
              <w:autoSpaceDE w:val="0"/>
              <w:autoSpaceDN w:val="0"/>
              <w:adjustRightInd w:val="0"/>
              <w:spacing w:after="0" w:line="240" w:lineRule="auto"/>
              <w:jc w:val="both"/>
              <w:rPr>
                <w:rFonts w:ascii="Times New Roman" w:hAnsi="Times New Roman" w:cs="Times New Roman"/>
                <w:color w:val="000000"/>
              </w:rPr>
            </w:pPr>
          </w:p>
          <w:p w14:paraId="1010187A" w14:textId="6B198FFD" w:rsidR="00011771" w:rsidRPr="00AE6722" w:rsidRDefault="00300DC8"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4</w:t>
            </w:r>
            <w:r w:rsidR="00011771" w:rsidRPr="00AE6722">
              <w:rPr>
                <w:rFonts w:ascii="Times New Roman" w:hAnsi="Times New Roman" w:cs="Times New Roman"/>
                <w:color w:val="000000"/>
              </w:rPr>
              <w:t>. W przypadku usuwania wyrobów zawierających azbest w pomieszczeniach, wykonawca prac dodatkowo:</w:t>
            </w:r>
          </w:p>
          <w:p w14:paraId="5487B020" w14:textId="1F595199" w:rsidR="00011771" w:rsidRPr="00AE6722" w:rsidRDefault="00011771"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1) izoluje te pomieszczenia od pozostałej części budynku;</w:t>
            </w:r>
          </w:p>
          <w:p w14:paraId="747C911E" w14:textId="02A8FBDA" w:rsidR="00011771" w:rsidRPr="00AE6722" w:rsidRDefault="00011771"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2) stosuje zespół szczelnych pomieszczeń</w:t>
            </w:r>
            <w:r w:rsidR="00300DC8" w:rsidRPr="00AE6722">
              <w:rPr>
                <w:rFonts w:ascii="Times New Roman" w:hAnsi="Times New Roman" w:cs="Times New Roman"/>
                <w:color w:val="000000"/>
              </w:rPr>
              <w:t xml:space="preserve"> do </w:t>
            </w:r>
            <w:r w:rsidRPr="00AE6722">
              <w:rPr>
                <w:rFonts w:ascii="Times New Roman" w:hAnsi="Times New Roman" w:cs="Times New Roman"/>
                <w:color w:val="000000"/>
              </w:rPr>
              <w:t>oczyszcz</w:t>
            </w:r>
            <w:r w:rsidR="00300DC8" w:rsidRPr="00AE6722">
              <w:rPr>
                <w:rFonts w:ascii="Times New Roman" w:hAnsi="Times New Roman" w:cs="Times New Roman"/>
                <w:color w:val="000000"/>
              </w:rPr>
              <w:t>ania</w:t>
            </w:r>
            <w:r w:rsidRPr="00AE6722">
              <w:rPr>
                <w:rFonts w:ascii="Times New Roman" w:hAnsi="Times New Roman" w:cs="Times New Roman"/>
                <w:color w:val="000000"/>
              </w:rPr>
              <w:t xml:space="preserve"> </w:t>
            </w:r>
            <w:r w:rsidR="00300DC8" w:rsidRPr="00AE6722">
              <w:rPr>
                <w:rFonts w:ascii="Times New Roman" w:hAnsi="Times New Roman" w:cs="Times New Roman"/>
                <w:color w:val="000000"/>
              </w:rPr>
              <w:t xml:space="preserve">z azbestu osób narażonych na jego działanie </w:t>
            </w:r>
            <w:r w:rsidRPr="00AE6722">
              <w:rPr>
                <w:rFonts w:ascii="Times New Roman" w:hAnsi="Times New Roman" w:cs="Times New Roman"/>
                <w:color w:val="000000"/>
              </w:rPr>
              <w:t>(komora dekontaminacyjna);</w:t>
            </w:r>
          </w:p>
          <w:p w14:paraId="042A7D72" w14:textId="77777777" w:rsidR="00300DC8" w:rsidRPr="00AE6722" w:rsidRDefault="00300DC8" w:rsidP="0021651B">
            <w:pPr>
              <w:autoSpaceDE w:val="0"/>
              <w:autoSpaceDN w:val="0"/>
              <w:adjustRightInd w:val="0"/>
              <w:spacing w:after="0" w:line="240" w:lineRule="auto"/>
              <w:rPr>
                <w:rFonts w:ascii="Times New Roman" w:hAnsi="Times New Roman" w:cs="Times New Roman"/>
                <w:color w:val="000000"/>
              </w:rPr>
            </w:pPr>
          </w:p>
          <w:p w14:paraId="15ADC27C" w14:textId="447DB909" w:rsidR="00011771" w:rsidRPr="00AE6722" w:rsidRDefault="00011771"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xml:space="preserve">Minister właściwy do spraw gospodarki, uwzględniając potrzebę zapewnienia </w:t>
            </w:r>
            <w:r w:rsidR="00826853" w:rsidRPr="00AE6722">
              <w:rPr>
                <w:rFonts w:ascii="Times New Roman" w:hAnsi="Times New Roman" w:cs="Times New Roman"/>
                <w:color w:val="000000"/>
              </w:rPr>
              <w:t>informacji</w:t>
            </w:r>
            <w:r w:rsidRPr="00AE6722">
              <w:rPr>
                <w:rFonts w:ascii="Times New Roman" w:hAnsi="Times New Roman" w:cs="Times New Roman"/>
                <w:color w:val="000000"/>
              </w:rPr>
              <w:t xml:space="preserve"> o potencjalnym ryzyku narażenia na działanie azbestu, określi w drodze rozporządzenia:</w:t>
            </w:r>
          </w:p>
          <w:p w14:paraId="460AC7FE" w14:textId="2046D950" w:rsidR="00011771" w:rsidRPr="00AE6722" w:rsidRDefault="00011771"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1)</w:t>
            </w:r>
            <w:r w:rsidR="000D2F28" w:rsidRPr="00AE6722">
              <w:rPr>
                <w:rFonts w:ascii="Times New Roman" w:hAnsi="Times New Roman" w:cs="Times New Roman"/>
                <w:color w:val="000000"/>
              </w:rPr>
              <w:t xml:space="preserve"> </w:t>
            </w:r>
            <w:r w:rsidRPr="00AE6722">
              <w:rPr>
                <w:rFonts w:ascii="Times New Roman" w:hAnsi="Times New Roman" w:cs="Times New Roman"/>
                <w:color w:val="000000"/>
              </w:rPr>
              <w:t>sposób oznakowania miejsca wykonywania prac polegających na usuwaniu lub zabezpieczaniu wyrobów zawierających azbest;</w:t>
            </w:r>
          </w:p>
          <w:p w14:paraId="0662ED3C" w14:textId="4EBADA77" w:rsidR="00826853" w:rsidRPr="00AE6722" w:rsidRDefault="00826853"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xml:space="preserve">2) wzór i sposób oznakowania odpadów zawierających azbest. </w:t>
            </w:r>
          </w:p>
          <w:p w14:paraId="12B6AA1D" w14:textId="77777777" w:rsidR="00CB236F" w:rsidRPr="00AE6722" w:rsidRDefault="00CB236F" w:rsidP="0021651B">
            <w:pPr>
              <w:autoSpaceDE w:val="0"/>
              <w:autoSpaceDN w:val="0"/>
              <w:adjustRightInd w:val="0"/>
              <w:spacing w:after="0" w:line="240" w:lineRule="auto"/>
              <w:jc w:val="both"/>
              <w:rPr>
                <w:rFonts w:ascii="Times New Roman" w:hAnsi="Times New Roman" w:cs="Times New Roman"/>
                <w:color w:val="000000"/>
              </w:rPr>
            </w:pPr>
          </w:p>
          <w:p w14:paraId="6E305A8F" w14:textId="6FABC845" w:rsidR="000D2F28" w:rsidRPr="00AE6722" w:rsidRDefault="000D2F28"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xml:space="preserve">W zakresie nieuregulowanym w niniejszym rozdziale, do spraw dotyczących zapewnienia bezpiecznych i higienicznych warunków pracy </w:t>
            </w:r>
            <w:r w:rsidR="00CB236F">
              <w:rPr>
                <w:rFonts w:ascii="Times New Roman" w:hAnsi="Times New Roman" w:cs="Times New Roman"/>
                <w:color w:val="000000"/>
              </w:rPr>
              <w:t xml:space="preserve">osobom narażonym na działanie azbestu </w:t>
            </w:r>
            <w:r w:rsidRPr="00AE6722">
              <w:rPr>
                <w:rFonts w:ascii="Times New Roman" w:hAnsi="Times New Roman" w:cs="Times New Roman"/>
                <w:color w:val="000000"/>
              </w:rPr>
              <w:t>zatrudnionym przy pracach polegających na usuwaniu lub zabezpieczaniu wyrobów zawierających azbest, stosuje się przepisy działu X ustawy z dnia 26 czerwca 1974 r. – Kodeks pracy.</w:t>
            </w:r>
          </w:p>
          <w:p w14:paraId="44791ACE" w14:textId="05955B91" w:rsidR="00697834" w:rsidRPr="00AE6722" w:rsidRDefault="00697834" w:rsidP="0021651B">
            <w:pPr>
              <w:autoSpaceDE w:val="0"/>
              <w:autoSpaceDN w:val="0"/>
              <w:adjustRightInd w:val="0"/>
              <w:spacing w:after="0" w:line="240" w:lineRule="auto"/>
              <w:jc w:val="both"/>
              <w:rPr>
                <w:rFonts w:ascii="Times New Roman" w:hAnsi="Times New Roman" w:cs="Times New Roman"/>
                <w:color w:val="000000"/>
              </w:rPr>
            </w:pPr>
          </w:p>
          <w:p w14:paraId="1DD2190D" w14:textId="1AD51FC3" w:rsidR="00697834" w:rsidRPr="00FF7B50" w:rsidRDefault="00697834" w:rsidP="0021651B">
            <w:pPr>
              <w:autoSpaceDE w:val="0"/>
              <w:autoSpaceDN w:val="0"/>
              <w:adjustRightInd w:val="0"/>
              <w:spacing w:after="0" w:line="240" w:lineRule="auto"/>
              <w:jc w:val="both"/>
              <w:rPr>
                <w:rFonts w:ascii="Times New Roman" w:hAnsi="Times New Roman" w:cs="Times New Roman"/>
                <w:b/>
                <w:bCs/>
                <w:color w:val="000000"/>
              </w:rPr>
            </w:pPr>
            <w:r w:rsidRPr="00FF7B50">
              <w:rPr>
                <w:rFonts w:ascii="Times New Roman" w:hAnsi="Times New Roman" w:cs="Times New Roman"/>
                <w:b/>
                <w:bCs/>
                <w:color w:val="000000"/>
              </w:rPr>
              <w:t>oraz</w:t>
            </w:r>
          </w:p>
          <w:p w14:paraId="1E070E4C" w14:textId="77777777" w:rsidR="00697834" w:rsidRPr="00AE6722" w:rsidRDefault="00697834" w:rsidP="0021651B">
            <w:pPr>
              <w:autoSpaceDE w:val="0"/>
              <w:autoSpaceDN w:val="0"/>
              <w:adjustRightInd w:val="0"/>
              <w:spacing w:after="0" w:line="240" w:lineRule="auto"/>
              <w:jc w:val="both"/>
              <w:rPr>
                <w:rFonts w:ascii="Times New Roman" w:hAnsi="Times New Roman" w:cs="Times New Roman"/>
                <w:color w:val="000000"/>
              </w:rPr>
            </w:pPr>
          </w:p>
          <w:p w14:paraId="7E7992BA" w14:textId="07354087" w:rsidR="000D2F28" w:rsidRPr="00AE6722" w:rsidRDefault="000D2F28"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ustawa z dnia 26 czerwca 1974 r. – Kodeks pracy (Dz. U. z 202</w:t>
            </w:r>
            <w:r w:rsidR="00FD4838">
              <w:rPr>
                <w:rFonts w:ascii="Times New Roman" w:hAnsi="Times New Roman" w:cs="Times New Roman"/>
                <w:color w:val="000000"/>
              </w:rPr>
              <w:t>5</w:t>
            </w:r>
            <w:r w:rsidRPr="00AE6722">
              <w:rPr>
                <w:rFonts w:ascii="Times New Roman" w:hAnsi="Times New Roman" w:cs="Times New Roman"/>
                <w:color w:val="000000"/>
              </w:rPr>
              <w:t xml:space="preserve"> r. poz. </w:t>
            </w:r>
            <w:r w:rsidR="00FD4838">
              <w:rPr>
                <w:rFonts w:ascii="Times New Roman" w:hAnsi="Times New Roman" w:cs="Times New Roman"/>
                <w:color w:val="000000"/>
              </w:rPr>
              <w:t>227</w:t>
            </w:r>
            <w:r w:rsidRPr="00AE6722">
              <w:rPr>
                <w:rFonts w:ascii="Times New Roman" w:hAnsi="Times New Roman" w:cs="Times New Roman"/>
                <w:color w:val="000000"/>
              </w:rPr>
              <w:t>)</w:t>
            </w:r>
          </w:p>
          <w:p w14:paraId="638418A3" w14:textId="5028119B" w:rsidR="000D2F28" w:rsidRPr="00AE6722" w:rsidRDefault="00697834"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w:t>
            </w:r>
            <w:r w:rsidR="000D2F28" w:rsidRPr="00AE6722">
              <w:rPr>
                <w:rFonts w:ascii="Times New Roman" w:hAnsi="Times New Roman" w:cs="Times New Roman"/>
                <w:color w:val="000000"/>
              </w:rPr>
              <w:t xml:space="preserve"> art. 237</w:t>
            </w:r>
            <w:r w:rsidR="000D2F28" w:rsidRPr="00AE6722">
              <w:rPr>
                <w:rFonts w:ascii="Times New Roman" w:hAnsi="Times New Roman" w:cs="Times New Roman"/>
                <w:color w:val="000000"/>
                <w:vertAlign w:val="superscript"/>
              </w:rPr>
              <w:t>11a</w:t>
            </w:r>
          </w:p>
          <w:p w14:paraId="0438FB41" w14:textId="4C047EDF" w:rsidR="000D2F28" w:rsidRPr="00AE6722" w:rsidRDefault="000D2F28" w:rsidP="0021651B">
            <w:pPr>
              <w:autoSpaceDE w:val="0"/>
              <w:autoSpaceDN w:val="0"/>
              <w:adjustRightInd w:val="0"/>
              <w:spacing w:after="0" w:line="240" w:lineRule="auto"/>
              <w:jc w:val="both"/>
              <w:rPr>
                <w:rFonts w:ascii="Times New Roman" w:hAnsi="Times New Roman" w:cs="Times New Roman"/>
                <w:color w:val="000000"/>
                <w:vertAlign w:val="superscript"/>
              </w:rPr>
            </w:pPr>
            <w:r w:rsidRPr="00AE6722">
              <w:rPr>
                <w:rFonts w:ascii="Times New Roman" w:hAnsi="Times New Roman" w:cs="Times New Roman"/>
                <w:color w:val="000000"/>
              </w:rPr>
              <w:t>§ 1. Pracodawca konsultuje z pracownikami lub ich przedstawicielami wszystkie działania związane z bezpieczeństwem i higieną pracy, w szczególności dotyczące:</w:t>
            </w:r>
          </w:p>
          <w:p w14:paraId="190B8FFB" w14:textId="77777777" w:rsidR="000D2F28" w:rsidRPr="00AE6722" w:rsidRDefault="000D2F28"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1) zmian w organizacji pracy i wyposażeniu stanowisk pracy, wprowadzania nowych procesów technologicznych oraz substancji chemicznych i ich mieszanin, jeżeli mogą one stwarzać zagrożenie dla zdrowia lub życia pracowników;</w:t>
            </w:r>
          </w:p>
          <w:p w14:paraId="6B9F5FD4" w14:textId="77777777" w:rsidR="000D2F28" w:rsidRPr="00AE6722" w:rsidRDefault="000D2F28"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4) przydzielania pracownikom środków ochrony indywidualnej oraz odzieży i obuwia roboczego;</w:t>
            </w:r>
          </w:p>
          <w:p w14:paraId="5C2C4B70" w14:textId="77777777" w:rsidR="000D2F28" w:rsidRPr="00AE6722" w:rsidRDefault="000D2F28"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2. Pracownicy lub ich przedstawiciele mogą przedstawiać pracodawcy wnioski w sprawie eliminacji lub ograniczenia zagrożeń zawodowych.</w:t>
            </w:r>
          </w:p>
          <w:p w14:paraId="2A56F89B" w14:textId="77777777" w:rsidR="000D2F28" w:rsidRPr="00AE6722" w:rsidRDefault="000D2F28"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3. Pracodawca zapewnia odpowiednie warunki do przeprowadzania konsultacji, a zwłaszcza zapewnia, aby odbywały się w godzinach pracy. Za czas nieprzepracowany w związku z udziałem w konsultacjach pracownicy lub ich przedstawiciele zachowują prawo do wynagrodzenia.</w:t>
            </w:r>
          </w:p>
          <w:p w14:paraId="658C21E1" w14:textId="77777777" w:rsidR="000D2F28" w:rsidRPr="00AE6722" w:rsidRDefault="000D2F28"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xml:space="preserve">§ 4. Na umotywowany wniosek pracowników lub ich przedstawicieli dotyczący spraw zagrożenia zdrowia i życia </w:t>
            </w:r>
            <w:r w:rsidRPr="00AE6722">
              <w:rPr>
                <w:rFonts w:ascii="Times New Roman" w:hAnsi="Times New Roman" w:cs="Times New Roman"/>
                <w:color w:val="000000"/>
              </w:rPr>
              <w:lastRenderedPageBreak/>
              <w:t>pracowników inspektorzy pracy Państwowej Inspekcji Pracy przeprowadzają kontrole oraz stosują środki prawne przewidziane w przepisach o Państwowej Inspekcji Pracy.</w:t>
            </w:r>
          </w:p>
          <w:p w14:paraId="4BFCB132" w14:textId="77777777" w:rsidR="000D2F28" w:rsidRPr="00AE6722" w:rsidRDefault="000D2F28"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5. U pracodawcy, u którego została powołana komisja bezpieczeństwa i higieny pracy - konsultacje, o których mowa w § 1, mogą być prowadzone w ramach tej komisji, natomiast uprawnienia, o których mowa w § 2 i 4, przysługują pracownikom lub ich przedstawicielom wchodzącym w skład komisji.</w:t>
            </w:r>
          </w:p>
          <w:p w14:paraId="6BDB4230" w14:textId="455E9144" w:rsidR="00E6385E" w:rsidRPr="00AE6722" w:rsidRDefault="000D2F28"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6. Pracownicy lub ich przedstawiciele nie mogą ponosić jakichkolwiek niekorzystnych dla nich konsekwencji z tytułu działalności, o której mowa w § 1, 2 i 4. Dotyczy to również pracowników lub ich przedstawicieli, o których mowa w § 5.</w:t>
            </w:r>
          </w:p>
        </w:tc>
        <w:tc>
          <w:tcPr>
            <w:tcW w:w="1500" w:type="dxa"/>
          </w:tcPr>
          <w:p w14:paraId="55872605" w14:textId="77777777" w:rsidR="00E6385E" w:rsidRPr="00AE6722" w:rsidRDefault="00E6385E" w:rsidP="0021651B">
            <w:pPr>
              <w:spacing w:after="0" w:line="240" w:lineRule="auto"/>
              <w:jc w:val="both"/>
              <w:rPr>
                <w:rFonts w:ascii="Times New Roman" w:eastAsia="Times New Roman" w:hAnsi="Times New Roman" w:cs="Times New Roman"/>
                <w:lang w:eastAsia="pl-PL"/>
              </w:rPr>
            </w:pPr>
          </w:p>
        </w:tc>
      </w:tr>
      <w:tr w:rsidR="00E6385E" w:rsidRPr="00AE6722" w14:paraId="6B5FF3B3" w14:textId="77777777" w:rsidTr="0085688B">
        <w:trPr>
          <w:trHeight w:val="539"/>
        </w:trPr>
        <w:tc>
          <w:tcPr>
            <w:tcW w:w="846" w:type="dxa"/>
          </w:tcPr>
          <w:p w14:paraId="495A8C69" w14:textId="0DE78E57" w:rsidR="00E6385E" w:rsidRPr="00AE6722" w:rsidRDefault="002913EB" w:rsidP="0021651B">
            <w:pPr>
              <w:spacing w:after="0" w:line="240" w:lineRule="auto"/>
              <w:jc w:val="both"/>
              <w:rPr>
                <w:rFonts w:ascii="Times New Roman" w:hAnsi="Times New Roman" w:cs="Times New Roman"/>
                <w:b/>
                <w:bCs/>
              </w:rPr>
            </w:pPr>
            <w:r w:rsidRPr="00AE6722">
              <w:rPr>
                <w:rFonts w:ascii="Times New Roman" w:hAnsi="Times New Roman" w:cs="Times New Roman"/>
                <w:b/>
                <w:bCs/>
              </w:rPr>
              <w:lastRenderedPageBreak/>
              <w:t xml:space="preserve">Art. 12 lit. a </w:t>
            </w:r>
          </w:p>
        </w:tc>
        <w:tc>
          <w:tcPr>
            <w:tcW w:w="5528" w:type="dxa"/>
            <w:gridSpan w:val="2"/>
          </w:tcPr>
          <w:p w14:paraId="5681E1C2" w14:textId="4FBEC08B" w:rsidR="00E47178" w:rsidRPr="00AE6722" w:rsidRDefault="00E47178"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b/>
                <w:bCs/>
                <w:i/>
                <w:iCs/>
                <w:color w:val="000000"/>
              </w:rPr>
              <w:t>Zmieniony  Dyrektywą Parlamentu Europejskiego i Rady (UE) 2023/2668</w:t>
            </w:r>
          </w:p>
          <w:p w14:paraId="09756BDB" w14:textId="6FC3E356" w:rsidR="002913EB" w:rsidRPr="00AE6722" w:rsidRDefault="002913EB"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a)</w:t>
            </w:r>
            <w:r w:rsidR="00EB1E56" w:rsidRPr="00AE6722">
              <w:rPr>
                <w:rFonts w:ascii="Times New Roman" w:hAnsi="Times New Roman" w:cs="Times New Roman"/>
                <w:color w:val="000000"/>
              </w:rPr>
              <w:t xml:space="preserve"> </w:t>
            </w:r>
            <w:r w:rsidRPr="00AE6722">
              <w:rPr>
                <w:rFonts w:ascii="Times New Roman" w:hAnsi="Times New Roman" w:cs="Times New Roman"/>
                <w:color w:val="000000"/>
              </w:rPr>
              <w:t xml:space="preserve">wyposażenie pracowników w odpowiednie środki ochrony indywidualnej, które mają być przez nich używane oraz które muszą być odpowiednio obsługiwane i, w szczególności w odniesieniu do środków ochrony dróg oddechowych, indywidualnie dopasowane, w tym poprzez kontrole dopasowania, zgodnie z dyrektywą Rady 89/656/EWG (*); </w:t>
            </w:r>
          </w:p>
          <w:p w14:paraId="31C97B47" w14:textId="2EFB59A4" w:rsidR="00E6385E" w:rsidRPr="00AE6722" w:rsidRDefault="002913EB" w:rsidP="0021651B">
            <w:pPr>
              <w:spacing w:after="0" w:line="240" w:lineRule="auto"/>
              <w:jc w:val="both"/>
              <w:rPr>
                <w:rFonts w:ascii="Times New Roman" w:hAnsi="Times New Roman" w:cs="Times New Roman"/>
              </w:rPr>
            </w:pPr>
            <w:r w:rsidRPr="00AE6722">
              <w:rPr>
                <w:rFonts w:ascii="Times New Roman" w:hAnsi="Times New Roman" w:cs="Times New Roman"/>
                <w:color w:val="000000"/>
              </w:rPr>
              <w:t>(*)Dyrektywa Rady 89/656/EWG z dnia 30 listopada 1989 r. w sprawie minimalnych wymagań w dziedzinie bezpieczeństwa i ochrony zdrowia pracowników korzystających z wyposażenia ochronnego (trzecia dyrektywa szczegółowa w rozumieniu art. 16 ust. 1 dyrektywy 89/391/EWG) (Dz.U. L 393 z 30.12.1989, s. 18).</w:t>
            </w:r>
          </w:p>
        </w:tc>
        <w:tc>
          <w:tcPr>
            <w:tcW w:w="851" w:type="dxa"/>
          </w:tcPr>
          <w:p w14:paraId="198B122F" w14:textId="7BE317B8" w:rsidR="00E6385E" w:rsidRPr="00AE6722" w:rsidRDefault="002913EB"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573C8792" w14:textId="0D0C40F6" w:rsidR="00F4275B" w:rsidRPr="00AE6722" w:rsidRDefault="00F4275B" w:rsidP="0021651B">
            <w:pPr>
              <w:spacing w:after="0" w:line="240" w:lineRule="auto"/>
              <w:rPr>
                <w:rFonts w:ascii="Times New Roman" w:hAnsi="Times New Roman" w:cs="Times New Roman"/>
                <w:b/>
                <w:bCs/>
              </w:rPr>
            </w:pPr>
            <w:r w:rsidRPr="00AE6722">
              <w:rPr>
                <w:rFonts w:ascii="Times New Roman" w:hAnsi="Times New Roman" w:cs="Times New Roman"/>
                <w:b/>
                <w:bCs/>
              </w:rPr>
              <w:t xml:space="preserve">Art. </w:t>
            </w:r>
            <w:r w:rsidR="00CC6789" w:rsidRPr="00AE6722">
              <w:rPr>
                <w:rFonts w:ascii="Times New Roman" w:hAnsi="Times New Roman" w:cs="Times New Roman"/>
                <w:b/>
                <w:bCs/>
              </w:rPr>
              <w:t>2</w:t>
            </w:r>
            <w:r w:rsidR="00702E10" w:rsidRPr="00AE6722">
              <w:rPr>
                <w:rFonts w:ascii="Times New Roman" w:hAnsi="Times New Roman" w:cs="Times New Roman"/>
                <w:b/>
                <w:bCs/>
              </w:rPr>
              <w:t>1</w:t>
            </w:r>
            <w:r w:rsidR="00CC6789" w:rsidRPr="00AE6722">
              <w:rPr>
                <w:rFonts w:ascii="Times New Roman" w:hAnsi="Times New Roman" w:cs="Times New Roman"/>
                <w:b/>
                <w:bCs/>
              </w:rPr>
              <w:t xml:space="preserve"> </w:t>
            </w:r>
            <w:r w:rsidRPr="00AE6722">
              <w:rPr>
                <w:rFonts w:ascii="Times New Roman" w:hAnsi="Times New Roman" w:cs="Times New Roman"/>
                <w:b/>
                <w:bCs/>
              </w:rPr>
              <w:t>pkt 4</w:t>
            </w:r>
          </w:p>
          <w:p w14:paraId="4829DB88" w14:textId="77777777" w:rsidR="00F4275B" w:rsidRPr="00AE6722" w:rsidRDefault="00F4275B" w:rsidP="0021651B">
            <w:pPr>
              <w:spacing w:after="0" w:line="240" w:lineRule="auto"/>
              <w:rPr>
                <w:rFonts w:ascii="Times New Roman" w:hAnsi="Times New Roman" w:cs="Times New Roman"/>
                <w:b/>
                <w:bCs/>
              </w:rPr>
            </w:pPr>
          </w:p>
          <w:p w14:paraId="08D7D50A" w14:textId="77777777" w:rsidR="00F4275B" w:rsidRPr="00AE6722" w:rsidRDefault="00F4275B" w:rsidP="0021651B">
            <w:pPr>
              <w:spacing w:after="0" w:line="240" w:lineRule="auto"/>
              <w:rPr>
                <w:rFonts w:ascii="Times New Roman" w:hAnsi="Times New Roman" w:cs="Times New Roman"/>
                <w:b/>
                <w:bCs/>
              </w:rPr>
            </w:pPr>
          </w:p>
          <w:p w14:paraId="43C29E6C" w14:textId="77777777" w:rsidR="00FE2BF6" w:rsidRPr="00AE6722" w:rsidRDefault="00FE2BF6" w:rsidP="0021651B">
            <w:pPr>
              <w:spacing w:after="0" w:line="240" w:lineRule="auto"/>
              <w:jc w:val="both"/>
              <w:rPr>
                <w:rFonts w:ascii="Times New Roman" w:hAnsi="Times New Roman" w:cs="Times New Roman"/>
                <w:b/>
                <w:bCs/>
              </w:rPr>
            </w:pPr>
          </w:p>
          <w:p w14:paraId="792A2A2F" w14:textId="77777777" w:rsidR="0085688B" w:rsidRPr="00AE6722" w:rsidRDefault="0085688B" w:rsidP="0021651B">
            <w:pPr>
              <w:spacing w:after="0" w:line="240" w:lineRule="auto"/>
              <w:jc w:val="both"/>
              <w:rPr>
                <w:rFonts w:ascii="Times New Roman" w:hAnsi="Times New Roman" w:cs="Times New Roman"/>
                <w:b/>
                <w:bCs/>
              </w:rPr>
            </w:pPr>
          </w:p>
          <w:p w14:paraId="041B8EBF" w14:textId="77777777" w:rsidR="0085688B" w:rsidRPr="00AE6722" w:rsidRDefault="0085688B" w:rsidP="0021651B">
            <w:pPr>
              <w:spacing w:after="0" w:line="240" w:lineRule="auto"/>
              <w:jc w:val="both"/>
              <w:rPr>
                <w:rFonts w:ascii="Times New Roman" w:hAnsi="Times New Roman" w:cs="Times New Roman"/>
                <w:b/>
                <w:bCs/>
              </w:rPr>
            </w:pPr>
          </w:p>
          <w:p w14:paraId="1579F3C1" w14:textId="77777777" w:rsidR="00CD4942" w:rsidRPr="00AE6722" w:rsidRDefault="00CD4942" w:rsidP="0021651B">
            <w:pPr>
              <w:spacing w:after="0" w:line="240" w:lineRule="auto"/>
              <w:jc w:val="both"/>
              <w:rPr>
                <w:rFonts w:ascii="Times New Roman" w:hAnsi="Times New Roman" w:cs="Times New Roman"/>
                <w:b/>
                <w:bCs/>
              </w:rPr>
            </w:pPr>
          </w:p>
          <w:p w14:paraId="0745622E" w14:textId="1ACD93FE" w:rsidR="00E6385E" w:rsidRPr="00AE6722" w:rsidRDefault="00F4275B"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 xml:space="preserve">Art. </w:t>
            </w:r>
            <w:r w:rsidR="00FE2BF6" w:rsidRPr="00AE6722">
              <w:rPr>
                <w:rFonts w:ascii="Times New Roman" w:hAnsi="Times New Roman" w:cs="Times New Roman"/>
                <w:b/>
                <w:bCs/>
              </w:rPr>
              <w:t>2</w:t>
            </w:r>
            <w:r w:rsidR="00702E10" w:rsidRPr="00AE6722">
              <w:rPr>
                <w:rFonts w:ascii="Times New Roman" w:hAnsi="Times New Roman" w:cs="Times New Roman"/>
                <w:b/>
                <w:bCs/>
              </w:rPr>
              <w:t>3</w:t>
            </w:r>
          </w:p>
        </w:tc>
        <w:tc>
          <w:tcPr>
            <w:tcW w:w="5420" w:type="dxa"/>
          </w:tcPr>
          <w:p w14:paraId="43CA1814" w14:textId="77777777" w:rsidR="00CC6789" w:rsidRPr="00AE6722" w:rsidRDefault="00CC6789"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Wykonawca prac zapewnia przy pracach polegających na usuwaniu lub zabezpieczaniu wyrobów zawierających azbest:</w:t>
            </w:r>
          </w:p>
          <w:p w14:paraId="51ECF2D1" w14:textId="16BD0298" w:rsidR="00CC6789" w:rsidRPr="00AE6722" w:rsidRDefault="00CC6789"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xml:space="preserve">4) stosowanie odpowiednich do rodzaju i poziomu narażenia na działanie azbestu </w:t>
            </w:r>
            <w:bookmarkStart w:id="18" w:name="_Hlk110935506"/>
            <w:r w:rsidRPr="00AE6722">
              <w:rPr>
                <w:rFonts w:ascii="Times New Roman" w:hAnsi="Times New Roman" w:cs="Times New Roman"/>
                <w:color w:val="000000"/>
              </w:rPr>
              <w:t>odzieży i obuwia roboczego oraz środków ochrony indywidualnej</w:t>
            </w:r>
            <w:bookmarkEnd w:id="18"/>
            <w:r w:rsidRPr="00AE6722">
              <w:rPr>
                <w:rFonts w:ascii="Times New Roman" w:hAnsi="Times New Roman" w:cs="Times New Roman"/>
                <w:color w:val="000000"/>
              </w:rPr>
              <w:t>, w tym odzieży ochronnej i środków ochrony układu oddechowego.</w:t>
            </w:r>
          </w:p>
          <w:p w14:paraId="133A575B" w14:textId="77777777" w:rsidR="00C62BA3" w:rsidRPr="00AE6722" w:rsidRDefault="00C62BA3" w:rsidP="0021651B">
            <w:pPr>
              <w:autoSpaceDE w:val="0"/>
              <w:autoSpaceDN w:val="0"/>
              <w:adjustRightInd w:val="0"/>
              <w:spacing w:after="0" w:line="240" w:lineRule="auto"/>
              <w:jc w:val="both"/>
              <w:rPr>
                <w:rFonts w:ascii="Times New Roman" w:hAnsi="Times New Roman" w:cs="Times New Roman"/>
                <w:color w:val="000000"/>
              </w:rPr>
            </w:pPr>
          </w:p>
          <w:p w14:paraId="753A29D6" w14:textId="0E487C38" w:rsidR="00937E7C" w:rsidRPr="00AE6722" w:rsidRDefault="00FE2BF6" w:rsidP="00702E10">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xml:space="preserve">1. </w:t>
            </w:r>
            <w:r w:rsidR="00937E7C" w:rsidRPr="00AE6722">
              <w:rPr>
                <w:rFonts w:ascii="Times New Roman" w:hAnsi="Times New Roman" w:cs="Times New Roman"/>
                <w:color w:val="000000"/>
              </w:rPr>
              <w:t>Wykonawca prac dostarcza osobom narażonym na działanie azbestu odzież i obuwie robocze oraz środki ochrony indywidualnej, w tym odzież ochronną</w:t>
            </w:r>
            <w:r w:rsidR="00702E10" w:rsidRPr="00AE6722">
              <w:rPr>
                <w:rFonts w:ascii="Times New Roman" w:hAnsi="Times New Roman" w:cs="Times New Roman"/>
                <w:color w:val="000000"/>
              </w:rPr>
              <w:t xml:space="preserve">, </w:t>
            </w:r>
            <w:r w:rsidR="00937E7C" w:rsidRPr="00AE6722">
              <w:rPr>
                <w:rFonts w:ascii="Times New Roman" w:hAnsi="Times New Roman" w:cs="Times New Roman"/>
                <w:color w:val="000000"/>
              </w:rPr>
              <w:t>właściwe do rodzaju i poziomu narażenia na działanie azbestu oraz zapobiegające odpowiednio stykaniu się ciała z azbestem i jego wdychaniu.</w:t>
            </w:r>
          </w:p>
          <w:p w14:paraId="5363DBF8" w14:textId="7751C827" w:rsidR="00937E7C" w:rsidRPr="00AE6722" w:rsidRDefault="00937E7C" w:rsidP="00702E10">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2. Środki ochrony indywidualnej wielokrotnego użytku oraz odzież ochronna są</w:t>
            </w:r>
            <w:r w:rsidR="009D4189" w:rsidRPr="00AE6722">
              <w:rPr>
                <w:rFonts w:ascii="Times New Roman" w:hAnsi="Times New Roman" w:cs="Times New Roman"/>
                <w:color w:val="000000"/>
              </w:rPr>
              <w:t xml:space="preserve"> </w:t>
            </w:r>
            <w:r w:rsidRPr="00AE6722">
              <w:rPr>
                <w:rFonts w:ascii="Times New Roman" w:hAnsi="Times New Roman" w:cs="Times New Roman"/>
                <w:color w:val="000000"/>
              </w:rPr>
              <w:t xml:space="preserve">wykonane z materiału uniemożliwiającego przenikanie przez niego azbestu oraz umożliwiającego </w:t>
            </w:r>
            <w:r w:rsidR="000A4986">
              <w:rPr>
                <w:rFonts w:ascii="Times New Roman" w:hAnsi="Times New Roman" w:cs="Times New Roman"/>
                <w:color w:val="000000"/>
              </w:rPr>
              <w:t xml:space="preserve">ich </w:t>
            </w:r>
            <w:r w:rsidRPr="00AE6722">
              <w:rPr>
                <w:rFonts w:ascii="Times New Roman" w:hAnsi="Times New Roman" w:cs="Times New Roman"/>
                <w:color w:val="000000"/>
              </w:rPr>
              <w:t>łatwe czyszczenie.</w:t>
            </w:r>
          </w:p>
          <w:p w14:paraId="0BD42EAB" w14:textId="5F9B1517" w:rsidR="00CC6789" w:rsidRPr="00AE6722" w:rsidRDefault="00937E7C" w:rsidP="0058420F">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xml:space="preserve">3. Wykonawca prac wymienia środki ochrony układu oddechowego jednorazowego użytku po każdej zmianie </w:t>
            </w:r>
            <w:r w:rsidRPr="00AE6722">
              <w:rPr>
                <w:rFonts w:ascii="Times New Roman" w:hAnsi="Times New Roman" w:cs="Times New Roman"/>
                <w:color w:val="000000"/>
              </w:rPr>
              <w:lastRenderedPageBreak/>
              <w:t>roboczej lub gdy opory oddychania odczuwalnie wzrosną lub zgodnie z zaleceniami producenta.</w:t>
            </w:r>
          </w:p>
        </w:tc>
        <w:tc>
          <w:tcPr>
            <w:tcW w:w="1500" w:type="dxa"/>
          </w:tcPr>
          <w:p w14:paraId="660F1330" w14:textId="77777777" w:rsidR="00E6385E" w:rsidRPr="00AE6722" w:rsidRDefault="00E6385E" w:rsidP="0021651B">
            <w:pPr>
              <w:spacing w:after="0" w:line="240" w:lineRule="auto"/>
              <w:jc w:val="both"/>
              <w:rPr>
                <w:rFonts w:ascii="Times New Roman" w:eastAsia="Times New Roman" w:hAnsi="Times New Roman" w:cs="Times New Roman"/>
                <w:lang w:eastAsia="pl-PL"/>
              </w:rPr>
            </w:pPr>
          </w:p>
        </w:tc>
      </w:tr>
      <w:tr w:rsidR="00E6385E" w:rsidRPr="00AE6722" w14:paraId="48D88F22" w14:textId="77777777" w:rsidTr="0085688B">
        <w:trPr>
          <w:trHeight w:val="539"/>
        </w:trPr>
        <w:tc>
          <w:tcPr>
            <w:tcW w:w="846" w:type="dxa"/>
          </w:tcPr>
          <w:p w14:paraId="69390E5D" w14:textId="507433F5" w:rsidR="00E6385E" w:rsidRPr="00AE6722" w:rsidRDefault="002913EB" w:rsidP="0021651B">
            <w:pPr>
              <w:spacing w:after="0" w:line="240" w:lineRule="auto"/>
              <w:jc w:val="both"/>
              <w:rPr>
                <w:rFonts w:ascii="Times New Roman" w:hAnsi="Times New Roman" w:cs="Times New Roman"/>
                <w:b/>
                <w:bCs/>
              </w:rPr>
            </w:pPr>
            <w:r w:rsidRPr="00AE6722">
              <w:rPr>
                <w:rFonts w:ascii="Times New Roman" w:hAnsi="Times New Roman" w:cs="Times New Roman"/>
                <w:b/>
                <w:bCs/>
              </w:rPr>
              <w:t>Art. 12 lit. b</w:t>
            </w:r>
          </w:p>
        </w:tc>
        <w:tc>
          <w:tcPr>
            <w:tcW w:w="5528" w:type="dxa"/>
            <w:gridSpan w:val="2"/>
          </w:tcPr>
          <w:p w14:paraId="4CE90610" w14:textId="5DA270A6" w:rsidR="00E6385E" w:rsidRPr="00AE6722" w:rsidRDefault="002913EB"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b) umieszczenie znaków ostrzegawczych informujących o przewidywanym przekroczeniu dopuszczalnej wartości określonej w art. 8; oraz</w:t>
            </w:r>
          </w:p>
        </w:tc>
        <w:tc>
          <w:tcPr>
            <w:tcW w:w="851" w:type="dxa"/>
          </w:tcPr>
          <w:p w14:paraId="229A6C74" w14:textId="4DAA3DED" w:rsidR="00E6385E" w:rsidRPr="00AE6722" w:rsidRDefault="002913EB"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193F7369" w14:textId="0FE4015F" w:rsidR="00E6385E" w:rsidRPr="00AE6722" w:rsidRDefault="00D4091A" w:rsidP="0021651B">
            <w:pPr>
              <w:spacing w:after="0" w:line="240" w:lineRule="auto"/>
              <w:jc w:val="both"/>
              <w:rPr>
                <w:rFonts w:ascii="Times New Roman" w:hAnsi="Times New Roman" w:cs="Times New Roman"/>
                <w:b/>
                <w:bCs/>
              </w:rPr>
            </w:pPr>
            <w:r w:rsidRPr="00AE6722">
              <w:rPr>
                <w:rFonts w:ascii="Times New Roman" w:hAnsi="Times New Roman" w:cs="Times New Roman"/>
                <w:b/>
                <w:bCs/>
              </w:rPr>
              <w:t xml:space="preserve">Art. </w:t>
            </w:r>
            <w:r w:rsidR="003B66DF" w:rsidRPr="00AE6722">
              <w:rPr>
                <w:rFonts w:ascii="Times New Roman" w:hAnsi="Times New Roman" w:cs="Times New Roman"/>
                <w:b/>
                <w:bCs/>
              </w:rPr>
              <w:t>2</w:t>
            </w:r>
            <w:r w:rsidR="000765FD" w:rsidRPr="00AE6722">
              <w:rPr>
                <w:rFonts w:ascii="Times New Roman" w:hAnsi="Times New Roman" w:cs="Times New Roman"/>
                <w:b/>
                <w:bCs/>
              </w:rPr>
              <w:t>7</w:t>
            </w:r>
            <w:r w:rsidRPr="00AE6722">
              <w:rPr>
                <w:rFonts w:ascii="Times New Roman" w:hAnsi="Times New Roman" w:cs="Times New Roman"/>
                <w:b/>
                <w:bCs/>
              </w:rPr>
              <w:t xml:space="preserve"> ust. 1 pkt 3</w:t>
            </w:r>
          </w:p>
        </w:tc>
        <w:tc>
          <w:tcPr>
            <w:tcW w:w="5420" w:type="dxa"/>
          </w:tcPr>
          <w:p w14:paraId="51695CE1" w14:textId="50C92501" w:rsidR="00D4091A" w:rsidRPr="00AE6722" w:rsidRDefault="00D4091A"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1. Podczas usuwania lub zabezpieczania wyrobów zawierających azbest wykonawca prac:</w:t>
            </w:r>
          </w:p>
          <w:p w14:paraId="5A97618E" w14:textId="5DBE0268" w:rsidR="00D4091A" w:rsidRPr="00AE6722" w:rsidRDefault="00D4091A"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xml:space="preserve">3) umieszcza tablice informacyjne o narażeniu na działanie azbestu w miejscach widocznych dla </w:t>
            </w:r>
            <w:r w:rsidR="003B66DF" w:rsidRPr="00AE6722">
              <w:rPr>
                <w:rFonts w:ascii="Times New Roman" w:hAnsi="Times New Roman" w:cs="Times New Roman"/>
                <w:color w:val="000000"/>
              </w:rPr>
              <w:t>osób narażonych na działanie azbestu</w:t>
            </w:r>
            <w:r w:rsidRPr="00AE6722">
              <w:rPr>
                <w:rFonts w:ascii="Times New Roman" w:hAnsi="Times New Roman" w:cs="Times New Roman"/>
                <w:color w:val="000000"/>
              </w:rPr>
              <w:t xml:space="preserve"> oraz osób postronnych;</w:t>
            </w:r>
          </w:p>
          <w:p w14:paraId="015A3FD0" w14:textId="77777777" w:rsidR="00D4091A" w:rsidRPr="00AE6722" w:rsidRDefault="00D4091A" w:rsidP="0021651B">
            <w:pPr>
              <w:autoSpaceDE w:val="0"/>
              <w:autoSpaceDN w:val="0"/>
              <w:adjustRightInd w:val="0"/>
              <w:spacing w:after="0" w:line="240" w:lineRule="auto"/>
              <w:rPr>
                <w:rFonts w:ascii="Times New Roman" w:hAnsi="Times New Roman" w:cs="Times New Roman"/>
                <w:b/>
                <w:color w:val="000000"/>
              </w:rPr>
            </w:pPr>
          </w:p>
          <w:p w14:paraId="4EF417C6" w14:textId="127A41F9" w:rsidR="00D4091A" w:rsidRPr="00AE6722" w:rsidRDefault="00697834" w:rsidP="00742C9C">
            <w:pPr>
              <w:autoSpaceDE w:val="0"/>
              <w:autoSpaceDN w:val="0"/>
              <w:adjustRightInd w:val="0"/>
              <w:spacing w:after="0" w:line="240" w:lineRule="auto"/>
              <w:jc w:val="both"/>
              <w:rPr>
                <w:rFonts w:ascii="Times New Roman" w:hAnsi="Times New Roman" w:cs="Times New Roman"/>
                <w:b/>
                <w:color w:val="000000"/>
              </w:rPr>
            </w:pPr>
            <w:r w:rsidRPr="00AE6722">
              <w:rPr>
                <w:rFonts w:ascii="Times New Roman" w:hAnsi="Times New Roman" w:cs="Times New Roman"/>
                <w:b/>
                <w:bCs/>
              </w:rPr>
              <w:t>Transpozycja do czasu wejścia w życie ustawy o wyrobach zawierających azbest</w:t>
            </w:r>
            <w:r w:rsidR="00D4091A" w:rsidRPr="00AE6722">
              <w:rPr>
                <w:rFonts w:ascii="Times New Roman" w:hAnsi="Times New Roman" w:cs="Times New Roman"/>
                <w:b/>
                <w:color w:val="000000"/>
              </w:rPr>
              <w:t>:</w:t>
            </w:r>
          </w:p>
          <w:p w14:paraId="2E5FCC58" w14:textId="2C2F0524" w:rsidR="00D4091A" w:rsidRPr="00AE6722" w:rsidRDefault="00D4091A" w:rsidP="00742C9C">
            <w:pPr>
              <w:autoSpaceDE w:val="0"/>
              <w:autoSpaceDN w:val="0"/>
              <w:adjustRightInd w:val="0"/>
              <w:spacing w:after="0" w:line="240" w:lineRule="auto"/>
              <w:jc w:val="both"/>
              <w:rPr>
                <w:rFonts w:ascii="Times New Roman" w:hAnsi="Times New Roman" w:cs="Times New Roman"/>
                <w:bCs/>
                <w:color w:val="000000"/>
              </w:rPr>
            </w:pPr>
            <w:r w:rsidRPr="00AE6722">
              <w:rPr>
                <w:rFonts w:ascii="Times New Roman" w:hAnsi="Times New Roman" w:cs="Times New Roman"/>
                <w:bCs/>
                <w:color w:val="000000"/>
              </w:rPr>
              <w:t xml:space="preserve">rozporządzenie Ministra Gospodarki, Pracy i Polityki Społecznej z dnia 2 kwietnia 2004 r. w sprawie sposobów i warunków bezpiecznego użytkowania i usuwania wyrobów zawierających azbest </w:t>
            </w:r>
            <w:hyperlink r:id="rId19" w:history="1">
              <w:r w:rsidRPr="00AE6722">
                <w:rPr>
                  <w:rFonts w:ascii="Times New Roman" w:hAnsi="Times New Roman" w:cs="Times New Roman"/>
                  <w:bCs/>
                  <w:color w:val="000000"/>
                </w:rPr>
                <w:t>(Dz.U. z 2004 r. poz. 649 oraz z 2010 r. poz. 1089)</w:t>
              </w:r>
            </w:hyperlink>
            <w:r w:rsidRPr="00AE6722">
              <w:rPr>
                <w:rFonts w:ascii="Times New Roman" w:hAnsi="Times New Roman" w:cs="Times New Roman"/>
                <w:bCs/>
                <w:color w:val="000000"/>
              </w:rPr>
              <w:t xml:space="preserve">.  </w:t>
            </w:r>
          </w:p>
          <w:p w14:paraId="0540E0D9" w14:textId="7E4EC16F" w:rsidR="00D4091A" w:rsidRPr="00AE6722" w:rsidRDefault="00D4091A" w:rsidP="00742C9C">
            <w:pPr>
              <w:autoSpaceDE w:val="0"/>
              <w:autoSpaceDN w:val="0"/>
              <w:adjustRightInd w:val="0"/>
              <w:spacing w:after="0" w:line="240" w:lineRule="auto"/>
              <w:jc w:val="both"/>
              <w:rPr>
                <w:rFonts w:ascii="Times New Roman" w:hAnsi="Times New Roman" w:cs="Times New Roman"/>
                <w:bCs/>
                <w:color w:val="000000"/>
              </w:rPr>
            </w:pPr>
            <w:r w:rsidRPr="00AE6722">
              <w:rPr>
                <w:rFonts w:ascii="Times New Roman" w:hAnsi="Times New Roman" w:cs="Times New Roman"/>
                <w:bCs/>
                <w:color w:val="000000"/>
              </w:rPr>
              <w:t>– § 8 ust. 1 pkt 3</w:t>
            </w:r>
          </w:p>
          <w:p w14:paraId="24FE971C" w14:textId="77777777" w:rsidR="00D4091A" w:rsidRPr="00AE6722" w:rsidRDefault="00D4091A" w:rsidP="00742C9C">
            <w:pPr>
              <w:autoSpaceDE w:val="0"/>
              <w:autoSpaceDN w:val="0"/>
              <w:adjustRightInd w:val="0"/>
              <w:spacing w:after="0" w:line="240" w:lineRule="auto"/>
              <w:jc w:val="both"/>
              <w:rPr>
                <w:rFonts w:ascii="Times New Roman" w:hAnsi="Times New Roman" w:cs="Times New Roman"/>
                <w:bCs/>
                <w:color w:val="000000"/>
              </w:rPr>
            </w:pPr>
            <w:r w:rsidRPr="00AE6722">
              <w:rPr>
                <w:rFonts w:ascii="Times New Roman" w:hAnsi="Times New Roman" w:cs="Times New Roman"/>
                <w:bCs/>
                <w:color w:val="000000"/>
              </w:rPr>
              <w:t xml:space="preserve">1. W celu zapewnienia warunków bezpiecznego usuwania wyrobów zawierających azbest z miejsca ich występowania, wykonawca prac obowiązany jest do: </w:t>
            </w:r>
          </w:p>
          <w:p w14:paraId="323B51BF" w14:textId="22E50042" w:rsidR="00D4091A" w:rsidRPr="00AE6722" w:rsidRDefault="00D4091A" w:rsidP="00742C9C">
            <w:pPr>
              <w:autoSpaceDE w:val="0"/>
              <w:autoSpaceDN w:val="0"/>
              <w:adjustRightInd w:val="0"/>
              <w:spacing w:after="0" w:line="240" w:lineRule="auto"/>
              <w:jc w:val="both"/>
              <w:rPr>
                <w:rFonts w:ascii="Times New Roman" w:hAnsi="Times New Roman" w:cs="Times New Roman"/>
                <w:bCs/>
                <w:color w:val="000000"/>
              </w:rPr>
            </w:pPr>
            <w:r w:rsidRPr="00AE6722">
              <w:rPr>
                <w:rFonts w:ascii="Times New Roman" w:hAnsi="Times New Roman" w:cs="Times New Roman"/>
                <w:bCs/>
                <w:color w:val="000000"/>
              </w:rPr>
              <w:t>3) umieszczenia w strefie prac w widocznym miejscu tablic informacyjnych o następującej treści: "Uwaga! Zagrożenie azbestem"; w przypadku prowadzenia prac z wyrobami zawierającymi krokidolit treść tablic informacyjnych powinna być następująca: "Uwaga! Zagrożenie azbestem - krokidolitem";</w:t>
            </w:r>
          </w:p>
        </w:tc>
        <w:tc>
          <w:tcPr>
            <w:tcW w:w="1500" w:type="dxa"/>
          </w:tcPr>
          <w:p w14:paraId="28BBD49F" w14:textId="77777777" w:rsidR="00E6385E" w:rsidRPr="00AE6722" w:rsidRDefault="00E6385E" w:rsidP="0021651B">
            <w:pPr>
              <w:spacing w:after="0" w:line="240" w:lineRule="auto"/>
              <w:jc w:val="both"/>
              <w:rPr>
                <w:rFonts w:ascii="Times New Roman" w:eastAsia="Times New Roman" w:hAnsi="Times New Roman" w:cs="Times New Roman"/>
                <w:lang w:eastAsia="pl-PL"/>
              </w:rPr>
            </w:pPr>
          </w:p>
        </w:tc>
      </w:tr>
      <w:tr w:rsidR="00E6385E" w:rsidRPr="00AE6722" w14:paraId="1970B121" w14:textId="77777777" w:rsidTr="0085688B">
        <w:trPr>
          <w:trHeight w:val="539"/>
        </w:trPr>
        <w:tc>
          <w:tcPr>
            <w:tcW w:w="846" w:type="dxa"/>
          </w:tcPr>
          <w:p w14:paraId="72625412" w14:textId="5BF84E0A" w:rsidR="00E6385E" w:rsidRPr="00AE6722" w:rsidRDefault="002913EB" w:rsidP="0021651B">
            <w:pPr>
              <w:spacing w:after="0" w:line="240" w:lineRule="auto"/>
              <w:jc w:val="both"/>
              <w:rPr>
                <w:rFonts w:ascii="Times New Roman" w:hAnsi="Times New Roman" w:cs="Times New Roman"/>
                <w:b/>
                <w:bCs/>
              </w:rPr>
            </w:pPr>
            <w:r w:rsidRPr="00AE6722">
              <w:rPr>
                <w:rFonts w:ascii="Times New Roman" w:hAnsi="Times New Roman" w:cs="Times New Roman"/>
                <w:b/>
                <w:bCs/>
              </w:rPr>
              <w:t>Art. 12 lit. c</w:t>
            </w:r>
          </w:p>
        </w:tc>
        <w:tc>
          <w:tcPr>
            <w:tcW w:w="5528" w:type="dxa"/>
            <w:gridSpan w:val="2"/>
          </w:tcPr>
          <w:p w14:paraId="33557854" w14:textId="774195D7" w:rsidR="00E47178" w:rsidRPr="00AE6722" w:rsidRDefault="00E47178"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b/>
                <w:bCs/>
                <w:i/>
                <w:iCs/>
                <w:color w:val="000000"/>
              </w:rPr>
              <w:t>Zmieniony Dyrektywą Parlamentu Europejskiego i Rady (UE) 2023/2668</w:t>
            </w:r>
          </w:p>
          <w:p w14:paraId="41402E0D" w14:textId="05DE0D23" w:rsidR="00E6385E" w:rsidRPr="00AE6722" w:rsidRDefault="002913EB" w:rsidP="0021651B">
            <w:pPr>
              <w:pStyle w:val="Akapitzlist"/>
              <w:numPr>
                <w:ilvl w:val="0"/>
                <w:numId w:val="6"/>
              </w:num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zapobieganie rozprzestrzenianiu się pyłu pochodzącego z azbestu lub materiałów zawierających azbest poza teren obiektu lub poza miejsce prowadzenia prac, a w przypadku prac prowadzonych w pomieszczeniach zamkniętych zabudowa musi być szczelna i wyposażona w mechaniczną wentylację wyciągową.</w:t>
            </w:r>
          </w:p>
        </w:tc>
        <w:tc>
          <w:tcPr>
            <w:tcW w:w="851" w:type="dxa"/>
          </w:tcPr>
          <w:p w14:paraId="563377C5" w14:textId="7EB445C6" w:rsidR="00E6385E" w:rsidRPr="00AE6722" w:rsidRDefault="002913EB"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15596753" w14:textId="4D2B5456" w:rsidR="006E4EDE" w:rsidRPr="00AE6722" w:rsidRDefault="006E4EDE" w:rsidP="0021651B">
            <w:pPr>
              <w:spacing w:after="0" w:line="240" w:lineRule="auto"/>
              <w:rPr>
                <w:rFonts w:ascii="Times New Roman" w:hAnsi="Times New Roman" w:cs="Times New Roman"/>
                <w:b/>
                <w:bCs/>
              </w:rPr>
            </w:pPr>
            <w:r w:rsidRPr="00AE6722">
              <w:rPr>
                <w:rFonts w:ascii="Times New Roman" w:hAnsi="Times New Roman" w:cs="Times New Roman"/>
                <w:b/>
                <w:bCs/>
              </w:rPr>
              <w:t xml:space="preserve">Art. </w:t>
            </w:r>
            <w:r w:rsidR="004B2B99" w:rsidRPr="00AE6722">
              <w:rPr>
                <w:rFonts w:ascii="Times New Roman" w:hAnsi="Times New Roman" w:cs="Times New Roman"/>
                <w:b/>
                <w:bCs/>
              </w:rPr>
              <w:t>2</w:t>
            </w:r>
            <w:r w:rsidR="009B090B" w:rsidRPr="00AE6722">
              <w:rPr>
                <w:rFonts w:ascii="Times New Roman" w:hAnsi="Times New Roman" w:cs="Times New Roman"/>
                <w:b/>
                <w:bCs/>
              </w:rPr>
              <w:t>7</w:t>
            </w:r>
            <w:r w:rsidR="004B2B99" w:rsidRPr="00AE6722">
              <w:rPr>
                <w:rFonts w:ascii="Times New Roman" w:hAnsi="Times New Roman" w:cs="Times New Roman"/>
                <w:b/>
                <w:bCs/>
              </w:rPr>
              <w:t xml:space="preserve"> ust. 1-4</w:t>
            </w:r>
          </w:p>
          <w:p w14:paraId="0F86B29C" w14:textId="25CE7E5E" w:rsidR="00E6385E" w:rsidRPr="00AE6722" w:rsidRDefault="00E6385E" w:rsidP="00AE6722">
            <w:pPr>
              <w:spacing w:after="0" w:line="240" w:lineRule="auto"/>
              <w:rPr>
                <w:rFonts w:ascii="Times New Roman" w:eastAsia="Times New Roman" w:hAnsi="Times New Roman" w:cs="Times New Roman"/>
                <w:lang w:eastAsia="pl-PL"/>
              </w:rPr>
            </w:pPr>
          </w:p>
        </w:tc>
        <w:tc>
          <w:tcPr>
            <w:tcW w:w="5420" w:type="dxa"/>
          </w:tcPr>
          <w:p w14:paraId="4C19A21A" w14:textId="77777777" w:rsidR="006E4EDE" w:rsidRPr="00AE6722" w:rsidRDefault="006E4EDE" w:rsidP="004B2B99">
            <w:pPr>
              <w:autoSpaceDE w:val="0"/>
              <w:autoSpaceDN w:val="0"/>
              <w:adjustRightInd w:val="0"/>
              <w:spacing w:after="0" w:line="240" w:lineRule="auto"/>
              <w:jc w:val="both"/>
              <w:rPr>
                <w:rFonts w:ascii="Times New Roman" w:hAnsi="Times New Roman" w:cs="Times New Roman"/>
                <w:bCs/>
                <w:color w:val="000000"/>
              </w:rPr>
            </w:pPr>
            <w:r w:rsidRPr="00AE6722">
              <w:rPr>
                <w:rFonts w:ascii="Times New Roman" w:hAnsi="Times New Roman" w:cs="Times New Roman"/>
                <w:color w:val="000000"/>
              </w:rPr>
              <w:t xml:space="preserve">1. </w:t>
            </w:r>
            <w:r w:rsidRPr="00AE6722">
              <w:rPr>
                <w:rFonts w:ascii="Times New Roman" w:hAnsi="Times New Roman" w:cs="Times New Roman"/>
                <w:bCs/>
                <w:color w:val="000000"/>
              </w:rPr>
              <w:t>Podczas usuwania lub zabezpieczania wyrobów zawierających azbest wykonawca prac:</w:t>
            </w:r>
          </w:p>
          <w:p w14:paraId="68613B1C" w14:textId="48757BE5" w:rsidR="004B2B99" w:rsidRPr="00AE6722" w:rsidRDefault="004B2B99" w:rsidP="00A216EE">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bCs/>
                <w:color w:val="000000"/>
              </w:rPr>
              <w:t>1) izoluje od otoczenia miejsce wykonywania prac przez stosowanie osłon zabezpieczających przed emisją azbestu;</w:t>
            </w:r>
          </w:p>
          <w:p w14:paraId="3E749A3A" w14:textId="77777777" w:rsidR="00A216EE" w:rsidRPr="00AE6722" w:rsidRDefault="004B2B99" w:rsidP="00A216EE">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bCs/>
                <w:color w:val="000000"/>
              </w:rPr>
              <w:t>2) ogradza miejsca wykonywania prac z zachowaniem bezpiecznej odległości od dróg komunikacyjnych dla osób pieszych, nie mniejszej niż 1 m, w sposób uniemożliwiający dostęp osobom postronnym;</w:t>
            </w:r>
          </w:p>
          <w:p w14:paraId="3F1CF803" w14:textId="1549775B" w:rsidR="004B2B99" w:rsidRPr="00AE6722" w:rsidRDefault="004B2B99" w:rsidP="00A216EE">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bCs/>
                <w:color w:val="000000"/>
              </w:rPr>
              <w:lastRenderedPageBreak/>
              <w:t>3) umieszcza tablice informacyjne o narażeniu na działanie azbestu w miejscach widocznych dla osób narażonych na działanie azbestu oraz osób postronnych;</w:t>
            </w:r>
          </w:p>
          <w:p w14:paraId="556372B7" w14:textId="2E88DB5B" w:rsidR="004B2B99" w:rsidRPr="00AE6722" w:rsidRDefault="004B2B99" w:rsidP="00A216EE">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bCs/>
                <w:color w:val="000000"/>
              </w:rPr>
              <w:t>4) stosuje odpowiednie środki techniczne ograniczające do minimum emisję azbestu;</w:t>
            </w:r>
          </w:p>
          <w:p w14:paraId="6334B856" w14:textId="64F4CDE0" w:rsidR="004B2B99" w:rsidRPr="00AE6722" w:rsidRDefault="004B2B99" w:rsidP="00A216EE">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bCs/>
                <w:color w:val="000000"/>
              </w:rPr>
              <w:t>5) stosuje w miejscu wykonywania prac odpowiednie zabezpieczenia przed narażeniem na działanie azbestu, w tym uszczelnienia otworów okiennych</w:t>
            </w:r>
            <w:r w:rsidR="003C4AD7">
              <w:rPr>
                <w:rFonts w:ascii="Times New Roman" w:hAnsi="Times New Roman" w:cs="Times New Roman"/>
                <w:bCs/>
                <w:color w:val="000000"/>
              </w:rPr>
              <w:t>,</w:t>
            </w:r>
            <w:r w:rsidRPr="00AE6722">
              <w:rPr>
                <w:rFonts w:ascii="Times New Roman" w:hAnsi="Times New Roman" w:cs="Times New Roman"/>
                <w:bCs/>
                <w:color w:val="000000"/>
              </w:rPr>
              <w:t xml:space="preserve"> drzwiowych</w:t>
            </w:r>
            <w:r w:rsidR="003C4AD7">
              <w:rPr>
                <w:rFonts w:ascii="Times New Roman" w:hAnsi="Times New Roman" w:cs="Times New Roman"/>
                <w:bCs/>
                <w:color w:val="000000"/>
              </w:rPr>
              <w:t xml:space="preserve"> oraz wentylacyjnych</w:t>
            </w:r>
            <w:r w:rsidRPr="00AE6722">
              <w:rPr>
                <w:rFonts w:ascii="Times New Roman" w:hAnsi="Times New Roman" w:cs="Times New Roman"/>
                <w:bCs/>
                <w:color w:val="000000"/>
              </w:rPr>
              <w:t>;</w:t>
            </w:r>
          </w:p>
          <w:p w14:paraId="78909D9F" w14:textId="7E12C46D" w:rsidR="004B2B99" w:rsidRPr="00AE6722" w:rsidRDefault="004B2B99" w:rsidP="00A216EE">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bCs/>
                <w:color w:val="000000"/>
              </w:rPr>
              <w:t>6) stosuje zabezpieczenia przewidziane w planie bezpieczeństwa i ochrony zdrowia, o którym mowa w art. 21a ustawy z dnia 7 lipca 1994 r. – Prawo budowlane, o ile został sporządzony.</w:t>
            </w:r>
          </w:p>
          <w:p w14:paraId="5EFBC98E" w14:textId="77777777" w:rsidR="004B2B99" w:rsidRPr="00AE6722" w:rsidRDefault="004B2B99" w:rsidP="00A216EE">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bCs/>
                <w:color w:val="000000"/>
              </w:rPr>
              <w:t>2. Do prac polegających na usuwaniu wyrobów zawierających azbest z dachu nie stosuje się ust. 1 pkt 1.</w:t>
            </w:r>
          </w:p>
          <w:p w14:paraId="7C7042E5" w14:textId="77777777" w:rsidR="004B2B99" w:rsidRPr="00AE6722" w:rsidRDefault="004B2B99" w:rsidP="00A216EE">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bCs/>
                <w:color w:val="000000"/>
              </w:rPr>
              <w:t>3. Podczas usuwania wyrobów zawierających azbest wykonawca prac zapewnia:</w:t>
            </w:r>
          </w:p>
          <w:p w14:paraId="79C3441F" w14:textId="520E4EE6" w:rsidR="004B2B99" w:rsidRPr="00AE6722" w:rsidRDefault="004B2B99" w:rsidP="00A216EE">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bCs/>
                <w:color w:val="000000"/>
              </w:rPr>
              <w:t>1) zraszanie wodą wyrobów zawierających azbest przed ich usuwaniem i utrzymywanie ich w stanie wilgotnym przez cały czas wykonywania tych prac;</w:t>
            </w:r>
          </w:p>
          <w:p w14:paraId="5319600F" w14:textId="772C6310" w:rsidR="004B2B99" w:rsidRPr="00AE6722" w:rsidRDefault="004B2B99" w:rsidP="00A216EE">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bCs/>
                <w:color w:val="000000"/>
              </w:rPr>
              <w:t>2) usuwanie całych wyrobów zawierających azbest bez ich uszkadzania tam, gdzie jest to technicznie możliwe;</w:t>
            </w:r>
          </w:p>
          <w:p w14:paraId="0F86F09A" w14:textId="12393FCB" w:rsidR="004B2B99" w:rsidRPr="00AE6722" w:rsidRDefault="004B2B99" w:rsidP="00A216EE">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bCs/>
                <w:color w:val="000000"/>
              </w:rPr>
              <w:t>3) odspajanie wyrobów zawierających azbest trwale związanych z podłożem przy stosowaniu wyłącznie narzędzi ręcznych lub wolnoobrotowych, wyposażonych w miejscowe wyciągi.</w:t>
            </w:r>
          </w:p>
          <w:p w14:paraId="46C8EC8E" w14:textId="77777777" w:rsidR="004B2B99" w:rsidRPr="00AE6722" w:rsidRDefault="004B2B99" w:rsidP="00A216EE">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xml:space="preserve">4. </w:t>
            </w:r>
            <w:r w:rsidRPr="00AE6722">
              <w:rPr>
                <w:rFonts w:ascii="Times New Roman" w:hAnsi="Times New Roman" w:cs="Times New Roman"/>
                <w:bCs/>
                <w:color w:val="000000"/>
              </w:rPr>
              <w:t>W przypadku usuwania wyrobów zawierających azbest w pomieszczeniach wykonawca prac dodatkowo:</w:t>
            </w:r>
          </w:p>
          <w:p w14:paraId="2527EEA9" w14:textId="7844A225" w:rsidR="004B2B99" w:rsidRPr="00AE6722" w:rsidRDefault="004B2B99" w:rsidP="00A216EE">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bCs/>
                <w:color w:val="000000"/>
              </w:rPr>
              <w:t>1) izoluje te pomieszczenia od pozostałej części budynku;</w:t>
            </w:r>
          </w:p>
          <w:p w14:paraId="3D7ECFAE" w14:textId="5FF3C4B7" w:rsidR="00E6385E" w:rsidRPr="00AE6722" w:rsidRDefault="004B2B99" w:rsidP="0058420F">
            <w:pPr>
              <w:autoSpaceDE w:val="0"/>
              <w:autoSpaceDN w:val="0"/>
              <w:adjustRightInd w:val="0"/>
              <w:spacing w:after="0" w:line="240" w:lineRule="auto"/>
              <w:jc w:val="both"/>
              <w:rPr>
                <w:rFonts w:ascii="Times New Roman" w:hAnsi="Times New Roman" w:cs="Times New Roman"/>
                <w:bCs/>
                <w:color w:val="000000"/>
              </w:rPr>
            </w:pPr>
            <w:r w:rsidRPr="00AE6722">
              <w:rPr>
                <w:rFonts w:ascii="Times New Roman" w:hAnsi="Times New Roman" w:cs="Times New Roman"/>
                <w:bCs/>
                <w:color w:val="000000"/>
              </w:rPr>
              <w:t>2) stosuje zespół szczelnych pomieszczeń do oczyszczania z azbestu osób narażonych na jego działanie (komora dekontaminacyjna).</w:t>
            </w:r>
          </w:p>
        </w:tc>
        <w:tc>
          <w:tcPr>
            <w:tcW w:w="1500" w:type="dxa"/>
          </w:tcPr>
          <w:p w14:paraId="44F22B37" w14:textId="77777777" w:rsidR="00E6385E" w:rsidRPr="00AE6722" w:rsidRDefault="00E6385E" w:rsidP="0021651B">
            <w:pPr>
              <w:spacing w:after="0" w:line="240" w:lineRule="auto"/>
              <w:jc w:val="both"/>
              <w:rPr>
                <w:rFonts w:ascii="Times New Roman" w:eastAsia="Times New Roman" w:hAnsi="Times New Roman" w:cs="Times New Roman"/>
                <w:lang w:eastAsia="pl-PL"/>
              </w:rPr>
            </w:pPr>
          </w:p>
        </w:tc>
      </w:tr>
      <w:tr w:rsidR="00E6385E" w:rsidRPr="00AE6722" w14:paraId="689242C7" w14:textId="77777777" w:rsidTr="0085688B">
        <w:trPr>
          <w:trHeight w:val="539"/>
        </w:trPr>
        <w:tc>
          <w:tcPr>
            <w:tcW w:w="846" w:type="dxa"/>
          </w:tcPr>
          <w:p w14:paraId="0669E8BD" w14:textId="51E2B27B" w:rsidR="00E6385E" w:rsidRPr="00AE6722" w:rsidRDefault="004312FD" w:rsidP="0021651B">
            <w:pPr>
              <w:spacing w:after="0" w:line="240" w:lineRule="auto"/>
              <w:jc w:val="both"/>
              <w:rPr>
                <w:rFonts w:ascii="Times New Roman" w:hAnsi="Times New Roman" w:cs="Times New Roman"/>
                <w:b/>
                <w:bCs/>
              </w:rPr>
            </w:pPr>
            <w:r w:rsidRPr="00AE6722">
              <w:rPr>
                <w:rFonts w:ascii="Times New Roman" w:hAnsi="Times New Roman" w:cs="Times New Roman"/>
                <w:b/>
                <w:bCs/>
              </w:rPr>
              <w:t xml:space="preserve">Art. 12 zdanie </w:t>
            </w:r>
            <w:r w:rsidRPr="00AE6722">
              <w:rPr>
                <w:rFonts w:ascii="Times New Roman" w:hAnsi="Times New Roman" w:cs="Times New Roman"/>
                <w:b/>
                <w:bCs/>
              </w:rPr>
              <w:lastRenderedPageBreak/>
              <w:t>ostatnie</w:t>
            </w:r>
          </w:p>
        </w:tc>
        <w:tc>
          <w:tcPr>
            <w:tcW w:w="5528" w:type="dxa"/>
            <w:gridSpan w:val="2"/>
          </w:tcPr>
          <w:p w14:paraId="28124106" w14:textId="1797E3BE" w:rsidR="00E6385E" w:rsidRPr="00AE6722" w:rsidRDefault="004312FD"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lastRenderedPageBreak/>
              <w:t xml:space="preserve">Przed podjęciem takich działań przeprowadzana jest konsultacja z pracownikami lub ich przedstawicielami w </w:t>
            </w:r>
            <w:r w:rsidRPr="00AE6722">
              <w:rPr>
                <w:rFonts w:ascii="Times New Roman" w:hAnsi="Times New Roman" w:cs="Times New Roman"/>
                <w:color w:val="000000"/>
              </w:rPr>
              <w:lastRenderedPageBreak/>
              <w:t>przedsiębiorstwie lub zakładzie w sprawie podejmowanych środków ochronnych.</w:t>
            </w:r>
          </w:p>
        </w:tc>
        <w:tc>
          <w:tcPr>
            <w:tcW w:w="851" w:type="dxa"/>
          </w:tcPr>
          <w:p w14:paraId="5F555D04" w14:textId="7141B5B2" w:rsidR="00E6385E" w:rsidRPr="00AE6722" w:rsidRDefault="004312FD"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lastRenderedPageBreak/>
              <w:t>T</w:t>
            </w:r>
          </w:p>
        </w:tc>
        <w:tc>
          <w:tcPr>
            <w:tcW w:w="850" w:type="dxa"/>
          </w:tcPr>
          <w:p w14:paraId="68DE5A7C" w14:textId="72EAD50D" w:rsidR="00E6385E" w:rsidRPr="00AE6722" w:rsidRDefault="004D4459"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 xml:space="preserve">Art. </w:t>
            </w:r>
            <w:r w:rsidR="00F21A13" w:rsidRPr="00AE6722">
              <w:rPr>
                <w:rFonts w:ascii="Times New Roman" w:hAnsi="Times New Roman" w:cs="Times New Roman"/>
                <w:b/>
                <w:bCs/>
              </w:rPr>
              <w:t>2</w:t>
            </w:r>
            <w:r w:rsidR="001475D6" w:rsidRPr="00AE6722">
              <w:rPr>
                <w:rFonts w:ascii="Times New Roman" w:hAnsi="Times New Roman" w:cs="Times New Roman"/>
                <w:b/>
                <w:bCs/>
              </w:rPr>
              <w:t>8</w:t>
            </w:r>
            <w:r w:rsidRPr="00AE6722">
              <w:rPr>
                <w:rFonts w:ascii="Times New Roman" w:hAnsi="Times New Roman" w:cs="Times New Roman"/>
                <w:b/>
                <w:bCs/>
              </w:rPr>
              <w:t xml:space="preserve"> ust. 2 pkt 4</w:t>
            </w:r>
          </w:p>
        </w:tc>
        <w:tc>
          <w:tcPr>
            <w:tcW w:w="5420" w:type="dxa"/>
          </w:tcPr>
          <w:p w14:paraId="5CCCCF58" w14:textId="421FF55B" w:rsidR="004D4459" w:rsidRPr="00AE6722" w:rsidRDefault="004D4459"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2. W przypadku przekroczenia wartości, o której mowa w ust. 1, wykonawca prac:</w:t>
            </w:r>
          </w:p>
          <w:p w14:paraId="18E841D8" w14:textId="2C2EDF80" w:rsidR="004D4459" w:rsidRPr="00AE6722" w:rsidRDefault="004D4459"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lastRenderedPageBreak/>
              <w:t xml:space="preserve">4) niezwłocznie informuje o tym przekroczeniu </w:t>
            </w:r>
            <w:r w:rsidR="00F21A13" w:rsidRPr="00AE6722">
              <w:rPr>
                <w:rFonts w:ascii="Times New Roman" w:hAnsi="Times New Roman" w:cs="Times New Roman"/>
                <w:color w:val="000000"/>
              </w:rPr>
              <w:t>osoby narażone na działanie azbestu</w:t>
            </w:r>
            <w:r w:rsidRPr="00AE6722">
              <w:rPr>
                <w:rFonts w:ascii="Times New Roman" w:hAnsi="Times New Roman" w:cs="Times New Roman"/>
                <w:color w:val="000000"/>
              </w:rPr>
              <w:t>, których ono dotyczy lub ich przedstawicieli oraz zapewnia im udział w konsultacjach co do działań, o których mowa w pkt 3</w:t>
            </w:r>
            <w:r w:rsidR="00C02912">
              <w:rPr>
                <w:rFonts w:ascii="Times New Roman" w:hAnsi="Times New Roman" w:cs="Times New Roman"/>
                <w:color w:val="000000"/>
              </w:rPr>
              <w:t>.</w:t>
            </w:r>
            <w:r w:rsidRPr="00AE6722">
              <w:rPr>
                <w:rFonts w:ascii="Times New Roman" w:hAnsi="Times New Roman" w:cs="Times New Roman"/>
                <w:color w:val="000000"/>
              </w:rPr>
              <w:t xml:space="preserve"> </w:t>
            </w:r>
          </w:p>
          <w:p w14:paraId="42D5D825" w14:textId="77777777" w:rsidR="004D4459" w:rsidRPr="00AE6722" w:rsidRDefault="004D4459" w:rsidP="0021651B">
            <w:pPr>
              <w:autoSpaceDE w:val="0"/>
              <w:autoSpaceDN w:val="0"/>
              <w:adjustRightInd w:val="0"/>
              <w:spacing w:after="0" w:line="240" w:lineRule="auto"/>
              <w:rPr>
                <w:rFonts w:ascii="Times New Roman" w:hAnsi="Times New Roman" w:cs="Times New Roman"/>
                <w:color w:val="000000"/>
              </w:rPr>
            </w:pPr>
          </w:p>
          <w:p w14:paraId="5FCFB12F" w14:textId="7F49040F" w:rsidR="004D4459" w:rsidRPr="00AE6722" w:rsidRDefault="00697834" w:rsidP="0021651B">
            <w:pPr>
              <w:autoSpaceDE w:val="0"/>
              <w:autoSpaceDN w:val="0"/>
              <w:adjustRightInd w:val="0"/>
              <w:spacing w:after="0" w:line="240" w:lineRule="auto"/>
              <w:rPr>
                <w:rFonts w:ascii="Times New Roman" w:hAnsi="Times New Roman" w:cs="Times New Roman"/>
                <w:b/>
                <w:bCs/>
                <w:color w:val="000000"/>
              </w:rPr>
            </w:pPr>
            <w:r w:rsidRPr="00AE6722">
              <w:rPr>
                <w:rFonts w:ascii="Times New Roman" w:hAnsi="Times New Roman" w:cs="Times New Roman"/>
                <w:b/>
                <w:bCs/>
              </w:rPr>
              <w:t>Transpozycja do czasu wejścia w życie ustawy o wyrobach zawierających azbest</w:t>
            </w:r>
            <w:r w:rsidRPr="00AE6722">
              <w:rPr>
                <w:rFonts w:ascii="Times New Roman" w:hAnsi="Times New Roman" w:cs="Times New Roman"/>
                <w:b/>
                <w:bCs/>
                <w:color w:val="000000"/>
              </w:rPr>
              <w:t xml:space="preserve"> </w:t>
            </w:r>
            <w:r w:rsidR="004D4459" w:rsidRPr="00AE6722">
              <w:rPr>
                <w:rFonts w:ascii="Times New Roman" w:hAnsi="Times New Roman" w:cs="Times New Roman"/>
                <w:b/>
                <w:bCs/>
                <w:color w:val="000000"/>
              </w:rPr>
              <w:t>:</w:t>
            </w:r>
          </w:p>
          <w:p w14:paraId="3DCD2EEB" w14:textId="295D4EA1" w:rsidR="004D4459" w:rsidRPr="00AE6722" w:rsidRDefault="004D4459"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ustawa z dnia 26 czerwca 1974 r. – Kodeks pracy (Dz. U. z 202</w:t>
            </w:r>
            <w:r w:rsidR="00FD4838">
              <w:rPr>
                <w:rFonts w:ascii="Times New Roman" w:hAnsi="Times New Roman" w:cs="Times New Roman"/>
                <w:color w:val="000000"/>
              </w:rPr>
              <w:t>5</w:t>
            </w:r>
            <w:r w:rsidRPr="00AE6722">
              <w:rPr>
                <w:rFonts w:ascii="Times New Roman" w:hAnsi="Times New Roman" w:cs="Times New Roman"/>
                <w:color w:val="000000"/>
              </w:rPr>
              <w:t xml:space="preserve"> r. poz. </w:t>
            </w:r>
            <w:r w:rsidR="00FD4838">
              <w:rPr>
                <w:rFonts w:ascii="Times New Roman" w:hAnsi="Times New Roman" w:cs="Times New Roman"/>
                <w:color w:val="000000"/>
              </w:rPr>
              <w:t>277</w:t>
            </w:r>
            <w:r w:rsidRPr="00AE6722">
              <w:rPr>
                <w:rFonts w:ascii="Times New Roman" w:hAnsi="Times New Roman" w:cs="Times New Roman"/>
                <w:color w:val="000000"/>
              </w:rPr>
              <w:t>)</w:t>
            </w:r>
          </w:p>
          <w:p w14:paraId="038DB4DB" w14:textId="6B06C1BD" w:rsidR="004D4459" w:rsidRPr="00AE6722" w:rsidRDefault="001E7A1F"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xml:space="preserve">– </w:t>
            </w:r>
            <w:r w:rsidR="004D4459" w:rsidRPr="00AE6722">
              <w:rPr>
                <w:rFonts w:ascii="Times New Roman" w:hAnsi="Times New Roman" w:cs="Times New Roman"/>
                <w:color w:val="000000"/>
              </w:rPr>
              <w:t>art. 237</w:t>
            </w:r>
            <w:r w:rsidR="004D4459" w:rsidRPr="00AE6722">
              <w:rPr>
                <w:rFonts w:ascii="Times New Roman" w:hAnsi="Times New Roman" w:cs="Times New Roman"/>
                <w:color w:val="000000"/>
                <w:vertAlign w:val="superscript"/>
              </w:rPr>
              <w:t>11a</w:t>
            </w:r>
            <w:r w:rsidR="004D4459" w:rsidRPr="00AE6722">
              <w:rPr>
                <w:rFonts w:ascii="Times New Roman" w:hAnsi="Times New Roman" w:cs="Times New Roman"/>
                <w:color w:val="000000"/>
              </w:rPr>
              <w:t>§1 pkt. 1 i 4 oraz §2-6</w:t>
            </w:r>
          </w:p>
          <w:p w14:paraId="6E5FF3F9" w14:textId="77777777" w:rsidR="004D4459" w:rsidRPr="00AE6722" w:rsidRDefault="004D4459"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1. Pracodawca konsultuje z pracownikami lub ich przedstawicielami wszystkie działania związane z bezpieczeństwem i higieną pracy, w szczególności dotyczące:</w:t>
            </w:r>
          </w:p>
          <w:p w14:paraId="721F7D0F" w14:textId="77777777" w:rsidR="004D4459" w:rsidRPr="00AE6722" w:rsidRDefault="004D4459"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1) zmian w organizacji pracy i wyposażeniu stanowisk pracy, wprowadzania nowych procesów technologicznych oraz substancji chemicznych i ich mieszanin, jeżeli mogą one stwarzać zagrożenie dla zdrowia lub życia pracowników;</w:t>
            </w:r>
          </w:p>
          <w:p w14:paraId="3D0D8DFA" w14:textId="77777777" w:rsidR="004D4459" w:rsidRPr="00AE6722" w:rsidRDefault="004D4459"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4) przydzielania pracownikom środków ochrony indywidualnej oraz odzieży i obuwia roboczego;</w:t>
            </w:r>
          </w:p>
          <w:p w14:paraId="4C0C8E74" w14:textId="77777777" w:rsidR="004D4459" w:rsidRPr="00AE6722" w:rsidRDefault="004D4459"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2. Pracownicy lub ich przedstawiciele mogą przedstawiać pracodawcy wnioski w sprawie eliminacji lub ograniczenia zagrożeń zawodowych.</w:t>
            </w:r>
          </w:p>
          <w:p w14:paraId="18C1E1CB" w14:textId="77777777" w:rsidR="004D4459" w:rsidRPr="00AE6722" w:rsidRDefault="004D4459"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3. Pracodawca zapewnia odpowiednie warunki do przeprowadzania konsultacji, a zwłaszcza zapewnia, aby odbywały się w godzinach pracy. Za czas nieprzepracowany w związku z udziałem w konsultacjach pracownicy lub ich przedstawiciele zachowują prawo do wynagrodzenia.</w:t>
            </w:r>
          </w:p>
          <w:p w14:paraId="60FFE091" w14:textId="77777777" w:rsidR="004D4459" w:rsidRPr="00AE6722" w:rsidRDefault="004D4459"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4. Na umotywowany wniosek pracowników lub ich przedstawicieli dotyczący spraw zagrożenia zdrowia i życia pracowników inspektorzy pracy Państwowej Inspekcji Pracy przeprowadzają kontrole oraz stosują środki prawne przewidziane w przepisach o Państwowej Inspekcji Pracy.</w:t>
            </w:r>
          </w:p>
          <w:p w14:paraId="0E334A84" w14:textId="77777777" w:rsidR="004D4459" w:rsidRPr="00AE6722" w:rsidRDefault="004D4459"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lastRenderedPageBreak/>
              <w:t>§ 5. U pracodawcy, u którego została powołana komisja bezpieczeństwa i higieny pracy - konsultacje, o których mowa w § 1, mogą być prowadzone w ramach tej komisji, natomiast uprawnienia, o których mowa w § 2 i 4, przysługują pracownikom lub ich przedstawicielom wchodzącym w skład komisji.</w:t>
            </w:r>
          </w:p>
          <w:p w14:paraId="354246CD" w14:textId="4BB35A9A" w:rsidR="00E6385E" w:rsidRPr="00AE6722" w:rsidRDefault="004D4459"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6. Pracownicy lub ich przedstawiciele nie mogą ponosić jakichkolwiek niekorzystnych dla nich konsekwencji z tytułu działalności, o której mowa w § 1, 2 i 4. Dotyczy to również pracowników lub ich przedstawicieli, o których mowa w § 5.</w:t>
            </w:r>
          </w:p>
        </w:tc>
        <w:tc>
          <w:tcPr>
            <w:tcW w:w="1500" w:type="dxa"/>
          </w:tcPr>
          <w:p w14:paraId="4AA2F4B3" w14:textId="77777777" w:rsidR="00E6385E" w:rsidRPr="00AE6722" w:rsidRDefault="00E6385E" w:rsidP="0021651B">
            <w:pPr>
              <w:spacing w:after="0" w:line="240" w:lineRule="auto"/>
              <w:jc w:val="both"/>
              <w:rPr>
                <w:rFonts w:ascii="Times New Roman" w:eastAsia="Times New Roman" w:hAnsi="Times New Roman" w:cs="Times New Roman"/>
                <w:lang w:eastAsia="pl-PL"/>
              </w:rPr>
            </w:pPr>
          </w:p>
        </w:tc>
      </w:tr>
      <w:tr w:rsidR="00E6385E" w:rsidRPr="00AE6722" w14:paraId="4BBA6F93" w14:textId="77777777" w:rsidTr="0085688B">
        <w:trPr>
          <w:trHeight w:val="539"/>
        </w:trPr>
        <w:tc>
          <w:tcPr>
            <w:tcW w:w="846" w:type="dxa"/>
          </w:tcPr>
          <w:p w14:paraId="2FAEABBB" w14:textId="1D9AB3F8" w:rsidR="00E6385E" w:rsidRPr="00AE6722" w:rsidRDefault="00B44E97" w:rsidP="0021651B">
            <w:pPr>
              <w:spacing w:after="0" w:line="240" w:lineRule="auto"/>
              <w:jc w:val="both"/>
              <w:rPr>
                <w:rFonts w:ascii="Times New Roman" w:hAnsi="Times New Roman" w:cs="Times New Roman"/>
                <w:b/>
                <w:bCs/>
              </w:rPr>
            </w:pPr>
            <w:r w:rsidRPr="00AE6722">
              <w:rPr>
                <w:rFonts w:ascii="Times New Roman" w:hAnsi="Times New Roman" w:cs="Times New Roman"/>
                <w:b/>
                <w:bCs/>
              </w:rPr>
              <w:lastRenderedPageBreak/>
              <w:t>Art. 13 ust. 1</w:t>
            </w:r>
          </w:p>
        </w:tc>
        <w:tc>
          <w:tcPr>
            <w:tcW w:w="5528" w:type="dxa"/>
            <w:gridSpan w:val="2"/>
          </w:tcPr>
          <w:p w14:paraId="5AFEE1A0" w14:textId="51ADB86B" w:rsidR="00E6385E" w:rsidRPr="00AE6722" w:rsidRDefault="00B44E97"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Przed rozpoczęciem robót rozbiórkowych lub przed rozpoczęciem usuwania azbestu lub wyrobów zawierających azbest z budynków, struktur, urządzeń lub instalacji oraz ze statków, sporządza się plan pracy.</w:t>
            </w:r>
          </w:p>
        </w:tc>
        <w:tc>
          <w:tcPr>
            <w:tcW w:w="851" w:type="dxa"/>
          </w:tcPr>
          <w:p w14:paraId="7F2295E8" w14:textId="0520C434" w:rsidR="00E6385E" w:rsidRPr="00AE6722" w:rsidRDefault="00B44E97"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6CDDDCDD" w14:textId="20B6EBB2" w:rsidR="00E6385E" w:rsidRPr="00AE6722" w:rsidRDefault="001F06E3"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 xml:space="preserve">Art. </w:t>
            </w:r>
            <w:r w:rsidR="001475D6" w:rsidRPr="00AE6722">
              <w:rPr>
                <w:rFonts w:ascii="Times New Roman" w:hAnsi="Times New Roman" w:cs="Times New Roman"/>
                <w:b/>
                <w:bCs/>
              </w:rPr>
              <w:t>19</w:t>
            </w:r>
            <w:r w:rsidRPr="00AE6722">
              <w:rPr>
                <w:rFonts w:ascii="Times New Roman" w:hAnsi="Times New Roman" w:cs="Times New Roman"/>
                <w:b/>
                <w:bCs/>
              </w:rPr>
              <w:t xml:space="preserve"> ust. 1-3</w:t>
            </w:r>
            <w:r w:rsidR="008B6A3A">
              <w:rPr>
                <w:rFonts w:ascii="Times New Roman" w:hAnsi="Times New Roman" w:cs="Times New Roman"/>
                <w:b/>
                <w:bCs/>
              </w:rPr>
              <w:t xml:space="preserve"> i 5</w:t>
            </w:r>
          </w:p>
        </w:tc>
        <w:tc>
          <w:tcPr>
            <w:tcW w:w="5420" w:type="dxa"/>
          </w:tcPr>
          <w:p w14:paraId="2398692E" w14:textId="1603DE6F" w:rsidR="00063B01" w:rsidRPr="00C80292" w:rsidRDefault="001F06E3" w:rsidP="00C80292">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xml:space="preserve">1. </w:t>
            </w:r>
            <w:r w:rsidR="00063B01" w:rsidRPr="00C80292">
              <w:rPr>
                <w:rFonts w:ascii="Times New Roman" w:hAnsi="Times New Roman" w:cs="Times New Roman"/>
                <w:color w:val="000000"/>
              </w:rPr>
              <w:t>Wykonawca prac przed rozpoczęciem usuwania lub zabezpieczania wyrobów zawierających azbest opracowuje szczegółowy plan usuwania lub zabezpieczania wyrobów zawierających azbest, zwany dalej „planem”, obejmujący:</w:t>
            </w:r>
          </w:p>
          <w:p w14:paraId="2907C6DB" w14:textId="53E77BA4" w:rsidR="00063B01" w:rsidRPr="00C80292" w:rsidRDefault="00063B01"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1)</w:t>
            </w:r>
            <w:r>
              <w:rPr>
                <w:rFonts w:ascii="Times New Roman" w:hAnsi="Times New Roman" w:cs="Times New Roman"/>
                <w:color w:val="000000"/>
              </w:rPr>
              <w:t xml:space="preserve"> </w:t>
            </w:r>
            <w:r w:rsidRPr="00C80292">
              <w:rPr>
                <w:rFonts w:ascii="Times New Roman" w:hAnsi="Times New Roman" w:cs="Times New Roman"/>
                <w:color w:val="000000"/>
              </w:rPr>
              <w:t xml:space="preserve">identyfikację wyrobów zawierających azbest w obiekcie, instalacji lub urządzeniu, na podstawie informacji zawartych w Bazie Azbestowej, o których mowa w art. 38 ust. 1 pkt 1, dostępnej dokumentacji, spisu z natury lub </w:t>
            </w:r>
            <w:bookmarkStart w:id="19" w:name="_Hlk166138286"/>
            <w:r w:rsidRPr="00C80292">
              <w:rPr>
                <w:rFonts w:ascii="Times New Roman" w:hAnsi="Times New Roman" w:cs="Times New Roman"/>
                <w:color w:val="000000"/>
              </w:rPr>
              <w:t>wyników badań laboratoryjnych wykonanych przez akredytowane laboratorium, zgodnie z ustawą z dnia 13 kwietnia 2016 r. o systemach oceny zgodności i nadzoru rynku</w:t>
            </w:r>
            <w:bookmarkEnd w:id="19"/>
            <w:r w:rsidRPr="00C80292">
              <w:rPr>
                <w:rFonts w:ascii="Times New Roman" w:hAnsi="Times New Roman" w:cs="Times New Roman"/>
                <w:color w:val="000000"/>
              </w:rPr>
              <w:t xml:space="preserve"> (Dz. U. z 202</w:t>
            </w:r>
            <w:r w:rsidR="004D291C">
              <w:rPr>
                <w:rFonts w:ascii="Times New Roman" w:hAnsi="Times New Roman" w:cs="Times New Roman"/>
                <w:color w:val="000000"/>
              </w:rPr>
              <w:t>5</w:t>
            </w:r>
            <w:r w:rsidRPr="00C80292">
              <w:rPr>
                <w:rFonts w:ascii="Times New Roman" w:hAnsi="Times New Roman" w:cs="Times New Roman"/>
                <w:color w:val="000000"/>
              </w:rPr>
              <w:t xml:space="preserve"> r. poz. </w:t>
            </w:r>
            <w:r w:rsidR="004D291C">
              <w:rPr>
                <w:rFonts w:ascii="Times New Roman" w:hAnsi="Times New Roman" w:cs="Times New Roman"/>
                <w:color w:val="000000"/>
              </w:rPr>
              <w:t>568</w:t>
            </w:r>
            <w:r w:rsidRPr="00C80292">
              <w:rPr>
                <w:rFonts w:ascii="Times New Roman" w:hAnsi="Times New Roman" w:cs="Times New Roman"/>
                <w:color w:val="000000"/>
              </w:rPr>
              <w:t>), także otrzymanych od innych wykonawców prac w przypadku, o którym mowa w ust. 4;</w:t>
            </w:r>
          </w:p>
          <w:p w14:paraId="2A647B6E" w14:textId="361D538C" w:rsidR="00063B01" w:rsidRPr="00C80292" w:rsidRDefault="00063B01"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2)</w:t>
            </w:r>
            <w:r>
              <w:rPr>
                <w:rFonts w:ascii="Times New Roman" w:hAnsi="Times New Roman" w:cs="Times New Roman"/>
                <w:color w:val="000000"/>
              </w:rPr>
              <w:t xml:space="preserve"> </w:t>
            </w:r>
            <w:r w:rsidRPr="00C80292">
              <w:rPr>
                <w:rFonts w:ascii="Times New Roman" w:hAnsi="Times New Roman" w:cs="Times New Roman"/>
                <w:color w:val="000000"/>
              </w:rPr>
              <w:t>metody wykonywania planowanych prac;</w:t>
            </w:r>
          </w:p>
          <w:p w14:paraId="6BDFE374" w14:textId="0E3A5FE6" w:rsidR="00063B01" w:rsidRPr="00C80292" w:rsidRDefault="00063B01"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3)</w:t>
            </w:r>
            <w:r>
              <w:rPr>
                <w:rFonts w:ascii="Times New Roman" w:hAnsi="Times New Roman" w:cs="Times New Roman"/>
                <w:color w:val="000000"/>
              </w:rPr>
              <w:t xml:space="preserve"> </w:t>
            </w:r>
            <w:r w:rsidRPr="00C80292">
              <w:rPr>
                <w:rFonts w:ascii="Times New Roman" w:hAnsi="Times New Roman" w:cs="Times New Roman"/>
                <w:color w:val="000000"/>
              </w:rPr>
              <w:t>zakres i sposób zabezpieczeń osób narażonych na działanie azbestu oraz środowiska przed narażeniem na działanie azbestu, w tym środków ochrony indywidualnej, niezbędnych do zapewnienia bezpieczeństwa i ochrony zdrowia;</w:t>
            </w:r>
          </w:p>
          <w:p w14:paraId="0725D7B3" w14:textId="081EC14F" w:rsidR="00063B01" w:rsidRPr="00C80292" w:rsidRDefault="00063B01"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4)</w:t>
            </w:r>
            <w:r>
              <w:rPr>
                <w:rFonts w:ascii="Times New Roman" w:hAnsi="Times New Roman" w:cs="Times New Roman"/>
                <w:color w:val="000000"/>
              </w:rPr>
              <w:t xml:space="preserve"> </w:t>
            </w:r>
            <w:r w:rsidRPr="00C80292">
              <w:rPr>
                <w:rFonts w:ascii="Times New Roman" w:hAnsi="Times New Roman" w:cs="Times New Roman"/>
                <w:color w:val="000000"/>
              </w:rPr>
              <w:t>ustalenie niezbędnego dla rodzaju wykonywanych prac harmonogramu pomiarów stężeń azbestu w powietrzu;</w:t>
            </w:r>
          </w:p>
          <w:p w14:paraId="51D0998F" w14:textId="1DF39E91" w:rsidR="00063B01" w:rsidRPr="00C80292" w:rsidRDefault="00063B01"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5)</w:t>
            </w:r>
            <w:r>
              <w:rPr>
                <w:rFonts w:ascii="Times New Roman" w:hAnsi="Times New Roman" w:cs="Times New Roman"/>
                <w:color w:val="000000"/>
              </w:rPr>
              <w:t xml:space="preserve"> </w:t>
            </w:r>
            <w:r w:rsidRPr="00C80292">
              <w:rPr>
                <w:rFonts w:ascii="Times New Roman" w:hAnsi="Times New Roman" w:cs="Times New Roman"/>
                <w:color w:val="000000"/>
              </w:rPr>
              <w:t xml:space="preserve">sposoby wyeliminowania lub ograniczania emisji azbestu w trakcie wykonywania prac i po ich zakończeniu, mające na celu weryfikację prawidłowości wykonania prac i </w:t>
            </w:r>
            <w:r w:rsidRPr="00C80292">
              <w:rPr>
                <w:rFonts w:ascii="Times New Roman" w:hAnsi="Times New Roman" w:cs="Times New Roman"/>
                <w:color w:val="000000"/>
              </w:rPr>
              <w:lastRenderedPageBreak/>
              <w:t>potwierdzenia braku narażenia na działanie azbestu w miejscu wykonania prac;</w:t>
            </w:r>
          </w:p>
          <w:p w14:paraId="4A9FF13E" w14:textId="6E78F394" w:rsidR="00063B01" w:rsidRPr="00C80292" w:rsidRDefault="00063B01"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6)</w:t>
            </w:r>
            <w:r>
              <w:rPr>
                <w:rFonts w:ascii="Times New Roman" w:hAnsi="Times New Roman" w:cs="Times New Roman"/>
                <w:color w:val="000000"/>
              </w:rPr>
              <w:t xml:space="preserve"> </w:t>
            </w:r>
            <w:r w:rsidRPr="00C80292">
              <w:rPr>
                <w:rFonts w:ascii="Times New Roman" w:hAnsi="Times New Roman" w:cs="Times New Roman"/>
                <w:color w:val="000000"/>
              </w:rPr>
              <w:t xml:space="preserve">w przypadku prac rozbiórkowych ocenę konieczności usunięcia wyrobów zawierających azbest lub pozostawienia wyrobów zawierających azbest w dotychczasowym miejscu w przypadku, </w:t>
            </w:r>
            <w:bookmarkStart w:id="20" w:name="_Hlk118276860"/>
            <w:r w:rsidRPr="00C80292">
              <w:rPr>
                <w:rFonts w:ascii="Times New Roman" w:hAnsi="Times New Roman" w:cs="Times New Roman"/>
                <w:color w:val="000000"/>
              </w:rPr>
              <w:t>gdyby usunięcie wyrobów zawierających azbest przed rozpoczęciem prac rozbiórkowych spowodowało większe zagrożenie dla zdrowia osób narażonych na działanie azbestu lub innych osób.</w:t>
            </w:r>
            <w:bookmarkEnd w:id="20"/>
          </w:p>
          <w:p w14:paraId="7699D10C" w14:textId="77777777" w:rsidR="00063B01" w:rsidRDefault="00063B01" w:rsidP="00063B01">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2. Wykonawca prac zapoznaje z planem osoby narażone na działanie azbestu oraz osoby kierujące lub nadzorujące te osoby.</w:t>
            </w:r>
          </w:p>
          <w:p w14:paraId="3A1F22E2" w14:textId="77777777" w:rsidR="008B6A3A" w:rsidRDefault="00063B01" w:rsidP="008B6A3A">
            <w:pPr>
              <w:autoSpaceDE w:val="0"/>
              <w:autoSpaceDN w:val="0"/>
              <w:adjustRightInd w:val="0"/>
              <w:spacing w:after="0" w:line="240" w:lineRule="auto"/>
              <w:jc w:val="both"/>
              <w:rPr>
                <w:rFonts w:ascii="Times New Roman" w:hAnsi="Times New Roman" w:cs="Times New Roman"/>
                <w:bCs/>
                <w:color w:val="000000"/>
              </w:rPr>
            </w:pPr>
            <w:r w:rsidRPr="00C80292">
              <w:rPr>
                <w:rFonts w:ascii="Times New Roman" w:hAnsi="Times New Roman" w:cs="Times New Roman"/>
                <w:bCs/>
                <w:color w:val="000000"/>
              </w:rPr>
              <w:t>3. Wykonawca prac zapewnia niezbędne wyposażenie techniczne i socjalne oraz środki zabezpieczenia osób narażonych na działanie azbestu i środowiska przed narażeniem na działanie azbestu odpowiednie do wykonania prac określonych w planie.</w:t>
            </w:r>
          </w:p>
          <w:p w14:paraId="50A82529" w14:textId="2370D16E" w:rsidR="008B6A3A" w:rsidRPr="00C80292" w:rsidRDefault="008B6A3A" w:rsidP="00C80292">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bCs/>
                <w:color w:val="000000"/>
              </w:rPr>
              <w:t xml:space="preserve">5. </w:t>
            </w:r>
            <w:r w:rsidRPr="00C80292">
              <w:rPr>
                <w:rFonts w:ascii="Times New Roman" w:hAnsi="Times New Roman" w:cs="Times New Roman"/>
                <w:bCs/>
                <w:color w:val="000000"/>
              </w:rPr>
              <w:t>Minister właściwy do spraw gospodarki określi, w drodze rozporządzenia, szczegółowy zakres planu, uwzględniając potrzebę zapewnienia bezpieczeństwa osób narażonych na działanie azbestu podczas wykonywania prac polegających na usuwaniu lub zabezpieczaniu wyrobów zawierających azbest.</w:t>
            </w:r>
          </w:p>
          <w:p w14:paraId="31401CBB" w14:textId="77777777" w:rsidR="00793FA9" w:rsidRPr="00AE6722" w:rsidRDefault="00793FA9" w:rsidP="00793FA9">
            <w:pPr>
              <w:autoSpaceDE w:val="0"/>
              <w:autoSpaceDN w:val="0"/>
              <w:adjustRightInd w:val="0"/>
              <w:spacing w:after="0" w:line="240" w:lineRule="auto"/>
              <w:jc w:val="both"/>
              <w:rPr>
                <w:rFonts w:ascii="Times New Roman" w:hAnsi="Times New Roman" w:cs="Times New Roman"/>
                <w:color w:val="000000"/>
              </w:rPr>
            </w:pPr>
          </w:p>
          <w:p w14:paraId="032D42A1" w14:textId="090FC230" w:rsidR="006D483B" w:rsidRPr="004D291C" w:rsidRDefault="001E7A1F" w:rsidP="000709DB">
            <w:pPr>
              <w:autoSpaceDE w:val="0"/>
              <w:autoSpaceDN w:val="0"/>
              <w:adjustRightInd w:val="0"/>
              <w:spacing w:after="0" w:line="240" w:lineRule="auto"/>
              <w:jc w:val="both"/>
              <w:rPr>
                <w:rFonts w:ascii="Times New Roman" w:hAnsi="Times New Roman" w:cs="Times New Roman"/>
                <w:b/>
                <w:bCs/>
                <w:color w:val="000000"/>
              </w:rPr>
            </w:pPr>
            <w:r w:rsidRPr="004D291C">
              <w:rPr>
                <w:rFonts w:ascii="Times New Roman" w:hAnsi="Times New Roman" w:cs="Times New Roman"/>
                <w:b/>
                <w:bCs/>
                <w:color w:val="000000"/>
              </w:rPr>
              <w:t>Transpozycja do czasu wejścia w życie ustawy o wyrobach zawierających azbest</w:t>
            </w:r>
            <w:r w:rsidR="006D483B" w:rsidRPr="004D291C">
              <w:rPr>
                <w:rFonts w:ascii="Times New Roman" w:hAnsi="Times New Roman" w:cs="Times New Roman"/>
                <w:b/>
                <w:bCs/>
                <w:color w:val="000000"/>
              </w:rPr>
              <w:t>:</w:t>
            </w:r>
          </w:p>
          <w:p w14:paraId="070D92FA" w14:textId="2ECC2F5A" w:rsidR="006D483B" w:rsidRPr="00C80292" w:rsidRDefault="006D483B" w:rsidP="0021651B">
            <w:pPr>
              <w:tabs>
                <w:tab w:val="left" w:pos="2649"/>
              </w:tabs>
              <w:spacing w:after="0" w:line="240" w:lineRule="auto"/>
              <w:jc w:val="both"/>
              <w:rPr>
                <w:rFonts w:ascii="Times New Roman" w:hAnsi="Times New Roman" w:cs="Times New Roman"/>
                <w:color w:val="000000"/>
              </w:rPr>
            </w:pPr>
            <w:r w:rsidRPr="00C80292">
              <w:rPr>
                <w:rFonts w:ascii="Times New Roman" w:hAnsi="Times New Roman" w:cs="Times New Roman"/>
                <w:color w:val="000000"/>
              </w:rPr>
              <w:t xml:space="preserve">rozporządzenie Ministra Gospodarki, Pracy i Polityki Społecznej z dnia 2 kwietnia 2004 r. w sprawie sposobów i warunków bezpiecznego użytkowania i usuwania wyrobów zawierających azbest </w:t>
            </w:r>
            <w:hyperlink r:id="rId20" w:history="1">
              <w:r w:rsidRPr="00C80292">
                <w:rPr>
                  <w:rFonts w:ascii="Times New Roman" w:hAnsi="Times New Roman" w:cs="Times New Roman"/>
                  <w:color w:val="000000"/>
                </w:rPr>
                <w:t>(Dz.U. z 2004 r. poz. 649 oraz z 2010 r. poz. 1089)</w:t>
              </w:r>
            </w:hyperlink>
            <w:r w:rsidRPr="00C80292">
              <w:rPr>
                <w:rFonts w:ascii="Times New Roman" w:hAnsi="Times New Roman" w:cs="Times New Roman"/>
                <w:color w:val="000000"/>
              </w:rPr>
              <w:t xml:space="preserve">.  </w:t>
            </w:r>
          </w:p>
          <w:p w14:paraId="7A61CB43" w14:textId="7E470EBE" w:rsidR="006D483B" w:rsidRPr="00C80292" w:rsidRDefault="006D483B" w:rsidP="0021651B">
            <w:pPr>
              <w:tabs>
                <w:tab w:val="left" w:pos="2649"/>
              </w:tabs>
              <w:spacing w:after="0" w:line="240" w:lineRule="auto"/>
              <w:jc w:val="both"/>
              <w:rPr>
                <w:rFonts w:ascii="Times New Roman" w:hAnsi="Times New Roman" w:cs="Times New Roman"/>
                <w:color w:val="000000"/>
              </w:rPr>
            </w:pPr>
            <w:r w:rsidRPr="00C80292">
              <w:rPr>
                <w:rFonts w:ascii="Times New Roman" w:hAnsi="Times New Roman" w:cs="Times New Roman"/>
                <w:color w:val="000000"/>
              </w:rPr>
              <w:t>– § 6 ust. 1 pkt 3</w:t>
            </w:r>
          </w:p>
          <w:p w14:paraId="14BFD310" w14:textId="77777777" w:rsidR="006D483B" w:rsidRPr="00C80292" w:rsidRDefault="006D483B" w:rsidP="0021651B">
            <w:pPr>
              <w:tabs>
                <w:tab w:val="left" w:pos="2649"/>
              </w:tabs>
              <w:spacing w:after="0" w:line="240" w:lineRule="auto"/>
              <w:jc w:val="both"/>
              <w:rPr>
                <w:rFonts w:ascii="Times New Roman" w:hAnsi="Times New Roman" w:cs="Times New Roman"/>
                <w:color w:val="000000"/>
              </w:rPr>
            </w:pPr>
            <w:r w:rsidRPr="00C80292">
              <w:rPr>
                <w:rFonts w:ascii="Times New Roman" w:hAnsi="Times New Roman" w:cs="Times New Roman"/>
                <w:color w:val="000000"/>
              </w:rPr>
              <w:t xml:space="preserve">1. Wykonawca prac polegających na zabezpieczaniu i usuwaniu wyrobów zawierających azbest, obowiązany jest do: </w:t>
            </w:r>
          </w:p>
          <w:p w14:paraId="1E10D1D3" w14:textId="77777777" w:rsidR="006D483B" w:rsidRPr="00C80292" w:rsidRDefault="006D483B" w:rsidP="0021651B">
            <w:pPr>
              <w:tabs>
                <w:tab w:val="left" w:pos="2649"/>
              </w:tabs>
              <w:spacing w:after="0" w:line="240" w:lineRule="auto"/>
              <w:jc w:val="both"/>
              <w:rPr>
                <w:rFonts w:ascii="Times New Roman" w:hAnsi="Times New Roman" w:cs="Times New Roman"/>
                <w:color w:val="000000"/>
              </w:rPr>
            </w:pPr>
            <w:r w:rsidRPr="00C80292">
              <w:rPr>
                <w:rFonts w:ascii="Times New Roman" w:hAnsi="Times New Roman" w:cs="Times New Roman"/>
                <w:color w:val="000000"/>
              </w:rPr>
              <w:lastRenderedPageBreak/>
              <w:t xml:space="preserve">3) opracowania przed rozpoczęciem prac szczegółowego planu prac usuwania wyrobów zawierających azbest, obejmującego w szczególności: </w:t>
            </w:r>
          </w:p>
          <w:p w14:paraId="064E4A4C" w14:textId="77777777" w:rsidR="006D483B" w:rsidRPr="00C80292" w:rsidRDefault="006D483B" w:rsidP="0021651B">
            <w:pPr>
              <w:tabs>
                <w:tab w:val="left" w:pos="2649"/>
              </w:tabs>
              <w:spacing w:after="0" w:line="240" w:lineRule="auto"/>
              <w:jc w:val="both"/>
              <w:rPr>
                <w:rFonts w:ascii="Times New Roman" w:hAnsi="Times New Roman" w:cs="Times New Roman"/>
                <w:color w:val="000000"/>
              </w:rPr>
            </w:pPr>
            <w:r w:rsidRPr="00C80292">
              <w:rPr>
                <w:rFonts w:ascii="Times New Roman" w:hAnsi="Times New Roman" w:cs="Times New Roman"/>
                <w:color w:val="000000"/>
              </w:rPr>
              <w:t xml:space="preserve">a) identyfikację azbestu w przewidzianych do usunięcia materiałach, na podstawie udokumentowanej informacji od właściciela lub zarządcy obiektu albo też na podstawie badań przeprowadzonych przez laboratorium wyposażone w sprzęt umożliwiający ich prawidłową analizę i zdolne do stosowania odpowiedniej techniki identyfikacyjnej, </w:t>
            </w:r>
          </w:p>
          <w:p w14:paraId="0484F365" w14:textId="77777777" w:rsidR="006D483B" w:rsidRPr="00C80292" w:rsidRDefault="006D483B" w:rsidP="0021651B">
            <w:pPr>
              <w:tabs>
                <w:tab w:val="left" w:pos="2649"/>
              </w:tabs>
              <w:spacing w:after="0" w:line="240" w:lineRule="auto"/>
              <w:jc w:val="both"/>
              <w:rPr>
                <w:rFonts w:ascii="Times New Roman" w:hAnsi="Times New Roman" w:cs="Times New Roman"/>
                <w:color w:val="000000"/>
              </w:rPr>
            </w:pPr>
            <w:r w:rsidRPr="00C80292">
              <w:rPr>
                <w:rFonts w:ascii="Times New Roman" w:hAnsi="Times New Roman" w:cs="Times New Roman"/>
                <w:color w:val="000000"/>
              </w:rPr>
              <w:t xml:space="preserve">b) informacje o metodach wykonywania planowanych prac, </w:t>
            </w:r>
          </w:p>
          <w:p w14:paraId="7B7A1C7D" w14:textId="77777777" w:rsidR="006D483B" w:rsidRPr="00C80292" w:rsidRDefault="006D483B" w:rsidP="0021651B">
            <w:pPr>
              <w:tabs>
                <w:tab w:val="left" w:pos="2649"/>
              </w:tabs>
              <w:spacing w:after="0" w:line="240" w:lineRule="auto"/>
              <w:jc w:val="both"/>
              <w:rPr>
                <w:rFonts w:ascii="Times New Roman" w:hAnsi="Times New Roman" w:cs="Times New Roman"/>
                <w:color w:val="000000"/>
              </w:rPr>
            </w:pPr>
            <w:r w:rsidRPr="00C80292">
              <w:rPr>
                <w:rFonts w:ascii="Times New Roman" w:hAnsi="Times New Roman" w:cs="Times New Roman"/>
                <w:color w:val="000000"/>
              </w:rPr>
              <w:t xml:space="preserve">c) zakres niezbędnych zabezpieczeń pracowników oraz środowiska przed narażeniem na szkodliwość emisji azbestu, w tym problematykę określoną przepisami dotyczącymi planu bezpieczeństwa i ochrony zdrowia, </w:t>
            </w:r>
          </w:p>
          <w:p w14:paraId="166F0698" w14:textId="6A4161D1" w:rsidR="001F06E3" w:rsidRPr="00C80292" w:rsidRDefault="006D483B" w:rsidP="0021651B">
            <w:pPr>
              <w:tabs>
                <w:tab w:val="left" w:pos="2649"/>
              </w:tabs>
              <w:spacing w:after="0" w:line="240" w:lineRule="auto"/>
              <w:jc w:val="both"/>
              <w:rPr>
                <w:rFonts w:ascii="Times New Roman" w:hAnsi="Times New Roman" w:cs="Times New Roman"/>
                <w:color w:val="000000"/>
              </w:rPr>
            </w:pPr>
            <w:r w:rsidRPr="00C80292">
              <w:rPr>
                <w:rFonts w:ascii="Times New Roman" w:hAnsi="Times New Roman" w:cs="Times New Roman"/>
                <w:color w:val="000000"/>
              </w:rPr>
              <w:t>d) ustalenie niezbędnego dla rodzaju wykonywanych prac monitoringu powietrza.</w:t>
            </w:r>
          </w:p>
        </w:tc>
        <w:tc>
          <w:tcPr>
            <w:tcW w:w="1500" w:type="dxa"/>
          </w:tcPr>
          <w:p w14:paraId="3C5CB5E2" w14:textId="77777777" w:rsidR="00E6385E" w:rsidRPr="00AE6722" w:rsidRDefault="00E6385E" w:rsidP="0021651B">
            <w:pPr>
              <w:spacing w:after="0" w:line="240" w:lineRule="auto"/>
              <w:jc w:val="both"/>
              <w:rPr>
                <w:rFonts w:ascii="Times New Roman" w:eastAsia="Times New Roman" w:hAnsi="Times New Roman" w:cs="Times New Roman"/>
                <w:lang w:eastAsia="pl-PL"/>
              </w:rPr>
            </w:pPr>
          </w:p>
        </w:tc>
      </w:tr>
      <w:tr w:rsidR="00E6385E" w:rsidRPr="00AE6722" w14:paraId="7E9BD806" w14:textId="77777777" w:rsidTr="0085688B">
        <w:trPr>
          <w:trHeight w:val="539"/>
        </w:trPr>
        <w:tc>
          <w:tcPr>
            <w:tcW w:w="846" w:type="dxa"/>
          </w:tcPr>
          <w:p w14:paraId="7D52484F" w14:textId="77777777" w:rsidR="00B44E97" w:rsidRPr="00AE6722" w:rsidRDefault="00B44E97" w:rsidP="0021651B">
            <w:pPr>
              <w:spacing w:after="0" w:line="240" w:lineRule="auto"/>
              <w:rPr>
                <w:rFonts w:ascii="Times New Roman" w:hAnsi="Times New Roman" w:cs="Times New Roman"/>
                <w:b/>
                <w:bCs/>
              </w:rPr>
            </w:pPr>
            <w:r w:rsidRPr="00AE6722">
              <w:rPr>
                <w:rFonts w:ascii="Times New Roman" w:hAnsi="Times New Roman" w:cs="Times New Roman"/>
                <w:b/>
                <w:bCs/>
              </w:rPr>
              <w:lastRenderedPageBreak/>
              <w:t>Art. 13 ust. 2</w:t>
            </w:r>
          </w:p>
          <w:p w14:paraId="2AE94125" w14:textId="4ECAF071" w:rsidR="00E6385E" w:rsidRPr="00AE6722" w:rsidRDefault="00B44E97" w:rsidP="0021651B">
            <w:pPr>
              <w:spacing w:after="0" w:line="240" w:lineRule="auto"/>
              <w:jc w:val="both"/>
              <w:rPr>
                <w:rFonts w:ascii="Times New Roman" w:hAnsi="Times New Roman" w:cs="Times New Roman"/>
                <w:b/>
                <w:bCs/>
              </w:rPr>
            </w:pPr>
            <w:r w:rsidRPr="00AE6722">
              <w:rPr>
                <w:rFonts w:ascii="Times New Roman" w:hAnsi="Times New Roman" w:cs="Times New Roman"/>
                <w:b/>
                <w:bCs/>
              </w:rPr>
              <w:t>lit. a i b</w:t>
            </w:r>
          </w:p>
        </w:tc>
        <w:tc>
          <w:tcPr>
            <w:tcW w:w="5528" w:type="dxa"/>
            <w:gridSpan w:val="2"/>
          </w:tcPr>
          <w:p w14:paraId="01BAEB52" w14:textId="77777777" w:rsidR="00B44E97" w:rsidRPr="00AE6722" w:rsidRDefault="00B44E97"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 xml:space="preserve">Plan pracy, o którym mowa w ust. 1, musi zawierać określenie środków zapewniających bezpieczeństwo i ochronę zdrowia pracowników na stanowisku pracy. </w:t>
            </w:r>
          </w:p>
          <w:p w14:paraId="7AE2651A" w14:textId="77777777" w:rsidR="00B44E97" w:rsidRPr="00AE6722" w:rsidRDefault="00B44E97"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 xml:space="preserve">W planie pracy przewiduje się w szczególności, że: </w:t>
            </w:r>
          </w:p>
          <w:p w14:paraId="5A4D9F1E" w14:textId="77777777" w:rsidR="00B44E97" w:rsidRPr="00AE6722" w:rsidRDefault="00B44E97"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 xml:space="preserve">a) azbest lub wyroby zawierające azbest są usuwane przed rozbiórką, oprócz sytuacji, w których spowodowałoby to większe zagrożenie dla pracowników niż wtedy, gdy azbest lub wyroby zawierające azbest zostałyby pozostawione na miejscu; </w:t>
            </w:r>
          </w:p>
          <w:p w14:paraId="5174F2C5" w14:textId="39A063FE" w:rsidR="00E6385E" w:rsidRPr="00AE6722" w:rsidRDefault="00B44E97"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 xml:space="preserve">b) w razie potrzeby zapewnia się środki ochrony indywidualnej zgodnie z art. 12 akapit pierwszy lit. a); </w:t>
            </w:r>
          </w:p>
        </w:tc>
        <w:tc>
          <w:tcPr>
            <w:tcW w:w="851" w:type="dxa"/>
          </w:tcPr>
          <w:p w14:paraId="0E92509A" w14:textId="22053768" w:rsidR="00E6385E" w:rsidRPr="00AE6722" w:rsidRDefault="00B44E97"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5902DB9D" w14:textId="4279BAB0" w:rsidR="00E6385E" w:rsidRPr="00AE6722" w:rsidRDefault="001A2864" w:rsidP="0021651B">
            <w:pPr>
              <w:spacing w:after="0" w:line="240" w:lineRule="auto"/>
              <w:jc w:val="both"/>
              <w:rPr>
                <w:rFonts w:ascii="Times New Roman" w:hAnsi="Times New Roman" w:cs="Times New Roman"/>
                <w:b/>
                <w:bCs/>
              </w:rPr>
            </w:pPr>
            <w:r w:rsidRPr="00AE6722">
              <w:rPr>
                <w:rFonts w:ascii="Times New Roman" w:hAnsi="Times New Roman" w:cs="Times New Roman"/>
                <w:b/>
                <w:bCs/>
              </w:rPr>
              <w:t xml:space="preserve">Art. </w:t>
            </w:r>
            <w:r w:rsidR="001475D6" w:rsidRPr="00AE6722">
              <w:rPr>
                <w:rFonts w:ascii="Times New Roman" w:hAnsi="Times New Roman" w:cs="Times New Roman"/>
                <w:b/>
                <w:bCs/>
              </w:rPr>
              <w:t>19</w:t>
            </w:r>
            <w:r w:rsidRPr="00AE6722">
              <w:rPr>
                <w:rFonts w:ascii="Times New Roman" w:hAnsi="Times New Roman" w:cs="Times New Roman"/>
                <w:b/>
                <w:bCs/>
              </w:rPr>
              <w:t xml:space="preserve"> </w:t>
            </w:r>
          </w:p>
          <w:p w14:paraId="44D0F0AC" w14:textId="77777777" w:rsidR="001A2864" w:rsidRPr="00AE6722" w:rsidRDefault="001A2864" w:rsidP="0021651B">
            <w:pPr>
              <w:spacing w:after="0" w:line="240" w:lineRule="auto"/>
              <w:jc w:val="both"/>
              <w:rPr>
                <w:rFonts w:ascii="Times New Roman" w:hAnsi="Times New Roman" w:cs="Times New Roman"/>
                <w:b/>
                <w:bCs/>
              </w:rPr>
            </w:pPr>
          </w:p>
          <w:p w14:paraId="0CCA7594" w14:textId="77777777" w:rsidR="001A2864" w:rsidRPr="00AE6722" w:rsidRDefault="001A2864" w:rsidP="0021651B">
            <w:pPr>
              <w:spacing w:after="0" w:line="240" w:lineRule="auto"/>
              <w:jc w:val="both"/>
              <w:rPr>
                <w:rFonts w:ascii="Times New Roman" w:hAnsi="Times New Roman" w:cs="Times New Roman"/>
                <w:b/>
                <w:bCs/>
              </w:rPr>
            </w:pPr>
          </w:p>
          <w:p w14:paraId="73170F57" w14:textId="77777777" w:rsidR="001A2864" w:rsidRPr="00AE6722" w:rsidRDefault="001A2864" w:rsidP="0021651B">
            <w:pPr>
              <w:spacing w:after="0" w:line="240" w:lineRule="auto"/>
              <w:jc w:val="both"/>
              <w:rPr>
                <w:rFonts w:ascii="Times New Roman" w:hAnsi="Times New Roman" w:cs="Times New Roman"/>
                <w:b/>
                <w:bCs/>
              </w:rPr>
            </w:pPr>
          </w:p>
          <w:p w14:paraId="611731B5" w14:textId="77777777" w:rsidR="001A2864" w:rsidRPr="00AE6722" w:rsidRDefault="001A2864" w:rsidP="0021651B">
            <w:pPr>
              <w:spacing w:after="0" w:line="240" w:lineRule="auto"/>
              <w:jc w:val="both"/>
              <w:rPr>
                <w:rFonts w:ascii="Times New Roman" w:hAnsi="Times New Roman" w:cs="Times New Roman"/>
                <w:b/>
                <w:bCs/>
              </w:rPr>
            </w:pPr>
          </w:p>
          <w:p w14:paraId="51C21E3A" w14:textId="77777777" w:rsidR="001A2864" w:rsidRPr="00AE6722" w:rsidRDefault="001A2864" w:rsidP="0021651B">
            <w:pPr>
              <w:spacing w:after="0" w:line="240" w:lineRule="auto"/>
              <w:jc w:val="both"/>
              <w:rPr>
                <w:rFonts w:ascii="Times New Roman" w:hAnsi="Times New Roman" w:cs="Times New Roman"/>
                <w:b/>
                <w:bCs/>
              </w:rPr>
            </w:pPr>
          </w:p>
          <w:p w14:paraId="06DADA28" w14:textId="77777777" w:rsidR="001A2864" w:rsidRPr="00AE6722" w:rsidRDefault="001A2864" w:rsidP="0021651B">
            <w:pPr>
              <w:spacing w:after="0" w:line="240" w:lineRule="auto"/>
              <w:jc w:val="both"/>
              <w:rPr>
                <w:rFonts w:ascii="Times New Roman" w:hAnsi="Times New Roman" w:cs="Times New Roman"/>
                <w:b/>
                <w:bCs/>
              </w:rPr>
            </w:pPr>
          </w:p>
          <w:p w14:paraId="54D0F274" w14:textId="77777777" w:rsidR="001A2864" w:rsidRPr="00AE6722" w:rsidRDefault="001A2864" w:rsidP="0021651B">
            <w:pPr>
              <w:spacing w:after="0" w:line="240" w:lineRule="auto"/>
              <w:jc w:val="both"/>
              <w:rPr>
                <w:rFonts w:ascii="Times New Roman" w:hAnsi="Times New Roman" w:cs="Times New Roman"/>
                <w:b/>
                <w:bCs/>
              </w:rPr>
            </w:pPr>
          </w:p>
          <w:p w14:paraId="5D45A1B9" w14:textId="77777777" w:rsidR="001A2864" w:rsidRPr="00AE6722" w:rsidRDefault="001A2864" w:rsidP="0021651B">
            <w:pPr>
              <w:spacing w:after="0" w:line="240" w:lineRule="auto"/>
              <w:jc w:val="both"/>
              <w:rPr>
                <w:rFonts w:ascii="Times New Roman" w:hAnsi="Times New Roman" w:cs="Times New Roman"/>
                <w:b/>
                <w:bCs/>
              </w:rPr>
            </w:pPr>
          </w:p>
          <w:p w14:paraId="40ECF09E" w14:textId="77777777" w:rsidR="001A2864" w:rsidRPr="00AE6722" w:rsidRDefault="001A2864" w:rsidP="0021651B">
            <w:pPr>
              <w:spacing w:after="0" w:line="240" w:lineRule="auto"/>
              <w:jc w:val="both"/>
              <w:rPr>
                <w:rFonts w:ascii="Times New Roman" w:hAnsi="Times New Roman" w:cs="Times New Roman"/>
                <w:b/>
                <w:bCs/>
              </w:rPr>
            </w:pPr>
          </w:p>
          <w:p w14:paraId="5B66A7C7" w14:textId="77777777" w:rsidR="001A2864" w:rsidRPr="00AE6722" w:rsidRDefault="001A2864" w:rsidP="0021651B">
            <w:pPr>
              <w:spacing w:after="0" w:line="240" w:lineRule="auto"/>
              <w:jc w:val="both"/>
              <w:rPr>
                <w:rFonts w:ascii="Times New Roman" w:hAnsi="Times New Roman" w:cs="Times New Roman"/>
                <w:b/>
                <w:bCs/>
              </w:rPr>
            </w:pPr>
          </w:p>
          <w:p w14:paraId="77B065FB" w14:textId="77777777" w:rsidR="001A2864" w:rsidRPr="00AE6722" w:rsidRDefault="001A2864" w:rsidP="0021651B">
            <w:pPr>
              <w:spacing w:after="0" w:line="240" w:lineRule="auto"/>
              <w:jc w:val="both"/>
              <w:rPr>
                <w:rFonts w:ascii="Times New Roman" w:hAnsi="Times New Roman" w:cs="Times New Roman"/>
                <w:b/>
                <w:bCs/>
              </w:rPr>
            </w:pPr>
          </w:p>
          <w:p w14:paraId="100DB002" w14:textId="77777777" w:rsidR="001A2864" w:rsidRPr="00AE6722" w:rsidRDefault="001A2864" w:rsidP="0021651B">
            <w:pPr>
              <w:spacing w:after="0" w:line="240" w:lineRule="auto"/>
              <w:jc w:val="both"/>
              <w:rPr>
                <w:rFonts w:ascii="Times New Roman" w:hAnsi="Times New Roman" w:cs="Times New Roman"/>
                <w:b/>
                <w:bCs/>
              </w:rPr>
            </w:pPr>
          </w:p>
          <w:p w14:paraId="613DBAEA" w14:textId="77777777" w:rsidR="001A2864" w:rsidRPr="00AE6722" w:rsidRDefault="001A2864" w:rsidP="0021651B">
            <w:pPr>
              <w:spacing w:after="0" w:line="240" w:lineRule="auto"/>
              <w:jc w:val="both"/>
              <w:rPr>
                <w:rFonts w:ascii="Times New Roman" w:hAnsi="Times New Roman" w:cs="Times New Roman"/>
                <w:b/>
                <w:bCs/>
              </w:rPr>
            </w:pPr>
          </w:p>
          <w:p w14:paraId="4F5BA5FB" w14:textId="77777777" w:rsidR="001A2864" w:rsidRPr="00AE6722" w:rsidRDefault="001A2864" w:rsidP="0021651B">
            <w:pPr>
              <w:spacing w:after="0" w:line="240" w:lineRule="auto"/>
              <w:jc w:val="both"/>
              <w:rPr>
                <w:rFonts w:ascii="Times New Roman" w:hAnsi="Times New Roman" w:cs="Times New Roman"/>
                <w:b/>
                <w:bCs/>
              </w:rPr>
            </w:pPr>
          </w:p>
          <w:p w14:paraId="0B2ED2BD" w14:textId="77777777" w:rsidR="001A2864" w:rsidRPr="00AE6722" w:rsidRDefault="001A2864" w:rsidP="0021651B">
            <w:pPr>
              <w:spacing w:after="0" w:line="240" w:lineRule="auto"/>
              <w:jc w:val="both"/>
              <w:rPr>
                <w:rFonts w:ascii="Times New Roman" w:hAnsi="Times New Roman" w:cs="Times New Roman"/>
                <w:b/>
                <w:bCs/>
              </w:rPr>
            </w:pPr>
          </w:p>
          <w:p w14:paraId="14C7361E" w14:textId="77777777" w:rsidR="001A2864" w:rsidRPr="00AE6722" w:rsidRDefault="001A2864" w:rsidP="0021651B">
            <w:pPr>
              <w:spacing w:after="0" w:line="240" w:lineRule="auto"/>
              <w:jc w:val="both"/>
              <w:rPr>
                <w:rFonts w:ascii="Times New Roman" w:hAnsi="Times New Roman" w:cs="Times New Roman"/>
                <w:b/>
                <w:bCs/>
              </w:rPr>
            </w:pPr>
          </w:p>
          <w:p w14:paraId="2B418238" w14:textId="77777777" w:rsidR="001A2864" w:rsidRPr="00AE6722" w:rsidRDefault="001A2864" w:rsidP="0021651B">
            <w:pPr>
              <w:spacing w:after="0" w:line="240" w:lineRule="auto"/>
              <w:jc w:val="both"/>
              <w:rPr>
                <w:rFonts w:ascii="Times New Roman" w:hAnsi="Times New Roman" w:cs="Times New Roman"/>
                <w:b/>
                <w:bCs/>
              </w:rPr>
            </w:pPr>
          </w:p>
          <w:p w14:paraId="6AB8F11F" w14:textId="77777777" w:rsidR="001A2864" w:rsidRPr="00AE6722" w:rsidRDefault="001A2864" w:rsidP="0021651B">
            <w:pPr>
              <w:spacing w:after="0" w:line="240" w:lineRule="auto"/>
              <w:jc w:val="both"/>
              <w:rPr>
                <w:rFonts w:ascii="Times New Roman" w:hAnsi="Times New Roman" w:cs="Times New Roman"/>
                <w:b/>
                <w:bCs/>
              </w:rPr>
            </w:pPr>
          </w:p>
          <w:p w14:paraId="330B1232" w14:textId="77777777" w:rsidR="001A2864" w:rsidRPr="00AE6722" w:rsidRDefault="001A2864" w:rsidP="0021651B">
            <w:pPr>
              <w:spacing w:after="0" w:line="240" w:lineRule="auto"/>
              <w:jc w:val="both"/>
              <w:rPr>
                <w:rFonts w:ascii="Times New Roman" w:hAnsi="Times New Roman" w:cs="Times New Roman"/>
                <w:b/>
                <w:bCs/>
              </w:rPr>
            </w:pPr>
          </w:p>
          <w:p w14:paraId="24D80DE6" w14:textId="77777777" w:rsidR="001A2864" w:rsidRPr="00AE6722" w:rsidRDefault="001A2864" w:rsidP="0021651B">
            <w:pPr>
              <w:spacing w:after="0" w:line="240" w:lineRule="auto"/>
              <w:jc w:val="both"/>
              <w:rPr>
                <w:rFonts w:ascii="Times New Roman" w:hAnsi="Times New Roman" w:cs="Times New Roman"/>
                <w:b/>
                <w:bCs/>
              </w:rPr>
            </w:pPr>
          </w:p>
          <w:p w14:paraId="20F8741C" w14:textId="77777777" w:rsidR="001A2864" w:rsidRPr="00AE6722" w:rsidRDefault="001A2864" w:rsidP="0021651B">
            <w:pPr>
              <w:spacing w:after="0" w:line="240" w:lineRule="auto"/>
              <w:jc w:val="both"/>
              <w:rPr>
                <w:rFonts w:ascii="Times New Roman" w:hAnsi="Times New Roman" w:cs="Times New Roman"/>
                <w:b/>
                <w:bCs/>
              </w:rPr>
            </w:pPr>
          </w:p>
          <w:p w14:paraId="52FD48F0" w14:textId="77777777" w:rsidR="001A2864" w:rsidRPr="00AE6722" w:rsidRDefault="001A2864" w:rsidP="0021651B">
            <w:pPr>
              <w:spacing w:after="0" w:line="240" w:lineRule="auto"/>
              <w:jc w:val="both"/>
              <w:rPr>
                <w:rFonts w:ascii="Times New Roman" w:hAnsi="Times New Roman" w:cs="Times New Roman"/>
                <w:b/>
                <w:bCs/>
              </w:rPr>
            </w:pPr>
          </w:p>
          <w:p w14:paraId="186563C5" w14:textId="77777777" w:rsidR="001A2864" w:rsidRPr="00AE6722" w:rsidRDefault="001A2864" w:rsidP="0021651B">
            <w:pPr>
              <w:spacing w:after="0" w:line="240" w:lineRule="auto"/>
              <w:jc w:val="both"/>
              <w:rPr>
                <w:rFonts w:ascii="Times New Roman" w:hAnsi="Times New Roman" w:cs="Times New Roman"/>
                <w:b/>
                <w:bCs/>
              </w:rPr>
            </w:pPr>
          </w:p>
          <w:p w14:paraId="20CB76C9" w14:textId="77777777" w:rsidR="001A2864" w:rsidRPr="00AE6722" w:rsidRDefault="001A2864" w:rsidP="0021651B">
            <w:pPr>
              <w:spacing w:after="0" w:line="240" w:lineRule="auto"/>
              <w:jc w:val="both"/>
              <w:rPr>
                <w:rFonts w:ascii="Times New Roman" w:hAnsi="Times New Roman" w:cs="Times New Roman"/>
                <w:b/>
                <w:bCs/>
              </w:rPr>
            </w:pPr>
          </w:p>
          <w:p w14:paraId="56EB3076" w14:textId="77777777" w:rsidR="001A2864" w:rsidRPr="00AE6722" w:rsidRDefault="001A2864" w:rsidP="0021651B">
            <w:pPr>
              <w:spacing w:after="0" w:line="240" w:lineRule="auto"/>
              <w:jc w:val="both"/>
              <w:rPr>
                <w:rFonts w:ascii="Times New Roman" w:hAnsi="Times New Roman" w:cs="Times New Roman"/>
                <w:b/>
                <w:bCs/>
              </w:rPr>
            </w:pPr>
          </w:p>
          <w:p w14:paraId="2E264DD3" w14:textId="77777777" w:rsidR="001A2864" w:rsidRPr="00AE6722" w:rsidRDefault="001A2864" w:rsidP="0021651B">
            <w:pPr>
              <w:spacing w:after="0" w:line="240" w:lineRule="auto"/>
              <w:jc w:val="both"/>
              <w:rPr>
                <w:rFonts w:ascii="Times New Roman" w:hAnsi="Times New Roman" w:cs="Times New Roman"/>
                <w:b/>
                <w:bCs/>
              </w:rPr>
            </w:pPr>
          </w:p>
          <w:p w14:paraId="07F1D83F" w14:textId="77777777" w:rsidR="001A2864" w:rsidRPr="00AE6722" w:rsidRDefault="001A2864" w:rsidP="0021651B">
            <w:pPr>
              <w:spacing w:after="0" w:line="240" w:lineRule="auto"/>
              <w:jc w:val="both"/>
              <w:rPr>
                <w:rFonts w:ascii="Times New Roman" w:hAnsi="Times New Roman" w:cs="Times New Roman"/>
                <w:b/>
                <w:bCs/>
              </w:rPr>
            </w:pPr>
          </w:p>
          <w:p w14:paraId="2B6E3DC1" w14:textId="77777777" w:rsidR="001A2864" w:rsidRPr="00AE6722" w:rsidRDefault="001A2864" w:rsidP="0021651B">
            <w:pPr>
              <w:spacing w:after="0" w:line="240" w:lineRule="auto"/>
              <w:jc w:val="both"/>
              <w:rPr>
                <w:rFonts w:ascii="Times New Roman" w:hAnsi="Times New Roman" w:cs="Times New Roman"/>
                <w:b/>
                <w:bCs/>
              </w:rPr>
            </w:pPr>
          </w:p>
          <w:p w14:paraId="297577DF" w14:textId="77777777" w:rsidR="001A2864" w:rsidRPr="00AE6722" w:rsidRDefault="001A2864" w:rsidP="0021651B">
            <w:pPr>
              <w:spacing w:after="0" w:line="240" w:lineRule="auto"/>
              <w:jc w:val="both"/>
              <w:rPr>
                <w:rFonts w:ascii="Times New Roman" w:hAnsi="Times New Roman" w:cs="Times New Roman"/>
                <w:b/>
                <w:bCs/>
              </w:rPr>
            </w:pPr>
          </w:p>
          <w:p w14:paraId="638F14E4" w14:textId="77777777" w:rsidR="001A2864" w:rsidRPr="00AE6722" w:rsidRDefault="001A2864" w:rsidP="0021651B">
            <w:pPr>
              <w:spacing w:after="0" w:line="240" w:lineRule="auto"/>
              <w:jc w:val="both"/>
              <w:rPr>
                <w:rFonts w:ascii="Times New Roman" w:hAnsi="Times New Roman" w:cs="Times New Roman"/>
                <w:b/>
                <w:bCs/>
              </w:rPr>
            </w:pPr>
          </w:p>
          <w:p w14:paraId="2F1B97BA" w14:textId="77777777" w:rsidR="001A2864" w:rsidRPr="00AE6722" w:rsidRDefault="001A2864" w:rsidP="0021651B">
            <w:pPr>
              <w:spacing w:after="0" w:line="240" w:lineRule="auto"/>
              <w:jc w:val="both"/>
              <w:rPr>
                <w:rFonts w:ascii="Times New Roman" w:hAnsi="Times New Roman" w:cs="Times New Roman"/>
                <w:b/>
                <w:bCs/>
              </w:rPr>
            </w:pPr>
          </w:p>
          <w:p w14:paraId="731D5D80" w14:textId="77777777" w:rsidR="001A2864" w:rsidRPr="00AE6722" w:rsidRDefault="001A2864" w:rsidP="0021651B">
            <w:pPr>
              <w:spacing w:after="0" w:line="240" w:lineRule="auto"/>
              <w:jc w:val="both"/>
              <w:rPr>
                <w:rFonts w:ascii="Times New Roman" w:hAnsi="Times New Roman" w:cs="Times New Roman"/>
                <w:b/>
                <w:bCs/>
              </w:rPr>
            </w:pPr>
          </w:p>
          <w:p w14:paraId="2FC541BE" w14:textId="77777777" w:rsidR="001A2864" w:rsidRPr="00AE6722" w:rsidRDefault="001A2864" w:rsidP="0021651B">
            <w:pPr>
              <w:spacing w:after="0" w:line="240" w:lineRule="auto"/>
              <w:jc w:val="both"/>
              <w:rPr>
                <w:rFonts w:ascii="Times New Roman" w:hAnsi="Times New Roman" w:cs="Times New Roman"/>
                <w:b/>
                <w:bCs/>
              </w:rPr>
            </w:pPr>
          </w:p>
          <w:p w14:paraId="3A73C2E7" w14:textId="77777777" w:rsidR="001A2864" w:rsidRPr="00AE6722" w:rsidRDefault="001A2864" w:rsidP="0021651B">
            <w:pPr>
              <w:spacing w:after="0" w:line="240" w:lineRule="auto"/>
              <w:jc w:val="both"/>
              <w:rPr>
                <w:rFonts w:ascii="Times New Roman" w:hAnsi="Times New Roman" w:cs="Times New Roman"/>
                <w:b/>
                <w:bCs/>
              </w:rPr>
            </w:pPr>
          </w:p>
          <w:p w14:paraId="1D6F30D6" w14:textId="77777777" w:rsidR="001A2864" w:rsidRPr="00AE6722" w:rsidRDefault="001A2864" w:rsidP="0021651B">
            <w:pPr>
              <w:spacing w:after="0" w:line="240" w:lineRule="auto"/>
              <w:jc w:val="both"/>
              <w:rPr>
                <w:rFonts w:ascii="Times New Roman" w:hAnsi="Times New Roman" w:cs="Times New Roman"/>
                <w:b/>
                <w:bCs/>
              </w:rPr>
            </w:pPr>
          </w:p>
          <w:p w14:paraId="2416C2B7" w14:textId="77777777" w:rsidR="001A2864" w:rsidRPr="00AE6722" w:rsidRDefault="001A2864" w:rsidP="0021651B">
            <w:pPr>
              <w:spacing w:after="0" w:line="240" w:lineRule="auto"/>
              <w:jc w:val="both"/>
              <w:rPr>
                <w:rFonts w:ascii="Times New Roman" w:hAnsi="Times New Roman" w:cs="Times New Roman"/>
                <w:b/>
                <w:bCs/>
              </w:rPr>
            </w:pPr>
          </w:p>
          <w:p w14:paraId="4F2C3587" w14:textId="77777777" w:rsidR="001A2864" w:rsidRPr="00AE6722" w:rsidRDefault="001A2864" w:rsidP="0021651B">
            <w:pPr>
              <w:spacing w:after="0" w:line="240" w:lineRule="auto"/>
              <w:jc w:val="both"/>
              <w:rPr>
                <w:rFonts w:ascii="Times New Roman" w:hAnsi="Times New Roman" w:cs="Times New Roman"/>
                <w:b/>
                <w:bCs/>
              </w:rPr>
            </w:pPr>
          </w:p>
          <w:p w14:paraId="5A31804C" w14:textId="77777777" w:rsidR="0067541C" w:rsidRPr="00AE6722" w:rsidRDefault="0067541C" w:rsidP="0021651B">
            <w:pPr>
              <w:spacing w:after="0" w:line="240" w:lineRule="auto"/>
              <w:jc w:val="both"/>
              <w:rPr>
                <w:rFonts w:ascii="Times New Roman" w:hAnsi="Times New Roman" w:cs="Times New Roman"/>
                <w:b/>
                <w:bCs/>
              </w:rPr>
            </w:pPr>
          </w:p>
          <w:p w14:paraId="4C031BCE" w14:textId="77777777" w:rsidR="00DC72D7" w:rsidRPr="00AE6722" w:rsidRDefault="00DC72D7" w:rsidP="0021651B">
            <w:pPr>
              <w:spacing w:after="0" w:line="240" w:lineRule="auto"/>
              <w:jc w:val="both"/>
              <w:rPr>
                <w:rFonts w:ascii="Times New Roman" w:hAnsi="Times New Roman" w:cs="Times New Roman"/>
                <w:b/>
                <w:bCs/>
              </w:rPr>
            </w:pPr>
          </w:p>
          <w:p w14:paraId="4FAB51EB" w14:textId="77777777" w:rsidR="00DC72D7" w:rsidRPr="00AE6722" w:rsidRDefault="00DC72D7" w:rsidP="0021651B">
            <w:pPr>
              <w:spacing w:after="0" w:line="240" w:lineRule="auto"/>
              <w:jc w:val="both"/>
              <w:rPr>
                <w:rFonts w:ascii="Times New Roman" w:hAnsi="Times New Roman" w:cs="Times New Roman"/>
                <w:b/>
                <w:bCs/>
              </w:rPr>
            </w:pPr>
          </w:p>
          <w:p w14:paraId="76CAF5EE" w14:textId="77777777" w:rsidR="00DC72D7" w:rsidRPr="00AE6722" w:rsidRDefault="00DC72D7" w:rsidP="0021651B">
            <w:pPr>
              <w:spacing w:after="0" w:line="240" w:lineRule="auto"/>
              <w:jc w:val="both"/>
              <w:rPr>
                <w:rFonts w:ascii="Times New Roman" w:hAnsi="Times New Roman" w:cs="Times New Roman"/>
                <w:b/>
                <w:bCs/>
              </w:rPr>
            </w:pPr>
          </w:p>
          <w:p w14:paraId="7F9DB8F1" w14:textId="77777777" w:rsidR="00DC72D7" w:rsidRPr="00AE6722" w:rsidRDefault="00DC72D7" w:rsidP="0021651B">
            <w:pPr>
              <w:spacing w:after="0" w:line="240" w:lineRule="auto"/>
              <w:jc w:val="both"/>
              <w:rPr>
                <w:rFonts w:ascii="Times New Roman" w:hAnsi="Times New Roman" w:cs="Times New Roman"/>
                <w:b/>
                <w:bCs/>
              </w:rPr>
            </w:pPr>
          </w:p>
          <w:p w14:paraId="7D2AC92B" w14:textId="77777777" w:rsidR="00DC72D7" w:rsidRPr="00AE6722" w:rsidRDefault="00DC72D7" w:rsidP="0021651B">
            <w:pPr>
              <w:spacing w:after="0" w:line="240" w:lineRule="auto"/>
              <w:jc w:val="both"/>
              <w:rPr>
                <w:rFonts w:ascii="Times New Roman" w:hAnsi="Times New Roman" w:cs="Times New Roman"/>
                <w:b/>
                <w:bCs/>
              </w:rPr>
            </w:pPr>
          </w:p>
          <w:p w14:paraId="00E47C91" w14:textId="77777777" w:rsidR="00482CF3" w:rsidRPr="00AE6722" w:rsidRDefault="00482CF3" w:rsidP="0021651B">
            <w:pPr>
              <w:spacing w:after="0" w:line="240" w:lineRule="auto"/>
              <w:jc w:val="both"/>
              <w:rPr>
                <w:rFonts w:ascii="Times New Roman" w:hAnsi="Times New Roman" w:cs="Times New Roman"/>
                <w:b/>
                <w:bCs/>
              </w:rPr>
            </w:pPr>
          </w:p>
          <w:p w14:paraId="7A279859" w14:textId="77777777" w:rsidR="00482CF3" w:rsidRPr="00AE6722" w:rsidRDefault="00482CF3" w:rsidP="0021651B">
            <w:pPr>
              <w:spacing w:after="0" w:line="240" w:lineRule="auto"/>
              <w:jc w:val="both"/>
              <w:rPr>
                <w:rFonts w:ascii="Times New Roman" w:hAnsi="Times New Roman" w:cs="Times New Roman"/>
                <w:b/>
                <w:bCs/>
              </w:rPr>
            </w:pPr>
          </w:p>
          <w:p w14:paraId="653E581F" w14:textId="77777777" w:rsidR="00482CF3" w:rsidRPr="00AE6722" w:rsidRDefault="00482CF3" w:rsidP="0021651B">
            <w:pPr>
              <w:spacing w:after="0" w:line="240" w:lineRule="auto"/>
              <w:jc w:val="both"/>
              <w:rPr>
                <w:rFonts w:ascii="Times New Roman" w:hAnsi="Times New Roman" w:cs="Times New Roman"/>
                <w:b/>
                <w:bCs/>
              </w:rPr>
            </w:pPr>
          </w:p>
          <w:p w14:paraId="3B5E1680" w14:textId="77777777" w:rsidR="00482CF3" w:rsidRPr="00AE6722" w:rsidRDefault="00482CF3" w:rsidP="0021651B">
            <w:pPr>
              <w:spacing w:after="0" w:line="240" w:lineRule="auto"/>
              <w:jc w:val="both"/>
              <w:rPr>
                <w:rFonts w:ascii="Times New Roman" w:hAnsi="Times New Roman" w:cs="Times New Roman"/>
                <w:b/>
                <w:bCs/>
              </w:rPr>
            </w:pPr>
          </w:p>
          <w:p w14:paraId="30F94C96" w14:textId="77777777" w:rsidR="00482CF3" w:rsidRPr="00AE6722" w:rsidRDefault="00482CF3" w:rsidP="0021651B">
            <w:pPr>
              <w:spacing w:after="0" w:line="240" w:lineRule="auto"/>
              <w:jc w:val="both"/>
              <w:rPr>
                <w:rFonts w:ascii="Times New Roman" w:hAnsi="Times New Roman" w:cs="Times New Roman"/>
                <w:b/>
                <w:bCs/>
              </w:rPr>
            </w:pPr>
          </w:p>
          <w:p w14:paraId="664ECBF1" w14:textId="77777777" w:rsidR="00482CF3" w:rsidRPr="00AE6722" w:rsidRDefault="00482CF3" w:rsidP="0021651B">
            <w:pPr>
              <w:spacing w:after="0" w:line="240" w:lineRule="auto"/>
              <w:jc w:val="both"/>
              <w:rPr>
                <w:rFonts w:ascii="Times New Roman" w:hAnsi="Times New Roman" w:cs="Times New Roman"/>
                <w:b/>
                <w:bCs/>
              </w:rPr>
            </w:pPr>
          </w:p>
          <w:p w14:paraId="39485E17" w14:textId="77777777" w:rsidR="00482CF3" w:rsidRPr="00AE6722" w:rsidRDefault="00482CF3" w:rsidP="0021651B">
            <w:pPr>
              <w:spacing w:after="0" w:line="240" w:lineRule="auto"/>
              <w:jc w:val="both"/>
              <w:rPr>
                <w:rFonts w:ascii="Times New Roman" w:hAnsi="Times New Roman" w:cs="Times New Roman"/>
                <w:b/>
                <w:bCs/>
              </w:rPr>
            </w:pPr>
          </w:p>
          <w:p w14:paraId="63AB0367" w14:textId="77777777" w:rsidR="00482CF3" w:rsidRPr="00AE6722" w:rsidRDefault="00482CF3" w:rsidP="0021651B">
            <w:pPr>
              <w:spacing w:after="0" w:line="240" w:lineRule="auto"/>
              <w:jc w:val="both"/>
              <w:rPr>
                <w:rFonts w:ascii="Times New Roman" w:hAnsi="Times New Roman" w:cs="Times New Roman"/>
                <w:b/>
                <w:bCs/>
              </w:rPr>
            </w:pPr>
          </w:p>
          <w:p w14:paraId="6C135792" w14:textId="77777777" w:rsidR="00482CF3" w:rsidRPr="00AE6722" w:rsidRDefault="00482CF3" w:rsidP="0021651B">
            <w:pPr>
              <w:spacing w:after="0" w:line="240" w:lineRule="auto"/>
              <w:jc w:val="both"/>
              <w:rPr>
                <w:rFonts w:ascii="Times New Roman" w:hAnsi="Times New Roman" w:cs="Times New Roman"/>
                <w:b/>
                <w:bCs/>
              </w:rPr>
            </w:pPr>
          </w:p>
          <w:p w14:paraId="2C450E4B" w14:textId="77777777" w:rsidR="00482CF3" w:rsidRPr="00AE6722" w:rsidRDefault="00482CF3" w:rsidP="0021651B">
            <w:pPr>
              <w:spacing w:after="0" w:line="240" w:lineRule="auto"/>
              <w:jc w:val="both"/>
              <w:rPr>
                <w:rFonts w:ascii="Times New Roman" w:hAnsi="Times New Roman" w:cs="Times New Roman"/>
                <w:b/>
                <w:bCs/>
              </w:rPr>
            </w:pPr>
          </w:p>
          <w:p w14:paraId="641F774F" w14:textId="77777777" w:rsidR="008F523A" w:rsidRDefault="008F523A" w:rsidP="0021651B">
            <w:pPr>
              <w:spacing w:after="0" w:line="240" w:lineRule="auto"/>
              <w:jc w:val="both"/>
              <w:rPr>
                <w:rFonts w:ascii="Times New Roman" w:hAnsi="Times New Roman" w:cs="Times New Roman"/>
                <w:b/>
                <w:bCs/>
              </w:rPr>
            </w:pPr>
          </w:p>
          <w:p w14:paraId="1E2AE00A" w14:textId="47A01A58" w:rsidR="001A2864" w:rsidRPr="00AE6722" w:rsidRDefault="001A2864"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 xml:space="preserve">Art. </w:t>
            </w:r>
            <w:r w:rsidR="001475D6" w:rsidRPr="00AE6722">
              <w:rPr>
                <w:rFonts w:ascii="Times New Roman" w:hAnsi="Times New Roman" w:cs="Times New Roman"/>
                <w:b/>
                <w:bCs/>
              </w:rPr>
              <w:t>29</w:t>
            </w:r>
          </w:p>
        </w:tc>
        <w:tc>
          <w:tcPr>
            <w:tcW w:w="5420" w:type="dxa"/>
          </w:tcPr>
          <w:p w14:paraId="19BE52E5" w14:textId="6DF44CD1" w:rsidR="008F523A" w:rsidRPr="00C80292" w:rsidRDefault="00DC72D7" w:rsidP="00C80292">
            <w:pPr>
              <w:tabs>
                <w:tab w:val="left" w:pos="2649"/>
              </w:tabs>
              <w:spacing w:after="0" w:line="240" w:lineRule="auto"/>
              <w:jc w:val="both"/>
              <w:rPr>
                <w:rFonts w:ascii="Times New Roman" w:hAnsi="Times New Roman" w:cs="Times New Roman"/>
                <w:color w:val="000000"/>
              </w:rPr>
            </w:pPr>
            <w:r w:rsidRPr="00AE6722">
              <w:rPr>
                <w:rFonts w:ascii="Times New Roman" w:hAnsi="Times New Roman" w:cs="Times New Roman"/>
                <w:color w:val="000000"/>
              </w:rPr>
              <w:lastRenderedPageBreak/>
              <w:t xml:space="preserve">1. </w:t>
            </w:r>
            <w:r w:rsidR="008F523A" w:rsidRPr="00C80292">
              <w:rPr>
                <w:rFonts w:ascii="Times New Roman" w:hAnsi="Times New Roman" w:cs="Times New Roman"/>
                <w:color w:val="000000"/>
              </w:rPr>
              <w:t>Wykonawca prac przed rozpoczęciem usuwania lub zabezpieczania wyrobów zawierających azbest opracowuje szczegółowy plan usuwania lub zabezpieczania wyrobów zawierających azbest, zwany dalej „planem”, obejmujący:</w:t>
            </w:r>
          </w:p>
          <w:p w14:paraId="357EE6A5" w14:textId="0E20F0FD" w:rsidR="008F523A" w:rsidRPr="00C80292" w:rsidRDefault="008F523A" w:rsidP="00C80292">
            <w:pPr>
              <w:tabs>
                <w:tab w:val="left" w:pos="2649"/>
              </w:tabs>
              <w:spacing w:after="0" w:line="240" w:lineRule="auto"/>
              <w:jc w:val="both"/>
              <w:rPr>
                <w:rFonts w:ascii="Times New Roman" w:hAnsi="Times New Roman" w:cs="Times New Roman"/>
                <w:color w:val="000000"/>
              </w:rPr>
            </w:pPr>
            <w:r w:rsidRPr="00C80292">
              <w:rPr>
                <w:rFonts w:ascii="Times New Roman" w:hAnsi="Times New Roman" w:cs="Times New Roman"/>
                <w:color w:val="000000"/>
              </w:rPr>
              <w:t>1)</w:t>
            </w:r>
            <w:r>
              <w:rPr>
                <w:rFonts w:ascii="Times New Roman" w:hAnsi="Times New Roman" w:cs="Times New Roman"/>
                <w:color w:val="000000"/>
              </w:rPr>
              <w:t xml:space="preserve"> </w:t>
            </w:r>
            <w:r w:rsidRPr="00C80292">
              <w:rPr>
                <w:rFonts w:ascii="Times New Roman" w:hAnsi="Times New Roman" w:cs="Times New Roman"/>
                <w:color w:val="000000"/>
              </w:rPr>
              <w:t>identyfikację wyrobów zawierających azbest w obiekcie, instalacji lub urządzeniu, na podstawie informacji zawartych w Bazie Azbestowej, o których mowa w art. 38 ust. 1 pkt 1, dostępnej dokumentacji, spisu z natury lub wyników badań laboratoryjnych wykonanych przez akredytowane laboratorium, zgodnie z ustawą z dnia 13 kwietnia 2016 r. o systemach oceny zgodności i nadzoru rynku (Dz. U. z 202</w:t>
            </w:r>
            <w:r w:rsidR="004D291C">
              <w:rPr>
                <w:rFonts w:ascii="Times New Roman" w:hAnsi="Times New Roman" w:cs="Times New Roman"/>
                <w:color w:val="000000"/>
              </w:rPr>
              <w:t>5</w:t>
            </w:r>
            <w:r w:rsidRPr="00C80292">
              <w:rPr>
                <w:rFonts w:ascii="Times New Roman" w:hAnsi="Times New Roman" w:cs="Times New Roman"/>
                <w:color w:val="000000"/>
              </w:rPr>
              <w:t xml:space="preserve"> r. poz. </w:t>
            </w:r>
            <w:r w:rsidR="004D291C">
              <w:rPr>
                <w:rFonts w:ascii="Times New Roman" w:hAnsi="Times New Roman" w:cs="Times New Roman"/>
                <w:color w:val="000000"/>
              </w:rPr>
              <w:t>568</w:t>
            </w:r>
            <w:r w:rsidRPr="00C80292">
              <w:rPr>
                <w:rFonts w:ascii="Times New Roman" w:hAnsi="Times New Roman" w:cs="Times New Roman"/>
                <w:color w:val="000000"/>
              </w:rPr>
              <w:t>), także otrzymanych od innych wykonawców prac w przypadku, o którym mowa w ust. 4;</w:t>
            </w:r>
          </w:p>
          <w:p w14:paraId="60631E68" w14:textId="34F74A4D" w:rsidR="008F523A" w:rsidRPr="00C80292" w:rsidRDefault="008F523A" w:rsidP="00C80292">
            <w:pPr>
              <w:tabs>
                <w:tab w:val="left" w:pos="2649"/>
              </w:tabs>
              <w:spacing w:after="0" w:line="240" w:lineRule="auto"/>
              <w:jc w:val="both"/>
              <w:rPr>
                <w:rFonts w:ascii="Times New Roman" w:hAnsi="Times New Roman" w:cs="Times New Roman"/>
                <w:color w:val="000000"/>
              </w:rPr>
            </w:pPr>
            <w:r w:rsidRPr="00C80292">
              <w:rPr>
                <w:rFonts w:ascii="Times New Roman" w:hAnsi="Times New Roman" w:cs="Times New Roman"/>
                <w:color w:val="000000"/>
              </w:rPr>
              <w:t>2)</w:t>
            </w:r>
            <w:r>
              <w:rPr>
                <w:rFonts w:ascii="Times New Roman" w:hAnsi="Times New Roman" w:cs="Times New Roman"/>
                <w:color w:val="000000"/>
              </w:rPr>
              <w:t xml:space="preserve"> </w:t>
            </w:r>
            <w:r w:rsidRPr="00C80292">
              <w:rPr>
                <w:rFonts w:ascii="Times New Roman" w:hAnsi="Times New Roman" w:cs="Times New Roman"/>
                <w:color w:val="000000"/>
              </w:rPr>
              <w:t>metody wykonywania planowanych prac;</w:t>
            </w:r>
          </w:p>
          <w:p w14:paraId="55926D26" w14:textId="3390C611" w:rsidR="008F523A" w:rsidRPr="00C80292" w:rsidRDefault="008F523A" w:rsidP="00C80292">
            <w:pPr>
              <w:tabs>
                <w:tab w:val="left" w:pos="2649"/>
              </w:tabs>
              <w:spacing w:after="0" w:line="240" w:lineRule="auto"/>
              <w:jc w:val="both"/>
              <w:rPr>
                <w:rFonts w:ascii="Times New Roman" w:hAnsi="Times New Roman" w:cs="Times New Roman"/>
                <w:color w:val="000000"/>
              </w:rPr>
            </w:pPr>
            <w:r w:rsidRPr="00C80292">
              <w:rPr>
                <w:rFonts w:ascii="Times New Roman" w:hAnsi="Times New Roman" w:cs="Times New Roman"/>
                <w:color w:val="000000"/>
              </w:rPr>
              <w:t>3)</w:t>
            </w:r>
            <w:r>
              <w:rPr>
                <w:rFonts w:ascii="Times New Roman" w:hAnsi="Times New Roman" w:cs="Times New Roman"/>
                <w:color w:val="000000"/>
              </w:rPr>
              <w:t xml:space="preserve"> </w:t>
            </w:r>
            <w:r w:rsidRPr="00C80292">
              <w:rPr>
                <w:rFonts w:ascii="Times New Roman" w:hAnsi="Times New Roman" w:cs="Times New Roman"/>
                <w:color w:val="000000"/>
              </w:rPr>
              <w:t>zakres i sposób zabezpieczeń osób narażonych na działanie azbestu oraz środowiska przed narażeniem na działanie azbestu, w tym środków ochrony indywidualnej, niezbędnych do zapewnienia bezpieczeństwa i ochrony zdrowia;</w:t>
            </w:r>
          </w:p>
          <w:p w14:paraId="6D721DD3" w14:textId="7DA25A22" w:rsidR="008F523A" w:rsidRPr="00C80292" w:rsidRDefault="008F523A" w:rsidP="00C80292">
            <w:pPr>
              <w:tabs>
                <w:tab w:val="left" w:pos="2649"/>
              </w:tabs>
              <w:spacing w:after="0" w:line="240" w:lineRule="auto"/>
              <w:jc w:val="both"/>
              <w:rPr>
                <w:rFonts w:ascii="Times New Roman" w:hAnsi="Times New Roman" w:cs="Times New Roman"/>
                <w:color w:val="000000"/>
              </w:rPr>
            </w:pPr>
            <w:r w:rsidRPr="00C80292">
              <w:rPr>
                <w:rFonts w:ascii="Times New Roman" w:hAnsi="Times New Roman" w:cs="Times New Roman"/>
                <w:color w:val="000000"/>
              </w:rPr>
              <w:lastRenderedPageBreak/>
              <w:t>4)</w:t>
            </w:r>
            <w:r>
              <w:rPr>
                <w:rFonts w:ascii="Times New Roman" w:hAnsi="Times New Roman" w:cs="Times New Roman"/>
                <w:color w:val="000000"/>
              </w:rPr>
              <w:t xml:space="preserve"> </w:t>
            </w:r>
            <w:r w:rsidRPr="00C80292">
              <w:rPr>
                <w:rFonts w:ascii="Times New Roman" w:hAnsi="Times New Roman" w:cs="Times New Roman"/>
                <w:color w:val="000000"/>
              </w:rPr>
              <w:t>ustalenie niezbędnego dla rodzaju wykonywanych prac harmonogramu pomiarów stężeń azbestu w powietrzu;</w:t>
            </w:r>
          </w:p>
          <w:p w14:paraId="4DEF0B62" w14:textId="1B588B1C" w:rsidR="008F523A" w:rsidRPr="00C80292" w:rsidRDefault="008F523A" w:rsidP="00C80292">
            <w:pPr>
              <w:tabs>
                <w:tab w:val="left" w:pos="2649"/>
              </w:tabs>
              <w:spacing w:after="0" w:line="240" w:lineRule="auto"/>
              <w:jc w:val="both"/>
              <w:rPr>
                <w:rFonts w:ascii="Times New Roman" w:hAnsi="Times New Roman" w:cs="Times New Roman"/>
                <w:color w:val="000000"/>
              </w:rPr>
            </w:pPr>
            <w:r w:rsidRPr="00C80292">
              <w:rPr>
                <w:rFonts w:ascii="Times New Roman" w:hAnsi="Times New Roman" w:cs="Times New Roman"/>
                <w:color w:val="000000"/>
              </w:rPr>
              <w:t>5)</w:t>
            </w:r>
            <w:r>
              <w:rPr>
                <w:rFonts w:ascii="Times New Roman" w:hAnsi="Times New Roman" w:cs="Times New Roman"/>
                <w:color w:val="000000"/>
              </w:rPr>
              <w:t xml:space="preserve"> </w:t>
            </w:r>
            <w:r w:rsidRPr="00C80292">
              <w:rPr>
                <w:rFonts w:ascii="Times New Roman" w:hAnsi="Times New Roman" w:cs="Times New Roman"/>
                <w:color w:val="000000"/>
              </w:rPr>
              <w:t>sposoby wyeliminowania lub ograniczania emisji azbestu w trakcie wykonywania prac i po ich zakończeniu, mające na celu weryfikację prawidłowości wykonania prac i potwierdzenia braku narażenia na działanie azbestu w miejscu wykonania prac;</w:t>
            </w:r>
          </w:p>
          <w:p w14:paraId="66947F72" w14:textId="6ABF38ED" w:rsidR="008F523A" w:rsidRPr="00C80292" w:rsidRDefault="008F523A" w:rsidP="00C80292">
            <w:pPr>
              <w:tabs>
                <w:tab w:val="left" w:pos="2649"/>
              </w:tabs>
              <w:spacing w:after="0" w:line="240" w:lineRule="auto"/>
              <w:jc w:val="both"/>
              <w:rPr>
                <w:rFonts w:ascii="Times New Roman" w:hAnsi="Times New Roman" w:cs="Times New Roman"/>
                <w:color w:val="000000"/>
              </w:rPr>
            </w:pPr>
            <w:r w:rsidRPr="00C80292">
              <w:rPr>
                <w:rFonts w:ascii="Times New Roman" w:hAnsi="Times New Roman" w:cs="Times New Roman"/>
                <w:color w:val="000000"/>
              </w:rPr>
              <w:t>6)</w:t>
            </w:r>
            <w:r>
              <w:rPr>
                <w:rFonts w:ascii="Times New Roman" w:hAnsi="Times New Roman" w:cs="Times New Roman"/>
                <w:color w:val="000000"/>
              </w:rPr>
              <w:t xml:space="preserve"> </w:t>
            </w:r>
            <w:r w:rsidRPr="00C80292">
              <w:rPr>
                <w:rFonts w:ascii="Times New Roman" w:hAnsi="Times New Roman" w:cs="Times New Roman"/>
                <w:color w:val="000000"/>
              </w:rPr>
              <w:t>w przypadku prac rozbiórkowych ocenę konieczności usunięcia wyrobów zawierających azbest lub pozostawienia wyrobów zawierających azbest w dotychczasowym miejscu w przypadku, gdyby usunięcie wyrobów zawierających azbest przed rozpoczęciem prac rozbiórkowych spowodowało większe zagrożenie dla zdrowia osób narażonych na działanie azbestu lub innych osób.</w:t>
            </w:r>
          </w:p>
          <w:p w14:paraId="69EA383D" w14:textId="77777777" w:rsidR="008F523A" w:rsidRPr="00C80292" w:rsidRDefault="008F523A" w:rsidP="00C80292">
            <w:pPr>
              <w:tabs>
                <w:tab w:val="left" w:pos="2649"/>
              </w:tabs>
              <w:spacing w:after="0" w:line="240" w:lineRule="auto"/>
              <w:jc w:val="both"/>
              <w:rPr>
                <w:rFonts w:ascii="Times New Roman" w:hAnsi="Times New Roman" w:cs="Times New Roman"/>
                <w:color w:val="000000"/>
              </w:rPr>
            </w:pPr>
            <w:r w:rsidRPr="00C80292">
              <w:rPr>
                <w:rFonts w:ascii="Times New Roman" w:hAnsi="Times New Roman" w:cs="Times New Roman"/>
                <w:color w:val="000000"/>
              </w:rPr>
              <w:t>2. Wykonawca prac zapoznaje z planem osoby narażone na działanie azbestu oraz osoby kierujące lub nadzorujące te osoby.</w:t>
            </w:r>
          </w:p>
          <w:p w14:paraId="597C77B7" w14:textId="77777777" w:rsidR="008F523A" w:rsidRPr="00C80292" w:rsidRDefault="008F523A" w:rsidP="00C80292">
            <w:pPr>
              <w:tabs>
                <w:tab w:val="left" w:pos="2649"/>
              </w:tabs>
              <w:spacing w:after="0" w:line="240" w:lineRule="auto"/>
              <w:jc w:val="both"/>
              <w:rPr>
                <w:rFonts w:ascii="Times New Roman" w:hAnsi="Times New Roman" w:cs="Times New Roman"/>
                <w:color w:val="000000"/>
              </w:rPr>
            </w:pPr>
            <w:r w:rsidRPr="00C80292">
              <w:rPr>
                <w:rFonts w:ascii="Times New Roman" w:hAnsi="Times New Roman" w:cs="Times New Roman"/>
                <w:color w:val="000000"/>
              </w:rPr>
              <w:t>3. Wykonawca prac zapewnia niezbędne wyposażenie techniczne i socjalne oraz środki zabezpieczenia osób narażonych na działanie azbestu i środowiska przed narażeniem na działanie azbestu odpowiednie do wykonania prac określonych w planie.</w:t>
            </w:r>
          </w:p>
          <w:p w14:paraId="1709957A" w14:textId="77777777" w:rsidR="008F523A" w:rsidRPr="00C80292" w:rsidRDefault="008F523A" w:rsidP="00C80292">
            <w:pPr>
              <w:tabs>
                <w:tab w:val="left" w:pos="2649"/>
              </w:tabs>
              <w:spacing w:after="0" w:line="240" w:lineRule="auto"/>
              <w:jc w:val="both"/>
              <w:rPr>
                <w:rFonts w:ascii="Times New Roman" w:hAnsi="Times New Roman" w:cs="Times New Roman"/>
                <w:color w:val="000000"/>
              </w:rPr>
            </w:pPr>
            <w:r w:rsidRPr="00C80292">
              <w:rPr>
                <w:rFonts w:ascii="Times New Roman" w:hAnsi="Times New Roman" w:cs="Times New Roman"/>
                <w:color w:val="000000"/>
              </w:rPr>
              <w:t>4. Wykonawca prac udostępnia innemu wykonawcy prac przed rozpoczęciem przez niego usuwania lub zabezpieczania wyrobów zawierających azbest, na jego wniosek i wyłącznie w celu identyfikacji wyrobów zawierających azbest w obiekcie, instalacji lub urządzeniu, wyniki badań laboratoryjnych, o których mowa w ust. 1 pkt 1.</w:t>
            </w:r>
          </w:p>
          <w:p w14:paraId="65B835AC" w14:textId="77777777" w:rsidR="008F523A" w:rsidRPr="00C80292" w:rsidRDefault="008F523A" w:rsidP="00C80292">
            <w:pPr>
              <w:tabs>
                <w:tab w:val="left" w:pos="2649"/>
              </w:tabs>
              <w:spacing w:after="0" w:line="240" w:lineRule="auto"/>
              <w:jc w:val="both"/>
              <w:rPr>
                <w:rFonts w:ascii="Times New Roman" w:hAnsi="Times New Roman" w:cs="Times New Roman"/>
                <w:color w:val="000000"/>
              </w:rPr>
            </w:pPr>
            <w:r w:rsidRPr="00C80292">
              <w:rPr>
                <w:rFonts w:ascii="Times New Roman" w:hAnsi="Times New Roman" w:cs="Times New Roman"/>
                <w:color w:val="000000"/>
              </w:rPr>
              <w:t>5. Minister właściwy do spraw gospodarki określi, w drodze rozporządzenia, szczegółowy zakres planu, uwzględniając potrzebę zapewnienia bezpieczeństwa osób narażonych na działanie azbestu podczas wykonywania prac polegających na usuwaniu lub zabezpieczaniu wyrobów zawierających azbest.</w:t>
            </w:r>
          </w:p>
          <w:p w14:paraId="69C1503C" w14:textId="5033E729" w:rsidR="00482CF3" w:rsidRPr="00AE6722" w:rsidRDefault="00482CF3" w:rsidP="00C80292">
            <w:pPr>
              <w:autoSpaceDE w:val="0"/>
              <w:autoSpaceDN w:val="0"/>
              <w:adjustRightInd w:val="0"/>
              <w:spacing w:after="0" w:line="240" w:lineRule="auto"/>
              <w:jc w:val="both"/>
              <w:rPr>
                <w:rFonts w:ascii="Times New Roman" w:hAnsi="Times New Roman" w:cs="Times New Roman"/>
              </w:rPr>
            </w:pPr>
          </w:p>
          <w:p w14:paraId="2B07A330" w14:textId="77777777" w:rsidR="001A2864" w:rsidRPr="00AE6722" w:rsidRDefault="001A2864"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Po zakończeniu na danej zmianie roboczej prac polegających na usuwaniu lub zabezpieczaniu wyrobów zawierających azbest wykonawca prac:</w:t>
            </w:r>
          </w:p>
          <w:p w14:paraId="5F0C3FCD" w14:textId="57A45F5B" w:rsidR="001A2864" w:rsidRPr="00AE6722" w:rsidRDefault="001A2864"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1) usuwa azbest z miejsca wykonywania prac przy zastosowaniu podciśnieniowych wysoko skutecznych urządzeń filtracyjno-wentylacyjnych lub metodą czyszczenia na mokro;</w:t>
            </w:r>
          </w:p>
          <w:p w14:paraId="73F893BB" w14:textId="5B0D702A" w:rsidR="001A2864" w:rsidRPr="00AE6722" w:rsidRDefault="001A2864"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2) oczyszcza miejsca wykonywania tych prac z odpadów zawierających azbest w sposób uniemożliwiający emisję azbestu</w:t>
            </w:r>
            <w:r w:rsidR="00DC72D7" w:rsidRPr="00AE6722">
              <w:rPr>
                <w:rFonts w:ascii="Times New Roman" w:hAnsi="Times New Roman" w:cs="Times New Roman"/>
                <w:color w:val="000000"/>
              </w:rPr>
              <w:t>.</w:t>
            </w:r>
          </w:p>
          <w:p w14:paraId="19563A91" w14:textId="77777777" w:rsidR="001A2864" w:rsidRPr="00AE6722" w:rsidRDefault="001A2864" w:rsidP="0021651B">
            <w:pPr>
              <w:autoSpaceDE w:val="0"/>
              <w:autoSpaceDN w:val="0"/>
              <w:adjustRightInd w:val="0"/>
              <w:spacing w:after="0" w:line="240" w:lineRule="auto"/>
              <w:jc w:val="both"/>
              <w:rPr>
                <w:rFonts w:ascii="Times New Roman" w:hAnsi="Times New Roman" w:cs="Times New Roman"/>
                <w:color w:val="000000"/>
              </w:rPr>
            </w:pPr>
          </w:p>
          <w:p w14:paraId="50426376" w14:textId="1D8923C4" w:rsidR="001A2864" w:rsidRPr="00AE6722" w:rsidRDefault="001E7A1F" w:rsidP="0021651B">
            <w:pPr>
              <w:autoSpaceDE w:val="0"/>
              <w:autoSpaceDN w:val="0"/>
              <w:adjustRightInd w:val="0"/>
              <w:spacing w:after="0" w:line="240" w:lineRule="auto"/>
              <w:jc w:val="both"/>
              <w:rPr>
                <w:rFonts w:ascii="Times New Roman" w:hAnsi="Times New Roman" w:cs="Times New Roman"/>
                <w:b/>
                <w:color w:val="000000"/>
              </w:rPr>
            </w:pPr>
            <w:r w:rsidRPr="00AE6722">
              <w:rPr>
                <w:rFonts w:ascii="Times New Roman" w:hAnsi="Times New Roman" w:cs="Times New Roman"/>
                <w:b/>
                <w:bCs/>
              </w:rPr>
              <w:t>Transpozycja do czasu wejścia w życie ustawy o wyrobach zawierających azbest</w:t>
            </w:r>
            <w:r w:rsidR="001A2864" w:rsidRPr="00AE6722">
              <w:rPr>
                <w:rFonts w:ascii="Times New Roman" w:hAnsi="Times New Roman" w:cs="Times New Roman"/>
                <w:b/>
                <w:color w:val="000000"/>
              </w:rPr>
              <w:t>:</w:t>
            </w:r>
          </w:p>
          <w:p w14:paraId="1DEE8D92" w14:textId="33C1D00C" w:rsidR="001A2864" w:rsidRPr="00AE6722" w:rsidRDefault="001A2864" w:rsidP="0021651B">
            <w:pPr>
              <w:autoSpaceDE w:val="0"/>
              <w:autoSpaceDN w:val="0"/>
              <w:adjustRightInd w:val="0"/>
              <w:spacing w:after="0" w:line="240" w:lineRule="auto"/>
              <w:jc w:val="both"/>
              <w:rPr>
                <w:rFonts w:ascii="Times New Roman" w:hAnsi="Times New Roman" w:cs="Times New Roman"/>
                <w:bCs/>
                <w:color w:val="000000"/>
              </w:rPr>
            </w:pPr>
            <w:r w:rsidRPr="00AE6722">
              <w:rPr>
                <w:rFonts w:ascii="Times New Roman" w:hAnsi="Times New Roman" w:cs="Times New Roman"/>
                <w:bCs/>
                <w:color w:val="000000"/>
              </w:rPr>
              <w:t>rozporządzenie Ministra Gospodarki i Pracy z dnia 14 października 2005 r. w sprawie zasad bezpieczeństwa i higieny pracy przy zabezpieczaniu i usuwaniu wyrobów zawierających azbest oraz programu szkolenia w zakresie bezpiecznego użytkowania takich wyrobów (Dz.U. z 2005 r. poz. 1824).</w:t>
            </w:r>
          </w:p>
          <w:p w14:paraId="63B9DC80" w14:textId="77777777" w:rsidR="001A2864" w:rsidRPr="00AE6722" w:rsidRDefault="001A2864" w:rsidP="0021651B">
            <w:pPr>
              <w:autoSpaceDE w:val="0"/>
              <w:autoSpaceDN w:val="0"/>
              <w:adjustRightInd w:val="0"/>
              <w:spacing w:after="0" w:line="240" w:lineRule="auto"/>
              <w:jc w:val="both"/>
              <w:rPr>
                <w:rFonts w:ascii="Times New Roman" w:hAnsi="Times New Roman" w:cs="Times New Roman"/>
                <w:bCs/>
                <w:color w:val="000000"/>
              </w:rPr>
            </w:pPr>
            <w:r w:rsidRPr="00AE6722">
              <w:rPr>
                <w:rFonts w:ascii="Times New Roman" w:hAnsi="Times New Roman" w:cs="Times New Roman"/>
                <w:bCs/>
                <w:color w:val="000000"/>
              </w:rPr>
              <w:t xml:space="preserve"> – § 4</w:t>
            </w:r>
          </w:p>
          <w:p w14:paraId="6C4CF8C2" w14:textId="77777777" w:rsidR="001A2864" w:rsidRPr="00AE6722" w:rsidRDefault="001A2864" w:rsidP="0021651B">
            <w:pPr>
              <w:autoSpaceDE w:val="0"/>
              <w:autoSpaceDN w:val="0"/>
              <w:adjustRightInd w:val="0"/>
              <w:spacing w:after="0" w:line="240" w:lineRule="auto"/>
              <w:jc w:val="both"/>
              <w:rPr>
                <w:rFonts w:ascii="Times New Roman" w:hAnsi="Times New Roman" w:cs="Times New Roman"/>
                <w:bCs/>
                <w:color w:val="000000"/>
              </w:rPr>
            </w:pPr>
            <w:bookmarkStart w:id="21" w:name="mip11442659"/>
            <w:bookmarkEnd w:id="21"/>
            <w:r w:rsidRPr="00AE6722">
              <w:rPr>
                <w:rFonts w:ascii="Times New Roman" w:hAnsi="Times New Roman" w:cs="Times New Roman"/>
                <w:bCs/>
                <w:color w:val="000000"/>
              </w:rPr>
              <w:t xml:space="preserve">Do planu prac, o którym mowa w przepisach wydanych na podstawie </w:t>
            </w:r>
            <w:hyperlink r:id="rId21" w:history="1">
              <w:r w:rsidRPr="00AE6722">
                <w:rPr>
                  <w:rFonts w:ascii="Times New Roman" w:hAnsi="Times New Roman" w:cs="Times New Roman"/>
                  <w:bCs/>
                  <w:color w:val="000000"/>
                </w:rPr>
                <w:t>art. 4 ust. 1</w:t>
              </w:r>
            </w:hyperlink>
            <w:r w:rsidRPr="00AE6722">
              <w:rPr>
                <w:rFonts w:ascii="Times New Roman" w:hAnsi="Times New Roman" w:cs="Times New Roman"/>
                <w:bCs/>
                <w:color w:val="000000"/>
              </w:rPr>
              <w:t xml:space="preserve"> ustawy z dnia 19 czerwca 1997 r. o zakazie stosowania wyrobów zawierających azbest, dołącza się informacje dotyczące: </w:t>
            </w:r>
          </w:p>
          <w:p w14:paraId="5FF017A5" w14:textId="77777777" w:rsidR="001A2864" w:rsidRPr="00AE6722" w:rsidRDefault="001A2864" w:rsidP="0021651B">
            <w:pPr>
              <w:autoSpaceDE w:val="0"/>
              <w:autoSpaceDN w:val="0"/>
              <w:adjustRightInd w:val="0"/>
              <w:spacing w:after="0" w:line="240" w:lineRule="auto"/>
              <w:jc w:val="both"/>
              <w:rPr>
                <w:rFonts w:ascii="Times New Roman" w:hAnsi="Times New Roman" w:cs="Times New Roman"/>
                <w:bCs/>
                <w:color w:val="000000"/>
              </w:rPr>
            </w:pPr>
            <w:r w:rsidRPr="00AE6722">
              <w:rPr>
                <w:rFonts w:ascii="Times New Roman" w:hAnsi="Times New Roman" w:cs="Times New Roman"/>
                <w:bCs/>
                <w:color w:val="000000"/>
              </w:rPr>
              <w:t xml:space="preserve">1) określenia odpowiednich środków ochrony zbiorowej i indywidualnej, niezbędnych do zapewnienia bezpieczeństwa i ochrony zdrowia pracowników; </w:t>
            </w:r>
          </w:p>
          <w:p w14:paraId="18C807CF" w14:textId="77777777" w:rsidR="001A2864" w:rsidRPr="00AE6722" w:rsidRDefault="001A2864" w:rsidP="0021651B">
            <w:pPr>
              <w:autoSpaceDE w:val="0"/>
              <w:autoSpaceDN w:val="0"/>
              <w:adjustRightInd w:val="0"/>
              <w:spacing w:after="0" w:line="240" w:lineRule="auto"/>
              <w:jc w:val="both"/>
              <w:rPr>
                <w:rFonts w:ascii="Times New Roman" w:hAnsi="Times New Roman" w:cs="Times New Roman"/>
                <w:bCs/>
                <w:color w:val="000000"/>
              </w:rPr>
            </w:pPr>
            <w:r w:rsidRPr="00AE6722">
              <w:rPr>
                <w:rFonts w:ascii="Times New Roman" w:hAnsi="Times New Roman" w:cs="Times New Roman"/>
                <w:bCs/>
                <w:color w:val="000000"/>
              </w:rPr>
              <w:t xml:space="preserve">2) określenia sposobów: </w:t>
            </w:r>
          </w:p>
          <w:p w14:paraId="4CE05522" w14:textId="77777777" w:rsidR="001A2864" w:rsidRPr="00AE6722" w:rsidRDefault="001A2864" w:rsidP="0021651B">
            <w:pPr>
              <w:autoSpaceDE w:val="0"/>
              <w:autoSpaceDN w:val="0"/>
              <w:adjustRightInd w:val="0"/>
              <w:spacing w:after="0" w:line="240" w:lineRule="auto"/>
              <w:jc w:val="both"/>
              <w:rPr>
                <w:rFonts w:ascii="Times New Roman" w:hAnsi="Times New Roman" w:cs="Times New Roman"/>
                <w:bCs/>
                <w:color w:val="000000"/>
              </w:rPr>
            </w:pPr>
            <w:r w:rsidRPr="00AE6722">
              <w:rPr>
                <w:rFonts w:ascii="Times New Roman" w:hAnsi="Times New Roman" w:cs="Times New Roman"/>
                <w:bCs/>
                <w:color w:val="000000"/>
              </w:rPr>
              <w:t xml:space="preserve">a) wyeliminowania lub ograniczania uwalniania się pyłu azbestu do powietrza, </w:t>
            </w:r>
          </w:p>
          <w:p w14:paraId="552ED763" w14:textId="77777777" w:rsidR="001A2864" w:rsidRPr="00AE6722" w:rsidRDefault="001A2864" w:rsidP="0021651B">
            <w:pPr>
              <w:autoSpaceDE w:val="0"/>
              <w:autoSpaceDN w:val="0"/>
              <w:adjustRightInd w:val="0"/>
              <w:spacing w:after="0" w:line="240" w:lineRule="auto"/>
              <w:jc w:val="both"/>
              <w:rPr>
                <w:rFonts w:ascii="Times New Roman" w:hAnsi="Times New Roman" w:cs="Times New Roman"/>
                <w:bCs/>
                <w:color w:val="000000"/>
              </w:rPr>
            </w:pPr>
            <w:r w:rsidRPr="00AE6722">
              <w:rPr>
                <w:rFonts w:ascii="Times New Roman" w:hAnsi="Times New Roman" w:cs="Times New Roman"/>
                <w:bCs/>
                <w:color w:val="000000"/>
              </w:rPr>
              <w:t xml:space="preserve">b) informowania pracowników i innych osób, które mogą być narażone na działanie pyłu azbestu, o zasadach postępowania i niezbędnych środkach ochrony; </w:t>
            </w:r>
          </w:p>
          <w:p w14:paraId="6DE1AD08" w14:textId="2D571FA5" w:rsidR="001A2864" w:rsidRPr="00AE6722" w:rsidRDefault="001A2864" w:rsidP="0021651B">
            <w:pPr>
              <w:autoSpaceDE w:val="0"/>
              <w:autoSpaceDN w:val="0"/>
              <w:adjustRightInd w:val="0"/>
              <w:spacing w:after="0" w:line="240" w:lineRule="auto"/>
              <w:jc w:val="both"/>
              <w:rPr>
                <w:rFonts w:ascii="Times New Roman" w:hAnsi="Times New Roman" w:cs="Times New Roman"/>
                <w:bCs/>
                <w:color w:val="000000"/>
              </w:rPr>
            </w:pPr>
            <w:r w:rsidRPr="00AE6722">
              <w:rPr>
                <w:rFonts w:ascii="Times New Roman" w:hAnsi="Times New Roman" w:cs="Times New Roman"/>
                <w:bCs/>
                <w:color w:val="000000"/>
              </w:rPr>
              <w:lastRenderedPageBreak/>
              <w:t>3) konieczności usunięcia materiałów zawierających azbest przed rozpoczęciem prac rozbiórkowych, z wyjątkiem sytuacji, gdyby powodowało to większe zagrożenie dla pracowników lub innych osób niż w przypadku pozostawienia tych materiałów w dotychczasowym miejscu.</w:t>
            </w:r>
          </w:p>
        </w:tc>
        <w:tc>
          <w:tcPr>
            <w:tcW w:w="1500" w:type="dxa"/>
          </w:tcPr>
          <w:p w14:paraId="05B7FE1A" w14:textId="77777777" w:rsidR="00E6385E" w:rsidRPr="00AE6722" w:rsidRDefault="00E6385E" w:rsidP="0021651B">
            <w:pPr>
              <w:spacing w:after="0" w:line="240" w:lineRule="auto"/>
              <w:jc w:val="both"/>
              <w:rPr>
                <w:rFonts w:ascii="Times New Roman" w:eastAsia="Times New Roman" w:hAnsi="Times New Roman" w:cs="Times New Roman"/>
                <w:lang w:eastAsia="pl-PL"/>
              </w:rPr>
            </w:pPr>
          </w:p>
        </w:tc>
      </w:tr>
      <w:tr w:rsidR="00E6385E" w:rsidRPr="00AE6722" w14:paraId="328A3ED5" w14:textId="77777777" w:rsidTr="0085688B">
        <w:trPr>
          <w:trHeight w:val="539"/>
        </w:trPr>
        <w:tc>
          <w:tcPr>
            <w:tcW w:w="846" w:type="dxa"/>
          </w:tcPr>
          <w:p w14:paraId="543268A8" w14:textId="77777777" w:rsidR="00B44E97" w:rsidRPr="00AE6722" w:rsidRDefault="00B44E97" w:rsidP="0021651B">
            <w:pPr>
              <w:spacing w:after="0" w:line="240" w:lineRule="auto"/>
              <w:rPr>
                <w:rFonts w:ascii="Times New Roman" w:hAnsi="Times New Roman" w:cs="Times New Roman"/>
                <w:b/>
                <w:bCs/>
              </w:rPr>
            </w:pPr>
            <w:r w:rsidRPr="00AE6722">
              <w:rPr>
                <w:rFonts w:ascii="Times New Roman" w:hAnsi="Times New Roman" w:cs="Times New Roman"/>
                <w:b/>
                <w:bCs/>
              </w:rPr>
              <w:lastRenderedPageBreak/>
              <w:t>Art. 13 ust. 2</w:t>
            </w:r>
          </w:p>
          <w:p w14:paraId="4184EFE4" w14:textId="0D56C0E2" w:rsidR="00B44E97" w:rsidRPr="00AE6722" w:rsidRDefault="00B44E97" w:rsidP="0021651B">
            <w:pPr>
              <w:spacing w:after="0" w:line="240" w:lineRule="auto"/>
              <w:rPr>
                <w:rFonts w:ascii="Times New Roman" w:hAnsi="Times New Roman" w:cs="Times New Roman"/>
                <w:b/>
                <w:bCs/>
              </w:rPr>
            </w:pPr>
            <w:r w:rsidRPr="00AE6722">
              <w:rPr>
                <w:rFonts w:ascii="Times New Roman" w:hAnsi="Times New Roman" w:cs="Times New Roman"/>
                <w:b/>
                <w:bCs/>
              </w:rPr>
              <w:t>akapit drugi</w:t>
            </w:r>
          </w:p>
          <w:p w14:paraId="5BF208A1" w14:textId="5A76F810" w:rsidR="00E6385E" w:rsidRPr="00AE6722" w:rsidRDefault="00B44E97" w:rsidP="0021651B">
            <w:pPr>
              <w:spacing w:after="0" w:line="240" w:lineRule="auto"/>
              <w:rPr>
                <w:rFonts w:ascii="Times New Roman" w:hAnsi="Times New Roman" w:cs="Times New Roman"/>
                <w:b/>
                <w:bCs/>
              </w:rPr>
            </w:pPr>
            <w:r w:rsidRPr="00AE6722">
              <w:rPr>
                <w:rFonts w:ascii="Times New Roman" w:hAnsi="Times New Roman" w:cs="Times New Roman"/>
                <w:b/>
                <w:bCs/>
              </w:rPr>
              <w:t xml:space="preserve">lit. c </w:t>
            </w:r>
          </w:p>
        </w:tc>
        <w:tc>
          <w:tcPr>
            <w:tcW w:w="5528" w:type="dxa"/>
            <w:gridSpan w:val="2"/>
          </w:tcPr>
          <w:p w14:paraId="308649EE" w14:textId="48423FFB" w:rsidR="00E47178" w:rsidRPr="00AE6722" w:rsidRDefault="00E47178" w:rsidP="0021651B">
            <w:pPr>
              <w:spacing w:after="0" w:line="240" w:lineRule="auto"/>
              <w:ind w:firstLine="8"/>
              <w:jc w:val="both"/>
              <w:rPr>
                <w:rFonts w:ascii="Times New Roman" w:hAnsi="Times New Roman" w:cs="Times New Roman"/>
                <w:color w:val="000000"/>
              </w:rPr>
            </w:pPr>
            <w:r w:rsidRPr="00AE6722">
              <w:rPr>
                <w:rFonts w:ascii="Times New Roman" w:hAnsi="Times New Roman" w:cs="Times New Roman"/>
                <w:b/>
                <w:bCs/>
                <w:i/>
                <w:iCs/>
                <w:color w:val="000000"/>
              </w:rPr>
              <w:t>Zmieniony Dyrektywą Parlamentu Europejskiego i Rady (UE) 2023/2668</w:t>
            </w:r>
          </w:p>
          <w:p w14:paraId="6F420012" w14:textId="2ACEEF00" w:rsidR="00E6385E" w:rsidRPr="00AE6722" w:rsidRDefault="00B44E97" w:rsidP="0021651B">
            <w:pPr>
              <w:spacing w:after="0" w:line="240" w:lineRule="auto"/>
              <w:jc w:val="both"/>
              <w:rPr>
                <w:rFonts w:ascii="Times New Roman" w:hAnsi="Times New Roman" w:cs="Times New Roman"/>
              </w:rPr>
            </w:pPr>
            <w:r w:rsidRPr="00AE6722">
              <w:rPr>
                <w:rFonts w:ascii="Times New Roman" w:hAnsi="Times New Roman" w:cs="Times New Roman"/>
                <w:color w:val="000000"/>
              </w:rPr>
              <w:t>c) po zakończeniu prac rozbiórkowych lub usuwania azbestu, przed wznowieniem innych prac weryfikuje się brak ryzyka wynikającego z narażenia na działanie azbestu w miejscu pracy zgodnie z prawem krajowym i praktyką krajową.</w:t>
            </w:r>
          </w:p>
        </w:tc>
        <w:tc>
          <w:tcPr>
            <w:tcW w:w="851" w:type="dxa"/>
          </w:tcPr>
          <w:p w14:paraId="5209AED8" w14:textId="417E1930" w:rsidR="00E6385E" w:rsidRPr="00AE6722" w:rsidRDefault="00B44E97"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58857B7E" w14:textId="124D6677" w:rsidR="00E6385E" w:rsidRPr="00AE6722" w:rsidRDefault="009C5D46"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Art. 3</w:t>
            </w:r>
            <w:r w:rsidR="00AE17E6" w:rsidRPr="00AE6722">
              <w:rPr>
                <w:rFonts w:ascii="Times New Roman" w:hAnsi="Times New Roman" w:cs="Times New Roman"/>
                <w:b/>
                <w:bCs/>
              </w:rPr>
              <w:t>4</w:t>
            </w:r>
          </w:p>
        </w:tc>
        <w:tc>
          <w:tcPr>
            <w:tcW w:w="5420" w:type="dxa"/>
          </w:tcPr>
          <w:p w14:paraId="28D13649" w14:textId="23A8DC6B" w:rsidR="008C6A3F" w:rsidRPr="00C80292" w:rsidRDefault="00DA66A4" w:rsidP="00C80292">
            <w:pPr>
              <w:autoSpaceDE w:val="0"/>
              <w:autoSpaceDN w:val="0"/>
              <w:adjustRightInd w:val="0"/>
              <w:spacing w:after="0" w:line="240" w:lineRule="auto"/>
              <w:jc w:val="both"/>
              <w:rPr>
                <w:rFonts w:ascii="Times New Roman" w:hAnsi="Times New Roman" w:cs="Times New Roman"/>
                <w:bCs/>
                <w:color w:val="000000"/>
              </w:rPr>
            </w:pPr>
            <w:r w:rsidRPr="00AE6722">
              <w:rPr>
                <w:rFonts w:ascii="Times New Roman" w:hAnsi="Times New Roman" w:cs="Times New Roman"/>
                <w:bCs/>
                <w:color w:val="000000"/>
              </w:rPr>
              <w:t xml:space="preserve">1. </w:t>
            </w:r>
            <w:r w:rsidR="008C6A3F" w:rsidRPr="00C80292">
              <w:rPr>
                <w:rFonts w:ascii="Times New Roman" w:hAnsi="Times New Roman" w:cs="Times New Roman"/>
                <w:bCs/>
                <w:color w:val="000000"/>
              </w:rPr>
              <w:t xml:space="preserve">Po zakończeniu prac polegających na usuwaniu lub zabezpieczaniu wyrobów zawierających azbest wykonawca prac składa użytkującemu pisemne oświadczenie o prawidłowości wykonania prac, wskazując następujące informacje: </w:t>
            </w:r>
          </w:p>
          <w:p w14:paraId="7D1C4823" w14:textId="3AFCA991" w:rsidR="008C6A3F" w:rsidRPr="00C80292" w:rsidRDefault="008C6A3F"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bCs/>
                <w:color w:val="000000"/>
              </w:rPr>
              <w:t>1)</w:t>
            </w:r>
            <w:r>
              <w:rPr>
                <w:rFonts w:ascii="Times New Roman" w:hAnsi="Times New Roman" w:cs="Times New Roman"/>
                <w:bCs/>
                <w:color w:val="000000"/>
              </w:rPr>
              <w:t xml:space="preserve"> </w:t>
            </w:r>
            <w:r w:rsidRPr="00C80292">
              <w:rPr>
                <w:rFonts w:ascii="Times New Roman" w:hAnsi="Times New Roman" w:cs="Times New Roman"/>
                <w:bCs/>
                <w:color w:val="000000"/>
              </w:rPr>
              <w:t>datę wydania i numer zezwolenia;</w:t>
            </w:r>
          </w:p>
          <w:p w14:paraId="41085AB4" w14:textId="32F2BD11" w:rsidR="008C6A3F" w:rsidRPr="00C80292" w:rsidRDefault="008C6A3F"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bCs/>
                <w:color w:val="000000"/>
              </w:rPr>
              <w:t>2)</w:t>
            </w:r>
            <w:r>
              <w:rPr>
                <w:rFonts w:ascii="Times New Roman" w:hAnsi="Times New Roman" w:cs="Times New Roman"/>
                <w:bCs/>
                <w:color w:val="000000"/>
              </w:rPr>
              <w:t xml:space="preserve"> </w:t>
            </w:r>
            <w:r w:rsidRPr="00C80292">
              <w:rPr>
                <w:rFonts w:ascii="Times New Roman" w:hAnsi="Times New Roman" w:cs="Times New Roman"/>
                <w:bCs/>
                <w:color w:val="000000"/>
              </w:rPr>
              <w:t>rodzaje i ilość usuniętych lub zabezpieczonych wyrobów zawierających azbest;</w:t>
            </w:r>
          </w:p>
          <w:p w14:paraId="788C8C1F" w14:textId="44D94AF4" w:rsidR="008C6A3F" w:rsidRPr="00C80292" w:rsidRDefault="008C6A3F"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bCs/>
                <w:color w:val="000000"/>
              </w:rPr>
              <w:t>3)</w:t>
            </w:r>
            <w:r>
              <w:rPr>
                <w:rFonts w:ascii="Times New Roman" w:hAnsi="Times New Roman" w:cs="Times New Roman"/>
                <w:bCs/>
                <w:color w:val="000000"/>
              </w:rPr>
              <w:t xml:space="preserve"> </w:t>
            </w:r>
            <w:r w:rsidRPr="00C80292">
              <w:rPr>
                <w:rFonts w:ascii="Times New Roman" w:hAnsi="Times New Roman" w:cs="Times New Roman"/>
                <w:bCs/>
                <w:color w:val="000000"/>
              </w:rPr>
              <w:t>datę oraz miejsce usunięcia lub zabezpieczenia wyrobów zawierających azbest;</w:t>
            </w:r>
          </w:p>
          <w:p w14:paraId="42E86E35" w14:textId="77702A3F" w:rsidR="008C6A3F" w:rsidRPr="00C80292" w:rsidRDefault="008C6A3F"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bCs/>
                <w:color w:val="000000"/>
              </w:rPr>
              <w:t>4)</w:t>
            </w:r>
            <w:r>
              <w:rPr>
                <w:rFonts w:ascii="Times New Roman" w:hAnsi="Times New Roman" w:cs="Times New Roman"/>
                <w:bCs/>
                <w:color w:val="000000"/>
              </w:rPr>
              <w:t xml:space="preserve"> </w:t>
            </w:r>
            <w:r w:rsidRPr="00C80292">
              <w:rPr>
                <w:rFonts w:ascii="Times New Roman" w:hAnsi="Times New Roman" w:cs="Times New Roman"/>
                <w:bCs/>
                <w:color w:val="000000"/>
              </w:rPr>
              <w:t>wyniki pomiarów stężeń azbestu w powietrzu wykonanych zgodnie z zawartym w planie harmonogramem;</w:t>
            </w:r>
          </w:p>
          <w:p w14:paraId="69D8C549" w14:textId="574341A5" w:rsidR="008C6A3F" w:rsidRPr="00C80292" w:rsidRDefault="008C6A3F"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bCs/>
                <w:color w:val="000000"/>
              </w:rPr>
              <w:t>5)</w:t>
            </w:r>
            <w:r>
              <w:rPr>
                <w:rFonts w:ascii="Times New Roman" w:hAnsi="Times New Roman" w:cs="Times New Roman"/>
                <w:bCs/>
                <w:color w:val="000000"/>
              </w:rPr>
              <w:t xml:space="preserve"> </w:t>
            </w:r>
            <w:r w:rsidRPr="00C80292">
              <w:rPr>
                <w:rFonts w:ascii="Times New Roman" w:hAnsi="Times New Roman" w:cs="Times New Roman"/>
                <w:bCs/>
                <w:color w:val="000000"/>
              </w:rPr>
              <w:t>pouczenie o obowiązku złożenia nowej deklaracji dotyczącej wyrobów zawierających azbest.</w:t>
            </w:r>
          </w:p>
          <w:p w14:paraId="13DF879D" w14:textId="201CBBFB" w:rsidR="00DA66A4" w:rsidRPr="00AE6722" w:rsidRDefault="008C6A3F" w:rsidP="006B0D21">
            <w:pPr>
              <w:autoSpaceDE w:val="0"/>
              <w:autoSpaceDN w:val="0"/>
              <w:adjustRightInd w:val="0"/>
              <w:spacing w:after="0" w:line="240" w:lineRule="auto"/>
              <w:jc w:val="both"/>
              <w:rPr>
                <w:rFonts w:ascii="Times New Roman" w:hAnsi="Times New Roman" w:cs="Times New Roman"/>
                <w:bCs/>
                <w:color w:val="000000"/>
              </w:rPr>
            </w:pPr>
            <w:r w:rsidRPr="00C80292">
              <w:rPr>
                <w:rFonts w:ascii="Times New Roman" w:hAnsi="Times New Roman" w:cs="Times New Roman"/>
                <w:bCs/>
                <w:color w:val="000000"/>
              </w:rPr>
              <w:t>2. Użytkujący przechowuje oświadczenie wykonawcy prac o prawidłowości wykonania prac przez okres 5 lat.</w:t>
            </w:r>
          </w:p>
        </w:tc>
        <w:tc>
          <w:tcPr>
            <w:tcW w:w="1500" w:type="dxa"/>
          </w:tcPr>
          <w:p w14:paraId="016248A9" w14:textId="77777777" w:rsidR="00E6385E" w:rsidRPr="00AE6722" w:rsidRDefault="00E6385E" w:rsidP="0021651B">
            <w:pPr>
              <w:spacing w:after="0" w:line="240" w:lineRule="auto"/>
              <w:jc w:val="both"/>
              <w:rPr>
                <w:rFonts w:ascii="Times New Roman" w:eastAsia="Times New Roman" w:hAnsi="Times New Roman" w:cs="Times New Roman"/>
                <w:lang w:eastAsia="pl-PL"/>
              </w:rPr>
            </w:pPr>
          </w:p>
        </w:tc>
      </w:tr>
      <w:tr w:rsidR="00E6385E" w:rsidRPr="00AE6722" w14:paraId="7D733CD3" w14:textId="77777777" w:rsidTr="0085688B">
        <w:trPr>
          <w:trHeight w:val="539"/>
        </w:trPr>
        <w:tc>
          <w:tcPr>
            <w:tcW w:w="846" w:type="dxa"/>
          </w:tcPr>
          <w:p w14:paraId="723E922D" w14:textId="77777777" w:rsidR="00B44E97" w:rsidRPr="00AE6722" w:rsidRDefault="00B44E97" w:rsidP="0021651B">
            <w:pPr>
              <w:spacing w:after="0" w:line="240" w:lineRule="auto"/>
              <w:rPr>
                <w:rFonts w:ascii="Times New Roman" w:hAnsi="Times New Roman" w:cs="Times New Roman"/>
                <w:b/>
                <w:bCs/>
              </w:rPr>
            </w:pPr>
            <w:r w:rsidRPr="00AE6722">
              <w:rPr>
                <w:rFonts w:ascii="Times New Roman" w:hAnsi="Times New Roman" w:cs="Times New Roman"/>
                <w:b/>
                <w:bCs/>
              </w:rPr>
              <w:t>Art. 13 ust. 2</w:t>
            </w:r>
          </w:p>
          <w:p w14:paraId="7C5B02DE" w14:textId="657AAA47" w:rsidR="00E6385E" w:rsidRPr="00AE6722" w:rsidRDefault="00B44E97" w:rsidP="0021651B">
            <w:pPr>
              <w:spacing w:after="0" w:line="240" w:lineRule="auto"/>
              <w:rPr>
                <w:rFonts w:ascii="Times New Roman" w:hAnsi="Times New Roman" w:cs="Times New Roman"/>
                <w:b/>
                <w:bCs/>
              </w:rPr>
            </w:pPr>
            <w:r w:rsidRPr="00AE6722">
              <w:rPr>
                <w:rFonts w:ascii="Times New Roman" w:hAnsi="Times New Roman" w:cs="Times New Roman"/>
                <w:b/>
                <w:bCs/>
              </w:rPr>
              <w:t>akapit 3</w:t>
            </w:r>
          </w:p>
        </w:tc>
        <w:tc>
          <w:tcPr>
            <w:tcW w:w="5528" w:type="dxa"/>
            <w:gridSpan w:val="2"/>
          </w:tcPr>
          <w:p w14:paraId="0461A2DF" w14:textId="77777777" w:rsidR="00B44E97" w:rsidRPr="00AE6722" w:rsidRDefault="00B44E97" w:rsidP="0021651B">
            <w:pPr>
              <w:pStyle w:val="CM4"/>
              <w:rPr>
                <w:rFonts w:ascii="Times New Roman" w:hAnsi="Times New Roman" w:cs="Times New Roman"/>
                <w:color w:val="000000"/>
                <w:sz w:val="22"/>
                <w:szCs w:val="22"/>
              </w:rPr>
            </w:pPr>
            <w:r w:rsidRPr="00AE6722">
              <w:rPr>
                <w:rFonts w:ascii="Times New Roman" w:hAnsi="Times New Roman" w:cs="Times New Roman"/>
                <w:color w:val="000000"/>
                <w:sz w:val="22"/>
                <w:szCs w:val="22"/>
              </w:rPr>
              <w:t xml:space="preserve">Na wniosek właściwych organów w planie umieszcza się informacje dotyczące: </w:t>
            </w:r>
          </w:p>
          <w:p w14:paraId="30B20334" w14:textId="77777777" w:rsidR="00B44E97" w:rsidRPr="00AE6722" w:rsidRDefault="00B44E97" w:rsidP="0021651B">
            <w:pPr>
              <w:pStyle w:val="CM4"/>
              <w:rPr>
                <w:rFonts w:ascii="Times New Roman" w:hAnsi="Times New Roman" w:cs="Times New Roman"/>
                <w:color w:val="000000"/>
                <w:sz w:val="22"/>
                <w:szCs w:val="22"/>
              </w:rPr>
            </w:pPr>
            <w:r w:rsidRPr="00AE6722">
              <w:rPr>
                <w:rFonts w:ascii="Times New Roman" w:hAnsi="Times New Roman" w:cs="Times New Roman"/>
                <w:color w:val="000000"/>
                <w:sz w:val="22"/>
                <w:szCs w:val="22"/>
              </w:rPr>
              <w:t xml:space="preserve">a) rodzaju i przypuszczalnego czasu trwania prac; </w:t>
            </w:r>
          </w:p>
          <w:p w14:paraId="3831B297" w14:textId="77777777" w:rsidR="00B44E97" w:rsidRPr="00AE6722" w:rsidRDefault="00B44E97" w:rsidP="0021651B">
            <w:pPr>
              <w:pStyle w:val="CM4"/>
              <w:rPr>
                <w:rFonts w:ascii="Times New Roman" w:hAnsi="Times New Roman" w:cs="Times New Roman"/>
                <w:color w:val="000000"/>
                <w:sz w:val="22"/>
                <w:szCs w:val="22"/>
              </w:rPr>
            </w:pPr>
            <w:r w:rsidRPr="00AE6722">
              <w:rPr>
                <w:rFonts w:ascii="Times New Roman" w:hAnsi="Times New Roman" w:cs="Times New Roman"/>
                <w:color w:val="000000"/>
                <w:sz w:val="22"/>
                <w:szCs w:val="22"/>
              </w:rPr>
              <w:t xml:space="preserve">b) miejsca wykonywania prac; </w:t>
            </w:r>
          </w:p>
          <w:p w14:paraId="659D1662" w14:textId="77777777" w:rsidR="00B44E97" w:rsidRPr="00AE6722" w:rsidRDefault="00B44E97" w:rsidP="0021651B">
            <w:pPr>
              <w:pStyle w:val="CM4"/>
              <w:rPr>
                <w:rFonts w:ascii="Times New Roman" w:hAnsi="Times New Roman" w:cs="Times New Roman"/>
                <w:color w:val="000000"/>
                <w:sz w:val="22"/>
                <w:szCs w:val="22"/>
              </w:rPr>
            </w:pPr>
            <w:r w:rsidRPr="00AE6722">
              <w:rPr>
                <w:rFonts w:ascii="Times New Roman" w:hAnsi="Times New Roman" w:cs="Times New Roman"/>
                <w:color w:val="000000"/>
                <w:sz w:val="22"/>
                <w:szCs w:val="22"/>
              </w:rPr>
              <w:t xml:space="preserve">c) zastosowanych metod, gdy prace związane są z wykorzystaniem azbestu lub materiałów go zawierających; </w:t>
            </w:r>
          </w:p>
          <w:p w14:paraId="56708B09" w14:textId="77777777" w:rsidR="00B44E97" w:rsidRPr="00AE6722" w:rsidRDefault="00B44E97" w:rsidP="0021651B">
            <w:pPr>
              <w:pStyle w:val="CM4"/>
              <w:rPr>
                <w:rFonts w:ascii="Times New Roman" w:hAnsi="Times New Roman" w:cs="Times New Roman"/>
                <w:color w:val="000000"/>
                <w:sz w:val="22"/>
                <w:szCs w:val="22"/>
              </w:rPr>
            </w:pPr>
            <w:r w:rsidRPr="00AE6722">
              <w:rPr>
                <w:rFonts w:ascii="Times New Roman" w:hAnsi="Times New Roman" w:cs="Times New Roman"/>
                <w:color w:val="000000"/>
                <w:sz w:val="22"/>
                <w:szCs w:val="22"/>
              </w:rPr>
              <w:t xml:space="preserve">d) charakterystyki sprzętu użytego do: </w:t>
            </w:r>
          </w:p>
          <w:p w14:paraId="3692C584" w14:textId="77777777" w:rsidR="00B44E97" w:rsidRPr="00AE6722" w:rsidRDefault="00B44E97" w:rsidP="0021651B">
            <w:pPr>
              <w:pStyle w:val="CM4"/>
              <w:rPr>
                <w:rFonts w:ascii="Times New Roman" w:hAnsi="Times New Roman" w:cs="Times New Roman"/>
                <w:color w:val="000000"/>
                <w:sz w:val="22"/>
                <w:szCs w:val="22"/>
              </w:rPr>
            </w:pPr>
            <w:r w:rsidRPr="00AE6722">
              <w:rPr>
                <w:rFonts w:ascii="Times New Roman" w:hAnsi="Times New Roman" w:cs="Times New Roman"/>
                <w:color w:val="000000"/>
                <w:sz w:val="22"/>
                <w:szCs w:val="22"/>
              </w:rPr>
              <w:t xml:space="preserve">(i) ochrony i odkażania osób wykonujących prace; </w:t>
            </w:r>
          </w:p>
          <w:p w14:paraId="4A8A018C" w14:textId="37B02C59" w:rsidR="00E6385E" w:rsidRPr="00AE6722" w:rsidRDefault="00B44E97"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(ii) ochrony innych osób znajdujących się w miejscu prac lub w bezpośredniej jego bliskości.</w:t>
            </w:r>
          </w:p>
        </w:tc>
        <w:tc>
          <w:tcPr>
            <w:tcW w:w="851" w:type="dxa"/>
          </w:tcPr>
          <w:p w14:paraId="2B6A3E4A" w14:textId="556607E4" w:rsidR="00E6385E" w:rsidRPr="00AE6722" w:rsidRDefault="00B44E97"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25E45BF9" w14:textId="5A3664C9" w:rsidR="00E6385E" w:rsidRPr="00AE6722" w:rsidRDefault="00180FC6"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Art. 2</w:t>
            </w:r>
            <w:r w:rsidR="00B410E7" w:rsidRPr="00AE6722">
              <w:rPr>
                <w:rFonts w:ascii="Times New Roman" w:hAnsi="Times New Roman" w:cs="Times New Roman"/>
                <w:b/>
                <w:bCs/>
              </w:rPr>
              <w:t>0</w:t>
            </w:r>
            <w:r w:rsidRPr="00AE6722">
              <w:rPr>
                <w:rFonts w:ascii="Times New Roman" w:hAnsi="Times New Roman" w:cs="Times New Roman"/>
                <w:b/>
                <w:bCs/>
              </w:rPr>
              <w:t xml:space="preserve"> ust. </w:t>
            </w:r>
            <w:r w:rsidR="009D6C98" w:rsidRPr="00AE6722">
              <w:rPr>
                <w:rFonts w:ascii="Times New Roman" w:hAnsi="Times New Roman" w:cs="Times New Roman"/>
                <w:b/>
                <w:bCs/>
              </w:rPr>
              <w:t>4</w:t>
            </w:r>
            <w:r w:rsidRPr="00AE6722">
              <w:rPr>
                <w:rFonts w:ascii="Times New Roman" w:hAnsi="Times New Roman" w:cs="Times New Roman"/>
                <w:b/>
                <w:bCs/>
              </w:rPr>
              <w:t xml:space="preserve"> i </w:t>
            </w:r>
            <w:r w:rsidR="009D6C98" w:rsidRPr="00AE6722">
              <w:rPr>
                <w:rFonts w:ascii="Times New Roman" w:hAnsi="Times New Roman" w:cs="Times New Roman"/>
                <w:b/>
                <w:bCs/>
              </w:rPr>
              <w:t>5</w:t>
            </w:r>
          </w:p>
        </w:tc>
        <w:tc>
          <w:tcPr>
            <w:tcW w:w="5420" w:type="dxa"/>
          </w:tcPr>
          <w:p w14:paraId="353E081F" w14:textId="27145A64" w:rsidR="00180FC6" w:rsidRPr="00AE6722" w:rsidRDefault="009D6C98"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4</w:t>
            </w:r>
            <w:r w:rsidR="00180FC6" w:rsidRPr="00AE6722">
              <w:rPr>
                <w:rFonts w:ascii="Times New Roman" w:hAnsi="Times New Roman" w:cs="Times New Roman"/>
                <w:color w:val="000000"/>
              </w:rPr>
              <w:t>. Zgłoszenie zawiera:</w:t>
            </w:r>
          </w:p>
          <w:p w14:paraId="27CA53EC" w14:textId="4A1FB46A" w:rsidR="00180FC6" w:rsidRPr="00AE6722" w:rsidRDefault="00180FC6" w:rsidP="0021651B">
            <w:pPr>
              <w:autoSpaceDE w:val="0"/>
              <w:autoSpaceDN w:val="0"/>
              <w:adjustRightInd w:val="0"/>
              <w:spacing w:after="0" w:line="240" w:lineRule="auto"/>
              <w:jc w:val="both"/>
              <w:rPr>
                <w:rFonts w:ascii="Times New Roman" w:hAnsi="Times New Roman" w:cs="Times New Roman"/>
                <w:bCs/>
                <w:color w:val="000000"/>
              </w:rPr>
            </w:pPr>
            <w:r w:rsidRPr="00AE6722">
              <w:rPr>
                <w:rFonts w:ascii="Times New Roman" w:hAnsi="Times New Roman" w:cs="Times New Roman"/>
                <w:bCs/>
                <w:color w:val="000000"/>
              </w:rPr>
              <w:t>1) imię i nazwisko lub firmę (nazwę);</w:t>
            </w:r>
          </w:p>
          <w:p w14:paraId="1802433A" w14:textId="1EA54EBB" w:rsidR="00180FC6" w:rsidRPr="00AE6722" w:rsidRDefault="00180FC6" w:rsidP="0021651B">
            <w:pPr>
              <w:autoSpaceDE w:val="0"/>
              <w:autoSpaceDN w:val="0"/>
              <w:adjustRightInd w:val="0"/>
              <w:spacing w:after="0" w:line="240" w:lineRule="auto"/>
              <w:jc w:val="both"/>
              <w:rPr>
                <w:rFonts w:ascii="Times New Roman" w:hAnsi="Times New Roman" w:cs="Times New Roman"/>
                <w:bCs/>
                <w:color w:val="000000"/>
              </w:rPr>
            </w:pPr>
            <w:r w:rsidRPr="00AE6722">
              <w:rPr>
                <w:rFonts w:ascii="Times New Roman" w:hAnsi="Times New Roman" w:cs="Times New Roman"/>
                <w:bCs/>
                <w:color w:val="000000"/>
              </w:rPr>
              <w:t>2) adres miejsca zamieszkania lub siedziby;</w:t>
            </w:r>
          </w:p>
          <w:p w14:paraId="31B10A1A" w14:textId="28AC7B6F" w:rsidR="009D6C98" w:rsidRPr="00AE6722" w:rsidRDefault="009D6C98" w:rsidP="00B410E7">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bCs/>
                <w:color w:val="000000"/>
              </w:rPr>
              <w:t>3) datę wydania i numer zezwolenia;</w:t>
            </w:r>
          </w:p>
          <w:p w14:paraId="6FDD4ABA" w14:textId="3E7A0513" w:rsidR="009D6C98" w:rsidRPr="00AE6722" w:rsidRDefault="009D6C98" w:rsidP="00B410E7">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bCs/>
                <w:color w:val="000000"/>
              </w:rPr>
              <w:t>4) numer telefonu wykonawcy prac;</w:t>
            </w:r>
          </w:p>
          <w:p w14:paraId="1788C61F" w14:textId="7C994ECC" w:rsidR="009D6C98" w:rsidRPr="00AE6722" w:rsidRDefault="009D6C98" w:rsidP="00B410E7">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bCs/>
                <w:color w:val="000000"/>
              </w:rPr>
              <w:t>5) rodzaj i masę każdego wyrobu zawierającego azbest odrębnie;</w:t>
            </w:r>
          </w:p>
          <w:p w14:paraId="7525532C" w14:textId="1A469BA3" w:rsidR="009D6C98" w:rsidRPr="00AE6722" w:rsidRDefault="009D6C98" w:rsidP="00B410E7">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bCs/>
                <w:color w:val="000000"/>
              </w:rPr>
              <w:t>6) identyfikator działki ewidencyjnej, na której znajduje się obiekt, urządzenie lub instalacja oraz ich adres, jeśli istnieje – dla każdego obiektu, urządzenia lub instalacji odrębnie;</w:t>
            </w:r>
          </w:p>
          <w:p w14:paraId="33F4BCDD" w14:textId="4FC6D2E2" w:rsidR="009D6C98" w:rsidRPr="00AE6722" w:rsidRDefault="009D6C98" w:rsidP="00B410E7">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bCs/>
                <w:color w:val="000000"/>
              </w:rPr>
              <w:t xml:space="preserve">7) termin planowanego rozpoczęcia i zakończenia prac dla każdego obiektu, urządzenia lub instalacji odrębnie oraz </w:t>
            </w:r>
            <w:r w:rsidRPr="00AE6722">
              <w:rPr>
                <w:rFonts w:ascii="Times New Roman" w:hAnsi="Times New Roman" w:cs="Times New Roman"/>
                <w:bCs/>
                <w:color w:val="000000"/>
              </w:rPr>
              <w:lastRenderedPageBreak/>
              <w:t>harmonogram szczegółowych prac dla każdego obiektu, urządzenia lub instalacji odrębnie;</w:t>
            </w:r>
          </w:p>
          <w:p w14:paraId="4EFE4A1E" w14:textId="4945E9B2" w:rsidR="009D6C98" w:rsidRPr="00AE6722" w:rsidRDefault="009D6C98" w:rsidP="00B410E7">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bCs/>
                <w:color w:val="000000"/>
              </w:rPr>
              <w:t xml:space="preserve">8) liczbę oraz listę osób narażonych na działanie azbestu z podaniem: imienia i nazwiska, daty ważności zaświadczenia o ukończeniu szkolenia, daty ostatniego badania </w:t>
            </w:r>
            <w:r w:rsidR="006465CD" w:rsidRPr="00AE6722">
              <w:rPr>
                <w:rFonts w:ascii="Times New Roman" w:hAnsi="Times New Roman" w:cs="Times New Roman"/>
                <w:bCs/>
                <w:color w:val="000000"/>
              </w:rPr>
              <w:t>okresowego</w:t>
            </w:r>
            <w:r w:rsidRPr="00AE6722">
              <w:rPr>
                <w:rFonts w:ascii="Times New Roman" w:hAnsi="Times New Roman" w:cs="Times New Roman"/>
                <w:bCs/>
                <w:color w:val="000000"/>
              </w:rPr>
              <w:t xml:space="preserve"> oraz daty jego ważności;</w:t>
            </w:r>
          </w:p>
          <w:p w14:paraId="0C6E46F4" w14:textId="3A7AE94E" w:rsidR="009D6C98" w:rsidRPr="00AE6722" w:rsidRDefault="009D6C98" w:rsidP="00B410E7">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bCs/>
                <w:color w:val="000000"/>
              </w:rPr>
              <w:t>9) określenie zakresu prac i stosowanych metod pracy, w szczególności z uwzględnieniem wymiany powietrza podczas pracy w pomieszczeniach zamkniętych;</w:t>
            </w:r>
          </w:p>
          <w:p w14:paraId="7DA4C140" w14:textId="40E225B1" w:rsidR="009D6C98" w:rsidRPr="00AE6722" w:rsidRDefault="009D6C98" w:rsidP="00B410E7">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bCs/>
                <w:color w:val="000000"/>
              </w:rPr>
              <w:t>10) wykaz posiadanych maszyn i urządzeń, wyposażenia technicznego i socjalnego zapewniającego prowadzenie prac i zabezpieczenie osób narażonych na działanie azbestu oraz środowiska;</w:t>
            </w:r>
          </w:p>
          <w:p w14:paraId="3496A073" w14:textId="4111AF90" w:rsidR="009D6C98" w:rsidRPr="00AE6722" w:rsidRDefault="009D6C98" w:rsidP="00B410E7">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bCs/>
                <w:color w:val="000000"/>
              </w:rPr>
              <w:t>11) rodzaj i masę odpadów zawierających azbest przewidzianych do wytworzenia;</w:t>
            </w:r>
          </w:p>
          <w:p w14:paraId="11961A58" w14:textId="20C9D688" w:rsidR="009D6C98" w:rsidRPr="00AE6722" w:rsidRDefault="009D6C98" w:rsidP="00B410E7">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bCs/>
                <w:color w:val="000000"/>
              </w:rPr>
              <w:t>12) wskazanie przewidywanego terminu wywozu odpadów zawierających azbest przewidzianych do składowania i miejsca unieszkodliwiania tych odpadów;</w:t>
            </w:r>
          </w:p>
          <w:p w14:paraId="467D6F25" w14:textId="32BD8176" w:rsidR="009D6C98" w:rsidRDefault="009D6C98" w:rsidP="00B410E7">
            <w:pPr>
              <w:autoSpaceDE w:val="0"/>
              <w:autoSpaceDN w:val="0"/>
              <w:adjustRightInd w:val="0"/>
              <w:spacing w:after="0" w:line="240" w:lineRule="auto"/>
              <w:jc w:val="both"/>
              <w:rPr>
                <w:rFonts w:ascii="Times New Roman" w:hAnsi="Times New Roman" w:cs="Times New Roman"/>
                <w:bCs/>
                <w:color w:val="000000"/>
              </w:rPr>
            </w:pPr>
            <w:r w:rsidRPr="00AE6722">
              <w:rPr>
                <w:rFonts w:ascii="Times New Roman" w:hAnsi="Times New Roman" w:cs="Times New Roman"/>
                <w:bCs/>
                <w:color w:val="000000"/>
              </w:rPr>
              <w:t>13) określenie środków podjętych w celu ograniczenia narażenia na działanie azbestu</w:t>
            </w:r>
            <w:r w:rsidR="003A50EE">
              <w:rPr>
                <w:rFonts w:ascii="Times New Roman" w:hAnsi="Times New Roman" w:cs="Times New Roman"/>
                <w:bCs/>
                <w:color w:val="000000"/>
              </w:rPr>
              <w:t>;</w:t>
            </w:r>
          </w:p>
          <w:p w14:paraId="58D0BD5A" w14:textId="194DFFA5" w:rsidR="003A50EE" w:rsidRPr="003A50EE" w:rsidRDefault="003A50EE" w:rsidP="003C3D50">
            <w:pPr>
              <w:autoSpaceDE w:val="0"/>
              <w:autoSpaceDN w:val="0"/>
              <w:adjustRightInd w:val="0"/>
              <w:spacing w:after="0" w:line="240" w:lineRule="auto"/>
              <w:jc w:val="both"/>
              <w:rPr>
                <w:rFonts w:ascii="Times New Roman" w:hAnsi="Times New Roman" w:cs="Times New Roman"/>
                <w:bCs/>
                <w:color w:val="000000"/>
              </w:rPr>
            </w:pPr>
            <w:r w:rsidRPr="003C3D50">
              <w:rPr>
                <w:rFonts w:ascii="Times New Roman" w:hAnsi="Times New Roman" w:cs="Times New Roman"/>
                <w:bCs/>
                <w:color w:val="000000"/>
              </w:rPr>
              <w:t>14) obowiązanie wykonawcy prac do przedłożenia nowego zgłoszenia w przypadku zmiany narażenia na działanie azbestu mającej wpływ na warunki pracy.</w:t>
            </w:r>
          </w:p>
          <w:p w14:paraId="2FB3200E" w14:textId="4BD9E1B0" w:rsidR="009D6C98" w:rsidRPr="00AE6722" w:rsidRDefault="009D6C98" w:rsidP="009D6C98">
            <w:pPr>
              <w:autoSpaceDE w:val="0"/>
              <w:autoSpaceDN w:val="0"/>
              <w:adjustRightInd w:val="0"/>
              <w:spacing w:after="0" w:line="240" w:lineRule="auto"/>
              <w:jc w:val="both"/>
              <w:rPr>
                <w:rFonts w:ascii="Times New Roman" w:hAnsi="Times New Roman" w:cs="Times New Roman"/>
                <w:bCs/>
                <w:color w:val="000000"/>
              </w:rPr>
            </w:pPr>
            <w:r w:rsidRPr="00AE6722">
              <w:rPr>
                <w:rFonts w:ascii="Times New Roman" w:hAnsi="Times New Roman" w:cs="Times New Roman"/>
                <w:bCs/>
                <w:color w:val="000000"/>
              </w:rPr>
              <w:t xml:space="preserve">5. Wykonawca prac do zgłoszenia załącza plan, o którym mowa w art. </w:t>
            </w:r>
            <w:r w:rsidR="00B410E7" w:rsidRPr="00AE6722">
              <w:rPr>
                <w:rFonts w:ascii="Times New Roman" w:hAnsi="Times New Roman" w:cs="Times New Roman"/>
                <w:bCs/>
                <w:color w:val="000000"/>
              </w:rPr>
              <w:t>19</w:t>
            </w:r>
            <w:r w:rsidRPr="00AE6722">
              <w:rPr>
                <w:rFonts w:ascii="Times New Roman" w:hAnsi="Times New Roman" w:cs="Times New Roman"/>
                <w:bCs/>
                <w:color w:val="000000"/>
              </w:rPr>
              <w:t xml:space="preserve"> ust. 1.</w:t>
            </w:r>
          </w:p>
          <w:p w14:paraId="2CC67841" w14:textId="77777777" w:rsidR="009D6C98" w:rsidRPr="00AE6722" w:rsidRDefault="009D6C98" w:rsidP="0058420F">
            <w:pPr>
              <w:autoSpaceDE w:val="0"/>
              <w:autoSpaceDN w:val="0"/>
              <w:adjustRightInd w:val="0"/>
              <w:spacing w:after="0" w:line="240" w:lineRule="auto"/>
              <w:jc w:val="both"/>
              <w:rPr>
                <w:rFonts w:ascii="Times New Roman" w:hAnsi="Times New Roman" w:cs="Times New Roman"/>
                <w:bCs/>
                <w:color w:val="000000"/>
              </w:rPr>
            </w:pPr>
          </w:p>
          <w:p w14:paraId="7A8BE874" w14:textId="7D3D0E79" w:rsidR="00180FC6" w:rsidRPr="00AE6722" w:rsidRDefault="00D138CA" w:rsidP="0021651B">
            <w:pPr>
              <w:tabs>
                <w:tab w:val="left" w:pos="2649"/>
              </w:tabs>
              <w:spacing w:after="0" w:line="240" w:lineRule="auto"/>
              <w:jc w:val="both"/>
              <w:rPr>
                <w:rFonts w:ascii="Times New Roman" w:hAnsi="Times New Roman" w:cs="Times New Roman"/>
                <w:b/>
                <w:bCs/>
              </w:rPr>
            </w:pPr>
            <w:r w:rsidRPr="00AE6722">
              <w:rPr>
                <w:rFonts w:ascii="Times New Roman" w:hAnsi="Times New Roman" w:cs="Times New Roman"/>
                <w:b/>
                <w:bCs/>
              </w:rPr>
              <w:t>Transpozycja do czasu wejścia w życie ustawy o wyrobach zawierających azbest</w:t>
            </w:r>
            <w:r w:rsidR="00180FC6" w:rsidRPr="00AE6722">
              <w:rPr>
                <w:rFonts w:ascii="Times New Roman" w:hAnsi="Times New Roman" w:cs="Times New Roman"/>
                <w:b/>
                <w:bCs/>
              </w:rPr>
              <w:t>:</w:t>
            </w:r>
          </w:p>
          <w:p w14:paraId="6461AEEA" w14:textId="77777777" w:rsidR="00180FC6" w:rsidRPr="00AE6722" w:rsidRDefault="00180FC6" w:rsidP="0021651B">
            <w:pPr>
              <w:tabs>
                <w:tab w:val="left" w:pos="2649"/>
              </w:tabs>
              <w:spacing w:after="0" w:line="240" w:lineRule="auto"/>
              <w:jc w:val="both"/>
              <w:rPr>
                <w:rFonts w:ascii="Times New Roman" w:hAnsi="Times New Roman" w:cs="Times New Roman"/>
              </w:rPr>
            </w:pPr>
            <w:r w:rsidRPr="00AE6722">
              <w:rPr>
                <w:rFonts w:ascii="Times New Roman" w:hAnsi="Times New Roman" w:cs="Times New Roman"/>
              </w:rPr>
              <w:t xml:space="preserve">rozporządzenie Ministra Gospodarki, Pracy i Polityki Społecznej z dnia 2 kwietnia 2004 r. w sprawie sposobów i warunków bezpiecznego użytkowania i usuwania wyrobów zawierających azbest </w:t>
            </w:r>
            <w:hyperlink r:id="rId22" w:history="1">
              <w:r w:rsidRPr="00AE6722">
                <w:rPr>
                  <w:rFonts w:ascii="Times New Roman" w:hAnsi="Times New Roman" w:cs="Times New Roman"/>
                </w:rPr>
                <w:t>(Dz.U. z 2004 r. poz. 649 oraz z 2010 r. poz. 1089)</w:t>
              </w:r>
            </w:hyperlink>
          </w:p>
          <w:p w14:paraId="1280274B" w14:textId="77777777" w:rsidR="00180FC6" w:rsidRPr="00AE6722" w:rsidRDefault="00180FC6" w:rsidP="0021651B">
            <w:pPr>
              <w:tabs>
                <w:tab w:val="left" w:pos="2649"/>
              </w:tabs>
              <w:spacing w:after="0" w:line="240" w:lineRule="auto"/>
              <w:jc w:val="both"/>
              <w:rPr>
                <w:rFonts w:ascii="Times New Roman" w:hAnsi="Times New Roman" w:cs="Times New Roman"/>
              </w:rPr>
            </w:pPr>
            <w:r w:rsidRPr="00AE6722">
              <w:rPr>
                <w:rFonts w:ascii="Times New Roman" w:hAnsi="Times New Roman" w:cs="Times New Roman"/>
              </w:rPr>
              <w:t>– § 6 ust. 3</w:t>
            </w:r>
          </w:p>
          <w:p w14:paraId="59702B61" w14:textId="77777777" w:rsidR="00180FC6" w:rsidRPr="00AE6722" w:rsidRDefault="00180FC6" w:rsidP="0021651B">
            <w:pPr>
              <w:tabs>
                <w:tab w:val="left" w:pos="2649"/>
              </w:tabs>
              <w:spacing w:after="0" w:line="240" w:lineRule="auto"/>
              <w:jc w:val="both"/>
              <w:rPr>
                <w:rFonts w:ascii="Times New Roman" w:hAnsi="Times New Roman" w:cs="Times New Roman"/>
              </w:rPr>
            </w:pPr>
            <w:r w:rsidRPr="00AE6722">
              <w:rPr>
                <w:rFonts w:ascii="Times New Roman" w:hAnsi="Times New Roman" w:cs="Times New Roman"/>
              </w:rPr>
              <w:lastRenderedPageBreak/>
              <w:t xml:space="preserve">3. Zgłoszenie, o którym mowa w ust. 2, powinno zawierać w szczególności: </w:t>
            </w:r>
          </w:p>
          <w:p w14:paraId="3F3D1EDA" w14:textId="77777777" w:rsidR="00180FC6" w:rsidRPr="00AE6722" w:rsidRDefault="00180FC6" w:rsidP="0021651B">
            <w:pPr>
              <w:tabs>
                <w:tab w:val="left" w:pos="2649"/>
              </w:tabs>
              <w:spacing w:after="0" w:line="240" w:lineRule="auto"/>
              <w:jc w:val="both"/>
              <w:rPr>
                <w:rFonts w:ascii="Times New Roman" w:hAnsi="Times New Roman" w:cs="Times New Roman"/>
              </w:rPr>
            </w:pPr>
            <w:r w:rsidRPr="00AE6722">
              <w:rPr>
                <w:rFonts w:ascii="Times New Roman" w:hAnsi="Times New Roman" w:cs="Times New Roman"/>
              </w:rPr>
              <w:t xml:space="preserve">1) rodzaj lub nazwę wyrobów zawierających azbest według grup wyrobów określonych w odrębnych przepisach, </w:t>
            </w:r>
          </w:p>
          <w:p w14:paraId="26D55947" w14:textId="77777777" w:rsidR="00180FC6" w:rsidRPr="00AE6722" w:rsidRDefault="00180FC6" w:rsidP="0021651B">
            <w:pPr>
              <w:tabs>
                <w:tab w:val="left" w:pos="2649"/>
              </w:tabs>
              <w:spacing w:after="0" w:line="240" w:lineRule="auto"/>
              <w:jc w:val="both"/>
              <w:rPr>
                <w:rFonts w:ascii="Times New Roman" w:hAnsi="Times New Roman" w:cs="Times New Roman"/>
              </w:rPr>
            </w:pPr>
            <w:r w:rsidRPr="00AE6722">
              <w:rPr>
                <w:rFonts w:ascii="Times New Roman" w:hAnsi="Times New Roman" w:cs="Times New Roman"/>
              </w:rPr>
              <w:t xml:space="preserve">2) termin rozpoczęcia i planowanego zakończenia prac, </w:t>
            </w:r>
          </w:p>
          <w:p w14:paraId="61CEC897" w14:textId="77777777" w:rsidR="00180FC6" w:rsidRPr="00AE6722" w:rsidRDefault="00180FC6" w:rsidP="0021651B">
            <w:pPr>
              <w:tabs>
                <w:tab w:val="left" w:pos="2649"/>
              </w:tabs>
              <w:spacing w:after="0" w:line="240" w:lineRule="auto"/>
              <w:jc w:val="both"/>
              <w:rPr>
                <w:rFonts w:ascii="Times New Roman" w:hAnsi="Times New Roman" w:cs="Times New Roman"/>
              </w:rPr>
            </w:pPr>
            <w:r w:rsidRPr="00AE6722">
              <w:rPr>
                <w:rFonts w:ascii="Times New Roman" w:hAnsi="Times New Roman" w:cs="Times New Roman"/>
              </w:rPr>
              <w:t xml:space="preserve">3) adres obiektu, urządzenia budowlanego lub instalacji przemysłowej, </w:t>
            </w:r>
          </w:p>
          <w:p w14:paraId="54F233DA" w14:textId="77777777" w:rsidR="00180FC6" w:rsidRPr="00AE6722" w:rsidRDefault="00180FC6" w:rsidP="0021651B">
            <w:pPr>
              <w:tabs>
                <w:tab w:val="left" w:pos="2649"/>
              </w:tabs>
              <w:spacing w:after="0" w:line="240" w:lineRule="auto"/>
              <w:jc w:val="both"/>
              <w:rPr>
                <w:rFonts w:ascii="Times New Roman" w:hAnsi="Times New Roman" w:cs="Times New Roman"/>
              </w:rPr>
            </w:pPr>
            <w:r w:rsidRPr="00AE6722">
              <w:rPr>
                <w:rFonts w:ascii="Times New Roman" w:hAnsi="Times New Roman" w:cs="Times New Roman"/>
              </w:rPr>
              <w:t xml:space="preserve">4) kopię aktualnej oceny stanu wyrobów zawierających azbest, </w:t>
            </w:r>
          </w:p>
          <w:p w14:paraId="6ABC1AB8" w14:textId="77777777" w:rsidR="00180FC6" w:rsidRPr="00AE6722" w:rsidRDefault="00180FC6" w:rsidP="0021651B">
            <w:pPr>
              <w:tabs>
                <w:tab w:val="left" w:pos="2649"/>
              </w:tabs>
              <w:spacing w:after="0" w:line="240" w:lineRule="auto"/>
              <w:jc w:val="both"/>
              <w:rPr>
                <w:rFonts w:ascii="Times New Roman" w:hAnsi="Times New Roman" w:cs="Times New Roman"/>
              </w:rPr>
            </w:pPr>
            <w:r w:rsidRPr="00AE6722">
              <w:rPr>
                <w:rFonts w:ascii="Times New Roman" w:hAnsi="Times New Roman" w:cs="Times New Roman"/>
              </w:rPr>
              <w:t xml:space="preserve">5) określenie liczby pracowników, którzy przebywać będą w kontakcie z azbestem, </w:t>
            </w:r>
          </w:p>
          <w:p w14:paraId="44A9370C" w14:textId="2C127370" w:rsidR="00E6385E" w:rsidRPr="00AE6722" w:rsidRDefault="00180FC6" w:rsidP="0021651B">
            <w:pPr>
              <w:tabs>
                <w:tab w:val="left" w:pos="2649"/>
              </w:tabs>
              <w:spacing w:after="0" w:line="240" w:lineRule="auto"/>
              <w:jc w:val="both"/>
              <w:rPr>
                <w:rFonts w:ascii="Times New Roman" w:hAnsi="Times New Roman" w:cs="Times New Roman"/>
              </w:rPr>
            </w:pPr>
            <w:r w:rsidRPr="00AE6722">
              <w:rPr>
                <w:rFonts w:ascii="Times New Roman" w:hAnsi="Times New Roman" w:cs="Times New Roman"/>
              </w:rPr>
              <w:t>6) obowiązanie wykonawcy prac do przedłożenia nowego zgłoszenia w przypadku zmiany warunków prowadzenia robót.</w:t>
            </w:r>
          </w:p>
        </w:tc>
        <w:tc>
          <w:tcPr>
            <w:tcW w:w="1500" w:type="dxa"/>
          </w:tcPr>
          <w:p w14:paraId="2AB1AE2A" w14:textId="77777777" w:rsidR="00E6385E" w:rsidRPr="00AE6722" w:rsidRDefault="00E6385E" w:rsidP="0021651B">
            <w:pPr>
              <w:spacing w:after="0" w:line="240" w:lineRule="auto"/>
              <w:jc w:val="both"/>
              <w:rPr>
                <w:rFonts w:ascii="Times New Roman" w:eastAsia="Times New Roman" w:hAnsi="Times New Roman" w:cs="Times New Roman"/>
                <w:lang w:eastAsia="pl-PL"/>
              </w:rPr>
            </w:pPr>
          </w:p>
        </w:tc>
      </w:tr>
      <w:tr w:rsidR="00E6385E" w:rsidRPr="00AE6722" w14:paraId="5E11E8F3" w14:textId="77777777" w:rsidTr="0085688B">
        <w:trPr>
          <w:trHeight w:val="539"/>
        </w:trPr>
        <w:tc>
          <w:tcPr>
            <w:tcW w:w="846" w:type="dxa"/>
          </w:tcPr>
          <w:p w14:paraId="5B054587" w14:textId="6B3B207B" w:rsidR="00E6385E" w:rsidRPr="00AE6722" w:rsidRDefault="00B44E97" w:rsidP="0021651B">
            <w:pPr>
              <w:spacing w:after="0" w:line="240" w:lineRule="auto"/>
              <w:jc w:val="both"/>
              <w:rPr>
                <w:rFonts w:ascii="Times New Roman" w:hAnsi="Times New Roman" w:cs="Times New Roman"/>
                <w:b/>
                <w:bCs/>
              </w:rPr>
            </w:pPr>
            <w:r w:rsidRPr="00AE6722">
              <w:rPr>
                <w:rFonts w:ascii="Times New Roman" w:hAnsi="Times New Roman" w:cs="Times New Roman"/>
                <w:b/>
                <w:bCs/>
              </w:rPr>
              <w:lastRenderedPageBreak/>
              <w:t>Art. 13 ust. 3</w:t>
            </w:r>
          </w:p>
        </w:tc>
        <w:tc>
          <w:tcPr>
            <w:tcW w:w="5528" w:type="dxa"/>
            <w:gridSpan w:val="2"/>
          </w:tcPr>
          <w:p w14:paraId="744938B0" w14:textId="27567E11" w:rsidR="00E6385E" w:rsidRPr="00AE6722" w:rsidRDefault="00B44E97"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Na wniosek właściwych organów plan, o których mowa w ust. 1, musi być im przekazany przed rozpoczęciem przewidywanych prac.</w:t>
            </w:r>
          </w:p>
        </w:tc>
        <w:tc>
          <w:tcPr>
            <w:tcW w:w="851" w:type="dxa"/>
          </w:tcPr>
          <w:p w14:paraId="3810A050" w14:textId="7334B975" w:rsidR="00E6385E" w:rsidRPr="00AE6722" w:rsidRDefault="00B44E97"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70E2F7F3" w14:textId="08236427" w:rsidR="00E6385E" w:rsidRPr="00AE6722" w:rsidRDefault="00CA5ADC"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Art. 2</w:t>
            </w:r>
            <w:r w:rsidR="009A07FE" w:rsidRPr="00AE6722">
              <w:rPr>
                <w:rFonts w:ascii="Times New Roman" w:hAnsi="Times New Roman" w:cs="Times New Roman"/>
                <w:b/>
                <w:bCs/>
              </w:rPr>
              <w:t>0</w:t>
            </w:r>
            <w:r w:rsidRPr="00AE6722">
              <w:rPr>
                <w:rFonts w:ascii="Times New Roman" w:hAnsi="Times New Roman" w:cs="Times New Roman"/>
                <w:b/>
                <w:bCs/>
              </w:rPr>
              <w:t xml:space="preserve"> ust. 1</w:t>
            </w:r>
            <w:r w:rsidR="00056093" w:rsidRPr="00AE6722">
              <w:rPr>
                <w:rFonts w:ascii="Times New Roman" w:hAnsi="Times New Roman" w:cs="Times New Roman"/>
                <w:b/>
                <w:bCs/>
              </w:rPr>
              <w:t>,</w:t>
            </w:r>
            <w:r w:rsidR="0014718E" w:rsidRPr="00AE6722">
              <w:rPr>
                <w:rFonts w:ascii="Times New Roman" w:hAnsi="Times New Roman" w:cs="Times New Roman"/>
                <w:b/>
                <w:bCs/>
              </w:rPr>
              <w:t xml:space="preserve"> </w:t>
            </w:r>
            <w:r w:rsidR="00056093" w:rsidRPr="00AE6722">
              <w:rPr>
                <w:rFonts w:ascii="Times New Roman" w:hAnsi="Times New Roman" w:cs="Times New Roman"/>
                <w:b/>
                <w:bCs/>
              </w:rPr>
              <w:t xml:space="preserve"> 2</w:t>
            </w:r>
            <w:r w:rsidRPr="00AE6722">
              <w:rPr>
                <w:rFonts w:ascii="Times New Roman" w:hAnsi="Times New Roman" w:cs="Times New Roman"/>
                <w:b/>
                <w:bCs/>
              </w:rPr>
              <w:t xml:space="preserve"> i </w:t>
            </w:r>
            <w:r w:rsidR="00056093" w:rsidRPr="00AE6722">
              <w:rPr>
                <w:rFonts w:ascii="Times New Roman" w:hAnsi="Times New Roman" w:cs="Times New Roman"/>
                <w:b/>
                <w:bCs/>
              </w:rPr>
              <w:t>5</w:t>
            </w:r>
          </w:p>
        </w:tc>
        <w:tc>
          <w:tcPr>
            <w:tcW w:w="5420" w:type="dxa"/>
          </w:tcPr>
          <w:p w14:paraId="5C0267C1" w14:textId="59C8C45F" w:rsidR="00056093" w:rsidRPr="00AE6722" w:rsidRDefault="00CA5ADC" w:rsidP="0014718E">
            <w:pPr>
              <w:tabs>
                <w:tab w:val="left" w:pos="2649"/>
              </w:tabs>
              <w:spacing w:after="0" w:line="240" w:lineRule="auto"/>
              <w:jc w:val="both"/>
              <w:rPr>
                <w:rFonts w:ascii="Times New Roman" w:hAnsi="Times New Roman" w:cs="Times New Roman"/>
              </w:rPr>
            </w:pPr>
            <w:r w:rsidRPr="00AE6722">
              <w:rPr>
                <w:rFonts w:ascii="Times New Roman" w:eastAsiaTheme="minorEastAsia" w:hAnsi="Times New Roman" w:cs="Times New Roman"/>
                <w:lang w:eastAsia="pl-PL"/>
              </w:rPr>
              <w:t>1</w:t>
            </w:r>
            <w:r w:rsidRPr="00AE6722">
              <w:rPr>
                <w:rFonts w:ascii="Times New Roman" w:hAnsi="Times New Roman" w:cs="Times New Roman"/>
              </w:rPr>
              <w:t>. Wykonawca prac</w:t>
            </w:r>
            <w:r w:rsidR="00056093" w:rsidRPr="00AE6722">
              <w:rPr>
                <w:rFonts w:ascii="Times New Roman" w:hAnsi="Times New Roman" w:cs="Times New Roman"/>
              </w:rPr>
              <w:t xml:space="preserve"> składa zgłoszenie o zamiarze rozpoczęcia prac polegających na usuwaniu lub zabezpieczaniu wyrobów zawierających azbest:</w:t>
            </w:r>
          </w:p>
          <w:p w14:paraId="6353469B" w14:textId="6CF08109" w:rsidR="00056093" w:rsidRPr="00AE6722" w:rsidRDefault="00056093" w:rsidP="0014718E">
            <w:pPr>
              <w:tabs>
                <w:tab w:val="left" w:pos="2649"/>
              </w:tabs>
              <w:spacing w:after="0" w:line="240" w:lineRule="auto"/>
              <w:jc w:val="both"/>
              <w:rPr>
                <w:rFonts w:ascii="Times New Roman" w:hAnsi="Times New Roman" w:cs="Times New Roman"/>
              </w:rPr>
            </w:pPr>
            <w:r w:rsidRPr="00AE6722">
              <w:rPr>
                <w:rFonts w:ascii="Times New Roman" w:hAnsi="Times New Roman" w:cs="Times New Roman"/>
              </w:rPr>
              <w:t>1) właściwemu okręgowemu inspektorowi pracy;</w:t>
            </w:r>
          </w:p>
          <w:p w14:paraId="04D3AADC" w14:textId="5E1C6946" w:rsidR="00056093" w:rsidRPr="00AE6722" w:rsidRDefault="00056093" w:rsidP="0014718E">
            <w:pPr>
              <w:tabs>
                <w:tab w:val="left" w:pos="2649"/>
              </w:tabs>
              <w:spacing w:after="0" w:line="240" w:lineRule="auto"/>
              <w:jc w:val="both"/>
              <w:rPr>
                <w:rFonts w:ascii="Times New Roman" w:hAnsi="Times New Roman" w:cs="Times New Roman"/>
              </w:rPr>
            </w:pPr>
            <w:r w:rsidRPr="00AE6722">
              <w:rPr>
                <w:rFonts w:ascii="Times New Roman" w:hAnsi="Times New Roman" w:cs="Times New Roman"/>
              </w:rPr>
              <w:t>2) właściwemu państwowemu powiatowemu inspektorowi sanitarnemu albo właściwemu państwowemu granicznemu inspektorowi sanitarnemu;</w:t>
            </w:r>
          </w:p>
          <w:p w14:paraId="474E5AF7" w14:textId="09644E20" w:rsidR="00056093" w:rsidRPr="00AE6722" w:rsidRDefault="00CF23E1" w:rsidP="0014718E">
            <w:pPr>
              <w:tabs>
                <w:tab w:val="left" w:pos="2649"/>
              </w:tabs>
              <w:spacing w:after="0" w:line="240" w:lineRule="auto"/>
              <w:jc w:val="both"/>
              <w:rPr>
                <w:rFonts w:ascii="Times New Roman" w:hAnsi="Times New Roman" w:cs="Times New Roman"/>
              </w:rPr>
            </w:pPr>
            <w:r w:rsidRPr="00AE6722">
              <w:rPr>
                <w:rFonts w:ascii="Times New Roman" w:hAnsi="Times New Roman" w:cs="Times New Roman"/>
              </w:rPr>
              <w:t>3</w:t>
            </w:r>
            <w:r w:rsidR="00056093" w:rsidRPr="00AE6722">
              <w:rPr>
                <w:rFonts w:ascii="Times New Roman" w:hAnsi="Times New Roman" w:cs="Times New Roman"/>
              </w:rPr>
              <w:t xml:space="preserve">) właściwemu organowi nadzoru budowlanego </w:t>
            </w:r>
          </w:p>
          <w:p w14:paraId="5E9CFEDB" w14:textId="77777777" w:rsidR="00056093" w:rsidRPr="00AE6722" w:rsidRDefault="00056093" w:rsidP="0014718E">
            <w:pPr>
              <w:tabs>
                <w:tab w:val="left" w:pos="2649"/>
              </w:tabs>
              <w:spacing w:after="0" w:line="240" w:lineRule="auto"/>
              <w:jc w:val="both"/>
              <w:rPr>
                <w:rFonts w:ascii="Times New Roman" w:hAnsi="Times New Roman" w:cs="Times New Roman"/>
              </w:rPr>
            </w:pPr>
            <w:r w:rsidRPr="00AE6722">
              <w:rPr>
                <w:rFonts w:ascii="Times New Roman" w:hAnsi="Times New Roman" w:cs="Times New Roman"/>
              </w:rPr>
              <w:t xml:space="preserve">– w terminie co najmniej 14 dni przed ich rozpoczęciem. </w:t>
            </w:r>
          </w:p>
          <w:p w14:paraId="74670227" w14:textId="5C641CB9" w:rsidR="00056093" w:rsidRPr="00AE6722" w:rsidRDefault="00056093" w:rsidP="0014718E">
            <w:pPr>
              <w:tabs>
                <w:tab w:val="left" w:pos="2649"/>
              </w:tabs>
              <w:spacing w:after="0" w:line="240" w:lineRule="auto"/>
              <w:jc w:val="both"/>
              <w:rPr>
                <w:rFonts w:ascii="Times New Roman" w:hAnsi="Times New Roman" w:cs="Times New Roman"/>
              </w:rPr>
            </w:pPr>
            <w:r w:rsidRPr="00AE6722">
              <w:rPr>
                <w:rFonts w:ascii="Times New Roman" w:hAnsi="Times New Roman" w:cs="Times New Roman"/>
              </w:rPr>
              <w:t>2. W przypadku prac wykonywanych na terenie jednostek  organizacyjnych podległych Ministrowi Obrony Narodowej lub przez niego nadzorowanych wykonawca prac składa zgłoszenie, o którym mowa w ust. 1, do komendanta właściwego terytorialnie wojskowego ośrodka medycyny prewencyjnej, w terminie co najmniej 14 dni przed rozpoczęciem prac.</w:t>
            </w:r>
          </w:p>
          <w:p w14:paraId="0906B688" w14:textId="5C2B9959" w:rsidR="00056093" w:rsidRPr="00AE6722" w:rsidRDefault="00056093" w:rsidP="0014718E">
            <w:pPr>
              <w:tabs>
                <w:tab w:val="left" w:pos="2649"/>
              </w:tabs>
              <w:spacing w:after="0" w:line="240" w:lineRule="auto"/>
              <w:jc w:val="both"/>
              <w:rPr>
                <w:rFonts w:ascii="Times New Roman" w:hAnsi="Times New Roman" w:cs="Times New Roman"/>
              </w:rPr>
            </w:pPr>
            <w:r w:rsidRPr="00AE6722">
              <w:rPr>
                <w:rFonts w:ascii="Times New Roman" w:hAnsi="Times New Roman" w:cs="Times New Roman"/>
              </w:rPr>
              <w:t xml:space="preserve">5. Wykonawca prac do zgłoszenia załącza plan, o którym mowa w art. </w:t>
            </w:r>
            <w:r w:rsidR="0014718E" w:rsidRPr="00AE6722">
              <w:rPr>
                <w:rFonts w:ascii="Times New Roman" w:hAnsi="Times New Roman" w:cs="Times New Roman"/>
              </w:rPr>
              <w:t>19</w:t>
            </w:r>
            <w:r w:rsidRPr="00AE6722">
              <w:rPr>
                <w:rFonts w:ascii="Times New Roman" w:hAnsi="Times New Roman" w:cs="Times New Roman"/>
              </w:rPr>
              <w:t xml:space="preserve"> ust. 1.</w:t>
            </w:r>
          </w:p>
          <w:p w14:paraId="61C32151" w14:textId="77777777" w:rsidR="00056093" w:rsidRPr="00AE6722" w:rsidRDefault="00056093" w:rsidP="00056093">
            <w:pPr>
              <w:spacing w:after="0" w:line="240" w:lineRule="auto"/>
              <w:jc w:val="both"/>
              <w:rPr>
                <w:rFonts w:ascii="Times New Roman" w:eastAsiaTheme="minorEastAsia" w:hAnsi="Times New Roman" w:cs="Times New Roman"/>
                <w:lang w:eastAsia="pl-PL"/>
              </w:rPr>
            </w:pPr>
          </w:p>
          <w:p w14:paraId="05DD371A" w14:textId="1A298F0B" w:rsidR="00CA5ADC" w:rsidRPr="00AE6722" w:rsidRDefault="00D138CA" w:rsidP="0021651B">
            <w:pPr>
              <w:tabs>
                <w:tab w:val="left" w:pos="2649"/>
              </w:tabs>
              <w:spacing w:after="0" w:line="240" w:lineRule="auto"/>
              <w:jc w:val="both"/>
              <w:rPr>
                <w:rFonts w:ascii="Times New Roman" w:hAnsi="Times New Roman" w:cs="Times New Roman"/>
                <w:b/>
                <w:bCs/>
              </w:rPr>
            </w:pPr>
            <w:r w:rsidRPr="00AE6722">
              <w:rPr>
                <w:rFonts w:ascii="Times New Roman" w:hAnsi="Times New Roman" w:cs="Times New Roman"/>
                <w:b/>
                <w:bCs/>
              </w:rPr>
              <w:t xml:space="preserve">Transpozycja do czasu wejścia w życie ustawy o wyrobach zawierających azbest </w:t>
            </w:r>
            <w:r w:rsidR="00CA5ADC" w:rsidRPr="00AE6722">
              <w:rPr>
                <w:rFonts w:ascii="Times New Roman" w:hAnsi="Times New Roman" w:cs="Times New Roman"/>
                <w:b/>
                <w:bCs/>
              </w:rPr>
              <w:t>:</w:t>
            </w:r>
          </w:p>
          <w:p w14:paraId="12979F77" w14:textId="7889EB69" w:rsidR="00CA5ADC" w:rsidRPr="00AE6722" w:rsidRDefault="00CA5ADC" w:rsidP="0021651B">
            <w:pPr>
              <w:tabs>
                <w:tab w:val="left" w:pos="2649"/>
              </w:tabs>
              <w:spacing w:after="0" w:line="240" w:lineRule="auto"/>
              <w:jc w:val="both"/>
              <w:rPr>
                <w:rFonts w:ascii="Times New Roman" w:hAnsi="Times New Roman" w:cs="Times New Roman"/>
              </w:rPr>
            </w:pPr>
            <w:r w:rsidRPr="00AE6722">
              <w:rPr>
                <w:rFonts w:ascii="Times New Roman" w:hAnsi="Times New Roman" w:cs="Times New Roman"/>
              </w:rPr>
              <w:lastRenderedPageBreak/>
              <w:t xml:space="preserve">rozporządzenie Ministra Gospodarki, Pracy i Polityki Społecznej z dnia 2 kwietnia 2004 r. w sprawie sposobów i warunków bezpiecznego użytkowania i usuwania wyrobów zawierających azbest </w:t>
            </w:r>
            <w:hyperlink r:id="rId23" w:history="1">
              <w:r w:rsidRPr="00AE6722">
                <w:rPr>
                  <w:rFonts w:ascii="Times New Roman" w:hAnsi="Times New Roman" w:cs="Times New Roman"/>
                </w:rPr>
                <w:t>(Dz.U. z 2004 r. poz. 649 oraz z 2010 r. poz. 1089)</w:t>
              </w:r>
            </w:hyperlink>
            <w:r w:rsidRPr="00AE6722">
              <w:rPr>
                <w:rFonts w:ascii="Times New Roman" w:hAnsi="Times New Roman" w:cs="Times New Roman"/>
              </w:rPr>
              <w:t xml:space="preserve">. </w:t>
            </w:r>
          </w:p>
          <w:p w14:paraId="5DCD427D" w14:textId="77777777" w:rsidR="00CA5ADC" w:rsidRPr="00AE6722" w:rsidRDefault="00CA5ADC" w:rsidP="0021651B">
            <w:pPr>
              <w:tabs>
                <w:tab w:val="left" w:pos="2649"/>
              </w:tabs>
              <w:spacing w:after="0" w:line="240" w:lineRule="auto"/>
              <w:jc w:val="both"/>
              <w:rPr>
                <w:rFonts w:ascii="Times New Roman" w:hAnsi="Times New Roman" w:cs="Times New Roman"/>
              </w:rPr>
            </w:pPr>
            <w:r w:rsidRPr="00AE6722">
              <w:rPr>
                <w:rFonts w:ascii="Times New Roman" w:hAnsi="Times New Roman" w:cs="Times New Roman"/>
              </w:rPr>
              <w:t>– § 6 ust. 2</w:t>
            </w:r>
          </w:p>
          <w:p w14:paraId="4E4F0BC7" w14:textId="5E1918A6" w:rsidR="00990134" w:rsidRPr="00AE6722" w:rsidRDefault="00CA5ADC" w:rsidP="0021651B">
            <w:pPr>
              <w:tabs>
                <w:tab w:val="left" w:pos="2649"/>
              </w:tabs>
              <w:spacing w:after="0" w:line="240" w:lineRule="auto"/>
              <w:jc w:val="both"/>
              <w:rPr>
                <w:rFonts w:ascii="Times New Roman" w:hAnsi="Times New Roman" w:cs="Times New Roman"/>
              </w:rPr>
            </w:pPr>
            <w:r w:rsidRPr="00AE6722">
              <w:rPr>
                <w:rFonts w:ascii="Times New Roman" w:hAnsi="Times New Roman" w:cs="Times New Roman"/>
              </w:rPr>
              <w:t>2.Wykonawca prac polegających na zabezpieczeniu lub usunięciu wyrobów zawierających azbest z miejsca, obiektu, urządzenia budowlanego lub instalacji przemysłowej, a także z terenu prac obowiązany jest do zgłoszenia zamiaru przeprowadzenia tych prac właściwemu organowi nadzoru budowlanego, właściwemu okręgowemu inspektorowi pracy oraz właściwemu państwowemu inspektorowi sanitarnemu, w terminie co najmniej 7 dni przed rozpoczęciem prac.</w:t>
            </w:r>
          </w:p>
        </w:tc>
        <w:tc>
          <w:tcPr>
            <w:tcW w:w="1500" w:type="dxa"/>
          </w:tcPr>
          <w:p w14:paraId="4983BDB7" w14:textId="77777777" w:rsidR="00E6385E" w:rsidRPr="00AE6722" w:rsidRDefault="00E6385E" w:rsidP="0021651B">
            <w:pPr>
              <w:spacing w:after="0" w:line="240" w:lineRule="auto"/>
              <w:jc w:val="both"/>
              <w:rPr>
                <w:rFonts w:ascii="Times New Roman" w:eastAsia="Times New Roman" w:hAnsi="Times New Roman" w:cs="Times New Roman"/>
                <w:lang w:eastAsia="pl-PL"/>
              </w:rPr>
            </w:pPr>
          </w:p>
        </w:tc>
      </w:tr>
      <w:tr w:rsidR="00E6385E" w:rsidRPr="00AE6722" w14:paraId="3CF1E9CD" w14:textId="77777777" w:rsidTr="0085688B">
        <w:trPr>
          <w:trHeight w:val="539"/>
        </w:trPr>
        <w:tc>
          <w:tcPr>
            <w:tcW w:w="846" w:type="dxa"/>
          </w:tcPr>
          <w:p w14:paraId="3CC959FD" w14:textId="77777777" w:rsidR="00D52587" w:rsidRPr="00AE6722" w:rsidRDefault="00D52587" w:rsidP="0021651B">
            <w:pPr>
              <w:spacing w:after="0" w:line="240" w:lineRule="auto"/>
              <w:rPr>
                <w:rFonts w:ascii="Times New Roman" w:hAnsi="Times New Roman" w:cs="Times New Roman"/>
                <w:b/>
                <w:bCs/>
              </w:rPr>
            </w:pPr>
            <w:r w:rsidRPr="00AE6722">
              <w:rPr>
                <w:rFonts w:ascii="Times New Roman" w:hAnsi="Times New Roman" w:cs="Times New Roman"/>
                <w:b/>
                <w:bCs/>
              </w:rPr>
              <w:t>Art. 14 ust. 1</w:t>
            </w:r>
          </w:p>
          <w:p w14:paraId="110232E0" w14:textId="138E2245" w:rsidR="00E6385E" w:rsidRPr="00AE6722" w:rsidRDefault="00D52587" w:rsidP="0021651B">
            <w:pPr>
              <w:spacing w:after="0" w:line="240" w:lineRule="auto"/>
              <w:rPr>
                <w:rFonts w:ascii="Times New Roman" w:hAnsi="Times New Roman" w:cs="Times New Roman"/>
                <w:b/>
                <w:bCs/>
              </w:rPr>
            </w:pPr>
            <w:r w:rsidRPr="00AE6722">
              <w:rPr>
                <w:rFonts w:ascii="Times New Roman" w:hAnsi="Times New Roman" w:cs="Times New Roman"/>
                <w:b/>
                <w:bCs/>
              </w:rPr>
              <w:t>zdanie 1</w:t>
            </w:r>
          </w:p>
        </w:tc>
        <w:tc>
          <w:tcPr>
            <w:tcW w:w="5528" w:type="dxa"/>
            <w:gridSpan w:val="2"/>
          </w:tcPr>
          <w:p w14:paraId="1C667213" w14:textId="1E76C4E4" w:rsidR="00E6385E" w:rsidRPr="00AE6722" w:rsidRDefault="00D52587"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Pracodawcy zapewniają odpowiednie szkolenia dla wszystkich pracowników, którzy są lub mogą być narażeni na działanie pyłu zawierającego azbest lub materiałów zawierających azbest.</w:t>
            </w:r>
          </w:p>
        </w:tc>
        <w:tc>
          <w:tcPr>
            <w:tcW w:w="851" w:type="dxa"/>
          </w:tcPr>
          <w:p w14:paraId="21330D4F" w14:textId="5B722637" w:rsidR="00E6385E" w:rsidRPr="00AE6722" w:rsidRDefault="00D52587"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71DE2B56" w14:textId="0E487EA4" w:rsidR="0022726C" w:rsidRPr="00AE6722" w:rsidRDefault="0022726C" w:rsidP="0021651B">
            <w:pPr>
              <w:spacing w:after="0" w:line="240" w:lineRule="auto"/>
              <w:rPr>
                <w:rFonts w:ascii="Times New Roman" w:hAnsi="Times New Roman" w:cs="Times New Roman"/>
                <w:b/>
                <w:bCs/>
              </w:rPr>
            </w:pPr>
            <w:r w:rsidRPr="00AE6722">
              <w:rPr>
                <w:rFonts w:ascii="Times New Roman" w:hAnsi="Times New Roman" w:cs="Times New Roman"/>
                <w:b/>
                <w:bCs/>
              </w:rPr>
              <w:t>Art. 1</w:t>
            </w:r>
            <w:r w:rsidR="00A618FC" w:rsidRPr="00AE6722">
              <w:rPr>
                <w:rFonts w:ascii="Times New Roman" w:hAnsi="Times New Roman" w:cs="Times New Roman"/>
                <w:b/>
                <w:bCs/>
              </w:rPr>
              <w:t>1</w:t>
            </w:r>
            <w:r w:rsidRPr="00AE6722">
              <w:rPr>
                <w:rFonts w:ascii="Times New Roman" w:hAnsi="Times New Roman" w:cs="Times New Roman"/>
                <w:b/>
                <w:bCs/>
              </w:rPr>
              <w:t xml:space="preserve"> ust. </w:t>
            </w:r>
            <w:r w:rsidR="00A618FC" w:rsidRPr="00AE6722">
              <w:rPr>
                <w:rFonts w:ascii="Times New Roman" w:hAnsi="Times New Roman" w:cs="Times New Roman"/>
                <w:b/>
                <w:bCs/>
              </w:rPr>
              <w:t>1-3</w:t>
            </w:r>
          </w:p>
          <w:p w14:paraId="3E925156" w14:textId="77777777" w:rsidR="00E6385E" w:rsidRPr="00AE6722" w:rsidRDefault="00E6385E" w:rsidP="0021651B">
            <w:pPr>
              <w:spacing w:after="0" w:line="240" w:lineRule="auto"/>
              <w:jc w:val="both"/>
              <w:rPr>
                <w:rFonts w:ascii="Times New Roman" w:eastAsia="Times New Roman" w:hAnsi="Times New Roman" w:cs="Times New Roman"/>
                <w:lang w:eastAsia="pl-PL"/>
              </w:rPr>
            </w:pPr>
          </w:p>
        </w:tc>
        <w:tc>
          <w:tcPr>
            <w:tcW w:w="5420" w:type="dxa"/>
          </w:tcPr>
          <w:p w14:paraId="01FFC766" w14:textId="70E17167" w:rsidR="009A24B6" w:rsidRPr="00C80292" w:rsidRDefault="00A618FC" w:rsidP="00C80292">
            <w:pPr>
              <w:spacing w:after="0" w:line="240" w:lineRule="auto"/>
              <w:jc w:val="both"/>
              <w:rPr>
                <w:rFonts w:ascii="Times New Roman" w:hAnsi="Times New Roman" w:cs="Times New Roman"/>
                <w:bCs/>
                <w:color w:val="000000"/>
              </w:rPr>
            </w:pPr>
            <w:r w:rsidRPr="00AE6722">
              <w:rPr>
                <w:rFonts w:ascii="Times New Roman" w:hAnsi="Times New Roman" w:cs="Times New Roman"/>
                <w:bCs/>
                <w:color w:val="000000"/>
              </w:rPr>
              <w:t xml:space="preserve">1. </w:t>
            </w:r>
            <w:r w:rsidR="009A24B6" w:rsidRPr="00C80292">
              <w:rPr>
                <w:rFonts w:ascii="Times New Roman" w:hAnsi="Times New Roman" w:cs="Times New Roman"/>
                <w:bCs/>
                <w:color w:val="000000"/>
              </w:rPr>
              <w:t xml:space="preserve">Podmiot odpowiedzialny zapewnia osobom narażonym na działanie azbestu szkolenie w zakresie bezpiecznego postępowania z wyrobami zawierającymi azbest, zwane dalej „szkoleniem”.  </w:t>
            </w:r>
          </w:p>
          <w:p w14:paraId="4C91389F" w14:textId="77777777" w:rsidR="009A24B6" w:rsidRPr="00C80292" w:rsidRDefault="009A24B6" w:rsidP="00C80292">
            <w:pPr>
              <w:spacing w:after="0" w:line="240" w:lineRule="auto"/>
              <w:jc w:val="both"/>
              <w:rPr>
                <w:rFonts w:ascii="Times New Roman" w:hAnsi="Times New Roman" w:cs="Times New Roman"/>
                <w:color w:val="000000"/>
              </w:rPr>
            </w:pPr>
            <w:r w:rsidRPr="00C80292">
              <w:rPr>
                <w:rFonts w:ascii="Times New Roman" w:hAnsi="Times New Roman" w:cs="Times New Roman"/>
                <w:bCs/>
                <w:color w:val="000000"/>
              </w:rPr>
              <w:t>2. Podmiot odpowiedzialny zapewnia szkolenie niezależnie od zapewnienia szkoleń w zakresie bezpieczeństwa i higieny pracy, o których mowa w przepisach wydanych na podstawie art. 237⁵ ustawy z dnia 26 czerwca 1974 r. – Kodeks pracy.</w:t>
            </w:r>
          </w:p>
          <w:p w14:paraId="7A35F7D0" w14:textId="77777777" w:rsidR="009A24B6" w:rsidRPr="00C80292" w:rsidRDefault="009A24B6" w:rsidP="00C80292">
            <w:pPr>
              <w:spacing w:after="0" w:line="240" w:lineRule="auto"/>
              <w:jc w:val="both"/>
              <w:rPr>
                <w:rFonts w:ascii="Times New Roman" w:hAnsi="Times New Roman" w:cs="Times New Roman"/>
                <w:color w:val="000000"/>
              </w:rPr>
            </w:pPr>
            <w:r w:rsidRPr="00C80292">
              <w:rPr>
                <w:rFonts w:ascii="Times New Roman" w:hAnsi="Times New Roman" w:cs="Times New Roman"/>
                <w:bCs/>
                <w:color w:val="000000"/>
              </w:rPr>
              <w:t>3. Szkolenie przeprowadza się:</w:t>
            </w:r>
          </w:p>
          <w:p w14:paraId="0370E56C" w14:textId="1C1389E9" w:rsidR="009A24B6" w:rsidRPr="00C80292" w:rsidRDefault="009A24B6" w:rsidP="00C80292">
            <w:pPr>
              <w:spacing w:after="0" w:line="240" w:lineRule="auto"/>
              <w:jc w:val="both"/>
              <w:rPr>
                <w:rFonts w:ascii="Times New Roman" w:hAnsi="Times New Roman" w:cs="Times New Roman"/>
                <w:color w:val="000000"/>
              </w:rPr>
            </w:pPr>
            <w:r w:rsidRPr="00C80292">
              <w:rPr>
                <w:rFonts w:ascii="Times New Roman" w:hAnsi="Times New Roman" w:cs="Times New Roman"/>
                <w:bCs/>
                <w:color w:val="000000"/>
              </w:rPr>
              <w:t>1)</w:t>
            </w:r>
            <w:r>
              <w:rPr>
                <w:rFonts w:ascii="Times New Roman" w:hAnsi="Times New Roman" w:cs="Times New Roman"/>
                <w:bCs/>
                <w:color w:val="000000"/>
              </w:rPr>
              <w:t xml:space="preserve"> </w:t>
            </w:r>
            <w:r w:rsidRPr="00C80292">
              <w:rPr>
                <w:rFonts w:ascii="Times New Roman" w:hAnsi="Times New Roman" w:cs="Times New Roman"/>
                <w:bCs/>
                <w:color w:val="000000"/>
              </w:rPr>
              <w:t>przed dopuszczeniem do pracy lub rozpoczęciem pełnienia służby;</w:t>
            </w:r>
          </w:p>
          <w:p w14:paraId="1D1E0148" w14:textId="03BC97D5" w:rsidR="009A24B6" w:rsidRPr="00C80292" w:rsidRDefault="009A24B6" w:rsidP="00C80292">
            <w:pPr>
              <w:spacing w:after="0" w:line="240" w:lineRule="auto"/>
              <w:jc w:val="both"/>
              <w:rPr>
                <w:rFonts w:ascii="Times New Roman" w:hAnsi="Times New Roman" w:cs="Times New Roman"/>
                <w:color w:val="000000"/>
              </w:rPr>
            </w:pPr>
            <w:r w:rsidRPr="00C80292">
              <w:rPr>
                <w:rFonts w:ascii="Times New Roman" w:hAnsi="Times New Roman" w:cs="Times New Roman"/>
                <w:bCs/>
                <w:color w:val="000000"/>
              </w:rPr>
              <w:t>2)</w:t>
            </w:r>
            <w:r>
              <w:rPr>
                <w:rFonts w:ascii="Times New Roman" w:hAnsi="Times New Roman" w:cs="Times New Roman"/>
                <w:bCs/>
                <w:color w:val="000000"/>
              </w:rPr>
              <w:t xml:space="preserve"> </w:t>
            </w:r>
            <w:r w:rsidRPr="00C80292">
              <w:rPr>
                <w:rFonts w:ascii="Times New Roman" w:hAnsi="Times New Roman" w:cs="Times New Roman"/>
                <w:bCs/>
                <w:color w:val="000000"/>
              </w:rPr>
              <w:t>okresowo, nie rzadziej niż raz na 3 lata;</w:t>
            </w:r>
          </w:p>
          <w:p w14:paraId="2323DE9B" w14:textId="365892D5" w:rsidR="009A24B6" w:rsidRPr="00C80292" w:rsidRDefault="009A24B6" w:rsidP="00C80292">
            <w:pPr>
              <w:spacing w:after="0" w:line="240" w:lineRule="auto"/>
              <w:jc w:val="both"/>
              <w:rPr>
                <w:rFonts w:ascii="Times New Roman" w:hAnsi="Times New Roman" w:cs="Times New Roman"/>
                <w:color w:val="000000"/>
              </w:rPr>
            </w:pPr>
            <w:r w:rsidRPr="00C80292">
              <w:rPr>
                <w:rFonts w:ascii="Times New Roman" w:hAnsi="Times New Roman" w:cs="Times New Roman"/>
                <w:bCs/>
                <w:color w:val="000000"/>
              </w:rPr>
              <w:t>3)</w:t>
            </w:r>
            <w:r>
              <w:rPr>
                <w:rFonts w:ascii="Times New Roman" w:hAnsi="Times New Roman" w:cs="Times New Roman"/>
                <w:bCs/>
                <w:color w:val="000000"/>
              </w:rPr>
              <w:t xml:space="preserve"> </w:t>
            </w:r>
            <w:r w:rsidRPr="00C80292">
              <w:rPr>
                <w:rFonts w:ascii="Times New Roman" w:hAnsi="Times New Roman" w:cs="Times New Roman"/>
                <w:bCs/>
                <w:color w:val="000000"/>
              </w:rPr>
              <w:t>w przypadku zidentyfikowania dodatkowych potrzeb szkoleniowych.</w:t>
            </w:r>
          </w:p>
          <w:p w14:paraId="2032F4E2" w14:textId="77777777" w:rsidR="009A24B6" w:rsidRPr="00AE6722" w:rsidRDefault="009A24B6" w:rsidP="009A24B6">
            <w:pPr>
              <w:spacing w:after="0" w:line="240" w:lineRule="auto"/>
              <w:jc w:val="both"/>
              <w:rPr>
                <w:rFonts w:ascii="Times New Roman" w:hAnsi="Times New Roman" w:cs="Times New Roman"/>
                <w:bCs/>
                <w:color w:val="000000"/>
              </w:rPr>
            </w:pPr>
          </w:p>
          <w:p w14:paraId="167B959E" w14:textId="650C4E27" w:rsidR="0022726C" w:rsidRPr="004D291C" w:rsidRDefault="00D138CA" w:rsidP="000709DB">
            <w:pPr>
              <w:spacing w:after="0" w:line="240" w:lineRule="auto"/>
              <w:jc w:val="both"/>
              <w:rPr>
                <w:rFonts w:ascii="Times New Roman" w:hAnsi="Times New Roman" w:cs="Times New Roman"/>
                <w:b/>
                <w:color w:val="000000"/>
              </w:rPr>
            </w:pPr>
            <w:r w:rsidRPr="004D291C">
              <w:rPr>
                <w:rFonts w:ascii="Times New Roman" w:hAnsi="Times New Roman" w:cs="Times New Roman"/>
                <w:b/>
                <w:color w:val="000000"/>
              </w:rPr>
              <w:t>Transpozycja do czasu wejścia w życie ustawy o wyrobach zawierających azbest</w:t>
            </w:r>
            <w:r w:rsidR="0022726C" w:rsidRPr="004D291C">
              <w:rPr>
                <w:rFonts w:ascii="Times New Roman" w:hAnsi="Times New Roman" w:cs="Times New Roman"/>
                <w:b/>
                <w:color w:val="000000"/>
              </w:rPr>
              <w:t>:</w:t>
            </w:r>
          </w:p>
          <w:p w14:paraId="5ADE342C" w14:textId="1D6FE05E" w:rsidR="00D138CA" w:rsidRPr="00AE6722" w:rsidRDefault="0022726C" w:rsidP="0021651B">
            <w:pPr>
              <w:spacing w:after="0" w:line="240" w:lineRule="auto"/>
              <w:jc w:val="both"/>
              <w:rPr>
                <w:rFonts w:ascii="Times New Roman" w:hAnsi="Times New Roman" w:cs="Times New Roman"/>
                <w:bCs/>
                <w:color w:val="000000"/>
              </w:rPr>
            </w:pPr>
            <w:r w:rsidRPr="00AE6722">
              <w:rPr>
                <w:rFonts w:ascii="Times New Roman" w:hAnsi="Times New Roman" w:cs="Times New Roman"/>
                <w:bCs/>
                <w:color w:val="000000"/>
              </w:rPr>
              <w:t xml:space="preserve">rozporządzenie Ministra Gospodarki, Pracy i Polityki Społecznej z dnia 2 kwietnia 2004 r. w sprawie sposobów i </w:t>
            </w:r>
            <w:r w:rsidRPr="00AE6722">
              <w:rPr>
                <w:rFonts w:ascii="Times New Roman" w:hAnsi="Times New Roman" w:cs="Times New Roman"/>
                <w:bCs/>
                <w:color w:val="000000"/>
              </w:rPr>
              <w:lastRenderedPageBreak/>
              <w:t xml:space="preserve">warunków bezpiecznego użytkowania i usuwania wyrobów zawierających azbest </w:t>
            </w:r>
            <w:hyperlink r:id="rId24" w:history="1">
              <w:r w:rsidRPr="00AE6722">
                <w:rPr>
                  <w:rFonts w:ascii="Times New Roman" w:hAnsi="Times New Roman" w:cs="Times New Roman"/>
                  <w:bCs/>
                  <w:color w:val="000000"/>
                </w:rPr>
                <w:t>(Dz.U. z 2004 r. poz. 649 oraz z 2010 r. poz. 1089)</w:t>
              </w:r>
            </w:hyperlink>
          </w:p>
          <w:p w14:paraId="1E277D75" w14:textId="07F6ADA2" w:rsidR="0022726C" w:rsidRPr="00AE6722" w:rsidRDefault="0022726C" w:rsidP="0021651B">
            <w:pPr>
              <w:spacing w:after="0" w:line="240" w:lineRule="auto"/>
              <w:jc w:val="both"/>
              <w:rPr>
                <w:rFonts w:ascii="Times New Roman" w:hAnsi="Times New Roman" w:cs="Times New Roman"/>
                <w:bCs/>
                <w:color w:val="000000"/>
              </w:rPr>
            </w:pPr>
            <w:r w:rsidRPr="00AE6722">
              <w:rPr>
                <w:rFonts w:ascii="Times New Roman" w:hAnsi="Times New Roman" w:cs="Times New Roman"/>
                <w:bCs/>
                <w:color w:val="000000"/>
              </w:rPr>
              <w:t>– § 6 ust. 1 pkt 2</w:t>
            </w:r>
          </w:p>
          <w:p w14:paraId="6C04A7AD" w14:textId="77777777" w:rsidR="0022726C" w:rsidRPr="00AE6722" w:rsidRDefault="0022726C" w:rsidP="0021651B">
            <w:pPr>
              <w:spacing w:after="0" w:line="240" w:lineRule="auto"/>
              <w:jc w:val="both"/>
              <w:rPr>
                <w:rFonts w:ascii="Times New Roman" w:hAnsi="Times New Roman" w:cs="Times New Roman"/>
                <w:bCs/>
                <w:color w:val="000000"/>
              </w:rPr>
            </w:pPr>
            <w:r w:rsidRPr="00AE6722">
              <w:rPr>
                <w:rFonts w:ascii="Times New Roman" w:hAnsi="Times New Roman" w:cs="Times New Roman"/>
                <w:bCs/>
                <w:color w:val="000000"/>
              </w:rPr>
              <w:t>1.Wykonawca prac polegających na zabezpieczaniu i usuwaniu wyrobów zawierających azbest, obowiązany jest do:</w:t>
            </w:r>
          </w:p>
          <w:p w14:paraId="0E472E95" w14:textId="09B27510" w:rsidR="00990134" w:rsidRPr="00AE6722" w:rsidRDefault="0022726C" w:rsidP="0021651B">
            <w:pPr>
              <w:spacing w:after="0" w:line="240" w:lineRule="auto"/>
              <w:jc w:val="both"/>
              <w:rPr>
                <w:rFonts w:ascii="Times New Roman" w:hAnsi="Times New Roman" w:cs="Times New Roman"/>
                <w:bCs/>
                <w:color w:val="000000"/>
              </w:rPr>
            </w:pPr>
            <w:r w:rsidRPr="00AE6722">
              <w:rPr>
                <w:rFonts w:ascii="Times New Roman" w:hAnsi="Times New Roman" w:cs="Times New Roman"/>
                <w:bCs/>
                <w:color w:val="000000"/>
              </w:rPr>
              <w:t>2) przeszkolenia przez uprawnioną instytucję zatrudnianych pracowników, osób kierujących lub nadzorujących prace polegające na zabezpieczaniu i usuwaniu wyrobów zawierających azbest w zakresie bezpieczeństwa i higieny pracy przy zabezpieczaniu i usuwaniu tych wyrobów oraz przestrzegania procedur dotyczących bezpiecznego postępowania.</w:t>
            </w:r>
          </w:p>
        </w:tc>
        <w:tc>
          <w:tcPr>
            <w:tcW w:w="1500" w:type="dxa"/>
          </w:tcPr>
          <w:p w14:paraId="5BD2B18A" w14:textId="77777777" w:rsidR="00E6385E" w:rsidRPr="00AE6722" w:rsidRDefault="00E6385E" w:rsidP="0021651B">
            <w:pPr>
              <w:spacing w:after="0" w:line="240" w:lineRule="auto"/>
              <w:jc w:val="both"/>
              <w:rPr>
                <w:rFonts w:ascii="Times New Roman" w:eastAsia="Times New Roman" w:hAnsi="Times New Roman" w:cs="Times New Roman"/>
                <w:lang w:eastAsia="pl-PL"/>
              </w:rPr>
            </w:pPr>
          </w:p>
        </w:tc>
      </w:tr>
      <w:tr w:rsidR="00E6385E" w:rsidRPr="00AE6722" w14:paraId="649BAD0B" w14:textId="77777777" w:rsidTr="0085688B">
        <w:trPr>
          <w:trHeight w:val="539"/>
        </w:trPr>
        <w:tc>
          <w:tcPr>
            <w:tcW w:w="846" w:type="dxa"/>
          </w:tcPr>
          <w:p w14:paraId="5DB2EA18" w14:textId="77777777" w:rsidR="00D52587" w:rsidRPr="00AE6722" w:rsidRDefault="00D52587" w:rsidP="0021651B">
            <w:pPr>
              <w:spacing w:after="0" w:line="240" w:lineRule="auto"/>
              <w:rPr>
                <w:rFonts w:ascii="Times New Roman" w:hAnsi="Times New Roman" w:cs="Times New Roman"/>
                <w:b/>
                <w:bCs/>
              </w:rPr>
            </w:pPr>
            <w:r w:rsidRPr="00AE6722">
              <w:rPr>
                <w:rFonts w:ascii="Times New Roman" w:hAnsi="Times New Roman" w:cs="Times New Roman"/>
                <w:b/>
                <w:bCs/>
              </w:rPr>
              <w:t>Art. 14 ust. 1</w:t>
            </w:r>
          </w:p>
          <w:p w14:paraId="7E4BD76E" w14:textId="33CB8DBC" w:rsidR="00E6385E" w:rsidRPr="00AE6722" w:rsidRDefault="00D52587" w:rsidP="0021651B">
            <w:pPr>
              <w:spacing w:after="0" w:line="240" w:lineRule="auto"/>
              <w:rPr>
                <w:rFonts w:ascii="Times New Roman" w:hAnsi="Times New Roman" w:cs="Times New Roman"/>
                <w:b/>
                <w:bCs/>
              </w:rPr>
            </w:pPr>
            <w:r w:rsidRPr="00AE6722">
              <w:rPr>
                <w:rFonts w:ascii="Times New Roman" w:hAnsi="Times New Roman" w:cs="Times New Roman"/>
                <w:b/>
                <w:bCs/>
              </w:rPr>
              <w:t>zdanie 2</w:t>
            </w:r>
          </w:p>
        </w:tc>
        <w:tc>
          <w:tcPr>
            <w:tcW w:w="5528" w:type="dxa"/>
            <w:gridSpan w:val="2"/>
          </w:tcPr>
          <w:p w14:paraId="3E94A4F3" w14:textId="3ACED260" w:rsidR="00E6385E" w:rsidRPr="00AE6722" w:rsidRDefault="00D52587"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Szkolenia takie muszą być prowadzone w regularnych odstępach czasu i bez ponoszenia kosztów przez pracowników.</w:t>
            </w:r>
          </w:p>
        </w:tc>
        <w:tc>
          <w:tcPr>
            <w:tcW w:w="851" w:type="dxa"/>
          </w:tcPr>
          <w:p w14:paraId="6788E035" w14:textId="79D7B8F9" w:rsidR="00E6385E" w:rsidRPr="00AE6722" w:rsidRDefault="00D52587"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090E3A9B" w14:textId="631C60F9" w:rsidR="00E6385E" w:rsidRPr="00AE6722" w:rsidRDefault="00F92E57"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Art. 1</w:t>
            </w:r>
            <w:r w:rsidR="00F85DCE" w:rsidRPr="00AE6722">
              <w:rPr>
                <w:rFonts w:ascii="Times New Roman" w:hAnsi="Times New Roman" w:cs="Times New Roman"/>
                <w:b/>
                <w:bCs/>
              </w:rPr>
              <w:t>1</w:t>
            </w:r>
            <w:r w:rsidRPr="00AE6722">
              <w:rPr>
                <w:rFonts w:ascii="Times New Roman" w:hAnsi="Times New Roman" w:cs="Times New Roman"/>
                <w:b/>
                <w:bCs/>
              </w:rPr>
              <w:t xml:space="preserve"> ust. 3 i 4</w:t>
            </w:r>
          </w:p>
        </w:tc>
        <w:tc>
          <w:tcPr>
            <w:tcW w:w="5420" w:type="dxa"/>
          </w:tcPr>
          <w:p w14:paraId="3D017D8D" w14:textId="6E842D43" w:rsidR="00AA0053" w:rsidRPr="00C80292" w:rsidRDefault="00F92E57" w:rsidP="00C80292">
            <w:pPr>
              <w:spacing w:after="0" w:line="240" w:lineRule="auto"/>
              <w:jc w:val="both"/>
              <w:rPr>
                <w:rFonts w:ascii="Times New Roman" w:hAnsi="Times New Roman" w:cs="Times New Roman"/>
                <w:color w:val="000000"/>
              </w:rPr>
            </w:pPr>
            <w:r w:rsidRPr="00AA0053">
              <w:rPr>
                <w:rFonts w:ascii="Times New Roman" w:hAnsi="Times New Roman" w:cs="Times New Roman"/>
                <w:color w:val="000000"/>
              </w:rPr>
              <w:t xml:space="preserve">3. </w:t>
            </w:r>
            <w:r w:rsidR="00AA0053" w:rsidRPr="00C80292">
              <w:rPr>
                <w:rFonts w:ascii="Times New Roman" w:hAnsi="Times New Roman" w:cs="Times New Roman"/>
                <w:bCs/>
                <w:color w:val="000000"/>
              </w:rPr>
              <w:t>Szkolenie przeprowadza się:</w:t>
            </w:r>
          </w:p>
          <w:p w14:paraId="7D3A6B7A" w14:textId="200F0E54" w:rsidR="00AA0053" w:rsidRPr="00C80292" w:rsidRDefault="00AA0053" w:rsidP="00C80292">
            <w:pPr>
              <w:spacing w:after="0" w:line="240" w:lineRule="auto"/>
              <w:jc w:val="both"/>
              <w:rPr>
                <w:rFonts w:ascii="Times New Roman" w:hAnsi="Times New Roman" w:cs="Times New Roman"/>
                <w:color w:val="000000"/>
              </w:rPr>
            </w:pPr>
            <w:r w:rsidRPr="00C80292">
              <w:rPr>
                <w:rFonts w:ascii="Times New Roman" w:hAnsi="Times New Roman" w:cs="Times New Roman"/>
                <w:bCs/>
                <w:color w:val="000000"/>
              </w:rPr>
              <w:t>1)</w:t>
            </w:r>
            <w:r>
              <w:rPr>
                <w:rFonts w:ascii="Times New Roman" w:hAnsi="Times New Roman" w:cs="Times New Roman"/>
                <w:bCs/>
                <w:color w:val="000000"/>
              </w:rPr>
              <w:t xml:space="preserve"> </w:t>
            </w:r>
            <w:r w:rsidRPr="00C80292">
              <w:rPr>
                <w:rFonts w:ascii="Times New Roman" w:hAnsi="Times New Roman" w:cs="Times New Roman"/>
                <w:bCs/>
                <w:color w:val="000000"/>
              </w:rPr>
              <w:t>przed dopuszczeniem do pracy lub rozpoczęciem pełnienia służby;</w:t>
            </w:r>
          </w:p>
          <w:p w14:paraId="453A1EAE" w14:textId="7D947C71" w:rsidR="00AA0053" w:rsidRPr="00C80292" w:rsidRDefault="00AA0053" w:rsidP="00C80292">
            <w:pPr>
              <w:spacing w:after="0" w:line="240" w:lineRule="auto"/>
              <w:jc w:val="both"/>
              <w:rPr>
                <w:rFonts w:ascii="Times New Roman" w:hAnsi="Times New Roman" w:cs="Times New Roman"/>
                <w:color w:val="000000"/>
              </w:rPr>
            </w:pPr>
            <w:r w:rsidRPr="00C80292">
              <w:rPr>
                <w:rFonts w:ascii="Times New Roman" w:hAnsi="Times New Roman" w:cs="Times New Roman"/>
                <w:bCs/>
                <w:color w:val="000000"/>
              </w:rPr>
              <w:t>2)</w:t>
            </w:r>
            <w:r>
              <w:rPr>
                <w:rFonts w:ascii="Times New Roman" w:hAnsi="Times New Roman" w:cs="Times New Roman"/>
                <w:bCs/>
                <w:color w:val="000000"/>
              </w:rPr>
              <w:t xml:space="preserve"> </w:t>
            </w:r>
            <w:r w:rsidRPr="00C80292">
              <w:rPr>
                <w:rFonts w:ascii="Times New Roman" w:hAnsi="Times New Roman" w:cs="Times New Roman"/>
                <w:bCs/>
                <w:color w:val="000000"/>
              </w:rPr>
              <w:t>okresowo, nie rzadziej niż raz na 3 lata;</w:t>
            </w:r>
          </w:p>
          <w:p w14:paraId="61B7E0AF" w14:textId="52F250D3" w:rsidR="00AA0053" w:rsidRPr="00C80292" w:rsidRDefault="00AA0053" w:rsidP="00C80292">
            <w:pPr>
              <w:spacing w:after="0" w:line="240" w:lineRule="auto"/>
              <w:jc w:val="both"/>
              <w:rPr>
                <w:rFonts w:ascii="Times New Roman" w:hAnsi="Times New Roman" w:cs="Times New Roman"/>
                <w:color w:val="000000"/>
              </w:rPr>
            </w:pPr>
            <w:r w:rsidRPr="00C80292">
              <w:rPr>
                <w:rFonts w:ascii="Times New Roman" w:hAnsi="Times New Roman" w:cs="Times New Roman"/>
                <w:bCs/>
                <w:color w:val="000000"/>
              </w:rPr>
              <w:t>3)</w:t>
            </w:r>
            <w:r>
              <w:rPr>
                <w:rFonts w:ascii="Times New Roman" w:hAnsi="Times New Roman" w:cs="Times New Roman"/>
                <w:bCs/>
                <w:color w:val="000000"/>
              </w:rPr>
              <w:t xml:space="preserve"> </w:t>
            </w:r>
            <w:r w:rsidRPr="00C80292">
              <w:rPr>
                <w:rFonts w:ascii="Times New Roman" w:hAnsi="Times New Roman" w:cs="Times New Roman"/>
                <w:bCs/>
                <w:color w:val="000000"/>
              </w:rPr>
              <w:t>w przypadku zidentyfikowania dodatkowych potrzeb szkoleniowych.</w:t>
            </w:r>
          </w:p>
          <w:p w14:paraId="663393DB" w14:textId="77777777" w:rsidR="00AA0053" w:rsidRPr="00C80292" w:rsidRDefault="00AA0053" w:rsidP="00C80292">
            <w:pPr>
              <w:spacing w:after="0" w:line="240" w:lineRule="auto"/>
              <w:jc w:val="both"/>
              <w:rPr>
                <w:rFonts w:ascii="Times New Roman" w:hAnsi="Times New Roman" w:cs="Times New Roman"/>
                <w:color w:val="000000"/>
              </w:rPr>
            </w:pPr>
            <w:r w:rsidRPr="00C80292">
              <w:rPr>
                <w:rFonts w:ascii="Times New Roman" w:hAnsi="Times New Roman" w:cs="Times New Roman"/>
                <w:bCs/>
                <w:color w:val="000000"/>
              </w:rPr>
              <w:t>4. Szkolenie odbywa się w czasie pracy lub służby i na koszt podmiotu odpowiedzialnego.</w:t>
            </w:r>
          </w:p>
          <w:p w14:paraId="7F02B7FB" w14:textId="77777777" w:rsidR="00990134" w:rsidRPr="00AA0053" w:rsidRDefault="00990134" w:rsidP="000709DB">
            <w:pPr>
              <w:spacing w:after="0" w:line="240" w:lineRule="auto"/>
              <w:jc w:val="both"/>
              <w:rPr>
                <w:rFonts w:ascii="Times New Roman" w:hAnsi="Times New Roman" w:cs="Times New Roman"/>
                <w:bCs/>
                <w:color w:val="000000"/>
              </w:rPr>
            </w:pPr>
          </w:p>
          <w:p w14:paraId="51A38740" w14:textId="14C3567A" w:rsidR="003C56FA" w:rsidRPr="004D291C" w:rsidRDefault="00D138CA" w:rsidP="0021651B">
            <w:pPr>
              <w:spacing w:after="0" w:line="240" w:lineRule="auto"/>
              <w:jc w:val="both"/>
              <w:rPr>
                <w:rFonts w:ascii="Times New Roman" w:hAnsi="Times New Roman" w:cs="Times New Roman"/>
                <w:b/>
                <w:color w:val="000000"/>
              </w:rPr>
            </w:pPr>
            <w:r w:rsidRPr="004D291C">
              <w:rPr>
                <w:rFonts w:ascii="Times New Roman" w:hAnsi="Times New Roman" w:cs="Times New Roman"/>
                <w:b/>
                <w:color w:val="000000"/>
              </w:rPr>
              <w:t>Transpozycja do czasu wejścia w życie ustawy o wyrobach zawierających azbest</w:t>
            </w:r>
            <w:r w:rsidR="003C56FA" w:rsidRPr="004D291C">
              <w:rPr>
                <w:rFonts w:ascii="Times New Roman" w:hAnsi="Times New Roman" w:cs="Times New Roman"/>
                <w:b/>
                <w:color w:val="000000"/>
              </w:rPr>
              <w:t>:</w:t>
            </w:r>
          </w:p>
          <w:p w14:paraId="09887713" w14:textId="38310431" w:rsidR="003C56FA" w:rsidRPr="00AA0053" w:rsidRDefault="003C56FA" w:rsidP="0021651B">
            <w:pPr>
              <w:spacing w:after="0" w:line="240" w:lineRule="auto"/>
              <w:jc w:val="both"/>
              <w:rPr>
                <w:rFonts w:ascii="Times New Roman" w:hAnsi="Times New Roman" w:cs="Times New Roman"/>
                <w:bCs/>
                <w:color w:val="000000"/>
              </w:rPr>
            </w:pPr>
            <w:r w:rsidRPr="00AA0053">
              <w:rPr>
                <w:rFonts w:ascii="Times New Roman" w:hAnsi="Times New Roman" w:cs="Times New Roman"/>
                <w:bCs/>
                <w:color w:val="000000"/>
              </w:rPr>
              <w:t>ustawa z dnia 26 czerwca 1974 r. - Kodeks pracy (Dz. U. z 202</w:t>
            </w:r>
            <w:r w:rsidR="00384E04">
              <w:rPr>
                <w:rFonts w:ascii="Times New Roman" w:hAnsi="Times New Roman" w:cs="Times New Roman"/>
                <w:bCs/>
                <w:color w:val="000000"/>
              </w:rPr>
              <w:t>5</w:t>
            </w:r>
            <w:r w:rsidRPr="00AA0053">
              <w:rPr>
                <w:rFonts w:ascii="Times New Roman" w:hAnsi="Times New Roman" w:cs="Times New Roman"/>
                <w:bCs/>
                <w:color w:val="000000"/>
              </w:rPr>
              <w:t xml:space="preserve"> r. poz. </w:t>
            </w:r>
            <w:r w:rsidR="00384E04">
              <w:rPr>
                <w:rFonts w:ascii="Times New Roman" w:hAnsi="Times New Roman" w:cs="Times New Roman"/>
                <w:bCs/>
                <w:color w:val="000000"/>
              </w:rPr>
              <w:t>277</w:t>
            </w:r>
            <w:r w:rsidRPr="00AA0053">
              <w:rPr>
                <w:rFonts w:ascii="Times New Roman" w:hAnsi="Times New Roman" w:cs="Times New Roman"/>
                <w:bCs/>
                <w:color w:val="000000"/>
              </w:rPr>
              <w:t xml:space="preserve">). </w:t>
            </w:r>
          </w:p>
          <w:p w14:paraId="534CB8B1" w14:textId="6940A1BA" w:rsidR="003C56FA" w:rsidRPr="00AA0053" w:rsidRDefault="003C56FA" w:rsidP="0021651B">
            <w:pPr>
              <w:spacing w:after="0" w:line="240" w:lineRule="auto"/>
              <w:jc w:val="both"/>
              <w:rPr>
                <w:rFonts w:ascii="Times New Roman" w:hAnsi="Times New Roman" w:cs="Times New Roman"/>
                <w:bCs/>
                <w:color w:val="000000"/>
              </w:rPr>
            </w:pPr>
            <w:r w:rsidRPr="00AA0053">
              <w:rPr>
                <w:rFonts w:ascii="Times New Roman" w:hAnsi="Times New Roman" w:cs="Times New Roman"/>
                <w:bCs/>
                <w:color w:val="000000"/>
              </w:rPr>
              <w:t>– art. 237</w:t>
            </w:r>
            <w:r w:rsidR="003C211B" w:rsidRPr="00AA0053">
              <w:rPr>
                <w:rFonts w:ascii="Times New Roman" w:hAnsi="Times New Roman" w:cs="Times New Roman"/>
                <w:bCs/>
                <w:color w:val="000000"/>
              </w:rPr>
              <w:t>³</w:t>
            </w:r>
            <w:r w:rsidRPr="00AA0053">
              <w:rPr>
                <w:rFonts w:ascii="Times New Roman" w:hAnsi="Times New Roman" w:cs="Times New Roman"/>
                <w:bCs/>
                <w:color w:val="000000"/>
              </w:rPr>
              <w:t xml:space="preserve"> § 2 i 3</w:t>
            </w:r>
          </w:p>
          <w:p w14:paraId="41563F42" w14:textId="06444F95" w:rsidR="003C56FA" w:rsidRPr="00AA0053" w:rsidRDefault="003C56FA" w:rsidP="0021651B">
            <w:pPr>
              <w:spacing w:after="0" w:line="240" w:lineRule="auto"/>
              <w:jc w:val="both"/>
              <w:rPr>
                <w:rFonts w:ascii="Times New Roman" w:hAnsi="Times New Roman" w:cs="Times New Roman"/>
                <w:bCs/>
                <w:color w:val="000000"/>
              </w:rPr>
            </w:pPr>
            <w:r w:rsidRPr="00AA0053">
              <w:rPr>
                <w:rFonts w:ascii="Times New Roman" w:hAnsi="Times New Roman" w:cs="Times New Roman"/>
                <w:bCs/>
                <w:color w:val="000000"/>
              </w:rPr>
              <w:t>Art. 237</w:t>
            </w:r>
            <w:bookmarkStart w:id="22" w:name="mip55177703"/>
            <w:bookmarkStart w:id="23" w:name="mip55177704"/>
            <w:bookmarkEnd w:id="22"/>
            <w:bookmarkEnd w:id="23"/>
            <w:r w:rsidR="00B86EA7" w:rsidRPr="00AA0053">
              <w:rPr>
                <w:rFonts w:ascii="Times New Roman" w:hAnsi="Times New Roman" w:cs="Times New Roman"/>
                <w:bCs/>
                <w:color w:val="000000"/>
              </w:rPr>
              <w:t>³</w:t>
            </w:r>
            <w:r w:rsidRPr="00AA0053">
              <w:rPr>
                <w:rFonts w:ascii="Times New Roman" w:hAnsi="Times New Roman" w:cs="Times New Roman"/>
                <w:bCs/>
                <w:color w:val="000000"/>
              </w:rPr>
              <w:t xml:space="preserve"> § 2. Pracodawca jest obowiązany zapewnić przeszkolenie pracownika w zakresie bezpieczeństwa i higieny pracy przed dopuszczeniem go do pracy oraz prowadzenie okresowych szkoleń w tym zakresie. Szkolenie pracownika przed dopuszczeniem do pracy nie jest wymagane w przypadku podjęcia przez niego pracy na tym samym stanowisku pracy, które zajmował u danego </w:t>
            </w:r>
            <w:r w:rsidRPr="00AA0053">
              <w:rPr>
                <w:rFonts w:ascii="Times New Roman" w:hAnsi="Times New Roman" w:cs="Times New Roman"/>
                <w:bCs/>
                <w:color w:val="000000"/>
              </w:rPr>
              <w:lastRenderedPageBreak/>
              <w:t>pracodawcy bezpośrednio przed nawiązaniem z tym pracodawcą kolejnej umowy o pracę.</w:t>
            </w:r>
          </w:p>
          <w:p w14:paraId="24C5A277" w14:textId="77777777" w:rsidR="003C56FA" w:rsidRPr="00AA0053" w:rsidRDefault="003C56FA" w:rsidP="0021651B">
            <w:pPr>
              <w:spacing w:after="0" w:line="240" w:lineRule="auto"/>
              <w:jc w:val="both"/>
              <w:rPr>
                <w:rFonts w:ascii="Times New Roman" w:hAnsi="Times New Roman" w:cs="Times New Roman"/>
                <w:bCs/>
                <w:color w:val="000000"/>
              </w:rPr>
            </w:pPr>
            <w:bookmarkStart w:id="24" w:name="mip55177705"/>
            <w:bookmarkStart w:id="25" w:name="mip55177709"/>
            <w:bookmarkEnd w:id="24"/>
            <w:bookmarkEnd w:id="25"/>
            <w:r w:rsidRPr="00AA0053">
              <w:rPr>
                <w:rFonts w:ascii="Times New Roman" w:hAnsi="Times New Roman" w:cs="Times New Roman"/>
                <w:bCs/>
                <w:color w:val="000000"/>
              </w:rPr>
              <w:t>§ 3. Szkolenia, o których mowa w § 2, odbywają się w czasie pracy i na koszt pracodawcy.</w:t>
            </w:r>
          </w:p>
          <w:p w14:paraId="42E12186" w14:textId="77777777" w:rsidR="00990134" w:rsidRPr="00AA0053" w:rsidRDefault="00990134" w:rsidP="0021651B">
            <w:pPr>
              <w:spacing w:after="0" w:line="240" w:lineRule="auto"/>
              <w:jc w:val="both"/>
              <w:rPr>
                <w:rFonts w:ascii="Times New Roman" w:hAnsi="Times New Roman" w:cs="Times New Roman"/>
                <w:bCs/>
                <w:color w:val="000000"/>
              </w:rPr>
            </w:pPr>
          </w:p>
          <w:p w14:paraId="3B82A4AE" w14:textId="47866125" w:rsidR="00D138CA" w:rsidRPr="00C80292" w:rsidRDefault="00D138CA" w:rsidP="0021651B">
            <w:pPr>
              <w:spacing w:after="0" w:line="240" w:lineRule="auto"/>
              <w:jc w:val="both"/>
              <w:rPr>
                <w:rFonts w:ascii="Times New Roman" w:hAnsi="Times New Roman" w:cs="Times New Roman"/>
                <w:bCs/>
                <w:color w:val="000000"/>
              </w:rPr>
            </w:pPr>
            <w:r w:rsidRPr="00C80292">
              <w:rPr>
                <w:rFonts w:ascii="Times New Roman" w:hAnsi="Times New Roman" w:cs="Times New Roman"/>
                <w:bCs/>
                <w:color w:val="000000"/>
              </w:rPr>
              <w:t xml:space="preserve">oraz </w:t>
            </w:r>
          </w:p>
          <w:p w14:paraId="6A256757" w14:textId="77777777" w:rsidR="00D138CA" w:rsidRPr="00AA0053" w:rsidRDefault="00D138CA" w:rsidP="0021651B">
            <w:pPr>
              <w:spacing w:after="0" w:line="240" w:lineRule="auto"/>
              <w:jc w:val="both"/>
              <w:rPr>
                <w:rFonts w:ascii="Times New Roman" w:hAnsi="Times New Roman" w:cs="Times New Roman"/>
                <w:bCs/>
                <w:color w:val="000000"/>
              </w:rPr>
            </w:pPr>
          </w:p>
          <w:p w14:paraId="3125E739" w14:textId="56628A9E" w:rsidR="003C56FA" w:rsidRPr="00AA0053" w:rsidRDefault="003C56FA" w:rsidP="0021651B">
            <w:pPr>
              <w:spacing w:after="0" w:line="240" w:lineRule="auto"/>
              <w:jc w:val="both"/>
              <w:rPr>
                <w:rFonts w:ascii="Times New Roman" w:hAnsi="Times New Roman" w:cs="Times New Roman"/>
                <w:bCs/>
                <w:color w:val="000000"/>
              </w:rPr>
            </w:pPr>
            <w:r w:rsidRPr="00AA0053">
              <w:rPr>
                <w:rFonts w:ascii="Times New Roman" w:hAnsi="Times New Roman" w:cs="Times New Roman"/>
                <w:bCs/>
                <w:color w:val="000000"/>
              </w:rPr>
              <w:t>rozporządzenie Ministra Gospodarki i Pracy z dnia 27 lipca 2004 r. w sprawie szkolenia w dziedzinie bezpieczeństwa i higieny pracy (Dz.U. z 2004 r. poz. 1860, z 2005 r. poz. 972, z 2007 r. poz. 1420 oraz z 2019 poz. 1099).</w:t>
            </w:r>
          </w:p>
          <w:p w14:paraId="162450AC" w14:textId="77777777" w:rsidR="003C56FA" w:rsidRPr="00AA0053" w:rsidRDefault="003C56FA" w:rsidP="0021651B">
            <w:pPr>
              <w:spacing w:after="0" w:line="240" w:lineRule="auto"/>
              <w:jc w:val="both"/>
              <w:rPr>
                <w:rFonts w:ascii="Times New Roman" w:hAnsi="Times New Roman" w:cs="Times New Roman"/>
                <w:bCs/>
                <w:color w:val="000000"/>
              </w:rPr>
            </w:pPr>
            <w:bookmarkStart w:id="26" w:name="mip11113785"/>
            <w:bookmarkEnd w:id="26"/>
            <w:r w:rsidRPr="00AA0053">
              <w:rPr>
                <w:rFonts w:ascii="Times New Roman" w:hAnsi="Times New Roman" w:cs="Times New Roman"/>
                <w:bCs/>
                <w:color w:val="000000"/>
              </w:rPr>
              <w:t>– § 14 ust. 1 i ust. 2 pkt 1, 2, 6</w:t>
            </w:r>
          </w:p>
          <w:p w14:paraId="0A379D98" w14:textId="77777777" w:rsidR="003C56FA" w:rsidRPr="00AA0053" w:rsidRDefault="003C56FA" w:rsidP="0021651B">
            <w:pPr>
              <w:spacing w:after="0" w:line="240" w:lineRule="auto"/>
              <w:jc w:val="both"/>
              <w:rPr>
                <w:rFonts w:ascii="Times New Roman" w:hAnsi="Times New Roman" w:cs="Times New Roman"/>
                <w:bCs/>
                <w:color w:val="000000"/>
              </w:rPr>
            </w:pPr>
            <w:bookmarkStart w:id="27" w:name="mip11113786"/>
            <w:bookmarkEnd w:id="27"/>
            <w:r w:rsidRPr="00AA0053">
              <w:rPr>
                <w:rFonts w:ascii="Times New Roman" w:hAnsi="Times New Roman" w:cs="Times New Roman"/>
                <w:bCs/>
                <w:color w:val="000000"/>
              </w:rPr>
              <w:t xml:space="preserve">1. Szkolenie okresowe ma na celu aktualizację i ugruntowanie wiedzy i umiejętności w dziedzinie bezpieczeństwa i higieny pracy oraz zaznajomienie uczestników szkolenia z nowymi rozwiązaniami techniczno-organizacyjnymi w tym zakresie. </w:t>
            </w:r>
          </w:p>
          <w:p w14:paraId="12A59229" w14:textId="77777777" w:rsidR="003C56FA" w:rsidRPr="00AA0053" w:rsidRDefault="003C56FA" w:rsidP="0021651B">
            <w:pPr>
              <w:spacing w:after="0" w:line="240" w:lineRule="auto"/>
              <w:jc w:val="both"/>
              <w:rPr>
                <w:rFonts w:ascii="Times New Roman" w:hAnsi="Times New Roman" w:cs="Times New Roman"/>
                <w:bCs/>
                <w:color w:val="000000"/>
              </w:rPr>
            </w:pPr>
            <w:bookmarkStart w:id="28" w:name="mip11113787"/>
            <w:bookmarkEnd w:id="28"/>
            <w:r w:rsidRPr="00AA0053">
              <w:rPr>
                <w:rFonts w:ascii="Times New Roman" w:hAnsi="Times New Roman" w:cs="Times New Roman"/>
                <w:bCs/>
                <w:color w:val="000000"/>
              </w:rPr>
              <w:t xml:space="preserve">2. Szkolenie okresowe odbywają: </w:t>
            </w:r>
          </w:p>
          <w:p w14:paraId="74E4DC60" w14:textId="77777777" w:rsidR="003C56FA" w:rsidRPr="00AA0053" w:rsidRDefault="003C56FA" w:rsidP="0021651B">
            <w:pPr>
              <w:spacing w:after="0" w:line="240" w:lineRule="auto"/>
              <w:jc w:val="both"/>
              <w:rPr>
                <w:rFonts w:ascii="Times New Roman" w:hAnsi="Times New Roman" w:cs="Times New Roman"/>
                <w:bCs/>
                <w:color w:val="000000"/>
              </w:rPr>
            </w:pPr>
            <w:r w:rsidRPr="00AA0053">
              <w:rPr>
                <w:rFonts w:ascii="Times New Roman" w:hAnsi="Times New Roman" w:cs="Times New Roman"/>
                <w:bCs/>
                <w:color w:val="000000"/>
              </w:rPr>
              <w:t xml:space="preserve">1) osoby będące pracodawcami oraz inne osoby kierujące pracownikami, w szczególności kierownicy, mistrzowie i brygadziści; </w:t>
            </w:r>
          </w:p>
          <w:p w14:paraId="0AE73289" w14:textId="77777777" w:rsidR="003C56FA" w:rsidRPr="00AA0053" w:rsidRDefault="003C56FA" w:rsidP="0021651B">
            <w:pPr>
              <w:spacing w:after="0" w:line="240" w:lineRule="auto"/>
              <w:jc w:val="both"/>
              <w:rPr>
                <w:rFonts w:ascii="Times New Roman" w:hAnsi="Times New Roman" w:cs="Times New Roman"/>
                <w:bCs/>
                <w:color w:val="000000"/>
              </w:rPr>
            </w:pPr>
            <w:r w:rsidRPr="00AA0053">
              <w:rPr>
                <w:rFonts w:ascii="Times New Roman" w:hAnsi="Times New Roman" w:cs="Times New Roman"/>
                <w:bCs/>
                <w:color w:val="000000"/>
              </w:rPr>
              <w:t xml:space="preserve">2) pracownicy zatrudnieni na stanowiskach robotniczych; </w:t>
            </w:r>
          </w:p>
          <w:p w14:paraId="628A555C" w14:textId="77777777" w:rsidR="003C56FA" w:rsidRPr="00AA0053" w:rsidRDefault="003C56FA" w:rsidP="0021651B">
            <w:pPr>
              <w:spacing w:after="0" w:line="240" w:lineRule="auto"/>
              <w:jc w:val="both"/>
              <w:rPr>
                <w:rFonts w:ascii="Times New Roman" w:hAnsi="Times New Roman" w:cs="Times New Roman"/>
                <w:bCs/>
                <w:color w:val="000000"/>
              </w:rPr>
            </w:pPr>
            <w:r w:rsidRPr="00AA0053">
              <w:rPr>
                <w:rFonts w:ascii="Times New Roman" w:hAnsi="Times New Roman" w:cs="Times New Roman"/>
                <w:bCs/>
                <w:color w:val="000000"/>
              </w:rPr>
              <w:t xml:space="preserve">6) pracownicy niewymienieni w pkt 1-5, których charakter pracy wiąże się z narażeniem na czynniki szkodliwe dla zdrowia, uciążliwe lub niebezpieczne albo z odpowiedzialnością w zakresie bezpieczeństwa i higieny pracy. </w:t>
            </w:r>
          </w:p>
          <w:p w14:paraId="6FF98EF9" w14:textId="77777777" w:rsidR="003C56FA" w:rsidRPr="00AA0053" w:rsidRDefault="003C56FA" w:rsidP="0021651B">
            <w:pPr>
              <w:spacing w:after="0" w:line="240" w:lineRule="auto"/>
              <w:jc w:val="both"/>
              <w:rPr>
                <w:rFonts w:ascii="Times New Roman" w:hAnsi="Times New Roman" w:cs="Times New Roman"/>
                <w:bCs/>
                <w:color w:val="000000"/>
              </w:rPr>
            </w:pPr>
            <w:bookmarkStart w:id="29" w:name="mip11113788"/>
            <w:bookmarkEnd w:id="29"/>
            <w:r w:rsidRPr="00AA0053">
              <w:rPr>
                <w:rFonts w:ascii="Times New Roman" w:hAnsi="Times New Roman" w:cs="Times New Roman"/>
                <w:bCs/>
                <w:color w:val="000000"/>
              </w:rPr>
              <w:t xml:space="preserve">– § 15 </w:t>
            </w:r>
          </w:p>
          <w:p w14:paraId="53EEDD84" w14:textId="77777777" w:rsidR="003C56FA" w:rsidRPr="00AA0053" w:rsidRDefault="003C56FA" w:rsidP="0021651B">
            <w:pPr>
              <w:spacing w:after="0" w:line="240" w:lineRule="auto"/>
              <w:jc w:val="both"/>
              <w:rPr>
                <w:rFonts w:ascii="Times New Roman" w:hAnsi="Times New Roman" w:cs="Times New Roman"/>
                <w:bCs/>
                <w:color w:val="000000"/>
              </w:rPr>
            </w:pPr>
            <w:r w:rsidRPr="00AA0053">
              <w:rPr>
                <w:rFonts w:ascii="Times New Roman" w:hAnsi="Times New Roman" w:cs="Times New Roman"/>
                <w:bCs/>
                <w:color w:val="000000"/>
              </w:rPr>
              <w:t xml:space="preserve">1. Szkolenie okresowe pracowników zatrudnionych na stanowiskach robotniczych przeprowadza się w formie instruktażu, nie rzadziej niż raz na 3 lata, a na stanowiskach, na których są wykonywane prace szczególnie niebezpieczne, nie rzadziej niż raz w roku. </w:t>
            </w:r>
          </w:p>
          <w:p w14:paraId="0DB502EC" w14:textId="77777777" w:rsidR="003C56FA" w:rsidRPr="00AA0053" w:rsidRDefault="003C56FA" w:rsidP="0021651B">
            <w:pPr>
              <w:spacing w:after="0" w:line="240" w:lineRule="auto"/>
              <w:jc w:val="both"/>
              <w:rPr>
                <w:rFonts w:ascii="Times New Roman" w:hAnsi="Times New Roman" w:cs="Times New Roman"/>
                <w:bCs/>
                <w:color w:val="000000"/>
              </w:rPr>
            </w:pPr>
            <w:bookmarkStart w:id="30" w:name="mip11113790"/>
            <w:bookmarkEnd w:id="30"/>
            <w:r w:rsidRPr="00AA0053">
              <w:rPr>
                <w:rFonts w:ascii="Times New Roman" w:hAnsi="Times New Roman" w:cs="Times New Roman"/>
                <w:bCs/>
                <w:color w:val="000000"/>
              </w:rPr>
              <w:t xml:space="preserve">2. Szkolenie okresowe osób wymienionych w </w:t>
            </w:r>
            <w:hyperlink r:id="rId25" w:history="1">
              <w:r w:rsidRPr="00AA0053">
                <w:rPr>
                  <w:rFonts w:ascii="Times New Roman" w:hAnsi="Times New Roman" w:cs="Times New Roman"/>
                  <w:bCs/>
                  <w:color w:val="000000"/>
                </w:rPr>
                <w:t>§ 14 ust. 2 pkt 1 i 3</w:t>
              </w:r>
            </w:hyperlink>
            <w:r w:rsidRPr="00AA0053">
              <w:rPr>
                <w:rFonts w:ascii="Times New Roman" w:hAnsi="Times New Roman" w:cs="Times New Roman"/>
                <w:bCs/>
                <w:color w:val="000000"/>
              </w:rPr>
              <w:t xml:space="preserve">-6 powinno być przeprowadzane w formie kursu, </w:t>
            </w:r>
            <w:r w:rsidRPr="00AA0053">
              <w:rPr>
                <w:rFonts w:ascii="Times New Roman" w:hAnsi="Times New Roman" w:cs="Times New Roman"/>
                <w:bCs/>
                <w:color w:val="000000"/>
              </w:rPr>
              <w:lastRenderedPageBreak/>
              <w:t xml:space="preserve">seminarium lub samokształcenia kierowanego nie rzadziej niż raz na 5 lat, a w przypadku pracowników na stanowiskach administracyjno-biurowych nie rzadziej niż raz na 6 lat. </w:t>
            </w:r>
          </w:p>
          <w:p w14:paraId="743DD5C6" w14:textId="77777777" w:rsidR="003C56FA" w:rsidRPr="00AA0053" w:rsidRDefault="003C56FA" w:rsidP="0021651B">
            <w:pPr>
              <w:spacing w:after="0" w:line="240" w:lineRule="auto"/>
              <w:jc w:val="both"/>
              <w:rPr>
                <w:rFonts w:ascii="Times New Roman" w:hAnsi="Times New Roman" w:cs="Times New Roman"/>
                <w:bCs/>
                <w:color w:val="000000"/>
              </w:rPr>
            </w:pPr>
            <w:bookmarkStart w:id="31" w:name="mip11113791"/>
            <w:bookmarkEnd w:id="31"/>
            <w:r w:rsidRPr="00AA0053">
              <w:rPr>
                <w:rFonts w:ascii="Times New Roman" w:hAnsi="Times New Roman" w:cs="Times New Roman"/>
                <w:bCs/>
                <w:color w:val="000000"/>
              </w:rPr>
              <w:t xml:space="preserve">3. Pracodawca ustala, po konsultacji z pracownikami lub ich przedstawicielami, częstotliwość i czas trwania szkolenia okresowego pracowników zatrudnionych na określonych stanowiskach, biorąc pod uwagę rodzaj i warunki wykonywania prac na tych stanowiskach. </w:t>
            </w:r>
          </w:p>
          <w:p w14:paraId="033EF60F" w14:textId="77777777" w:rsidR="003C56FA" w:rsidRPr="00AA0053" w:rsidRDefault="003C56FA" w:rsidP="0021651B">
            <w:pPr>
              <w:spacing w:after="0" w:line="240" w:lineRule="auto"/>
              <w:jc w:val="both"/>
              <w:rPr>
                <w:rFonts w:ascii="Times New Roman" w:hAnsi="Times New Roman" w:cs="Times New Roman"/>
                <w:bCs/>
                <w:color w:val="000000"/>
              </w:rPr>
            </w:pPr>
            <w:bookmarkStart w:id="32" w:name="mip11113792"/>
            <w:bookmarkEnd w:id="32"/>
            <w:r w:rsidRPr="00AA0053">
              <w:rPr>
                <w:rFonts w:ascii="Times New Roman" w:hAnsi="Times New Roman" w:cs="Times New Roman"/>
                <w:bCs/>
                <w:color w:val="000000"/>
              </w:rPr>
              <w:t xml:space="preserve">4. Pierwsze szkolenie okresowe osób zatrudnionych na stanowiskach wymienionych w </w:t>
            </w:r>
            <w:hyperlink r:id="rId26" w:history="1">
              <w:r w:rsidRPr="00AA0053">
                <w:rPr>
                  <w:rFonts w:ascii="Times New Roman" w:hAnsi="Times New Roman" w:cs="Times New Roman"/>
                  <w:bCs/>
                  <w:color w:val="000000"/>
                </w:rPr>
                <w:t>§ 14 ust. 2 pkt 1</w:t>
              </w:r>
            </w:hyperlink>
            <w:r w:rsidRPr="00AA0053">
              <w:rPr>
                <w:rFonts w:ascii="Times New Roman" w:hAnsi="Times New Roman" w:cs="Times New Roman"/>
                <w:bCs/>
                <w:color w:val="000000"/>
              </w:rPr>
              <w:t xml:space="preserve"> przeprowadza się w okresie do 6 miesięcy od rozpoczęcia pracy na tych stanowiskach, natomiast osób zatrudnionych na stanowiskach wymienionych w </w:t>
            </w:r>
            <w:hyperlink r:id="rId27" w:history="1">
              <w:r w:rsidRPr="00AA0053">
                <w:rPr>
                  <w:rFonts w:ascii="Times New Roman" w:hAnsi="Times New Roman" w:cs="Times New Roman"/>
                  <w:bCs/>
                  <w:color w:val="000000"/>
                </w:rPr>
                <w:t>§ 14 ust. 2 pkt 2-6</w:t>
              </w:r>
            </w:hyperlink>
            <w:r w:rsidRPr="00AA0053">
              <w:rPr>
                <w:rFonts w:ascii="Times New Roman" w:hAnsi="Times New Roman" w:cs="Times New Roman"/>
                <w:bCs/>
                <w:color w:val="000000"/>
              </w:rPr>
              <w:t xml:space="preserve"> - w okresie do 12 miesięcy od rozpoczęcia pracy na tych stanowiskach. </w:t>
            </w:r>
          </w:p>
          <w:p w14:paraId="21724AEF" w14:textId="77777777" w:rsidR="003C56FA" w:rsidRPr="00AA0053" w:rsidRDefault="003C56FA" w:rsidP="0021651B">
            <w:pPr>
              <w:spacing w:after="0" w:line="240" w:lineRule="auto"/>
              <w:jc w:val="both"/>
              <w:rPr>
                <w:rFonts w:ascii="Times New Roman" w:hAnsi="Times New Roman" w:cs="Times New Roman"/>
                <w:bCs/>
                <w:color w:val="000000"/>
              </w:rPr>
            </w:pPr>
            <w:bookmarkStart w:id="33" w:name="mip11113793"/>
            <w:bookmarkEnd w:id="33"/>
            <w:r w:rsidRPr="00AA0053">
              <w:rPr>
                <w:rFonts w:ascii="Times New Roman" w:hAnsi="Times New Roman" w:cs="Times New Roman"/>
                <w:bCs/>
                <w:color w:val="000000"/>
              </w:rPr>
              <w:t xml:space="preserve">5. Ze szkolenia okresowego, o którym mowa w ust. 4, może być zwolniona osoba, która: </w:t>
            </w:r>
          </w:p>
          <w:p w14:paraId="38B1701E" w14:textId="77777777" w:rsidR="003C56FA" w:rsidRPr="00AA0053" w:rsidRDefault="003C56FA" w:rsidP="0021651B">
            <w:pPr>
              <w:spacing w:after="0" w:line="240" w:lineRule="auto"/>
              <w:jc w:val="both"/>
              <w:rPr>
                <w:rFonts w:ascii="Times New Roman" w:hAnsi="Times New Roman" w:cs="Times New Roman"/>
                <w:bCs/>
                <w:color w:val="000000"/>
              </w:rPr>
            </w:pPr>
            <w:r w:rsidRPr="00AA0053">
              <w:rPr>
                <w:rFonts w:ascii="Times New Roman" w:hAnsi="Times New Roman" w:cs="Times New Roman"/>
                <w:bCs/>
                <w:color w:val="000000"/>
              </w:rPr>
              <w:t xml:space="preserve">1) przedłoży aktualne zaświadczenie o odbyciu w tym okresie u innego pracodawcy wymaganego szkolenia okresowego; </w:t>
            </w:r>
          </w:p>
          <w:p w14:paraId="01EB0EA0" w14:textId="1D6CBED2" w:rsidR="00990134" w:rsidRPr="00AA0053" w:rsidRDefault="003C56FA" w:rsidP="0021651B">
            <w:pPr>
              <w:spacing w:after="0" w:line="240" w:lineRule="auto"/>
              <w:jc w:val="both"/>
              <w:rPr>
                <w:rFonts w:ascii="Times New Roman" w:hAnsi="Times New Roman" w:cs="Times New Roman"/>
                <w:bCs/>
                <w:color w:val="000000"/>
              </w:rPr>
            </w:pPr>
            <w:r w:rsidRPr="00AA0053">
              <w:rPr>
                <w:rFonts w:ascii="Times New Roman" w:hAnsi="Times New Roman" w:cs="Times New Roman"/>
                <w:bCs/>
                <w:color w:val="000000"/>
              </w:rPr>
              <w:t xml:space="preserve">2) odbyła w tym okresie szkolenie okresowe wymagane dla osoby zatrudnionej na stanowisku należącym do innej grupy stanowisk, jeżeli jego program uwzględnia zakres tematyczny wymagany programem szkolenia okresowego obowiązującego na nowym stanowisku pracy. </w:t>
            </w:r>
          </w:p>
        </w:tc>
        <w:tc>
          <w:tcPr>
            <w:tcW w:w="1500" w:type="dxa"/>
          </w:tcPr>
          <w:p w14:paraId="319CBA16" w14:textId="77777777" w:rsidR="00E6385E" w:rsidRPr="00AE6722" w:rsidRDefault="00E6385E" w:rsidP="0021651B">
            <w:pPr>
              <w:spacing w:after="0" w:line="240" w:lineRule="auto"/>
              <w:jc w:val="both"/>
              <w:rPr>
                <w:rFonts w:ascii="Times New Roman" w:eastAsia="Times New Roman" w:hAnsi="Times New Roman" w:cs="Times New Roman"/>
                <w:lang w:eastAsia="pl-PL"/>
              </w:rPr>
            </w:pPr>
          </w:p>
        </w:tc>
      </w:tr>
      <w:tr w:rsidR="00E6385E" w:rsidRPr="00AE6722" w14:paraId="74D67A98" w14:textId="77777777" w:rsidTr="0085688B">
        <w:trPr>
          <w:trHeight w:val="539"/>
        </w:trPr>
        <w:tc>
          <w:tcPr>
            <w:tcW w:w="846" w:type="dxa"/>
          </w:tcPr>
          <w:p w14:paraId="1E580EED" w14:textId="20CBC74D" w:rsidR="00E6385E" w:rsidRPr="00AE6722" w:rsidRDefault="00D52587" w:rsidP="0021651B">
            <w:pPr>
              <w:spacing w:after="0" w:line="240" w:lineRule="auto"/>
              <w:jc w:val="both"/>
              <w:rPr>
                <w:rFonts w:ascii="Times New Roman" w:hAnsi="Times New Roman" w:cs="Times New Roman"/>
                <w:b/>
                <w:bCs/>
              </w:rPr>
            </w:pPr>
            <w:r w:rsidRPr="00AE6722">
              <w:rPr>
                <w:rFonts w:ascii="Times New Roman" w:hAnsi="Times New Roman" w:cs="Times New Roman"/>
                <w:b/>
                <w:bCs/>
              </w:rPr>
              <w:lastRenderedPageBreak/>
              <w:t xml:space="preserve">Art. 14 ust. 2 </w:t>
            </w:r>
          </w:p>
        </w:tc>
        <w:tc>
          <w:tcPr>
            <w:tcW w:w="5528" w:type="dxa"/>
            <w:gridSpan w:val="2"/>
          </w:tcPr>
          <w:p w14:paraId="7C7A94E2" w14:textId="4B61572F" w:rsidR="00A851AD" w:rsidRPr="00AE6722" w:rsidRDefault="00A851AD"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b/>
                <w:bCs/>
                <w:i/>
                <w:iCs/>
                <w:color w:val="000000"/>
              </w:rPr>
              <w:t>Zmieniony</w:t>
            </w:r>
            <w:r w:rsidR="00D138CA" w:rsidRPr="00AE6722">
              <w:rPr>
                <w:rFonts w:ascii="Times New Roman" w:hAnsi="Times New Roman" w:cs="Times New Roman"/>
                <w:b/>
                <w:bCs/>
                <w:i/>
                <w:iCs/>
                <w:color w:val="000000"/>
              </w:rPr>
              <w:t xml:space="preserve"> </w:t>
            </w:r>
            <w:r w:rsidRPr="00AE6722">
              <w:rPr>
                <w:rFonts w:ascii="Times New Roman" w:hAnsi="Times New Roman" w:cs="Times New Roman"/>
                <w:b/>
                <w:bCs/>
                <w:i/>
                <w:iCs/>
                <w:color w:val="000000"/>
              </w:rPr>
              <w:t>Dyrektywą Parlamentu Europejskiego i Rady (UE) 2023/2668</w:t>
            </w:r>
          </w:p>
          <w:p w14:paraId="3341604E" w14:textId="3C2898CC" w:rsidR="00E6385E" w:rsidRPr="00AE6722" w:rsidRDefault="00D52587"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Zawartość merytoryczna szkolenia musi być łatwo zrozumiała dla pracowników. Szkolenie musi umożliwiać im zdobycie niezbędnej wiedzy i niezbędnych umiejętności w zakresie profilaktyki i bezpieczeństwa zgodnie z prawem krajowym i praktyką krajową mającymi zastosowanie w miejscu, w którym wykonywana jest praca.</w:t>
            </w:r>
          </w:p>
        </w:tc>
        <w:tc>
          <w:tcPr>
            <w:tcW w:w="851" w:type="dxa"/>
          </w:tcPr>
          <w:p w14:paraId="6E1871BD" w14:textId="79422560" w:rsidR="00E6385E" w:rsidRPr="00AE6722" w:rsidRDefault="00D52587"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3AD064F5" w14:textId="34D7D22A" w:rsidR="00A92114" w:rsidRPr="00AE6722" w:rsidRDefault="00A92114" w:rsidP="0021651B">
            <w:pPr>
              <w:spacing w:after="0" w:line="240" w:lineRule="auto"/>
              <w:rPr>
                <w:rFonts w:ascii="Times New Roman" w:eastAsia="Times New Roman" w:hAnsi="Times New Roman" w:cs="Times New Roman"/>
                <w:lang w:eastAsia="pl-PL"/>
              </w:rPr>
            </w:pPr>
            <w:r w:rsidRPr="00AE6722">
              <w:rPr>
                <w:rFonts w:ascii="Times New Roman" w:hAnsi="Times New Roman" w:cs="Times New Roman"/>
                <w:b/>
                <w:bCs/>
              </w:rPr>
              <w:t>Art. 1</w:t>
            </w:r>
            <w:r w:rsidR="00996AFD" w:rsidRPr="00AE6722">
              <w:rPr>
                <w:rFonts w:ascii="Times New Roman" w:hAnsi="Times New Roman" w:cs="Times New Roman"/>
                <w:b/>
                <w:bCs/>
              </w:rPr>
              <w:t>1</w:t>
            </w:r>
            <w:r w:rsidRPr="00AE6722">
              <w:rPr>
                <w:rFonts w:ascii="Times New Roman" w:hAnsi="Times New Roman" w:cs="Times New Roman"/>
                <w:b/>
                <w:bCs/>
              </w:rPr>
              <w:t xml:space="preserve"> ust. </w:t>
            </w:r>
            <w:r w:rsidR="00996AFD" w:rsidRPr="00AE6722">
              <w:rPr>
                <w:rFonts w:ascii="Times New Roman" w:hAnsi="Times New Roman" w:cs="Times New Roman"/>
                <w:b/>
                <w:bCs/>
              </w:rPr>
              <w:t>5-</w:t>
            </w:r>
            <w:r w:rsidR="00A6645C">
              <w:rPr>
                <w:rFonts w:ascii="Times New Roman" w:hAnsi="Times New Roman" w:cs="Times New Roman"/>
                <w:b/>
                <w:bCs/>
              </w:rPr>
              <w:t>10</w:t>
            </w:r>
          </w:p>
        </w:tc>
        <w:tc>
          <w:tcPr>
            <w:tcW w:w="5420" w:type="dxa"/>
          </w:tcPr>
          <w:p w14:paraId="053FA9EB" w14:textId="561838EC" w:rsidR="00E44BEA" w:rsidRPr="00C80292" w:rsidRDefault="0055547E" w:rsidP="00C80292">
            <w:pPr>
              <w:spacing w:after="0" w:line="240" w:lineRule="auto"/>
              <w:jc w:val="both"/>
              <w:rPr>
                <w:rFonts w:ascii="Times New Roman" w:hAnsi="Times New Roman" w:cs="Times New Roman"/>
                <w:color w:val="000000"/>
              </w:rPr>
            </w:pPr>
            <w:r w:rsidRPr="00E44BEA">
              <w:rPr>
                <w:rFonts w:ascii="Times New Roman" w:hAnsi="Times New Roman" w:cs="Times New Roman"/>
                <w:bCs/>
                <w:color w:val="000000"/>
              </w:rPr>
              <w:t xml:space="preserve">5. </w:t>
            </w:r>
            <w:r w:rsidR="00E44BEA" w:rsidRPr="00C80292">
              <w:rPr>
                <w:rFonts w:ascii="Times New Roman" w:hAnsi="Times New Roman" w:cs="Times New Roman"/>
                <w:bCs/>
                <w:color w:val="000000"/>
              </w:rPr>
              <w:t>Szkolenie dostosowane jest do charakterystyki zawodu oraz konkretnych zadań i metod pracy lub służby, jakie wiążą się z tym zawodem.</w:t>
            </w:r>
          </w:p>
          <w:p w14:paraId="76663F82" w14:textId="77777777" w:rsidR="00E44BEA" w:rsidRPr="00C80292" w:rsidRDefault="00E44BEA" w:rsidP="00C80292">
            <w:pPr>
              <w:spacing w:after="0" w:line="240" w:lineRule="auto"/>
              <w:jc w:val="both"/>
              <w:rPr>
                <w:rFonts w:ascii="Times New Roman" w:hAnsi="Times New Roman" w:cs="Times New Roman"/>
                <w:color w:val="000000"/>
              </w:rPr>
            </w:pPr>
            <w:r w:rsidRPr="00C80292">
              <w:rPr>
                <w:rFonts w:ascii="Times New Roman" w:hAnsi="Times New Roman" w:cs="Times New Roman"/>
                <w:bCs/>
                <w:color w:val="000000"/>
              </w:rPr>
              <w:t>6. Szkolenie obejmuje:</w:t>
            </w:r>
          </w:p>
          <w:p w14:paraId="4B9F65B2" w14:textId="54882B11" w:rsidR="00E44BEA" w:rsidRPr="00C80292" w:rsidRDefault="00E44BEA" w:rsidP="00C80292">
            <w:pPr>
              <w:spacing w:after="0" w:line="240" w:lineRule="auto"/>
              <w:jc w:val="both"/>
              <w:rPr>
                <w:rFonts w:ascii="Times New Roman" w:hAnsi="Times New Roman" w:cs="Times New Roman"/>
                <w:color w:val="000000"/>
              </w:rPr>
            </w:pPr>
            <w:r w:rsidRPr="00C80292">
              <w:rPr>
                <w:rFonts w:ascii="Times New Roman" w:hAnsi="Times New Roman" w:cs="Times New Roman"/>
                <w:bCs/>
                <w:color w:val="000000"/>
              </w:rPr>
              <w:t>1)</w:t>
            </w:r>
            <w:r>
              <w:rPr>
                <w:rFonts w:ascii="Times New Roman" w:hAnsi="Times New Roman" w:cs="Times New Roman"/>
                <w:bCs/>
                <w:color w:val="000000"/>
              </w:rPr>
              <w:t xml:space="preserve"> </w:t>
            </w:r>
            <w:r w:rsidRPr="00C80292">
              <w:rPr>
                <w:rFonts w:ascii="Times New Roman" w:hAnsi="Times New Roman" w:cs="Times New Roman"/>
                <w:bCs/>
                <w:color w:val="000000"/>
              </w:rPr>
              <w:t>w zakresie podstawowym:</w:t>
            </w:r>
          </w:p>
          <w:p w14:paraId="3D0D4717" w14:textId="0AFFF064" w:rsidR="00E44BEA" w:rsidRPr="00C80292" w:rsidRDefault="00E44BEA" w:rsidP="00C80292">
            <w:pPr>
              <w:spacing w:after="0" w:line="240" w:lineRule="auto"/>
              <w:jc w:val="both"/>
              <w:rPr>
                <w:rFonts w:ascii="Times New Roman" w:hAnsi="Times New Roman" w:cs="Times New Roman"/>
                <w:color w:val="000000"/>
              </w:rPr>
            </w:pPr>
            <w:r w:rsidRPr="00C80292">
              <w:rPr>
                <w:rFonts w:ascii="Times New Roman" w:hAnsi="Times New Roman" w:cs="Times New Roman"/>
                <w:bCs/>
                <w:color w:val="000000"/>
              </w:rPr>
              <w:t>a)</w:t>
            </w:r>
            <w:r>
              <w:rPr>
                <w:rFonts w:ascii="Times New Roman" w:hAnsi="Times New Roman" w:cs="Times New Roman"/>
                <w:bCs/>
                <w:color w:val="000000"/>
              </w:rPr>
              <w:t xml:space="preserve"> </w:t>
            </w:r>
            <w:r w:rsidRPr="00C80292">
              <w:rPr>
                <w:rFonts w:ascii="Times New Roman" w:hAnsi="Times New Roman" w:cs="Times New Roman"/>
                <w:bCs/>
                <w:color w:val="000000"/>
              </w:rPr>
              <w:t xml:space="preserve">przepisy dotyczące bezpieczeństwa i higieny pracy, z uwzględnieniem narażenia na działanie azbestu, </w:t>
            </w:r>
          </w:p>
          <w:p w14:paraId="416D06A3" w14:textId="7A251BD4" w:rsidR="00E44BEA" w:rsidRPr="00C80292" w:rsidRDefault="00E44BEA" w:rsidP="00C80292">
            <w:pPr>
              <w:spacing w:after="0" w:line="240" w:lineRule="auto"/>
              <w:jc w:val="both"/>
              <w:rPr>
                <w:rFonts w:ascii="Times New Roman" w:hAnsi="Times New Roman" w:cs="Times New Roman"/>
                <w:color w:val="000000"/>
              </w:rPr>
            </w:pPr>
            <w:r w:rsidRPr="00C80292">
              <w:rPr>
                <w:rFonts w:ascii="Times New Roman" w:hAnsi="Times New Roman" w:cs="Times New Roman"/>
                <w:bCs/>
                <w:color w:val="000000"/>
              </w:rPr>
              <w:t>b)</w:t>
            </w:r>
            <w:r>
              <w:rPr>
                <w:rFonts w:ascii="Times New Roman" w:hAnsi="Times New Roman" w:cs="Times New Roman"/>
                <w:bCs/>
                <w:color w:val="000000"/>
              </w:rPr>
              <w:t xml:space="preserve"> </w:t>
            </w:r>
            <w:r w:rsidRPr="00C80292">
              <w:rPr>
                <w:rFonts w:ascii="Times New Roman" w:hAnsi="Times New Roman" w:cs="Times New Roman"/>
                <w:bCs/>
                <w:color w:val="000000"/>
              </w:rPr>
              <w:t xml:space="preserve">zastosowanie azbestu i jego właściwości, </w:t>
            </w:r>
          </w:p>
          <w:p w14:paraId="0EA4676C" w14:textId="1DDFA522" w:rsidR="00E44BEA" w:rsidRPr="00C80292" w:rsidRDefault="00E44BEA" w:rsidP="00C80292">
            <w:pPr>
              <w:spacing w:after="0" w:line="240" w:lineRule="auto"/>
              <w:jc w:val="both"/>
              <w:rPr>
                <w:rFonts w:ascii="Times New Roman" w:hAnsi="Times New Roman" w:cs="Times New Roman"/>
                <w:color w:val="000000"/>
              </w:rPr>
            </w:pPr>
            <w:r w:rsidRPr="00C80292">
              <w:rPr>
                <w:rFonts w:ascii="Times New Roman" w:hAnsi="Times New Roman" w:cs="Times New Roman"/>
                <w:bCs/>
                <w:color w:val="000000"/>
              </w:rPr>
              <w:lastRenderedPageBreak/>
              <w:t>c)</w:t>
            </w:r>
            <w:r>
              <w:rPr>
                <w:rFonts w:ascii="Times New Roman" w:hAnsi="Times New Roman" w:cs="Times New Roman"/>
                <w:bCs/>
                <w:color w:val="000000"/>
              </w:rPr>
              <w:t xml:space="preserve"> </w:t>
            </w:r>
            <w:r w:rsidRPr="00C80292">
              <w:rPr>
                <w:rFonts w:ascii="Times New Roman" w:hAnsi="Times New Roman" w:cs="Times New Roman"/>
                <w:bCs/>
                <w:color w:val="000000"/>
              </w:rPr>
              <w:t>środki i sposoby ochrony, w tym środki techniczne i organizacyjne minimalizujące narażenie na działanie azbestu,</w:t>
            </w:r>
          </w:p>
          <w:p w14:paraId="5420434B" w14:textId="36977F84" w:rsidR="00E44BEA" w:rsidRPr="00C80292" w:rsidRDefault="00E44BEA" w:rsidP="00C80292">
            <w:pPr>
              <w:spacing w:after="0" w:line="240" w:lineRule="auto"/>
              <w:jc w:val="both"/>
              <w:rPr>
                <w:rFonts w:ascii="Times New Roman" w:hAnsi="Times New Roman" w:cs="Times New Roman"/>
                <w:color w:val="000000"/>
              </w:rPr>
            </w:pPr>
            <w:r w:rsidRPr="00C80292">
              <w:rPr>
                <w:rFonts w:ascii="Times New Roman" w:hAnsi="Times New Roman" w:cs="Times New Roman"/>
                <w:bCs/>
                <w:color w:val="000000"/>
              </w:rPr>
              <w:t>d)</w:t>
            </w:r>
            <w:r>
              <w:rPr>
                <w:rFonts w:ascii="Times New Roman" w:hAnsi="Times New Roman" w:cs="Times New Roman"/>
                <w:bCs/>
                <w:color w:val="000000"/>
              </w:rPr>
              <w:t xml:space="preserve"> </w:t>
            </w:r>
            <w:r w:rsidRPr="00C80292">
              <w:rPr>
                <w:rFonts w:ascii="Times New Roman" w:hAnsi="Times New Roman" w:cs="Times New Roman"/>
                <w:bCs/>
                <w:color w:val="000000"/>
              </w:rPr>
              <w:t>zasady postępowania w sytuacjach awaryjnych,</w:t>
            </w:r>
          </w:p>
          <w:p w14:paraId="74C282C3" w14:textId="51C94237" w:rsidR="00E44BEA" w:rsidRPr="00C80292" w:rsidRDefault="00E44BEA" w:rsidP="00C80292">
            <w:pPr>
              <w:spacing w:after="0" w:line="240" w:lineRule="auto"/>
              <w:jc w:val="both"/>
              <w:rPr>
                <w:rFonts w:ascii="Times New Roman" w:hAnsi="Times New Roman" w:cs="Times New Roman"/>
                <w:color w:val="000000"/>
              </w:rPr>
            </w:pPr>
            <w:r w:rsidRPr="00C80292">
              <w:rPr>
                <w:rFonts w:ascii="Times New Roman" w:hAnsi="Times New Roman" w:cs="Times New Roman"/>
                <w:bCs/>
                <w:color w:val="000000"/>
              </w:rPr>
              <w:t>e)</w:t>
            </w:r>
            <w:r>
              <w:rPr>
                <w:rFonts w:ascii="Times New Roman" w:hAnsi="Times New Roman" w:cs="Times New Roman"/>
                <w:bCs/>
                <w:color w:val="000000"/>
              </w:rPr>
              <w:t xml:space="preserve"> </w:t>
            </w:r>
            <w:r w:rsidRPr="00C80292">
              <w:rPr>
                <w:rFonts w:ascii="Times New Roman" w:hAnsi="Times New Roman" w:cs="Times New Roman"/>
                <w:bCs/>
                <w:color w:val="000000"/>
              </w:rPr>
              <w:t>określenie rodzaju prac mogących spowodować narażenie na działanie azbestu,</w:t>
            </w:r>
          </w:p>
          <w:p w14:paraId="651F6FF8" w14:textId="1EDD0EFF" w:rsidR="00E44BEA" w:rsidRPr="00C80292" w:rsidRDefault="00E44BEA" w:rsidP="00C80292">
            <w:pPr>
              <w:spacing w:after="0" w:line="240" w:lineRule="auto"/>
              <w:jc w:val="both"/>
              <w:rPr>
                <w:rFonts w:ascii="Times New Roman" w:hAnsi="Times New Roman" w:cs="Times New Roman"/>
                <w:color w:val="000000"/>
              </w:rPr>
            </w:pPr>
            <w:r w:rsidRPr="00C80292">
              <w:rPr>
                <w:rFonts w:ascii="Times New Roman" w:hAnsi="Times New Roman" w:cs="Times New Roman"/>
                <w:bCs/>
                <w:color w:val="000000"/>
              </w:rPr>
              <w:t>f)</w:t>
            </w:r>
            <w:r>
              <w:rPr>
                <w:rFonts w:ascii="Times New Roman" w:hAnsi="Times New Roman" w:cs="Times New Roman"/>
                <w:bCs/>
                <w:color w:val="000000"/>
              </w:rPr>
              <w:t xml:space="preserve"> </w:t>
            </w:r>
            <w:r w:rsidRPr="00C80292">
              <w:rPr>
                <w:rFonts w:ascii="Times New Roman" w:hAnsi="Times New Roman" w:cs="Times New Roman"/>
                <w:bCs/>
                <w:color w:val="000000"/>
              </w:rPr>
              <w:t>szkodliwość azbestu dla zdrowia oraz ochronę zdrowia, w tym profilaktykę zdrowotną z uwzględnieniem edukacji antytytoniowej,</w:t>
            </w:r>
          </w:p>
          <w:p w14:paraId="02176420" w14:textId="22C272C4" w:rsidR="00E44BEA" w:rsidRPr="00C80292" w:rsidRDefault="00E44BEA" w:rsidP="00C80292">
            <w:pPr>
              <w:spacing w:after="0" w:line="240" w:lineRule="auto"/>
              <w:jc w:val="both"/>
              <w:rPr>
                <w:rFonts w:ascii="Times New Roman" w:hAnsi="Times New Roman" w:cs="Times New Roman"/>
                <w:color w:val="000000"/>
              </w:rPr>
            </w:pPr>
            <w:r w:rsidRPr="00C80292">
              <w:rPr>
                <w:rFonts w:ascii="Times New Roman" w:hAnsi="Times New Roman" w:cs="Times New Roman"/>
                <w:bCs/>
                <w:color w:val="000000"/>
              </w:rPr>
              <w:t>g)</w:t>
            </w:r>
            <w:r>
              <w:rPr>
                <w:rFonts w:ascii="Times New Roman" w:hAnsi="Times New Roman" w:cs="Times New Roman"/>
                <w:bCs/>
                <w:color w:val="000000"/>
              </w:rPr>
              <w:t xml:space="preserve"> </w:t>
            </w:r>
            <w:r w:rsidRPr="00C80292">
              <w:rPr>
                <w:rFonts w:ascii="Times New Roman" w:hAnsi="Times New Roman" w:cs="Times New Roman"/>
                <w:bCs/>
                <w:color w:val="000000"/>
              </w:rPr>
              <w:t>zasady postępowania z odpadami zawierającymi azbest, w szczególności sposoby opakowania i oznakowania odpadów zawierających azbest;</w:t>
            </w:r>
          </w:p>
          <w:p w14:paraId="5668C9BC" w14:textId="4ECB4957" w:rsidR="00E44BEA" w:rsidRPr="00C80292" w:rsidRDefault="00E44BEA" w:rsidP="00C80292">
            <w:pPr>
              <w:spacing w:after="0" w:line="240" w:lineRule="auto"/>
              <w:jc w:val="both"/>
              <w:rPr>
                <w:rFonts w:ascii="Times New Roman" w:hAnsi="Times New Roman" w:cs="Times New Roman"/>
                <w:color w:val="000000"/>
              </w:rPr>
            </w:pPr>
            <w:r w:rsidRPr="00C80292">
              <w:rPr>
                <w:rFonts w:ascii="Times New Roman" w:hAnsi="Times New Roman" w:cs="Times New Roman"/>
                <w:bCs/>
                <w:color w:val="000000"/>
              </w:rPr>
              <w:t>2)</w:t>
            </w:r>
            <w:r>
              <w:rPr>
                <w:rFonts w:ascii="Times New Roman" w:hAnsi="Times New Roman" w:cs="Times New Roman"/>
                <w:bCs/>
                <w:color w:val="000000"/>
              </w:rPr>
              <w:t xml:space="preserve"> </w:t>
            </w:r>
            <w:r w:rsidRPr="00C80292">
              <w:rPr>
                <w:rFonts w:ascii="Times New Roman" w:hAnsi="Times New Roman" w:cs="Times New Roman"/>
                <w:bCs/>
                <w:color w:val="000000"/>
              </w:rPr>
              <w:t>w zakresie rozszerzonym:</w:t>
            </w:r>
          </w:p>
          <w:p w14:paraId="0D100E4A" w14:textId="1E2FD698" w:rsidR="00E44BEA" w:rsidRPr="00C80292" w:rsidRDefault="00E44BEA" w:rsidP="00C80292">
            <w:pPr>
              <w:spacing w:after="0" w:line="240" w:lineRule="auto"/>
              <w:jc w:val="both"/>
              <w:rPr>
                <w:rFonts w:ascii="Times New Roman" w:hAnsi="Times New Roman" w:cs="Times New Roman"/>
                <w:color w:val="000000"/>
              </w:rPr>
            </w:pPr>
            <w:r w:rsidRPr="00C80292">
              <w:rPr>
                <w:rFonts w:ascii="Times New Roman" w:hAnsi="Times New Roman" w:cs="Times New Roman"/>
                <w:bCs/>
                <w:color w:val="000000"/>
              </w:rPr>
              <w:t>a)</w:t>
            </w:r>
            <w:r>
              <w:rPr>
                <w:rFonts w:ascii="Times New Roman" w:hAnsi="Times New Roman" w:cs="Times New Roman"/>
                <w:bCs/>
                <w:color w:val="000000"/>
              </w:rPr>
              <w:t xml:space="preserve"> </w:t>
            </w:r>
            <w:r w:rsidRPr="00C80292">
              <w:rPr>
                <w:rFonts w:ascii="Times New Roman" w:hAnsi="Times New Roman" w:cs="Times New Roman"/>
                <w:bCs/>
                <w:color w:val="000000"/>
              </w:rPr>
              <w:t>zagadnienia, o których mowa w pkt 1,</w:t>
            </w:r>
          </w:p>
          <w:p w14:paraId="3C00E0F5" w14:textId="40E937CB" w:rsidR="00E44BEA" w:rsidRPr="00C80292" w:rsidRDefault="00E44BEA" w:rsidP="00C80292">
            <w:pPr>
              <w:spacing w:after="0" w:line="240" w:lineRule="auto"/>
              <w:jc w:val="both"/>
              <w:rPr>
                <w:rFonts w:ascii="Times New Roman" w:hAnsi="Times New Roman" w:cs="Times New Roman"/>
                <w:color w:val="000000"/>
              </w:rPr>
            </w:pPr>
            <w:r w:rsidRPr="00C80292">
              <w:rPr>
                <w:rFonts w:ascii="Times New Roman" w:hAnsi="Times New Roman" w:cs="Times New Roman"/>
                <w:bCs/>
                <w:color w:val="000000"/>
              </w:rPr>
              <w:t>b)</w:t>
            </w:r>
            <w:r>
              <w:rPr>
                <w:rFonts w:ascii="Times New Roman" w:hAnsi="Times New Roman" w:cs="Times New Roman"/>
                <w:bCs/>
                <w:color w:val="000000"/>
              </w:rPr>
              <w:t xml:space="preserve"> </w:t>
            </w:r>
            <w:r w:rsidRPr="00C80292">
              <w:rPr>
                <w:rFonts w:ascii="Times New Roman" w:hAnsi="Times New Roman" w:cs="Times New Roman"/>
                <w:bCs/>
                <w:color w:val="000000"/>
              </w:rPr>
              <w:t>stosowanie maszyn i urządzeń podczas wykonywania prac polegających na usuwaniu lub zabezpieczaniu wyrobów zawierających azbest,</w:t>
            </w:r>
          </w:p>
          <w:p w14:paraId="08C2FA10" w14:textId="101D52A2" w:rsidR="00E44BEA" w:rsidRPr="00C80292" w:rsidRDefault="00E44BEA" w:rsidP="00C80292">
            <w:pPr>
              <w:spacing w:after="0" w:line="240" w:lineRule="auto"/>
              <w:jc w:val="both"/>
              <w:rPr>
                <w:rFonts w:ascii="Times New Roman" w:hAnsi="Times New Roman" w:cs="Times New Roman"/>
                <w:color w:val="000000"/>
              </w:rPr>
            </w:pPr>
            <w:r w:rsidRPr="00C80292">
              <w:rPr>
                <w:rFonts w:ascii="Times New Roman" w:hAnsi="Times New Roman" w:cs="Times New Roman"/>
                <w:bCs/>
                <w:color w:val="000000"/>
              </w:rPr>
              <w:t>c)</w:t>
            </w:r>
            <w:r>
              <w:rPr>
                <w:rFonts w:ascii="Times New Roman" w:hAnsi="Times New Roman" w:cs="Times New Roman"/>
                <w:bCs/>
                <w:color w:val="000000"/>
              </w:rPr>
              <w:t xml:space="preserve"> </w:t>
            </w:r>
            <w:r w:rsidRPr="00C80292">
              <w:rPr>
                <w:rFonts w:ascii="Times New Roman" w:hAnsi="Times New Roman" w:cs="Times New Roman"/>
                <w:bCs/>
                <w:color w:val="000000"/>
              </w:rPr>
              <w:t>stosowanie środków mających na celu eliminowanie lub ograniczanie emisji azbestu podczas wykonywania prac polegających na usuwaniu lub zabezpieczaniu wyrobów zawierających azbest, w tym procedury dekontaminacji,</w:t>
            </w:r>
          </w:p>
          <w:p w14:paraId="3AFFF03C" w14:textId="17060F6F" w:rsidR="00E44BEA" w:rsidRPr="00C80292" w:rsidRDefault="00E44BEA" w:rsidP="00C80292">
            <w:pPr>
              <w:spacing w:after="0" w:line="240" w:lineRule="auto"/>
              <w:jc w:val="both"/>
              <w:rPr>
                <w:rFonts w:ascii="Times New Roman" w:hAnsi="Times New Roman" w:cs="Times New Roman"/>
                <w:color w:val="000000"/>
              </w:rPr>
            </w:pPr>
            <w:r w:rsidRPr="00C80292">
              <w:rPr>
                <w:rFonts w:ascii="Times New Roman" w:hAnsi="Times New Roman" w:cs="Times New Roman"/>
                <w:bCs/>
                <w:color w:val="000000"/>
              </w:rPr>
              <w:t>d)</w:t>
            </w:r>
            <w:r>
              <w:rPr>
                <w:rFonts w:ascii="Times New Roman" w:hAnsi="Times New Roman" w:cs="Times New Roman"/>
                <w:bCs/>
                <w:color w:val="000000"/>
              </w:rPr>
              <w:t xml:space="preserve"> </w:t>
            </w:r>
            <w:r w:rsidRPr="00C80292">
              <w:rPr>
                <w:rFonts w:ascii="Times New Roman" w:hAnsi="Times New Roman" w:cs="Times New Roman"/>
                <w:bCs/>
                <w:color w:val="000000"/>
              </w:rPr>
              <w:t>instruktaż stanowiskowy dotyczący bezpieczeństwa wykonywania prac polegających na usuwaniu lub zabezpieczaniu wyrobów zawierających azbest.</w:t>
            </w:r>
          </w:p>
          <w:p w14:paraId="07AFFF06" w14:textId="77777777" w:rsidR="00E44BEA" w:rsidRPr="00C80292" w:rsidRDefault="00E44BEA" w:rsidP="00C80292">
            <w:pPr>
              <w:spacing w:after="0" w:line="240" w:lineRule="auto"/>
              <w:jc w:val="both"/>
              <w:rPr>
                <w:rFonts w:ascii="Times New Roman" w:hAnsi="Times New Roman" w:cs="Times New Roman"/>
                <w:color w:val="000000"/>
              </w:rPr>
            </w:pPr>
            <w:r w:rsidRPr="00C80292">
              <w:rPr>
                <w:rFonts w:ascii="Times New Roman" w:hAnsi="Times New Roman" w:cs="Times New Roman"/>
                <w:bCs/>
                <w:color w:val="000000"/>
              </w:rPr>
              <w:t>7. Podmiot odpowiedzialny zapewnia osobom narażonym na działanie azbestu szkolenie w zakresie podstawowym, o którym mowa w ust. 6 pkt 1.</w:t>
            </w:r>
          </w:p>
          <w:p w14:paraId="09A994A8" w14:textId="77777777" w:rsidR="00E6385E" w:rsidRDefault="00E44BEA" w:rsidP="006B0D21">
            <w:pPr>
              <w:spacing w:after="0" w:line="240" w:lineRule="auto"/>
              <w:jc w:val="both"/>
              <w:rPr>
                <w:rFonts w:ascii="Times New Roman" w:hAnsi="Times New Roman" w:cs="Times New Roman"/>
                <w:bCs/>
                <w:color w:val="000000"/>
              </w:rPr>
            </w:pPr>
            <w:r w:rsidRPr="00C80292">
              <w:rPr>
                <w:rFonts w:ascii="Times New Roman" w:hAnsi="Times New Roman" w:cs="Times New Roman"/>
                <w:bCs/>
                <w:color w:val="000000"/>
              </w:rPr>
              <w:t xml:space="preserve">8. Wykonawca prac zapewnia osobom narażonym na działanie azbestu przy tych pracach oraz osobom kierującym lub nadzorującym te osoby, odrębnie dla każdej z tych grup zawodowych, szkolenie w zakresie rozszerzonym, o którym mowa w ust. 6 pkt 2. </w:t>
            </w:r>
          </w:p>
          <w:p w14:paraId="3EA8014D" w14:textId="56A66CEC" w:rsidR="00A6645C" w:rsidRPr="004D291C" w:rsidRDefault="00A6645C" w:rsidP="004D291C">
            <w:pPr>
              <w:spacing w:after="0" w:line="240" w:lineRule="auto"/>
              <w:jc w:val="both"/>
              <w:rPr>
                <w:rFonts w:ascii="Times New Roman" w:hAnsi="Times New Roman" w:cs="Times New Roman"/>
                <w:color w:val="000000"/>
              </w:rPr>
            </w:pPr>
            <w:r>
              <w:rPr>
                <w:rFonts w:ascii="Times New Roman" w:hAnsi="Times New Roman" w:cs="Times New Roman"/>
                <w:bCs/>
                <w:color w:val="000000"/>
              </w:rPr>
              <w:t xml:space="preserve">9. </w:t>
            </w:r>
            <w:r w:rsidRPr="004D291C">
              <w:rPr>
                <w:rFonts w:ascii="Times New Roman" w:hAnsi="Times New Roman" w:cs="Times New Roman"/>
                <w:bCs/>
                <w:color w:val="000000"/>
              </w:rPr>
              <w:t xml:space="preserve">Zagadnienia dotyczące bezpiecznego postępowania z wyrobami zawierającymi azbest, o których mowa w ust. 6, uwzględnia się w programach szkoleń i doskonalenia </w:t>
            </w:r>
            <w:r w:rsidRPr="004D291C">
              <w:rPr>
                <w:rFonts w:ascii="Times New Roman" w:hAnsi="Times New Roman" w:cs="Times New Roman"/>
                <w:bCs/>
                <w:color w:val="000000"/>
              </w:rPr>
              <w:lastRenderedPageBreak/>
              <w:t>zawodowego opracowywanych lub zatwierdzanych przez Komendanta Głównego Państwowej Straży Pożarnej.</w:t>
            </w:r>
          </w:p>
          <w:p w14:paraId="67BDEA3C" w14:textId="504E7B69" w:rsidR="00A6645C" w:rsidRPr="00E44BEA" w:rsidRDefault="00A6645C" w:rsidP="00780B14">
            <w:pPr>
              <w:spacing w:after="0" w:line="240" w:lineRule="auto"/>
              <w:jc w:val="both"/>
              <w:rPr>
                <w:rFonts w:ascii="Times New Roman" w:hAnsi="Times New Roman" w:cs="Times New Roman"/>
                <w:bCs/>
                <w:color w:val="000000"/>
              </w:rPr>
            </w:pPr>
            <w:r w:rsidRPr="004D291C">
              <w:rPr>
                <w:rFonts w:ascii="Times New Roman" w:hAnsi="Times New Roman" w:cs="Times New Roman"/>
                <w:bCs/>
                <w:color w:val="000000"/>
              </w:rPr>
              <w:t>10. Przepisów ust. 1–5 oraz ust. 7 i 8 nie stosuje się do funkcjonariuszy pożarnictwa.</w:t>
            </w:r>
          </w:p>
        </w:tc>
        <w:tc>
          <w:tcPr>
            <w:tcW w:w="1500" w:type="dxa"/>
          </w:tcPr>
          <w:p w14:paraId="7BCFFAD3" w14:textId="77777777" w:rsidR="00E6385E" w:rsidRPr="00AE6722" w:rsidRDefault="00E6385E" w:rsidP="0021651B">
            <w:pPr>
              <w:spacing w:after="0" w:line="240" w:lineRule="auto"/>
              <w:jc w:val="both"/>
              <w:rPr>
                <w:rFonts w:ascii="Times New Roman" w:eastAsia="Times New Roman" w:hAnsi="Times New Roman" w:cs="Times New Roman"/>
                <w:lang w:eastAsia="pl-PL"/>
              </w:rPr>
            </w:pPr>
          </w:p>
        </w:tc>
      </w:tr>
      <w:tr w:rsidR="00E6385E" w:rsidRPr="00AE6722" w14:paraId="25199FE1" w14:textId="77777777" w:rsidTr="00C80292">
        <w:trPr>
          <w:trHeight w:val="5379"/>
        </w:trPr>
        <w:tc>
          <w:tcPr>
            <w:tcW w:w="846" w:type="dxa"/>
          </w:tcPr>
          <w:p w14:paraId="3CA2D271" w14:textId="2F0C9E01" w:rsidR="00E6385E" w:rsidRPr="00AE6722" w:rsidRDefault="00D52587" w:rsidP="0021651B">
            <w:pPr>
              <w:spacing w:after="0" w:line="240" w:lineRule="auto"/>
              <w:jc w:val="both"/>
              <w:rPr>
                <w:rFonts w:ascii="Times New Roman" w:hAnsi="Times New Roman" w:cs="Times New Roman"/>
                <w:b/>
                <w:bCs/>
              </w:rPr>
            </w:pPr>
            <w:r w:rsidRPr="00AE6722">
              <w:rPr>
                <w:rFonts w:ascii="Times New Roman" w:hAnsi="Times New Roman" w:cs="Times New Roman"/>
                <w:b/>
                <w:bCs/>
              </w:rPr>
              <w:lastRenderedPageBreak/>
              <w:t xml:space="preserve">Art. 14 ust. 3 </w:t>
            </w:r>
          </w:p>
        </w:tc>
        <w:tc>
          <w:tcPr>
            <w:tcW w:w="5528" w:type="dxa"/>
            <w:gridSpan w:val="2"/>
          </w:tcPr>
          <w:p w14:paraId="192D89B9" w14:textId="705A7293" w:rsidR="00A851AD" w:rsidRPr="00AE6722" w:rsidRDefault="00A851AD"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b/>
                <w:bCs/>
                <w:i/>
                <w:iCs/>
                <w:color w:val="000000"/>
              </w:rPr>
              <w:t>Zmieniony Dyrektywą Parlamentu Europejskiego i Rady (UE) 2023/2668</w:t>
            </w:r>
          </w:p>
          <w:p w14:paraId="4D6FFF09" w14:textId="12164AC8" w:rsidR="00E6385E" w:rsidRPr="00AE6722" w:rsidRDefault="00D52587"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Minimalne wymogi dotyczące zawartości merytorycznej, czasu trwania i częstotliwości szkoleń prowadzonych na podstawie niniejszego artykułu oraz związanej z tymi szkoleniami dokumentacji określono w załączniku Ia.</w:t>
            </w:r>
          </w:p>
        </w:tc>
        <w:tc>
          <w:tcPr>
            <w:tcW w:w="851" w:type="dxa"/>
          </w:tcPr>
          <w:p w14:paraId="5C97C8C5" w14:textId="54C71772" w:rsidR="00E6385E" w:rsidRPr="00AE6722" w:rsidRDefault="00D52587"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5068FCB8" w14:textId="159EDDC8" w:rsidR="00D138CA" w:rsidRPr="00AE6722" w:rsidRDefault="00D138CA" w:rsidP="0021651B">
            <w:pPr>
              <w:spacing w:after="0" w:line="240" w:lineRule="auto"/>
              <w:jc w:val="both"/>
              <w:rPr>
                <w:rFonts w:ascii="Times New Roman" w:hAnsi="Times New Roman" w:cs="Times New Roman"/>
                <w:b/>
                <w:bCs/>
              </w:rPr>
            </w:pPr>
            <w:r w:rsidRPr="00AE6722">
              <w:rPr>
                <w:rFonts w:ascii="Times New Roman" w:hAnsi="Times New Roman" w:cs="Times New Roman"/>
                <w:b/>
                <w:bCs/>
              </w:rPr>
              <w:t>Art. 1</w:t>
            </w:r>
            <w:r w:rsidR="00B046E8" w:rsidRPr="00AE6722">
              <w:rPr>
                <w:rFonts w:ascii="Times New Roman" w:hAnsi="Times New Roman" w:cs="Times New Roman"/>
                <w:b/>
                <w:bCs/>
              </w:rPr>
              <w:t>1</w:t>
            </w:r>
            <w:r w:rsidRPr="00AE6722">
              <w:rPr>
                <w:rFonts w:ascii="Times New Roman" w:hAnsi="Times New Roman" w:cs="Times New Roman"/>
                <w:b/>
                <w:bCs/>
              </w:rPr>
              <w:t xml:space="preserve"> ust. 3</w:t>
            </w:r>
          </w:p>
          <w:p w14:paraId="49629300" w14:textId="77777777" w:rsidR="00D138CA" w:rsidRPr="00AE6722" w:rsidRDefault="00D138CA" w:rsidP="0021651B">
            <w:pPr>
              <w:spacing w:after="0" w:line="240" w:lineRule="auto"/>
              <w:jc w:val="both"/>
              <w:rPr>
                <w:rFonts w:ascii="Times New Roman" w:hAnsi="Times New Roman" w:cs="Times New Roman"/>
                <w:b/>
                <w:bCs/>
              </w:rPr>
            </w:pPr>
          </w:p>
          <w:p w14:paraId="1F7E67DA" w14:textId="77777777" w:rsidR="00D138CA" w:rsidRPr="00AE6722" w:rsidRDefault="00D138CA" w:rsidP="0021651B">
            <w:pPr>
              <w:spacing w:after="0" w:line="240" w:lineRule="auto"/>
              <w:jc w:val="both"/>
              <w:rPr>
                <w:rFonts w:ascii="Times New Roman" w:hAnsi="Times New Roman" w:cs="Times New Roman"/>
                <w:b/>
                <w:bCs/>
              </w:rPr>
            </w:pPr>
          </w:p>
          <w:p w14:paraId="1CC592D0" w14:textId="77777777" w:rsidR="00D138CA" w:rsidRPr="00AE6722" w:rsidRDefault="00D138CA" w:rsidP="0021651B">
            <w:pPr>
              <w:spacing w:after="0" w:line="240" w:lineRule="auto"/>
              <w:jc w:val="both"/>
              <w:rPr>
                <w:rFonts w:ascii="Times New Roman" w:hAnsi="Times New Roman" w:cs="Times New Roman"/>
                <w:b/>
                <w:bCs/>
              </w:rPr>
            </w:pPr>
          </w:p>
          <w:p w14:paraId="61469C2E" w14:textId="77777777" w:rsidR="00D138CA" w:rsidRPr="00AE6722" w:rsidRDefault="00D138CA" w:rsidP="0021651B">
            <w:pPr>
              <w:spacing w:after="0" w:line="240" w:lineRule="auto"/>
              <w:jc w:val="both"/>
              <w:rPr>
                <w:rFonts w:ascii="Times New Roman" w:hAnsi="Times New Roman" w:cs="Times New Roman"/>
                <w:b/>
                <w:bCs/>
              </w:rPr>
            </w:pPr>
          </w:p>
          <w:p w14:paraId="12BBF307" w14:textId="77777777" w:rsidR="005C7F9E" w:rsidRDefault="005C7F9E" w:rsidP="0021651B">
            <w:pPr>
              <w:spacing w:after="0" w:line="240" w:lineRule="auto"/>
              <w:jc w:val="both"/>
              <w:rPr>
                <w:rFonts w:ascii="Times New Roman" w:hAnsi="Times New Roman" w:cs="Times New Roman"/>
                <w:b/>
                <w:bCs/>
              </w:rPr>
            </w:pPr>
          </w:p>
          <w:p w14:paraId="530EDD67" w14:textId="1D77A9DB" w:rsidR="00F9441D" w:rsidRPr="00AE6722" w:rsidRDefault="00F9441D" w:rsidP="0021651B">
            <w:pPr>
              <w:spacing w:after="0" w:line="240" w:lineRule="auto"/>
              <w:jc w:val="both"/>
              <w:rPr>
                <w:rFonts w:ascii="Times New Roman" w:hAnsi="Times New Roman" w:cs="Times New Roman"/>
                <w:b/>
                <w:bCs/>
              </w:rPr>
            </w:pPr>
            <w:r w:rsidRPr="00AE6722">
              <w:rPr>
                <w:rFonts w:ascii="Times New Roman" w:hAnsi="Times New Roman" w:cs="Times New Roman"/>
                <w:b/>
                <w:bCs/>
              </w:rPr>
              <w:t>Art. 1</w:t>
            </w:r>
            <w:r w:rsidR="00B046E8" w:rsidRPr="00AE6722">
              <w:rPr>
                <w:rFonts w:ascii="Times New Roman" w:hAnsi="Times New Roman" w:cs="Times New Roman"/>
                <w:b/>
                <w:bCs/>
              </w:rPr>
              <w:t>2</w:t>
            </w:r>
            <w:r w:rsidRPr="00AE6722">
              <w:rPr>
                <w:rFonts w:ascii="Times New Roman" w:hAnsi="Times New Roman" w:cs="Times New Roman"/>
                <w:b/>
                <w:bCs/>
              </w:rPr>
              <w:t xml:space="preserve"> ust. </w:t>
            </w:r>
            <w:r w:rsidR="00B046E8" w:rsidRPr="00AE6722">
              <w:rPr>
                <w:rFonts w:ascii="Times New Roman" w:hAnsi="Times New Roman" w:cs="Times New Roman"/>
                <w:b/>
                <w:bCs/>
              </w:rPr>
              <w:t>5</w:t>
            </w:r>
          </w:p>
          <w:p w14:paraId="45FE18DD" w14:textId="77777777" w:rsidR="00E6385E" w:rsidRPr="00AE6722" w:rsidRDefault="00E6385E" w:rsidP="0021651B">
            <w:pPr>
              <w:spacing w:after="0" w:line="240" w:lineRule="auto"/>
              <w:jc w:val="both"/>
              <w:rPr>
                <w:rFonts w:ascii="Times New Roman" w:eastAsia="Times New Roman" w:hAnsi="Times New Roman" w:cs="Times New Roman"/>
                <w:lang w:eastAsia="pl-PL"/>
              </w:rPr>
            </w:pPr>
          </w:p>
        </w:tc>
        <w:tc>
          <w:tcPr>
            <w:tcW w:w="5420" w:type="dxa"/>
          </w:tcPr>
          <w:p w14:paraId="399D020E" w14:textId="1F195AE5" w:rsidR="007A127E" w:rsidRPr="00C80292" w:rsidRDefault="00D138CA" w:rsidP="00C80292">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xml:space="preserve">3. </w:t>
            </w:r>
            <w:r w:rsidR="007A127E" w:rsidRPr="00C80292">
              <w:rPr>
                <w:rFonts w:ascii="Times New Roman" w:hAnsi="Times New Roman" w:cs="Times New Roman"/>
                <w:color w:val="000000"/>
              </w:rPr>
              <w:t>Szkolenie przeprowadza się:</w:t>
            </w:r>
          </w:p>
          <w:p w14:paraId="5764AF8C" w14:textId="0C907DFF" w:rsidR="007A127E" w:rsidRPr="00C80292" w:rsidRDefault="007A127E"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1)</w:t>
            </w:r>
            <w:r w:rsidRPr="00FD38E3">
              <w:rPr>
                <w:rFonts w:ascii="Times New Roman" w:hAnsi="Times New Roman" w:cs="Times New Roman"/>
                <w:color w:val="000000"/>
              </w:rPr>
              <w:t xml:space="preserve"> </w:t>
            </w:r>
            <w:r w:rsidRPr="00C80292">
              <w:rPr>
                <w:rFonts w:ascii="Times New Roman" w:hAnsi="Times New Roman" w:cs="Times New Roman"/>
                <w:color w:val="000000"/>
              </w:rPr>
              <w:t>przed dopuszczeniem do pracy lub rozpoczęciem pełnienia służby;</w:t>
            </w:r>
          </w:p>
          <w:p w14:paraId="4CAF6D3E" w14:textId="7C5C7BC7" w:rsidR="007A127E" w:rsidRPr="00C80292" w:rsidRDefault="007A127E"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2)</w:t>
            </w:r>
            <w:r w:rsidRPr="00FD38E3">
              <w:rPr>
                <w:rFonts w:ascii="Times New Roman" w:hAnsi="Times New Roman" w:cs="Times New Roman"/>
                <w:color w:val="000000"/>
              </w:rPr>
              <w:t xml:space="preserve"> </w:t>
            </w:r>
            <w:r w:rsidRPr="00C80292">
              <w:rPr>
                <w:rFonts w:ascii="Times New Roman" w:hAnsi="Times New Roman" w:cs="Times New Roman"/>
                <w:color w:val="000000"/>
              </w:rPr>
              <w:t>okresowo, nie rzadziej niż raz na 3 lata;</w:t>
            </w:r>
          </w:p>
          <w:p w14:paraId="00FEC622" w14:textId="2BF94791" w:rsidR="007A127E" w:rsidRPr="00C80292" w:rsidRDefault="007A127E"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3)</w:t>
            </w:r>
            <w:r w:rsidRPr="00FD38E3">
              <w:rPr>
                <w:rFonts w:ascii="Times New Roman" w:hAnsi="Times New Roman" w:cs="Times New Roman"/>
                <w:color w:val="000000"/>
              </w:rPr>
              <w:t xml:space="preserve"> </w:t>
            </w:r>
            <w:r w:rsidRPr="00C80292">
              <w:rPr>
                <w:rFonts w:ascii="Times New Roman" w:hAnsi="Times New Roman" w:cs="Times New Roman"/>
                <w:color w:val="000000"/>
              </w:rPr>
              <w:t>w przypadku zidentyfikowania dodatkowych potrzeb szkoleniowych.</w:t>
            </w:r>
          </w:p>
          <w:p w14:paraId="0308DCD4" w14:textId="232C29F4" w:rsidR="00D138CA" w:rsidRPr="00AE6722" w:rsidRDefault="00D138CA" w:rsidP="0058420F">
            <w:pPr>
              <w:autoSpaceDE w:val="0"/>
              <w:autoSpaceDN w:val="0"/>
              <w:adjustRightInd w:val="0"/>
              <w:spacing w:after="0" w:line="240" w:lineRule="auto"/>
              <w:jc w:val="both"/>
              <w:rPr>
                <w:rFonts w:ascii="Times New Roman" w:hAnsi="Times New Roman" w:cs="Times New Roman"/>
                <w:color w:val="000000"/>
              </w:rPr>
            </w:pPr>
          </w:p>
          <w:p w14:paraId="5D1BE4B2" w14:textId="672B93FD" w:rsidR="00FD38E3" w:rsidRPr="00C80292" w:rsidRDefault="00B046E8" w:rsidP="00C80292">
            <w:pPr>
              <w:autoSpaceDE w:val="0"/>
              <w:autoSpaceDN w:val="0"/>
              <w:adjustRightInd w:val="0"/>
              <w:spacing w:after="0" w:line="240" w:lineRule="auto"/>
              <w:jc w:val="both"/>
              <w:rPr>
                <w:rFonts w:ascii="Times New Roman" w:hAnsi="Times New Roman" w:cs="Times New Roman"/>
                <w:color w:val="000000"/>
              </w:rPr>
            </w:pPr>
            <w:r w:rsidRPr="00FD38E3">
              <w:rPr>
                <w:rFonts w:ascii="Times New Roman" w:hAnsi="Times New Roman" w:cs="Times New Roman"/>
                <w:color w:val="000000"/>
              </w:rPr>
              <w:t>5</w:t>
            </w:r>
            <w:r w:rsidR="00F9441D" w:rsidRPr="00FD38E3">
              <w:rPr>
                <w:rFonts w:ascii="Times New Roman" w:hAnsi="Times New Roman" w:cs="Times New Roman"/>
                <w:color w:val="000000"/>
              </w:rPr>
              <w:t xml:space="preserve">. </w:t>
            </w:r>
            <w:r w:rsidR="00FD38E3" w:rsidRPr="00C80292">
              <w:rPr>
                <w:rFonts w:ascii="Times New Roman" w:hAnsi="Times New Roman" w:cs="Times New Roman"/>
                <w:color w:val="000000"/>
              </w:rPr>
              <w:t>Minister właściwy do spraw gospodarki, w drodze rozporządzenia, kierując się potrzebą zapewnienia należytej ochrony zdrowia i życia osób narażonych na działanie azbestu, uwzględniając edukację antytytoniową, stosowane metody pracy przy usuwaniu lub zabezpieczaniu wyrobów zawierających azbest, a także dostępne środki i urządzenia ograniczające emisję azbestu, określi:</w:t>
            </w:r>
          </w:p>
          <w:p w14:paraId="12215C61" w14:textId="3C858C20" w:rsidR="00FD38E3" w:rsidRPr="00C80292" w:rsidRDefault="00FD38E3"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1)</w:t>
            </w:r>
            <w:r>
              <w:rPr>
                <w:rFonts w:ascii="Times New Roman" w:hAnsi="Times New Roman" w:cs="Times New Roman"/>
                <w:color w:val="000000"/>
              </w:rPr>
              <w:t xml:space="preserve"> </w:t>
            </w:r>
            <w:r w:rsidRPr="00C80292">
              <w:rPr>
                <w:rFonts w:ascii="Times New Roman" w:hAnsi="Times New Roman" w:cs="Times New Roman"/>
                <w:color w:val="000000"/>
              </w:rPr>
              <w:t>sposób przeprowadzania szkolenia w zakresie bezpiecznego postępowania z wyrobami zawierającymi azbest;</w:t>
            </w:r>
          </w:p>
          <w:p w14:paraId="24E1B54E" w14:textId="01572574" w:rsidR="00FD38E3" w:rsidRPr="00C80292" w:rsidRDefault="00FD38E3"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2)</w:t>
            </w:r>
            <w:r>
              <w:rPr>
                <w:rFonts w:ascii="Times New Roman" w:hAnsi="Times New Roman" w:cs="Times New Roman"/>
                <w:color w:val="000000"/>
              </w:rPr>
              <w:t xml:space="preserve"> </w:t>
            </w:r>
            <w:r w:rsidRPr="00C80292">
              <w:rPr>
                <w:rFonts w:ascii="Times New Roman" w:hAnsi="Times New Roman" w:cs="Times New Roman"/>
                <w:color w:val="000000"/>
              </w:rPr>
              <w:t>program szkolenia, uwzględniający część podstawową i rozszerzoną, a także potrzeby różnych grup zawodowych;</w:t>
            </w:r>
          </w:p>
          <w:p w14:paraId="01F5306E" w14:textId="1EF2A5B7" w:rsidR="00FD38E3" w:rsidRPr="00C80292" w:rsidRDefault="00FD38E3"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3)</w:t>
            </w:r>
            <w:r>
              <w:rPr>
                <w:rFonts w:ascii="Times New Roman" w:hAnsi="Times New Roman" w:cs="Times New Roman"/>
                <w:color w:val="000000"/>
              </w:rPr>
              <w:t xml:space="preserve"> </w:t>
            </w:r>
            <w:r w:rsidRPr="00C80292">
              <w:rPr>
                <w:rFonts w:ascii="Times New Roman" w:hAnsi="Times New Roman" w:cs="Times New Roman"/>
                <w:color w:val="000000"/>
              </w:rPr>
              <w:t>sposób przeprowadzenia egzaminu;</w:t>
            </w:r>
          </w:p>
          <w:p w14:paraId="400CB452" w14:textId="2896FFE9" w:rsidR="00E6385E" w:rsidRPr="00AE6722" w:rsidRDefault="00FD38E3" w:rsidP="00FD38E3">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4)</w:t>
            </w:r>
            <w:r>
              <w:rPr>
                <w:rFonts w:ascii="Times New Roman" w:hAnsi="Times New Roman" w:cs="Times New Roman"/>
                <w:color w:val="000000"/>
              </w:rPr>
              <w:t xml:space="preserve"> </w:t>
            </w:r>
            <w:r w:rsidRPr="00C80292">
              <w:rPr>
                <w:rFonts w:ascii="Times New Roman" w:hAnsi="Times New Roman" w:cs="Times New Roman"/>
                <w:color w:val="000000"/>
              </w:rPr>
              <w:t>sposób dokumentowania szkolenia.</w:t>
            </w:r>
          </w:p>
        </w:tc>
        <w:tc>
          <w:tcPr>
            <w:tcW w:w="1500" w:type="dxa"/>
          </w:tcPr>
          <w:p w14:paraId="426E860E" w14:textId="77777777" w:rsidR="00E6385E" w:rsidRPr="00AE6722" w:rsidRDefault="00E6385E" w:rsidP="0021651B">
            <w:pPr>
              <w:spacing w:after="0" w:line="240" w:lineRule="auto"/>
              <w:jc w:val="both"/>
              <w:rPr>
                <w:rFonts w:ascii="Times New Roman" w:eastAsia="Times New Roman" w:hAnsi="Times New Roman" w:cs="Times New Roman"/>
                <w:lang w:eastAsia="pl-PL"/>
              </w:rPr>
            </w:pPr>
          </w:p>
        </w:tc>
      </w:tr>
      <w:tr w:rsidR="00E6385E" w:rsidRPr="00AE6722" w14:paraId="486C579B" w14:textId="77777777" w:rsidTr="00C80292">
        <w:trPr>
          <w:trHeight w:val="1977"/>
        </w:trPr>
        <w:tc>
          <w:tcPr>
            <w:tcW w:w="846" w:type="dxa"/>
          </w:tcPr>
          <w:p w14:paraId="63DE1934" w14:textId="2FC73FA8" w:rsidR="00E6385E" w:rsidRPr="00AE6722" w:rsidRDefault="006D3E0A" w:rsidP="0021651B">
            <w:pPr>
              <w:spacing w:after="0" w:line="240" w:lineRule="auto"/>
              <w:jc w:val="both"/>
              <w:rPr>
                <w:rFonts w:ascii="Times New Roman" w:hAnsi="Times New Roman" w:cs="Times New Roman"/>
                <w:b/>
                <w:bCs/>
              </w:rPr>
            </w:pPr>
            <w:r w:rsidRPr="00AE6722">
              <w:rPr>
                <w:rFonts w:ascii="Times New Roman" w:hAnsi="Times New Roman" w:cs="Times New Roman"/>
                <w:b/>
                <w:bCs/>
              </w:rPr>
              <w:t xml:space="preserve">Art. 15 ust. 1 </w:t>
            </w:r>
          </w:p>
        </w:tc>
        <w:tc>
          <w:tcPr>
            <w:tcW w:w="5528" w:type="dxa"/>
            <w:gridSpan w:val="2"/>
          </w:tcPr>
          <w:p w14:paraId="7C06A406" w14:textId="7F598CCE" w:rsidR="00A851AD" w:rsidRPr="00AE6722" w:rsidRDefault="00A851AD"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b/>
                <w:bCs/>
                <w:i/>
                <w:iCs/>
                <w:color w:val="000000"/>
              </w:rPr>
              <w:t>Zmieniony Dyrektywą Parlamentu Europejskiego i Rady (UE) 2023/2668</w:t>
            </w:r>
          </w:p>
          <w:p w14:paraId="5A79CAF6" w14:textId="3EA854CB" w:rsidR="00E6385E" w:rsidRPr="00AE6722" w:rsidRDefault="006D3E0A"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 xml:space="preserve">Przedsiębiorstwa, które zamierzają przeprowadzić prace rozbiórkowe lub usuwanie azbestu, muszą uzyskać zezwolenie wydawane przez właściwy organ przed rozpoczęciem prac. W tym celu przedstawiają właściwemu organowi co najmniej dowód zgodności z wymogami art. 6 oraz świadectwa o ukończeniu szkolenia zgodnie z </w:t>
            </w:r>
            <w:r w:rsidR="009E591A">
              <w:rPr>
                <w:rFonts w:ascii="Times New Roman" w:hAnsi="Times New Roman" w:cs="Times New Roman"/>
                <w:color w:val="000000"/>
              </w:rPr>
              <w:t xml:space="preserve">  </w:t>
            </w:r>
            <w:r w:rsidRPr="00AE6722">
              <w:rPr>
                <w:rFonts w:ascii="Times New Roman" w:hAnsi="Times New Roman" w:cs="Times New Roman"/>
                <w:color w:val="000000"/>
              </w:rPr>
              <w:t xml:space="preserve"> i załącznikiem Ia.</w:t>
            </w:r>
          </w:p>
        </w:tc>
        <w:tc>
          <w:tcPr>
            <w:tcW w:w="851" w:type="dxa"/>
          </w:tcPr>
          <w:p w14:paraId="0D6C2EDD" w14:textId="29CB0DFE" w:rsidR="00E6385E" w:rsidRPr="00AE6722" w:rsidRDefault="006D3E0A"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4E53B230" w14:textId="56B30221" w:rsidR="00ED47D2" w:rsidRPr="00DB4A54" w:rsidRDefault="00ED47D2" w:rsidP="0021651B">
            <w:pPr>
              <w:spacing w:after="0" w:line="240" w:lineRule="auto"/>
              <w:jc w:val="both"/>
              <w:rPr>
                <w:rFonts w:ascii="Times New Roman" w:hAnsi="Times New Roman" w:cs="Times New Roman"/>
                <w:b/>
                <w:bCs/>
                <w:lang w:val="en-GB"/>
              </w:rPr>
            </w:pPr>
            <w:r w:rsidRPr="00DB4A54">
              <w:rPr>
                <w:rFonts w:ascii="Times New Roman" w:hAnsi="Times New Roman" w:cs="Times New Roman"/>
                <w:b/>
                <w:bCs/>
                <w:lang w:val="en-GB"/>
              </w:rPr>
              <w:t xml:space="preserve">Art. </w:t>
            </w:r>
            <w:r w:rsidR="00B06C7D" w:rsidRPr="00DB4A54">
              <w:rPr>
                <w:rFonts w:ascii="Times New Roman" w:hAnsi="Times New Roman" w:cs="Times New Roman"/>
                <w:b/>
                <w:bCs/>
                <w:lang w:val="en-GB"/>
              </w:rPr>
              <w:t>9</w:t>
            </w:r>
          </w:p>
          <w:p w14:paraId="7BE7AE61" w14:textId="77777777" w:rsidR="00ED47D2" w:rsidRPr="00DB4A54" w:rsidRDefault="00ED47D2" w:rsidP="0021651B">
            <w:pPr>
              <w:spacing w:after="0" w:line="240" w:lineRule="auto"/>
              <w:rPr>
                <w:rFonts w:ascii="Times New Roman" w:hAnsi="Times New Roman" w:cs="Times New Roman"/>
                <w:b/>
                <w:bCs/>
                <w:lang w:val="en-GB"/>
              </w:rPr>
            </w:pPr>
          </w:p>
          <w:p w14:paraId="0CBD299F" w14:textId="77777777" w:rsidR="00CB0D90" w:rsidRPr="00DB4A54" w:rsidRDefault="00CB0D90" w:rsidP="0021651B">
            <w:pPr>
              <w:spacing w:after="0" w:line="240" w:lineRule="auto"/>
              <w:rPr>
                <w:rFonts w:ascii="Times New Roman" w:hAnsi="Times New Roman" w:cs="Times New Roman"/>
                <w:b/>
                <w:bCs/>
                <w:lang w:val="en-GB"/>
              </w:rPr>
            </w:pPr>
          </w:p>
          <w:p w14:paraId="23B34060" w14:textId="77777777" w:rsidR="00CB0D90" w:rsidRPr="00DB4A54" w:rsidRDefault="00CB0D90" w:rsidP="0021651B">
            <w:pPr>
              <w:spacing w:after="0" w:line="240" w:lineRule="auto"/>
              <w:rPr>
                <w:rFonts w:ascii="Times New Roman" w:hAnsi="Times New Roman" w:cs="Times New Roman"/>
                <w:b/>
                <w:bCs/>
                <w:lang w:val="en-GB"/>
              </w:rPr>
            </w:pPr>
          </w:p>
          <w:p w14:paraId="2C98FA5C" w14:textId="77777777" w:rsidR="00B06C7D" w:rsidRPr="00DB4A54" w:rsidRDefault="00B06C7D" w:rsidP="0021651B">
            <w:pPr>
              <w:spacing w:after="0" w:line="240" w:lineRule="auto"/>
              <w:rPr>
                <w:rFonts w:ascii="Times New Roman" w:hAnsi="Times New Roman" w:cs="Times New Roman"/>
                <w:b/>
                <w:bCs/>
                <w:lang w:val="en-GB"/>
              </w:rPr>
            </w:pPr>
          </w:p>
          <w:p w14:paraId="18CA72E2" w14:textId="77777777" w:rsidR="00B06C7D" w:rsidRPr="00DB4A54" w:rsidRDefault="00B06C7D" w:rsidP="0021651B">
            <w:pPr>
              <w:spacing w:after="0" w:line="240" w:lineRule="auto"/>
              <w:rPr>
                <w:rFonts w:ascii="Times New Roman" w:hAnsi="Times New Roman" w:cs="Times New Roman"/>
                <w:b/>
                <w:bCs/>
                <w:lang w:val="en-GB"/>
              </w:rPr>
            </w:pPr>
          </w:p>
          <w:p w14:paraId="5DF0A018" w14:textId="77777777" w:rsidR="00B06C7D" w:rsidRPr="00DB4A54" w:rsidRDefault="00B06C7D" w:rsidP="0021651B">
            <w:pPr>
              <w:spacing w:after="0" w:line="240" w:lineRule="auto"/>
              <w:rPr>
                <w:rFonts w:ascii="Times New Roman" w:hAnsi="Times New Roman" w:cs="Times New Roman"/>
                <w:b/>
                <w:bCs/>
                <w:lang w:val="en-GB"/>
              </w:rPr>
            </w:pPr>
          </w:p>
          <w:p w14:paraId="366DC585" w14:textId="77777777" w:rsidR="00B06C7D" w:rsidRPr="00DB4A54" w:rsidRDefault="00B06C7D" w:rsidP="0021651B">
            <w:pPr>
              <w:spacing w:after="0" w:line="240" w:lineRule="auto"/>
              <w:rPr>
                <w:rFonts w:ascii="Times New Roman" w:hAnsi="Times New Roman" w:cs="Times New Roman"/>
                <w:b/>
                <w:bCs/>
                <w:lang w:val="en-GB"/>
              </w:rPr>
            </w:pPr>
          </w:p>
          <w:p w14:paraId="3C7F45F9" w14:textId="77777777" w:rsidR="00B06C7D" w:rsidRPr="00DB4A54" w:rsidRDefault="00B06C7D" w:rsidP="0021651B">
            <w:pPr>
              <w:spacing w:after="0" w:line="240" w:lineRule="auto"/>
              <w:rPr>
                <w:rFonts w:ascii="Times New Roman" w:hAnsi="Times New Roman" w:cs="Times New Roman"/>
                <w:b/>
                <w:bCs/>
                <w:lang w:val="en-GB"/>
              </w:rPr>
            </w:pPr>
          </w:p>
          <w:p w14:paraId="69E76DB7" w14:textId="77777777" w:rsidR="00B06C7D" w:rsidRPr="00DB4A54" w:rsidRDefault="00B06C7D" w:rsidP="0021651B">
            <w:pPr>
              <w:spacing w:after="0" w:line="240" w:lineRule="auto"/>
              <w:rPr>
                <w:rFonts w:ascii="Times New Roman" w:hAnsi="Times New Roman" w:cs="Times New Roman"/>
                <w:b/>
                <w:bCs/>
                <w:lang w:val="en-GB"/>
              </w:rPr>
            </w:pPr>
          </w:p>
          <w:p w14:paraId="6A9FA9EC" w14:textId="77777777" w:rsidR="002C1F2E" w:rsidRDefault="002C1F2E" w:rsidP="0021651B">
            <w:pPr>
              <w:spacing w:after="0" w:line="240" w:lineRule="auto"/>
              <w:rPr>
                <w:rFonts w:ascii="Times New Roman" w:hAnsi="Times New Roman" w:cs="Times New Roman"/>
                <w:b/>
                <w:bCs/>
                <w:lang w:val="en-GB"/>
              </w:rPr>
            </w:pPr>
          </w:p>
          <w:p w14:paraId="2A016D23" w14:textId="77777777" w:rsidR="00B35E05" w:rsidRPr="00DB4A54" w:rsidRDefault="00B35E05" w:rsidP="0021651B">
            <w:pPr>
              <w:spacing w:after="0" w:line="240" w:lineRule="auto"/>
              <w:rPr>
                <w:rFonts w:ascii="Times New Roman" w:hAnsi="Times New Roman" w:cs="Times New Roman"/>
                <w:b/>
                <w:bCs/>
                <w:lang w:val="en-GB"/>
              </w:rPr>
            </w:pPr>
          </w:p>
          <w:p w14:paraId="58E02109" w14:textId="6F57FCED" w:rsidR="00492A28" w:rsidRPr="00DB4A54" w:rsidRDefault="00492A28" w:rsidP="0021651B">
            <w:pPr>
              <w:spacing w:after="0" w:line="240" w:lineRule="auto"/>
              <w:rPr>
                <w:rFonts w:ascii="Times New Roman" w:hAnsi="Times New Roman" w:cs="Times New Roman"/>
                <w:b/>
                <w:bCs/>
                <w:lang w:val="en-GB"/>
              </w:rPr>
            </w:pPr>
            <w:r w:rsidRPr="00DB4A54">
              <w:rPr>
                <w:rFonts w:ascii="Times New Roman" w:hAnsi="Times New Roman" w:cs="Times New Roman"/>
                <w:b/>
                <w:bCs/>
                <w:lang w:val="en-GB"/>
              </w:rPr>
              <w:t>Art. 1</w:t>
            </w:r>
            <w:r w:rsidR="002C1F2E" w:rsidRPr="00DB4A54">
              <w:rPr>
                <w:rFonts w:ascii="Times New Roman" w:hAnsi="Times New Roman" w:cs="Times New Roman"/>
                <w:b/>
                <w:bCs/>
                <w:lang w:val="en-GB"/>
              </w:rPr>
              <w:t>4</w:t>
            </w:r>
          </w:p>
          <w:p w14:paraId="0219C25E" w14:textId="77777777" w:rsidR="00ED47D2" w:rsidRPr="00DB4A54" w:rsidRDefault="00ED47D2" w:rsidP="0021651B">
            <w:pPr>
              <w:spacing w:after="0" w:line="240" w:lineRule="auto"/>
              <w:rPr>
                <w:rFonts w:ascii="Times New Roman" w:hAnsi="Times New Roman" w:cs="Times New Roman"/>
                <w:b/>
                <w:bCs/>
                <w:lang w:val="en-GB"/>
              </w:rPr>
            </w:pPr>
          </w:p>
          <w:p w14:paraId="31423ED4" w14:textId="77777777" w:rsidR="00ED47D2" w:rsidRPr="00DB4A54" w:rsidRDefault="00ED47D2" w:rsidP="0021651B">
            <w:pPr>
              <w:spacing w:after="0" w:line="240" w:lineRule="auto"/>
              <w:rPr>
                <w:rFonts w:ascii="Times New Roman" w:hAnsi="Times New Roman" w:cs="Times New Roman"/>
                <w:b/>
                <w:bCs/>
                <w:lang w:val="en-GB"/>
              </w:rPr>
            </w:pPr>
          </w:p>
          <w:p w14:paraId="55712B13" w14:textId="77777777" w:rsidR="00ED47D2" w:rsidRPr="00DB4A54" w:rsidRDefault="00ED47D2" w:rsidP="0021651B">
            <w:pPr>
              <w:spacing w:after="0" w:line="240" w:lineRule="auto"/>
              <w:rPr>
                <w:rFonts w:ascii="Times New Roman" w:hAnsi="Times New Roman" w:cs="Times New Roman"/>
                <w:b/>
                <w:bCs/>
                <w:lang w:val="en-GB"/>
              </w:rPr>
            </w:pPr>
          </w:p>
          <w:p w14:paraId="718E637F" w14:textId="77777777" w:rsidR="00ED47D2" w:rsidRPr="00DB4A54" w:rsidRDefault="00ED47D2" w:rsidP="0021651B">
            <w:pPr>
              <w:spacing w:after="0" w:line="240" w:lineRule="auto"/>
              <w:rPr>
                <w:rFonts w:ascii="Times New Roman" w:hAnsi="Times New Roman" w:cs="Times New Roman"/>
                <w:b/>
                <w:bCs/>
                <w:lang w:val="en-GB"/>
              </w:rPr>
            </w:pPr>
          </w:p>
          <w:p w14:paraId="25DFC028" w14:textId="77777777" w:rsidR="00492A28" w:rsidRPr="00DB4A54" w:rsidRDefault="00492A28" w:rsidP="0021651B">
            <w:pPr>
              <w:spacing w:after="0" w:line="240" w:lineRule="auto"/>
              <w:rPr>
                <w:rFonts w:ascii="Times New Roman" w:hAnsi="Times New Roman" w:cs="Times New Roman"/>
                <w:b/>
                <w:bCs/>
                <w:lang w:val="en-GB"/>
              </w:rPr>
            </w:pPr>
          </w:p>
          <w:p w14:paraId="6549E18B" w14:textId="77777777" w:rsidR="00492A28" w:rsidRPr="00DB4A54" w:rsidRDefault="00492A28" w:rsidP="0021651B">
            <w:pPr>
              <w:spacing w:after="0" w:line="240" w:lineRule="auto"/>
              <w:rPr>
                <w:rFonts w:ascii="Times New Roman" w:hAnsi="Times New Roman" w:cs="Times New Roman"/>
                <w:b/>
                <w:bCs/>
                <w:lang w:val="en-GB"/>
              </w:rPr>
            </w:pPr>
          </w:p>
          <w:p w14:paraId="68FAA062" w14:textId="77777777" w:rsidR="00492A28" w:rsidRPr="00DB4A54" w:rsidRDefault="00492A28" w:rsidP="0021651B">
            <w:pPr>
              <w:spacing w:after="0" w:line="240" w:lineRule="auto"/>
              <w:rPr>
                <w:rFonts w:ascii="Times New Roman" w:hAnsi="Times New Roman" w:cs="Times New Roman"/>
                <w:b/>
                <w:bCs/>
                <w:lang w:val="en-GB"/>
              </w:rPr>
            </w:pPr>
          </w:p>
          <w:p w14:paraId="63C5D2E5" w14:textId="77777777" w:rsidR="00492A28" w:rsidRPr="00DB4A54" w:rsidRDefault="00492A28" w:rsidP="0021651B">
            <w:pPr>
              <w:spacing w:after="0" w:line="240" w:lineRule="auto"/>
              <w:rPr>
                <w:rFonts w:ascii="Times New Roman" w:hAnsi="Times New Roman" w:cs="Times New Roman"/>
                <w:b/>
                <w:bCs/>
                <w:lang w:val="en-GB"/>
              </w:rPr>
            </w:pPr>
          </w:p>
          <w:p w14:paraId="1060D25E" w14:textId="77777777" w:rsidR="00492A28" w:rsidRPr="00DB4A54" w:rsidRDefault="00492A28" w:rsidP="0021651B">
            <w:pPr>
              <w:spacing w:after="0" w:line="240" w:lineRule="auto"/>
              <w:rPr>
                <w:rFonts w:ascii="Times New Roman" w:hAnsi="Times New Roman" w:cs="Times New Roman"/>
                <w:b/>
                <w:bCs/>
                <w:lang w:val="en-GB"/>
              </w:rPr>
            </w:pPr>
          </w:p>
          <w:p w14:paraId="7559D50D" w14:textId="77777777" w:rsidR="00492A28" w:rsidRPr="00DB4A54" w:rsidRDefault="00492A28" w:rsidP="0021651B">
            <w:pPr>
              <w:spacing w:after="0" w:line="240" w:lineRule="auto"/>
              <w:rPr>
                <w:rFonts w:ascii="Times New Roman" w:hAnsi="Times New Roman" w:cs="Times New Roman"/>
                <w:b/>
                <w:bCs/>
                <w:lang w:val="en-GB"/>
              </w:rPr>
            </w:pPr>
          </w:p>
          <w:p w14:paraId="0431AC71" w14:textId="77777777" w:rsidR="00492A28" w:rsidRPr="00DB4A54" w:rsidRDefault="00492A28" w:rsidP="0021651B">
            <w:pPr>
              <w:spacing w:after="0" w:line="240" w:lineRule="auto"/>
              <w:rPr>
                <w:rFonts w:ascii="Times New Roman" w:hAnsi="Times New Roman" w:cs="Times New Roman"/>
                <w:b/>
                <w:bCs/>
                <w:lang w:val="en-GB"/>
              </w:rPr>
            </w:pPr>
          </w:p>
          <w:p w14:paraId="24352681" w14:textId="77777777" w:rsidR="00492A28" w:rsidRPr="00DB4A54" w:rsidRDefault="00492A28" w:rsidP="0021651B">
            <w:pPr>
              <w:spacing w:after="0" w:line="240" w:lineRule="auto"/>
              <w:rPr>
                <w:rFonts w:ascii="Times New Roman" w:hAnsi="Times New Roman" w:cs="Times New Roman"/>
                <w:b/>
                <w:bCs/>
                <w:lang w:val="en-GB"/>
              </w:rPr>
            </w:pPr>
          </w:p>
          <w:p w14:paraId="3E2568B7" w14:textId="77777777" w:rsidR="00492A28" w:rsidRPr="00DB4A54" w:rsidRDefault="00492A28" w:rsidP="0021651B">
            <w:pPr>
              <w:spacing w:after="0" w:line="240" w:lineRule="auto"/>
              <w:rPr>
                <w:rFonts w:ascii="Times New Roman" w:hAnsi="Times New Roman" w:cs="Times New Roman"/>
                <w:b/>
                <w:bCs/>
                <w:lang w:val="en-GB"/>
              </w:rPr>
            </w:pPr>
          </w:p>
          <w:p w14:paraId="749CDD7A" w14:textId="77777777" w:rsidR="00492A28" w:rsidRPr="00DB4A54" w:rsidRDefault="00492A28" w:rsidP="0021651B">
            <w:pPr>
              <w:spacing w:after="0" w:line="240" w:lineRule="auto"/>
              <w:rPr>
                <w:rFonts w:ascii="Times New Roman" w:hAnsi="Times New Roman" w:cs="Times New Roman"/>
                <w:b/>
                <w:bCs/>
                <w:lang w:val="en-GB"/>
              </w:rPr>
            </w:pPr>
          </w:p>
          <w:p w14:paraId="5952EC84" w14:textId="77777777" w:rsidR="00492A28" w:rsidRPr="00DB4A54" w:rsidRDefault="00492A28" w:rsidP="0021651B">
            <w:pPr>
              <w:spacing w:after="0" w:line="240" w:lineRule="auto"/>
              <w:rPr>
                <w:rFonts w:ascii="Times New Roman" w:hAnsi="Times New Roman" w:cs="Times New Roman"/>
                <w:b/>
                <w:bCs/>
                <w:lang w:val="en-GB"/>
              </w:rPr>
            </w:pPr>
          </w:p>
          <w:p w14:paraId="3C5165C6" w14:textId="77777777" w:rsidR="00492A28" w:rsidRPr="00DB4A54" w:rsidRDefault="00492A28" w:rsidP="0021651B">
            <w:pPr>
              <w:spacing w:after="0" w:line="240" w:lineRule="auto"/>
              <w:rPr>
                <w:rFonts w:ascii="Times New Roman" w:hAnsi="Times New Roman" w:cs="Times New Roman"/>
                <w:b/>
                <w:bCs/>
                <w:lang w:val="en-GB"/>
              </w:rPr>
            </w:pPr>
          </w:p>
          <w:p w14:paraId="14AC3995" w14:textId="77777777" w:rsidR="00492A28" w:rsidRPr="00DB4A54" w:rsidRDefault="00492A28" w:rsidP="0021651B">
            <w:pPr>
              <w:spacing w:after="0" w:line="240" w:lineRule="auto"/>
              <w:rPr>
                <w:rFonts w:ascii="Times New Roman" w:hAnsi="Times New Roman" w:cs="Times New Roman"/>
                <w:b/>
                <w:bCs/>
                <w:lang w:val="en-GB"/>
              </w:rPr>
            </w:pPr>
          </w:p>
          <w:p w14:paraId="13352C79" w14:textId="77777777" w:rsidR="00492A28" w:rsidRPr="00DB4A54" w:rsidRDefault="00492A28" w:rsidP="0021651B">
            <w:pPr>
              <w:spacing w:after="0" w:line="240" w:lineRule="auto"/>
              <w:rPr>
                <w:rFonts w:ascii="Times New Roman" w:hAnsi="Times New Roman" w:cs="Times New Roman"/>
                <w:b/>
                <w:bCs/>
                <w:lang w:val="en-GB"/>
              </w:rPr>
            </w:pPr>
          </w:p>
          <w:p w14:paraId="359FE4AD" w14:textId="77777777" w:rsidR="00492A28" w:rsidRPr="00DB4A54" w:rsidRDefault="00492A28" w:rsidP="0021651B">
            <w:pPr>
              <w:spacing w:after="0" w:line="240" w:lineRule="auto"/>
              <w:rPr>
                <w:rFonts w:ascii="Times New Roman" w:hAnsi="Times New Roman" w:cs="Times New Roman"/>
                <w:b/>
                <w:bCs/>
                <w:lang w:val="en-GB"/>
              </w:rPr>
            </w:pPr>
          </w:p>
          <w:p w14:paraId="786B870B" w14:textId="77777777" w:rsidR="00492A28" w:rsidRPr="00DB4A54" w:rsidRDefault="00492A28" w:rsidP="0021651B">
            <w:pPr>
              <w:spacing w:after="0" w:line="240" w:lineRule="auto"/>
              <w:rPr>
                <w:rFonts w:ascii="Times New Roman" w:hAnsi="Times New Roman" w:cs="Times New Roman"/>
                <w:b/>
                <w:bCs/>
                <w:lang w:val="en-GB"/>
              </w:rPr>
            </w:pPr>
          </w:p>
          <w:p w14:paraId="40CFE98E" w14:textId="77777777" w:rsidR="00492A28" w:rsidRPr="00DB4A54" w:rsidRDefault="00492A28" w:rsidP="0021651B">
            <w:pPr>
              <w:spacing w:after="0" w:line="240" w:lineRule="auto"/>
              <w:rPr>
                <w:rFonts w:ascii="Times New Roman" w:hAnsi="Times New Roman" w:cs="Times New Roman"/>
                <w:b/>
                <w:bCs/>
                <w:lang w:val="en-GB"/>
              </w:rPr>
            </w:pPr>
          </w:p>
          <w:p w14:paraId="407B3778" w14:textId="77777777" w:rsidR="00492A28" w:rsidRPr="00DB4A54" w:rsidRDefault="00492A28" w:rsidP="0021651B">
            <w:pPr>
              <w:spacing w:after="0" w:line="240" w:lineRule="auto"/>
              <w:rPr>
                <w:rFonts w:ascii="Times New Roman" w:hAnsi="Times New Roman" w:cs="Times New Roman"/>
                <w:b/>
                <w:bCs/>
                <w:lang w:val="en-GB"/>
              </w:rPr>
            </w:pPr>
          </w:p>
          <w:p w14:paraId="29370749" w14:textId="77777777" w:rsidR="00492A28" w:rsidRPr="00DB4A54" w:rsidRDefault="00492A28" w:rsidP="0021651B">
            <w:pPr>
              <w:spacing w:after="0" w:line="240" w:lineRule="auto"/>
              <w:rPr>
                <w:rFonts w:ascii="Times New Roman" w:hAnsi="Times New Roman" w:cs="Times New Roman"/>
                <w:b/>
                <w:bCs/>
                <w:lang w:val="en-GB"/>
              </w:rPr>
            </w:pPr>
          </w:p>
          <w:p w14:paraId="2FDB3EF1" w14:textId="77777777" w:rsidR="00492A28" w:rsidRPr="00DB4A54" w:rsidRDefault="00492A28" w:rsidP="0021651B">
            <w:pPr>
              <w:spacing w:after="0" w:line="240" w:lineRule="auto"/>
              <w:rPr>
                <w:rFonts w:ascii="Times New Roman" w:hAnsi="Times New Roman" w:cs="Times New Roman"/>
                <w:b/>
                <w:bCs/>
                <w:lang w:val="en-GB"/>
              </w:rPr>
            </w:pPr>
          </w:p>
          <w:p w14:paraId="6EBEE1EF" w14:textId="77777777" w:rsidR="00492A28" w:rsidRPr="00DB4A54" w:rsidRDefault="00492A28" w:rsidP="0021651B">
            <w:pPr>
              <w:spacing w:after="0" w:line="240" w:lineRule="auto"/>
              <w:rPr>
                <w:rFonts w:ascii="Times New Roman" w:hAnsi="Times New Roman" w:cs="Times New Roman"/>
                <w:b/>
                <w:bCs/>
                <w:lang w:val="en-GB"/>
              </w:rPr>
            </w:pPr>
          </w:p>
          <w:p w14:paraId="77CBCB4F" w14:textId="77777777" w:rsidR="00492A28" w:rsidRPr="00DB4A54" w:rsidRDefault="00492A28" w:rsidP="0021651B">
            <w:pPr>
              <w:spacing w:after="0" w:line="240" w:lineRule="auto"/>
              <w:rPr>
                <w:rFonts w:ascii="Times New Roman" w:hAnsi="Times New Roman" w:cs="Times New Roman"/>
                <w:b/>
                <w:bCs/>
                <w:lang w:val="en-GB"/>
              </w:rPr>
            </w:pPr>
          </w:p>
          <w:p w14:paraId="17C71F8A" w14:textId="77777777" w:rsidR="00492A28" w:rsidRPr="00DB4A54" w:rsidRDefault="00492A28" w:rsidP="0021651B">
            <w:pPr>
              <w:spacing w:after="0" w:line="240" w:lineRule="auto"/>
              <w:rPr>
                <w:rFonts w:ascii="Times New Roman" w:hAnsi="Times New Roman" w:cs="Times New Roman"/>
                <w:b/>
                <w:bCs/>
                <w:lang w:val="en-GB"/>
              </w:rPr>
            </w:pPr>
          </w:p>
          <w:p w14:paraId="38CAE782" w14:textId="77777777" w:rsidR="00492A28" w:rsidRPr="00DB4A54" w:rsidRDefault="00492A28" w:rsidP="0021651B">
            <w:pPr>
              <w:spacing w:after="0" w:line="240" w:lineRule="auto"/>
              <w:rPr>
                <w:rFonts w:ascii="Times New Roman" w:hAnsi="Times New Roman" w:cs="Times New Roman"/>
                <w:b/>
                <w:bCs/>
                <w:lang w:val="en-GB"/>
              </w:rPr>
            </w:pPr>
          </w:p>
          <w:p w14:paraId="7F0480D2" w14:textId="77777777" w:rsidR="00492A28" w:rsidRPr="00DB4A54" w:rsidRDefault="00492A28" w:rsidP="0021651B">
            <w:pPr>
              <w:spacing w:after="0" w:line="240" w:lineRule="auto"/>
              <w:rPr>
                <w:rFonts w:ascii="Times New Roman" w:hAnsi="Times New Roman" w:cs="Times New Roman"/>
                <w:b/>
                <w:bCs/>
                <w:lang w:val="en-GB"/>
              </w:rPr>
            </w:pPr>
          </w:p>
          <w:p w14:paraId="1E038F6C" w14:textId="77777777" w:rsidR="00492A28" w:rsidRPr="00DB4A54" w:rsidRDefault="00492A28" w:rsidP="0021651B">
            <w:pPr>
              <w:spacing w:after="0" w:line="240" w:lineRule="auto"/>
              <w:rPr>
                <w:rFonts w:ascii="Times New Roman" w:hAnsi="Times New Roman" w:cs="Times New Roman"/>
                <w:b/>
                <w:bCs/>
                <w:lang w:val="en-GB"/>
              </w:rPr>
            </w:pPr>
          </w:p>
          <w:p w14:paraId="2131718D" w14:textId="77777777" w:rsidR="00492A28" w:rsidRPr="00DB4A54" w:rsidRDefault="00492A28" w:rsidP="0021651B">
            <w:pPr>
              <w:spacing w:after="0" w:line="240" w:lineRule="auto"/>
              <w:rPr>
                <w:rFonts w:ascii="Times New Roman" w:hAnsi="Times New Roman" w:cs="Times New Roman"/>
                <w:b/>
                <w:bCs/>
                <w:lang w:val="en-GB"/>
              </w:rPr>
            </w:pPr>
          </w:p>
          <w:p w14:paraId="5B002382" w14:textId="77777777" w:rsidR="00492A28" w:rsidRPr="00DB4A54" w:rsidRDefault="00492A28" w:rsidP="0021651B">
            <w:pPr>
              <w:spacing w:after="0" w:line="240" w:lineRule="auto"/>
              <w:rPr>
                <w:rFonts w:ascii="Times New Roman" w:hAnsi="Times New Roman" w:cs="Times New Roman"/>
                <w:b/>
                <w:bCs/>
                <w:lang w:val="en-GB"/>
              </w:rPr>
            </w:pPr>
          </w:p>
          <w:p w14:paraId="6F3324B8" w14:textId="77777777" w:rsidR="00492A28" w:rsidRPr="00DB4A54" w:rsidRDefault="00492A28" w:rsidP="0021651B">
            <w:pPr>
              <w:spacing w:after="0" w:line="240" w:lineRule="auto"/>
              <w:rPr>
                <w:rFonts w:ascii="Times New Roman" w:hAnsi="Times New Roman" w:cs="Times New Roman"/>
                <w:b/>
                <w:bCs/>
                <w:lang w:val="en-GB"/>
              </w:rPr>
            </w:pPr>
          </w:p>
          <w:p w14:paraId="69ACFC73" w14:textId="77777777" w:rsidR="00492A28" w:rsidRPr="00DB4A54" w:rsidRDefault="00492A28" w:rsidP="0021651B">
            <w:pPr>
              <w:spacing w:after="0" w:line="240" w:lineRule="auto"/>
              <w:rPr>
                <w:rFonts w:ascii="Times New Roman" w:hAnsi="Times New Roman" w:cs="Times New Roman"/>
                <w:b/>
                <w:bCs/>
                <w:lang w:val="en-GB"/>
              </w:rPr>
            </w:pPr>
          </w:p>
          <w:p w14:paraId="211C0468" w14:textId="77777777" w:rsidR="00492A28" w:rsidRPr="00DB4A54" w:rsidRDefault="00492A28" w:rsidP="0021651B">
            <w:pPr>
              <w:spacing w:after="0" w:line="240" w:lineRule="auto"/>
              <w:rPr>
                <w:rFonts w:ascii="Times New Roman" w:hAnsi="Times New Roman" w:cs="Times New Roman"/>
                <w:b/>
                <w:bCs/>
                <w:lang w:val="en-GB"/>
              </w:rPr>
            </w:pPr>
          </w:p>
          <w:p w14:paraId="530C28CB" w14:textId="77777777" w:rsidR="00492A28" w:rsidRPr="00DB4A54" w:rsidRDefault="00492A28" w:rsidP="0021651B">
            <w:pPr>
              <w:spacing w:after="0" w:line="240" w:lineRule="auto"/>
              <w:rPr>
                <w:rFonts w:ascii="Times New Roman" w:hAnsi="Times New Roman" w:cs="Times New Roman"/>
                <w:b/>
                <w:bCs/>
                <w:lang w:val="en-GB"/>
              </w:rPr>
            </w:pPr>
          </w:p>
          <w:p w14:paraId="6B387028" w14:textId="77777777" w:rsidR="00492A28" w:rsidRPr="00DB4A54" w:rsidRDefault="00492A28" w:rsidP="0021651B">
            <w:pPr>
              <w:spacing w:after="0" w:line="240" w:lineRule="auto"/>
              <w:rPr>
                <w:rFonts w:ascii="Times New Roman" w:hAnsi="Times New Roman" w:cs="Times New Roman"/>
                <w:b/>
                <w:bCs/>
                <w:lang w:val="en-GB"/>
              </w:rPr>
            </w:pPr>
          </w:p>
          <w:p w14:paraId="27B2CE4C" w14:textId="77777777" w:rsidR="00492A28" w:rsidRPr="00DB4A54" w:rsidRDefault="00492A28" w:rsidP="0021651B">
            <w:pPr>
              <w:spacing w:after="0" w:line="240" w:lineRule="auto"/>
              <w:rPr>
                <w:rFonts w:ascii="Times New Roman" w:hAnsi="Times New Roman" w:cs="Times New Roman"/>
                <w:b/>
                <w:bCs/>
                <w:lang w:val="en-GB"/>
              </w:rPr>
            </w:pPr>
          </w:p>
          <w:p w14:paraId="69579893" w14:textId="77777777" w:rsidR="0067541C" w:rsidRPr="00DB4A54" w:rsidRDefault="0067541C" w:rsidP="0021651B">
            <w:pPr>
              <w:spacing w:after="0" w:line="240" w:lineRule="auto"/>
              <w:rPr>
                <w:rFonts w:ascii="Times New Roman" w:hAnsi="Times New Roman" w:cs="Times New Roman"/>
                <w:b/>
                <w:bCs/>
                <w:lang w:val="en-GB"/>
              </w:rPr>
            </w:pPr>
          </w:p>
          <w:p w14:paraId="6FF1F0FE" w14:textId="77777777" w:rsidR="0067541C" w:rsidRPr="00DB4A54" w:rsidRDefault="0067541C" w:rsidP="0021651B">
            <w:pPr>
              <w:spacing w:after="0" w:line="240" w:lineRule="auto"/>
              <w:rPr>
                <w:rFonts w:ascii="Times New Roman" w:hAnsi="Times New Roman" w:cs="Times New Roman"/>
                <w:b/>
                <w:bCs/>
                <w:lang w:val="en-GB"/>
              </w:rPr>
            </w:pPr>
          </w:p>
          <w:p w14:paraId="1FD32C74" w14:textId="77777777" w:rsidR="0067541C" w:rsidRPr="00DB4A54" w:rsidRDefault="0067541C" w:rsidP="0021651B">
            <w:pPr>
              <w:spacing w:after="0" w:line="240" w:lineRule="auto"/>
              <w:rPr>
                <w:rFonts w:ascii="Times New Roman" w:hAnsi="Times New Roman" w:cs="Times New Roman"/>
                <w:b/>
                <w:bCs/>
                <w:lang w:val="en-GB"/>
              </w:rPr>
            </w:pPr>
          </w:p>
          <w:p w14:paraId="1E067D7F" w14:textId="77777777" w:rsidR="00CB0D90" w:rsidRPr="00DB4A54" w:rsidRDefault="00CB0D90" w:rsidP="0021651B">
            <w:pPr>
              <w:spacing w:after="0" w:line="240" w:lineRule="auto"/>
              <w:rPr>
                <w:rFonts w:ascii="Times New Roman" w:hAnsi="Times New Roman" w:cs="Times New Roman"/>
                <w:b/>
                <w:bCs/>
                <w:lang w:val="en-GB"/>
              </w:rPr>
            </w:pPr>
          </w:p>
          <w:p w14:paraId="4F1B86AF" w14:textId="77777777" w:rsidR="00CB0D90" w:rsidRPr="00DB4A54" w:rsidRDefault="00CB0D90" w:rsidP="0021651B">
            <w:pPr>
              <w:spacing w:after="0" w:line="240" w:lineRule="auto"/>
              <w:rPr>
                <w:rFonts w:ascii="Times New Roman" w:hAnsi="Times New Roman" w:cs="Times New Roman"/>
                <w:b/>
                <w:bCs/>
                <w:lang w:val="en-GB"/>
              </w:rPr>
            </w:pPr>
          </w:p>
          <w:p w14:paraId="3000B648" w14:textId="77777777" w:rsidR="00CB0D90" w:rsidRPr="00DB4A54" w:rsidRDefault="00CB0D90" w:rsidP="0021651B">
            <w:pPr>
              <w:spacing w:after="0" w:line="240" w:lineRule="auto"/>
              <w:rPr>
                <w:rFonts w:ascii="Times New Roman" w:hAnsi="Times New Roman" w:cs="Times New Roman"/>
                <w:b/>
                <w:bCs/>
                <w:lang w:val="en-GB"/>
              </w:rPr>
            </w:pPr>
          </w:p>
          <w:p w14:paraId="73E2BC96" w14:textId="77777777" w:rsidR="00CB0D90" w:rsidRPr="00DB4A54" w:rsidRDefault="00CB0D90" w:rsidP="0021651B">
            <w:pPr>
              <w:spacing w:after="0" w:line="240" w:lineRule="auto"/>
              <w:rPr>
                <w:rFonts w:ascii="Times New Roman" w:hAnsi="Times New Roman" w:cs="Times New Roman"/>
                <w:b/>
                <w:bCs/>
                <w:lang w:val="en-GB"/>
              </w:rPr>
            </w:pPr>
          </w:p>
          <w:p w14:paraId="5D15D928" w14:textId="77777777" w:rsidR="00CB0D90" w:rsidRPr="00DB4A54" w:rsidRDefault="00CB0D90" w:rsidP="0021651B">
            <w:pPr>
              <w:spacing w:after="0" w:line="240" w:lineRule="auto"/>
              <w:rPr>
                <w:rFonts w:ascii="Times New Roman" w:hAnsi="Times New Roman" w:cs="Times New Roman"/>
                <w:b/>
                <w:bCs/>
                <w:lang w:val="en-GB"/>
              </w:rPr>
            </w:pPr>
          </w:p>
          <w:p w14:paraId="5D5130CF" w14:textId="77777777" w:rsidR="00CB0D90" w:rsidRPr="00DB4A54" w:rsidRDefault="00CB0D90" w:rsidP="0021651B">
            <w:pPr>
              <w:spacing w:after="0" w:line="240" w:lineRule="auto"/>
              <w:rPr>
                <w:rFonts w:ascii="Times New Roman" w:hAnsi="Times New Roman" w:cs="Times New Roman"/>
                <w:b/>
                <w:bCs/>
                <w:lang w:val="en-GB"/>
              </w:rPr>
            </w:pPr>
          </w:p>
          <w:p w14:paraId="049A098A" w14:textId="77777777" w:rsidR="00CB0D90" w:rsidRPr="00DB4A54" w:rsidRDefault="00CB0D90" w:rsidP="0021651B">
            <w:pPr>
              <w:spacing w:after="0" w:line="240" w:lineRule="auto"/>
              <w:rPr>
                <w:rFonts w:ascii="Times New Roman" w:hAnsi="Times New Roman" w:cs="Times New Roman"/>
                <w:b/>
                <w:bCs/>
                <w:lang w:val="en-GB"/>
              </w:rPr>
            </w:pPr>
          </w:p>
          <w:p w14:paraId="75D370C4" w14:textId="77777777" w:rsidR="00CB0D90" w:rsidRPr="00DB4A54" w:rsidRDefault="00CB0D90" w:rsidP="0021651B">
            <w:pPr>
              <w:spacing w:after="0" w:line="240" w:lineRule="auto"/>
              <w:rPr>
                <w:rFonts w:ascii="Times New Roman" w:hAnsi="Times New Roman" w:cs="Times New Roman"/>
                <w:b/>
                <w:bCs/>
                <w:lang w:val="en-GB"/>
              </w:rPr>
            </w:pPr>
          </w:p>
          <w:p w14:paraId="6E2E930B" w14:textId="77777777" w:rsidR="00CB0D90" w:rsidRPr="00DB4A54" w:rsidRDefault="00CB0D90" w:rsidP="0021651B">
            <w:pPr>
              <w:spacing w:after="0" w:line="240" w:lineRule="auto"/>
              <w:rPr>
                <w:rFonts w:ascii="Times New Roman" w:hAnsi="Times New Roman" w:cs="Times New Roman"/>
                <w:b/>
                <w:bCs/>
                <w:lang w:val="en-GB"/>
              </w:rPr>
            </w:pPr>
          </w:p>
          <w:p w14:paraId="2C26663E" w14:textId="77777777" w:rsidR="00CB0D90" w:rsidRPr="00DB4A54" w:rsidRDefault="00CB0D90" w:rsidP="0021651B">
            <w:pPr>
              <w:spacing w:after="0" w:line="240" w:lineRule="auto"/>
              <w:rPr>
                <w:rFonts w:ascii="Times New Roman" w:hAnsi="Times New Roman" w:cs="Times New Roman"/>
                <w:b/>
                <w:bCs/>
                <w:lang w:val="en-GB"/>
              </w:rPr>
            </w:pPr>
          </w:p>
          <w:p w14:paraId="554BB57D" w14:textId="77777777" w:rsidR="00CB0D90" w:rsidRPr="00DB4A54" w:rsidRDefault="00CB0D90" w:rsidP="0021651B">
            <w:pPr>
              <w:spacing w:after="0" w:line="240" w:lineRule="auto"/>
              <w:rPr>
                <w:rFonts w:ascii="Times New Roman" w:hAnsi="Times New Roman" w:cs="Times New Roman"/>
                <w:b/>
                <w:bCs/>
                <w:lang w:val="en-GB"/>
              </w:rPr>
            </w:pPr>
          </w:p>
          <w:p w14:paraId="0D2D0D85" w14:textId="77777777" w:rsidR="00CB0D90" w:rsidRPr="00DB4A54" w:rsidRDefault="00CB0D90" w:rsidP="0021651B">
            <w:pPr>
              <w:spacing w:after="0" w:line="240" w:lineRule="auto"/>
              <w:rPr>
                <w:rFonts w:ascii="Times New Roman" w:hAnsi="Times New Roman" w:cs="Times New Roman"/>
                <w:b/>
                <w:bCs/>
                <w:lang w:val="en-GB"/>
              </w:rPr>
            </w:pPr>
          </w:p>
          <w:p w14:paraId="1E92F083" w14:textId="77777777" w:rsidR="00CB0D90" w:rsidRPr="00DB4A54" w:rsidRDefault="00CB0D90" w:rsidP="0021651B">
            <w:pPr>
              <w:spacing w:after="0" w:line="240" w:lineRule="auto"/>
              <w:rPr>
                <w:rFonts w:ascii="Times New Roman" w:hAnsi="Times New Roman" w:cs="Times New Roman"/>
                <w:b/>
                <w:bCs/>
                <w:lang w:val="en-GB"/>
              </w:rPr>
            </w:pPr>
          </w:p>
          <w:p w14:paraId="50C97A07" w14:textId="77777777" w:rsidR="00CB0D90" w:rsidRPr="00DB4A54" w:rsidRDefault="00CB0D90" w:rsidP="0021651B">
            <w:pPr>
              <w:spacing w:after="0" w:line="240" w:lineRule="auto"/>
              <w:rPr>
                <w:rFonts w:ascii="Times New Roman" w:hAnsi="Times New Roman" w:cs="Times New Roman"/>
                <w:b/>
                <w:bCs/>
                <w:lang w:val="en-GB"/>
              </w:rPr>
            </w:pPr>
          </w:p>
          <w:p w14:paraId="30CB8D94" w14:textId="77777777" w:rsidR="00CB0D90" w:rsidRPr="00DB4A54" w:rsidRDefault="00CB0D90" w:rsidP="0021651B">
            <w:pPr>
              <w:spacing w:after="0" w:line="240" w:lineRule="auto"/>
              <w:rPr>
                <w:rFonts w:ascii="Times New Roman" w:hAnsi="Times New Roman" w:cs="Times New Roman"/>
                <w:b/>
                <w:bCs/>
                <w:lang w:val="en-GB"/>
              </w:rPr>
            </w:pPr>
          </w:p>
          <w:p w14:paraId="72FAB5AD" w14:textId="77777777" w:rsidR="00CB0D90" w:rsidRPr="00DB4A54" w:rsidRDefault="00CB0D90" w:rsidP="0021651B">
            <w:pPr>
              <w:spacing w:after="0" w:line="240" w:lineRule="auto"/>
              <w:rPr>
                <w:rFonts w:ascii="Times New Roman" w:hAnsi="Times New Roman" w:cs="Times New Roman"/>
                <w:b/>
                <w:bCs/>
                <w:lang w:val="en-GB"/>
              </w:rPr>
            </w:pPr>
          </w:p>
          <w:p w14:paraId="291C1792" w14:textId="77777777" w:rsidR="00CB0D90" w:rsidRPr="00DB4A54" w:rsidRDefault="00CB0D90" w:rsidP="0021651B">
            <w:pPr>
              <w:spacing w:after="0" w:line="240" w:lineRule="auto"/>
              <w:rPr>
                <w:rFonts w:ascii="Times New Roman" w:hAnsi="Times New Roman" w:cs="Times New Roman"/>
                <w:b/>
                <w:bCs/>
                <w:lang w:val="en-GB"/>
              </w:rPr>
            </w:pPr>
          </w:p>
          <w:p w14:paraId="4AC1D24C" w14:textId="77777777" w:rsidR="00CB0D90" w:rsidRPr="00DB4A54" w:rsidRDefault="00CB0D90" w:rsidP="0021651B">
            <w:pPr>
              <w:spacing w:after="0" w:line="240" w:lineRule="auto"/>
              <w:rPr>
                <w:rFonts w:ascii="Times New Roman" w:hAnsi="Times New Roman" w:cs="Times New Roman"/>
                <w:b/>
                <w:bCs/>
                <w:lang w:val="en-GB"/>
              </w:rPr>
            </w:pPr>
          </w:p>
          <w:p w14:paraId="074E54A1" w14:textId="77777777" w:rsidR="00CB0D90" w:rsidRPr="00DB4A54" w:rsidRDefault="00CB0D90" w:rsidP="0021651B">
            <w:pPr>
              <w:spacing w:after="0" w:line="240" w:lineRule="auto"/>
              <w:rPr>
                <w:rFonts w:ascii="Times New Roman" w:hAnsi="Times New Roman" w:cs="Times New Roman"/>
                <w:b/>
                <w:bCs/>
                <w:lang w:val="en-GB"/>
              </w:rPr>
            </w:pPr>
          </w:p>
          <w:p w14:paraId="2CBE8104" w14:textId="77777777" w:rsidR="00CB0D90" w:rsidRPr="00DB4A54" w:rsidRDefault="00CB0D90" w:rsidP="0021651B">
            <w:pPr>
              <w:spacing w:after="0" w:line="240" w:lineRule="auto"/>
              <w:rPr>
                <w:rFonts w:ascii="Times New Roman" w:hAnsi="Times New Roman" w:cs="Times New Roman"/>
                <w:b/>
                <w:bCs/>
                <w:lang w:val="en-GB"/>
              </w:rPr>
            </w:pPr>
          </w:p>
          <w:p w14:paraId="6F4B338D" w14:textId="77777777" w:rsidR="00CB0D90" w:rsidRPr="00DB4A54" w:rsidRDefault="00CB0D90" w:rsidP="0021651B">
            <w:pPr>
              <w:spacing w:after="0" w:line="240" w:lineRule="auto"/>
              <w:rPr>
                <w:rFonts w:ascii="Times New Roman" w:hAnsi="Times New Roman" w:cs="Times New Roman"/>
                <w:b/>
                <w:bCs/>
                <w:lang w:val="en-GB"/>
              </w:rPr>
            </w:pPr>
          </w:p>
          <w:p w14:paraId="796EE2B0" w14:textId="77777777" w:rsidR="00CB0D90" w:rsidRPr="00DB4A54" w:rsidRDefault="00CB0D90" w:rsidP="0021651B">
            <w:pPr>
              <w:spacing w:after="0" w:line="240" w:lineRule="auto"/>
              <w:rPr>
                <w:rFonts w:ascii="Times New Roman" w:hAnsi="Times New Roman" w:cs="Times New Roman"/>
                <w:b/>
                <w:bCs/>
                <w:lang w:val="en-GB"/>
              </w:rPr>
            </w:pPr>
          </w:p>
          <w:p w14:paraId="1FD7D373" w14:textId="77777777" w:rsidR="00CB0D90" w:rsidRPr="00DB4A54" w:rsidRDefault="00CB0D90" w:rsidP="0021651B">
            <w:pPr>
              <w:spacing w:after="0" w:line="240" w:lineRule="auto"/>
              <w:rPr>
                <w:rFonts w:ascii="Times New Roman" w:hAnsi="Times New Roman" w:cs="Times New Roman"/>
                <w:b/>
                <w:bCs/>
                <w:lang w:val="en-GB"/>
              </w:rPr>
            </w:pPr>
          </w:p>
          <w:p w14:paraId="2EA87F60" w14:textId="77777777" w:rsidR="00CB0D90" w:rsidRPr="00DB4A54" w:rsidRDefault="00CB0D90" w:rsidP="0021651B">
            <w:pPr>
              <w:spacing w:after="0" w:line="240" w:lineRule="auto"/>
              <w:rPr>
                <w:rFonts w:ascii="Times New Roman" w:hAnsi="Times New Roman" w:cs="Times New Roman"/>
                <w:b/>
                <w:bCs/>
                <w:lang w:val="en-GB"/>
              </w:rPr>
            </w:pPr>
          </w:p>
          <w:p w14:paraId="472C2ADA" w14:textId="77777777" w:rsidR="00CB0D90" w:rsidRPr="00DB4A54" w:rsidRDefault="00CB0D90" w:rsidP="0021651B">
            <w:pPr>
              <w:spacing w:after="0" w:line="240" w:lineRule="auto"/>
              <w:rPr>
                <w:rFonts w:ascii="Times New Roman" w:hAnsi="Times New Roman" w:cs="Times New Roman"/>
                <w:b/>
                <w:bCs/>
                <w:lang w:val="en-GB"/>
              </w:rPr>
            </w:pPr>
          </w:p>
          <w:p w14:paraId="0F4692F8" w14:textId="77777777" w:rsidR="00CB0D90" w:rsidRPr="00DB4A54" w:rsidRDefault="00CB0D90" w:rsidP="0021651B">
            <w:pPr>
              <w:spacing w:after="0" w:line="240" w:lineRule="auto"/>
              <w:rPr>
                <w:rFonts w:ascii="Times New Roman" w:hAnsi="Times New Roman" w:cs="Times New Roman"/>
                <w:b/>
                <w:bCs/>
                <w:lang w:val="en-GB"/>
              </w:rPr>
            </w:pPr>
          </w:p>
          <w:p w14:paraId="6C3A5B70" w14:textId="77777777" w:rsidR="00CB0D90" w:rsidRPr="00DB4A54" w:rsidRDefault="00CB0D90" w:rsidP="0021651B">
            <w:pPr>
              <w:spacing w:after="0" w:line="240" w:lineRule="auto"/>
              <w:rPr>
                <w:rFonts w:ascii="Times New Roman" w:hAnsi="Times New Roman" w:cs="Times New Roman"/>
                <w:b/>
                <w:bCs/>
                <w:lang w:val="en-GB"/>
              </w:rPr>
            </w:pPr>
          </w:p>
          <w:p w14:paraId="415B1D20" w14:textId="77777777" w:rsidR="005B39A3" w:rsidRPr="00DB4A54" w:rsidRDefault="005B39A3" w:rsidP="0021651B">
            <w:pPr>
              <w:spacing w:after="0" w:line="240" w:lineRule="auto"/>
              <w:rPr>
                <w:rFonts w:ascii="Times New Roman" w:hAnsi="Times New Roman" w:cs="Times New Roman"/>
                <w:b/>
                <w:bCs/>
                <w:lang w:val="en-GB"/>
              </w:rPr>
            </w:pPr>
          </w:p>
          <w:p w14:paraId="60D0407B" w14:textId="77777777" w:rsidR="005B39A3" w:rsidRPr="00DB4A54" w:rsidRDefault="005B39A3" w:rsidP="0021651B">
            <w:pPr>
              <w:spacing w:after="0" w:line="240" w:lineRule="auto"/>
              <w:rPr>
                <w:rFonts w:ascii="Times New Roman" w:hAnsi="Times New Roman" w:cs="Times New Roman"/>
                <w:b/>
                <w:bCs/>
                <w:lang w:val="en-GB"/>
              </w:rPr>
            </w:pPr>
          </w:p>
          <w:p w14:paraId="6E7C7F82" w14:textId="77777777" w:rsidR="005B39A3" w:rsidRPr="00DB4A54" w:rsidRDefault="005B39A3" w:rsidP="0021651B">
            <w:pPr>
              <w:spacing w:after="0" w:line="240" w:lineRule="auto"/>
              <w:rPr>
                <w:rFonts w:ascii="Times New Roman" w:hAnsi="Times New Roman" w:cs="Times New Roman"/>
                <w:b/>
                <w:bCs/>
                <w:lang w:val="en-GB"/>
              </w:rPr>
            </w:pPr>
          </w:p>
          <w:p w14:paraId="186C77F0" w14:textId="77777777" w:rsidR="005B39A3" w:rsidRPr="00DB4A54" w:rsidRDefault="005B39A3" w:rsidP="0021651B">
            <w:pPr>
              <w:spacing w:after="0" w:line="240" w:lineRule="auto"/>
              <w:rPr>
                <w:rFonts w:ascii="Times New Roman" w:hAnsi="Times New Roman" w:cs="Times New Roman"/>
                <w:b/>
                <w:bCs/>
                <w:lang w:val="en-GB"/>
              </w:rPr>
            </w:pPr>
          </w:p>
          <w:p w14:paraId="052B5A52" w14:textId="77777777" w:rsidR="005B39A3" w:rsidRPr="00DB4A54" w:rsidRDefault="005B39A3" w:rsidP="0021651B">
            <w:pPr>
              <w:spacing w:after="0" w:line="240" w:lineRule="auto"/>
              <w:rPr>
                <w:rFonts w:ascii="Times New Roman" w:hAnsi="Times New Roman" w:cs="Times New Roman"/>
                <w:b/>
                <w:bCs/>
                <w:lang w:val="en-GB"/>
              </w:rPr>
            </w:pPr>
          </w:p>
          <w:p w14:paraId="3B5BD2A7" w14:textId="77777777" w:rsidR="002C1F2E" w:rsidRPr="00DB4A54" w:rsidRDefault="002C1F2E" w:rsidP="0021651B">
            <w:pPr>
              <w:spacing w:after="0" w:line="240" w:lineRule="auto"/>
              <w:rPr>
                <w:rFonts w:ascii="Times New Roman" w:hAnsi="Times New Roman" w:cs="Times New Roman"/>
                <w:b/>
                <w:bCs/>
                <w:lang w:val="en-GB"/>
              </w:rPr>
            </w:pPr>
          </w:p>
          <w:p w14:paraId="1C7396F2" w14:textId="77777777" w:rsidR="002C1F2E" w:rsidRPr="00DB4A54" w:rsidRDefault="002C1F2E" w:rsidP="0021651B">
            <w:pPr>
              <w:spacing w:after="0" w:line="240" w:lineRule="auto"/>
              <w:rPr>
                <w:rFonts w:ascii="Times New Roman" w:hAnsi="Times New Roman" w:cs="Times New Roman"/>
                <w:b/>
                <w:bCs/>
                <w:lang w:val="en-GB"/>
              </w:rPr>
            </w:pPr>
          </w:p>
          <w:p w14:paraId="14B2EF44" w14:textId="77777777" w:rsidR="002C1F2E" w:rsidRPr="00DB4A54" w:rsidRDefault="002C1F2E" w:rsidP="0021651B">
            <w:pPr>
              <w:spacing w:after="0" w:line="240" w:lineRule="auto"/>
              <w:rPr>
                <w:rFonts w:ascii="Times New Roman" w:hAnsi="Times New Roman" w:cs="Times New Roman"/>
                <w:b/>
                <w:bCs/>
                <w:lang w:val="en-GB"/>
              </w:rPr>
            </w:pPr>
          </w:p>
          <w:p w14:paraId="1965FCF0" w14:textId="77777777" w:rsidR="002C1F2E" w:rsidRPr="00DB4A54" w:rsidRDefault="002C1F2E" w:rsidP="0021651B">
            <w:pPr>
              <w:spacing w:after="0" w:line="240" w:lineRule="auto"/>
              <w:rPr>
                <w:rFonts w:ascii="Times New Roman" w:hAnsi="Times New Roman" w:cs="Times New Roman"/>
                <w:b/>
                <w:bCs/>
                <w:lang w:val="en-GB"/>
              </w:rPr>
            </w:pPr>
          </w:p>
          <w:p w14:paraId="760C39D7" w14:textId="77777777" w:rsidR="002C1F2E" w:rsidRPr="00DB4A54" w:rsidRDefault="002C1F2E" w:rsidP="0021651B">
            <w:pPr>
              <w:spacing w:after="0" w:line="240" w:lineRule="auto"/>
              <w:rPr>
                <w:rFonts w:ascii="Times New Roman" w:hAnsi="Times New Roman" w:cs="Times New Roman"/>
                <w:b/>
                <w:bCs/>
                <w:lang w:val="en-GB"/>
              </w:rPr>
            </w:pPr>
          </w:p>
          <w:p w14:paraId="14B90A58" w14:textId="77777777" w:rsidR="002C1F2E" w:rsidRPr="00DB4A54" w:rsidRDefault="002C1F2E" w:rsidP="0021651B">
            <w:pPr>
              <w:spacing w:after="0" w:line="240" w:lineRule="auto"/>
              <w:rPr>
                <w:rFonts w:ascii="Times New Roman" w:hAnsi="Times New Roman" w:cs="Times New Roman"/>
                <w:b/>
                <w:bCs/>
                <w:lang w:val="en-GB"/>
              </w:rPr>
            </w:pPr>
          </w:p>
          <w:p w14:paraId="35C54FF1" w14:textId="77777777" w:rsidR="002C1F2E" w:rsidRPr="00DB4A54" w:rsidRDefault="002C1F2E" w:rsidP="0021651B">
            <w:pPr>
              <w:spacing w:after="0" w:line="240" w:lineRule="auto"/>
              <w:rPr>
                <w:rFonts w:ascii="Times New Roman" w:hAnsi="Times New Roman" w:cs="Times New Roman"/>
                <w:b/>
                <w:bCs/>
                <w:lang w:val="en-GB"/>
              </w:rPr>
            </w:pPr>
          </w:p>
          <w:p w14:paraId="711DE087" w14:textId="77777777" w:rsidR="002C1F2E" w:rsidRPr="00DB4A54" w:rsidRDefault="002C1F2E" w:rsidP="0021651B">
            <w:pPr>
              <w:spacing w:after="0" w:line="240" w:lineRule="auto"/>
              <w:rPr>
                <w:rFonts w:ascii="Times New Roman" w:hAnsi="Times New Roman" w:cs="Times New Roman"/>
                <w:b/>
                <w:bCs/>
                <w:lang w:val="en-GB"/>
              </w:rPr>
            </w:pPr>
          </w:p>
          <w:p w14:paraId="029AA40B" w14:textId="77777777" w:rsidR="002C1F2E" w:rsidRPr="00DB4A54" w:rsidRDefault="002C1F2E" w:rsidP="0021651B">
            <w:pPr>
              <w:spacing w:after="0" w:line="240" w:lineRule="auto"/>
              <w:rPr>
                <w:rFonts w:ascii="Times New Roman" w:hAnsi="Times New Roman" w:cs="Times New Roman"/>
                <w:b/>
                <w:bCs/>
                <w:lang w:val="en-GB"/>
              </w:rPr>
            </w:pPr>
          </w:p>
          <w:p w14:paraId="3BC1EBC6" w14:textId="77777777" w:rsidR="002C1F2E" w:rsidRPr="00DB4A54" w:rsidRDefault="002C1F2E" w:rsidP="0021651B">
            <w:pPr>
              <w:spacing w:after="0" w:line="240" w:lineRule="auto"/>
              <w:rPr>
                <w:rFonts w:ascii="Times New Roman" w:hAnsi="Times New Roman" w:cs="Times New Roman"/>
                <w:b/>
                <w:bCs/>
                <w:lang w:val="en-GB"/>
              </w:rPr>
            </w:pPr>
          </w:p>
          <w:p w14:paraId="43B495D9" w14:textId="77777777" w:rsidR="002C1F2E" w:rsidRPr="00DB4A54" w:rsidRDefault="002C1F2E" w:rsidP="0021651B">
            <w:pPr>
              <w:spacing w:after="0" w:line="240" w:lineRule="auto"/>
              <w:rPr>
                <w:rFonts w:ascii="Times New Roman" w:hAnsi="Times New Roman" w:cs="Times New Roman"/>
                <w:b/>
                <w:bCs/>
                <w:lang w:val="en-GB"/>
              </w:rPr>
            </w:pPr>
          </w:p>
          <w:p w14:paraId="3EF6E1BB" w14:textId="77777777" w:rsidR="002C1F2E" w:rsidRPr="00DB4A54" w:rsidRDefault="002C1F2E" w:rsidP="0021651B">
            <w:pPr>
              <w:spacing w:after="0" w:line="240" w:lineRule="auto"/>
              <w:rPr>
                <w:rFonts w:ascii="Times New Roman" w:hAnsi="Times New Roman" w:cs="Times New Roman"/>
                <w:b/>
                <w:bCs/>
                <w:lang w:val="en-GB"/>
              </w:rPr>
            </w:pPr>
          </w:p>
          <w:p w14:paraId="2830376E" w14:textId="77777777" w:rsidR="002C1F2E" w:rsidRPr="00DB4A54" w:rsidRDefault="002C1F2E" w:rsidP="0021651B">
            <w:pPr>
              <w:spacing w:after="0" w:line="240" w:lineRule="auto"/>
              <w:rPr>
                <w:rFonts w:ascii="Times New Roman" w:hAnsi="Times New Roman" w:cs="Times New Roman"/>
                <w:b/>
                <w:bCs/>
                <w:lang w:val="en-GB"/>
              </w:rPr>
            </w:pPr>
          </w:p>
          <w:p w14:paraId="31210A56" w14:textId="77777777" w:rsidR="002C1F2E" w:rsidRPr="00DB4A54" w:rsidRDefault="002C1F2E" w:rsidP="0021651B">
            <w:pPr>
              <w:spacing w:after="0" w:line="240" w:lineRule="auto"/>
              <w:rPr>
                <w:rFonts w:ascii="Times New Roman" w:hAnsi="Times New Roman" w:cs="Times New Roman"/>
                <w:b/>
                <w:bCs/>
                <w:lang w:val="en-GB"/>
              </w:rPr>
            </w:pPr>
          </w:p>
          <w:p w14:paraId="5AC3DC24" w14:textId="77777777" w:rsidR="002C1F2E" w:rsidRPr="00DB4A54" w:rsidRDefault="002C1F2E" w:rsidP="0021651B">
            <w:pPr>
              <w:spacing w:after="0" w:line="240" w:lineRule="auto"/>
              <w:rPr>
                <w:rFonts w:ascii="Times New Roman" w:hAnsi="Times New Roman" w:cs="Times New Roman"/>
                <w:b/>
                <w:bCs/>
                <w:lang w:val="en-GB"/>
              </w:rPr>
            </w:pPr>
          </w:p>
          <w:p w14:paraId="0834CD12" w14:textId="77777777" w:rsidR="002C1F2E" w:rsidRPr="00DB4A54" w:rsidRDefault="002C1F2E" w:rsidP="0021651B">
            <w:pPr>
              <w:spacing w:after="0" w:line="240" w:lineRule="auto"/>
              <w:rPr>
                <w:rFonts w:ascii="Times New Roman" w:hAnsi="Times New Roman" w:cs="Times New Roman"/>
                <w:b/>
                <w:bCs/>
                <w:lang w:val="en-GB"/>
              </w:rPr>
            </w:pPr>
          </w:p>
          <w:p w14:paraId="0E5F9819" w14:textId="77777777" w:rsidR="00D767AC" w:rsidRDefault="00D767AC" w:rsidP="0021651B">
            <w:pPr>
              <w:spacing w:after="0" w:line="240" w:lineRule="auto"/>
              <w:rPr>
                <w:rFonts w:ascii="Times New Roman" w:hAnsi="Times New Roman" w:cs="Times New Roman"/>
                <w:b/>
                <w:bCs/>
                <w:lang w:val="en-GB"/>
              </w:rPr>
            </w:pPr>
          </w:p>
          <w:p w14:paraId="3BD0FAF4" w14:textId="77777777" w:rsidR="009E77EC" w:rsidRDefault="009E77EC" w:rsidP="0021651B">
            <w:pPr>
              <w:spacing w:after="0" w:line="240" w:lineRule="auto"/>
              <w:rPr>
                <w:rFonts w:ascii="Times New Roman" w:hAnsi="Times New Roman" w:cs="Times New Roman"/>
                <w:b/>
                <w:bCs/>
                <w:lang w:val="en-GB"/>
              </w:rPr>
            </w:pPr>
          </w:p>
          <w:p w14:paraId="0AB56AE3" w14:textId="77777777" w:rsidR="009E77EC" w:rsidRDefault="009E77EC" w:rsidP="0021651B">
            <w:pPr>
              <w:spacing w:after="0" w:line="240" w:lineRule="auto"/>
              <w:rPr>
                <w:rFonts w:ascii="Times New Roman" w:hAnsi="Times New Roman" w:cs="Times New Roman"/>
                <w:b/>
                <w:bCs/>
                <w:lang w:val="en-GB"/>
              </w:rPr>
            </w:pPr>
          </w:p>
          <w:p w14:paraId="2BC35F92" w14:textId="77777777" w:rsidR="009E77EC" w:rsidRDefault="009E77EC" w:rsidP="0021651B">
            <w:pPr>
              <w:spacing w:after="0" w:line="240" w:lineRule="auto"/>
              <w:rPr>
                <w:rFonts w:ascii="Times New Roman" w:hAnsi="Times New Roman" w:cs="Times New Roman"/>
                <w:b/>
                <w:bCs/>
                <w:lang w:val="en-GB"/>
              </w:rPr>
            </w:pPr>
          </w:p>
          <w:p w14:paraId="2BD56FFE" w14:textId="77777777" w:rsidR="009E77EC" w:rsidRDefault="009E77EC" w:rsidP="0021651B">
            <w:pPr>
              <w:spacing w:after="0" w:line="240" w:lineRule="auto"/>
              <w:rPr>
                <w:rFonts w:ascii="Times New Roman" w:hAnsi="Times New Roman" w:cs="Times New Roman"/>
                <w:b/>
                <w:bCs/>
                <w:lang w:val="en-GB"/>
              </w:rPr>
            </w:pPr>
          </w:p>
          <w:p w14:paraId="177A08A0" w14:textId="77777777" w:rsidR="009E77EC" w:rsidRDefault="009E77EC" w:rsidP="0021651B">
            <w:pPr>
              <w:spacing w:after="0" w:line="240" w:lineRule="auto"/>
              <w:rPr>
                <w:rFonts w:ascii="Times New Roman" w:hAnsi="Times New Roman" w:cs="Times New Roman"/>
                <w:b/>
                <w:bCs/>
                <w:lang w:val="en-GB"/>
              </w:rPr>
            </w:pPr>
          </w:p>
          <w:p w14:paraId="71A0FF17" w14:textId="77777777" w:rsidR="009E77EC" w:rsidRDefault="009E77EC" w:rsidP="0021651B">
            <w:pPr>
              <w:spacing w:after="0" w:line="240" w:lineRule="auto"/>
              <w:rPr>
                <w:rFonts w:ascii="Times New Roman" w:hAnsi="Times New Roman" w:cs="Times New Roman"/>
                <w:b/>
                <w:bCs/>
                <w:lang w:val="en-GB"/>
              </w:rPr>
            </w:pPr>
          </w:p>
          <w:p w14:paraId="3ED811DC" w14:textId="77777777" w:rsidR="009E77EC" w:rsidRDefault="009E77EC" w:rsidP="0021651B">
            <w:pPr>
              <w:spacing w:after="0" w:line="240" w:lineRule="auto"/>
              <w:rPr>
                <w:rFonts w:ascii="Times New Roman" w:hAnsi="Times New Roman" w:cs="Times New Roman"/>
                <w:b/>
                <w:bCs/>
                <w:lang w:val="en-GB"/>
              </w:rPr>
            </w:pPr>
          </w:p>
          <w:p w14:paraId="45708145" w14:textId="77777777" w:rsidR="009E77EC" w:rsidRDefault="009E77EC" w:rsidP="0021651B">
            <w:pPr>
              <w:spacing w:after="0" w:line="240" w:lineRule="auto"/>
              <w:rPr>
                <w:rFonts w:ascii="Times New Roman" w:hAnsi="Times New Roman" w:cs="Times New Roman"/>
                <w:b/>
                <w:bCs/>
                <w:lang w:val="en-GB"/>
              </w:rPr>
            </w:pPr>
          </w:p>
          <w:p w14:paraId="3A4AA884" w14:textId="77777777" w:rsidR="009E77EC" w:rsidRDefault="009E77EC" w:rsidP="0021651B">
            <w:pPr>
              <w:spacing w:after="0" w:line="240" w:lineRule="auto"/>
              <w:rPr>
                <w:rFonts w:ascii="Times New Roman" w:hAnsi="Times New Roman" w:cs="Times New Roman"/>
                <w:b/>
                <w:bCs/>
                <w:lang w:val="en-GB"/>
              </w:rPr>
            </w:pPr>
          </w:p>
          <w:p w14:paraId="2F318778" w14:textId="77777777" w:rsidR="009E77EC" w:rsidRDefault="009E77EC" w:rsidP="0021651B">
            <w:pPr>
              <w:spacing w:after="0" w:line="240" w:lineRule="auto"/>
              <w:rPr>
                <w:rFonts w:ascii="Times New Roman" w:hAnsi="Times New Roman" w:cs="Times New Roman"/>
                <w:b/>
                <w:bCs/>
                <w:lang w:val="en-GB"/>
              </w:rPr>
            </w:pPr>
          </w:p>
          <w:p w14:paraId="1667ED45" w14:textId="77777777" w:rsidR="009E77EC" w:rsidRDefault="009E77EC" w:rsidP="0021651B">
            <w:pPr>
              <w:spacing w:after="0" w:line="240" w:lineRule="auto"/>
              <w:rPr>
                <w:rFonts w:ascii="Times New Roman" w:hAnsi="Times New Roman" w:cs="Times New Roman"/>
                <w:b/>
                <w:bCs/>
                <w:lang w:val="en-GB"/>
              </w:rPr>
            </w:pPr>
          </w:p>
          <w:p w14:paraId="06B067C2" w14:textId="77777777" w:rsidR="00C6274D" w:rsidRDefault="00C6274D" w:rsidP="0021651B">
            <w:pPr>
              <w:spacing w:after="0" w:line="240" w:lineRule="auto"/>
              <w:rPr>
                <w:rFonts w:ascii="Times New Roman" w:hAnsi="Times New Roman" w:cs="Times New Roman"/>
                <w:b/>
                <w:bCs/>
                <w:lang w:val="en-GB"/>
              </w:rPr>
            </w:pPr>
          </w:p>
          <w:p w14:paraId="38C9C4F7" w14:textId="77777777" w:rsidR="000D75F8" w:rsidRDefault="000D75F8" w:rsidP="0021651B">
            <w:pPr>
              <w:spacing w:after="0" w:line="240" w:lineRule="auto"/>
              <w:rPr>
                <w:rFonts w:ascii="Times New Roman" w:hAnsi="Times New Roman" w:cs="Times New Roman"/>
                <w:b/>
                <w:bCs/>
                <w:lang w:val="en-GB"/>
              </w:rPr>
            </w:pPr>
          </w:p>
          <w:p w14:paraId="5C8FB46D" w14:textId="77777777" w:rsidR="000D75F8" w:rsidRDefault="000D75F8" w:rsidP="0021651B">
            <w:pPr>
              <w:spacing w:after="0" w:line="240" w:lineRule="auto"/>
              <w:rPr>
                <w:rFonts w:ascii="Times New Roman" w:hAnsi="Times New Roman" w:cs="Times New Roman"/>
                <w:b/>
                <w:bCs/>
                <w:lang w:val="en-GB"/>
              </w:rPr>
            </w:pPr>
          </w:p>
          <w:p w14:paraId="39234DEB" w14:textId="77777777" w:rsidR="00384E04" w:rsidRDefault="00384E04" w:rsidP="0021651B">
            <w:pPr>
              <w:spacing w:after="0" w:line="240" w:lineRule="auto"/>
              <w:rPr>
                <w:rFonts w:ascii="Times New Roman" w:hAnsi="Times New Roman" w:cs="Times New Roman"/>
                <w:b/>
                <w:bCs/>
                <w:lang w:val="en-GB"/>
              </w:rPr>
            </w:pPr>
          </w:p>
          <w:p w14:paraId="7E8BF90B" w14:textId="4B7A97ED" w:rsidR="00ED47D2" w:rsidRPr="00DB4A54" w:rsidRDefault="00ED47D2" w:rsidP="0021651B">
            <w:pPr>
              <w:spacing w:after="0" w:line="240" w:lineRule="auto"/>
              <w:rPr>
                <w:rFonts w:ascii="Times New Roman" w:hAnsi="Times New Roman" w:cs="Times New Roman"/>
                <w:b/>
                <w:bCs/>
                <w:lang w:val="en-GB"/>
              </w:rPr>
            </w:pPr>
            <w:r w:rsidRPr="00DB4A54">
              <w:rPr>
                <w:rFonts w:ascii="Times New Roman" w:hAnsi="Times New Roman" w:cs="Times New Roman"/>
                <w:b/>
                <w:bCs/>
                <w:lang w:val="en-GB"/>
              </w:rPr>
              <w:t xml:space="preserve">Art. </w:t>
            </w:r>
            <w:r w:rsidR="0040403A" w:rsidRPr="00DB4A54">
              <w:rPr>
                <w:rFonts w:ascii="Times New Roman" w:hAnsi="Times New Roman" w:cs="Times New Roman"/>
                <w:b/>
                <w:bCs/>
                <w:lang w:val="en-GB"/>
              </w:rPr>
              <w:t>15</w:t>
            </w:r>
          </w:p>
          <w:p w14:paraId="2D4F39C9" w14:textId="77777777" w:rsidR="00335678" w:rsidRPr="00DB4A54" w:rsidRDefault="00335678" w:rsidP="0021651B">
            <w:pPr>
              <w:spacing w:after="0" w:line="240" w:lineRule="auto"/>
              <w:rPr>
                <w:rFonts w:ascii="Times New Roman" w:hAnsi="Times New Roman" w:cs="Times New Roman"/>
                <w:b/>
                <w:bCs/>
                <w:lang w:val="en-GB"/>
              </w:rPr>
            </w:pPr>
          </w:p>
          <w:p w14:paraId="706453CB" w14:textId="77777777" w:rsidR="00335678" w:rsidRPr="00DB4A54" w:rsidRDefault="00335678" w:rsidP="0021651B">
            <w:pPr>
              <w:spacing w:after="0" w:line="240" w:lineRule="auto"/>
              <w:rPr>
                <w:rFonts w:ascii="Times New Roman" w:hAnsi="Times New Roman" w:cs="Times New Roman"/>
                <w:b/>
                <w:bCs/>
                <w:lang w:val="en-GB"/>
              </w:rPr>
            </w:pPr>
          </w:p>
          <w:p w14:paraId="24BAD5EE" w14:textId="77777777" w:rsidR="00335678" w:rsidRPr="00DB4A54" w:rsidRDefault="00335678" w:rsidP="0021651B">
            <w:pPr>
              <w:spacing w:after="0" w:line="240" w:lineRule="auto"/>
              <w:rPr>
                <w:rFonts w:ascii="Times New Roman" w:hAnsi="Times New Roman" w:cs="Times New Roman"/>
                <w:b/>
                <w:bCs/>
                <w:lang w:val="en-GB"/>
              </w:rPr>
            </w:pPr>
          </w:p>
          <w:p w14:paraId="5F59B71E" w14:textId="77777777" w:rsidR="00335678" w:rsidRPr="00DB4A54" w:rsidRDefault="00335678" w:rsidP="0021651B">
            <w:pPr>
              <w:spacing w:after="0" w:line="240" w:lineRule="auto"/>
              <w:rPr>
                <w:rFonts w:ascii="Times New Roman" w:hAnsi="Times New Roman" w:cs="Times New Roman"/>
                <w:b/>
                <w:bCs/>
                <w:lang w:val="en-GB"/>
              </w:rPr>
            </w:pPr>
          </w:p>
          <w:p w14:paraId="2A087DAE" w14:textId="77777777" w:rsidR="00335678" w:rsidRPr="00DB4A54" w:rsidRDefault="00335678" w:rsidP="0021651B">
            <w:pPr>
              <w:spacing w:after="0" w:line="240" w:lineRule="auto"/>
              <w:rPr>
                <w:rFonts w:ascii="Times New Roman" w:hAnsi="Times New Roman" w:cs="Times New Roman"/>
                <w:b/>
                <w:bCs/>
                <w:lang w:val="en-GB"/>
              </w:rPr>
            </w:pPr>
          </w:p>
          <w:p w14:paraId="47B89DDE" w14:textId="77777777" w:rsidR="00335678" w:rsidRPr="00DB4A54" w:rsidRDefault="00335678" w:rsidP="0021651B">
            <w:pPr>
              <w:spacing w:after="0" w:line="240" w:lineRule="auto"/>
              <w:rPr>
                <w:rFonts w:ascii="Times New Roman" w:hAnsi="Times New Roman" w:cs="Times New Roman"/>
                <w:b/>
                <w:bCs/>
                <w:lang w:val="en-GB"/>
              </w:rPr>
            </w:pPr>
          </w:p>
          <w:p w14:paraId="138108F4" w14:textId="77777777" w:rsidR="00335678" w:rsidRPr="00DB4A54" w:rsidRDefault="00335678" w:rsidP="0021651B">
            <w:pPr>
              <w:spacing w:after="0" w:line="240" w:lineRule="auto"/>
              <w:rPr>
                <w:rFonts w:ascii="Times New Roman" w:hAnsi="Times New Roman" w:cs="Times New Roman"/>
                <w:b/>
                <w:bCs/>
                <w:lang w:val="en-GB"/>
              </w:rPr>
            </w:pPr>
          </w:p>
          <w:p w14:paraId="59B050C4" w14:textId="77777777" w:rsidR="00335678" w:rsidRPr="00DB4A54" w:rsidRDefault="00335678" w:rsidP="0021651B">
            <w:pPr>
              <w:spacing w:after="0" w:line="240" w:lineRule="auto"/>
              <w:rPr>
                <w:rFonts w:ascii="Times New Roman" w:hAnsi="Times New Roman" w:cs="Times New Roman"/>
                <w:b/>
                <w:bCs/>
                <w:lang w:val="en-GB"/>
              </w:rPr>
            </w:pPr>
          </w:p>
          <w:p w14:paraId="7607EF6A" w14:textId="77777777" w:rsidR="00335678" w:rsidRPr="00DB4A54" w:rsidRDefault="00335678" w:rsidP="0021651B">
            <w:pPr>
              <w:spacing w:after="0" w:line="240" w:lineRule="auto"/>
              <w:jc w:val="both"/>
              <w:rPr>
                <w:rFonts w:ascii="Times New Roman" w:hAnsi="Times New Roman" w:cs="Times New Roman"/>
                <w:b/>
                <w:bCs/>
                <w:lang w:val="en-GB"/>
              </w:rPr>
            </w:pPr>
            <w:r w:rsidRPr="00DB4A54">
              <w:rPr>
                <w:rFonts w:ascii="Times New Roman" w:hAnsi="Times New Roman" w:cs="Times New Roman"/>
                <w:b/>
                <w:bCs/>
                <w:lang w:val="en-GB"/>
              </w:rPr>
              <w:t xml:space="preserve"> </w:t>
            </w:r>
          </w:p>
          <w:p w14:paraId="16FC9793" w14:textId="77777777" w:rsidR="00335678" w:rsidRPr="00DB4A54" w:rsidRDefault="00335678" w:rsidP="0021651B">
            <w:pPr>
              <w:spacing w:after="0" w:line="240" w:lineRule="auto"/>
              <w:jc w:val="both"/>
              <w:rPr>
                <w:rFonts w:ascii="Times New Roman" w:hAnsi="Times New Roman" w:cs="Times New Roman"/>
                <w:b/>
                <w:bCs/>
                <w:lang w:val="en-GB"/>
              </w:rPr>
            </w:pPr>
          </w:p>
          <w:p w14:paraId="4FC28413" w14:textId="77777777" w:rsidR="00335678" w:rsidRPr="00DB4A54" w:rsidRDefault="00335678" w:rsidP="0021651B">
            <w:pPr>
              <w:spacing w:after="0" w:line="240" w:lineRule="auto"/>
              <w:jc w:val="both"/>
              <w:rPr>
                <w:rFonts w:ascii="Times New Roman" w:hAnsi="Times New Roman" w:cs="Times New Roman"/>
                <w:b/>
                <w:bCs/>
                <w:lang w:val="en-GB"/>
              </w:rPr>
            </w:pPr>
          </w:p>
          <w:p w14:paraId="79E42ACC" w14:textId="77777777" w:rsidR="00335678" w:rsidRPr="00DB4A54" w:rsidRDefault="00335678" w:rsidP="0021651B">
            <w:pPr>
              <w:spacing w:after="0" w:line="240" w:lineRule="auto"/>
              <w:jc w:val="both"/>
              <w:rPr>
                <w:rFonts w:ascii="Times New Roman" w:hAnsi="Times New Roman" w:cs="Times New Roman"/>
                <w:b/>
                <w:bCs/>
                <w:lang w:val="en-GB"/>
              </w:rPr>
            </w:pPr>
          </w:p>
          <w:p w14:paraId="6EEDD0BD" w14:textId="77777777" w:rsidR="00335678" w:rsidRPr="00DB4A54" w:rsidRDefault="00335678" w:rsidP="0021651B">
            <w:pPr>
              <w:spacing w:after="0" w:line="240" w:lineRule="auto"/>
              <w:jc w:val="both"/>
              <w:rPr>
                <w:rFonts w:ascii="Times New Roman" w:hAnsi="Times New Roman" w:cs="Times New Roman"/>
                <w:b/>
                <w:bCs/>
                <w:lang w:val="en-GB"/>
              </w:rPr>
            </w:pPr>
          </w:p>
          <w:p w14:paraId="737D4E72" w14:textId="77777777" w:rsidR="00335678" w:rsidRPr="00DB4A54" w:rsidRDefault="00335678" w:rsidP="0021651B">
            <w:pPr>
              <w:spacing w:after="0" w:line="240" w:lineRule="auto"/>
              <w:jc w:val="both"/>
              <w:rPr>
                <w:rFonts w:ascii="Times New Roman" w:hAnsi="Times New Roman" w:cs="Times New Roman"/>
                <w:b/>
                <w:bCs/>
                <w:lang w:val="en-GB"/>
              </w:rPr>
            </w:pPr>
          </w:p>
          <w:p w14:paraId="4B7F1CDF" w14:textId="77777777" w:rsidR="00335678" w:rsidRPr="00DB4A54" w:rsidRDefault="00335678" w:rsidP="0021651B">
            <w:pPr>
              <w:spacing w:after="0" w:line="240" w:lineRule="auto"/>
              <w:jc w:val="both"/>
              <w:rPr>
                <w:rFonts w:ascii="Times New Roman" w:hAnsi="Times New Roman" w:cs="Times New Roman"/>
                <w:b/>
                <w:bCs/>
                <w:lang w:val="en-GB"/>
              </w:rPr>
            </w:pPr>
          </w:p>
          <w:p w14:paraId="5A765969" w14:textId="77777777" w:rsidR="00335678" w:rsidRPr="00DB4A54" w:rsidRDefault="00335678" w:rsidP="0021651B">
            <w:pPr>
              <w:spacing w:after="0" w:line="240" w:lineRule="auto"/>
              <w:jc w:val="both"/>
              <w:rPr>
                <w:rFonts w:ascii="Times New Roman" w:hAnsi="Times New Roman" w:cs="Times New Roman"/>
                <w:b/>
                <w:bCs/>
                <w:lang w:val="en-GB"/>
              </w:rPr>
            </w:pPr>
          </w:p>
          <w:p w14:paraId="02AC5C32" w14:textId="77777777" w:rsidR="00335678" w:rsidRPr="00DB4A54" w:rsidRDefault="00335678" w:rsidP="0021651B">
            <w:pPr>
              <w:spacing w:after="0" w:line="240" w:lineRule="auto"/>
              <w:jc w:val="both"/>
              <w:rPr>
                <w:rFonts w:ascii="Times New Roman" w:hAnsi="Times New Roman" w:cs="Times New Roman"/>
                <w:b/>
                <w:bCs/>
                <w:lang w:val="en-GB"/>
              </w:rPr>
            </w:pPr>
          </w:p>
          <w:p w14:paraId="6B582CE6" w14:textId="77777777" w:rsidR="00335678" w:rsidRPr="00DB4A54" w:rsidRDefault="00335678" w:rsidP="0021651B">
            <w:pPr>
              <w:spacing w:after="0" w:line="240" w:lineRule="auto"/>
              <w:jc w:val="both"/>
              <w:rPr>
                <w:rFonts w:ascii="Times New Roman" w:hAnsi="Times New Roman" w:cs="Times New Roman"/>
                <w:b/>
                <w:bCs/>
                <w:lang w:val="en-GB"/>
              </w:rPr>
            </w:pPr>
          </w:p>
          <w:p w14:paraId="3C0DA81F" w14:textId="77777777" w:rsidR="00335678" w:rsidRPr="00DB4A54" w:rsidRDefault="00335678" w:rsidP="0021651B">
            <w:pPr>
              <w:spacing w:after="0" w:line="240" w:lineRule="auto"/>
              <w:jc w:val="both"/>
              <w:rPr>
                <w:rFonts w:ascii="Times New Roman" w:hAnsi="Times New Roman" w:cs="Times New Roman"/>
                <w:b/>
                <w:bCs/>
                <w:lang w:val="en-GB"/>
              </w:rPr>
            </w:pPr>
          </w:p>
          <w:p w14:paraId="1AADFD26" w14:textId="77777777" w:rsidR="00335678" w:rsidRPr="00DB4A54" w:rsidRDefault="00335678" w:rsidP="0021651B">
            <w:pPr>
              <w:spacing w:after="0" w:line="240" w:lineRule="auto"/>
              <w:jc w:val="both"/>
              <w:rPr>
                <w:rFonts w:ascii="Times New Roman" w:hAnsi="Times New Roman" w:cs="Times New Roman"/>
                <w:b/>
                <w:bCs/>
                <w:lang w:val="en-GB"/>
              </w:rPr>
            </w:pPr>
          </w:p>
          <w:p w14:paraId="57B29499" w14:textId="77777777" w:rsidR="00335678" w:rsidRPr="00DB4A54" w:rsidRDefault="00335678" w:rsidP="0021651B">
            <w:pPr>
              <w:spacing w:after="0" w:line="240" w:lineRule="auto"/>
              <w:jc w:val="both"/>
              <w:rPr>
                <w:rFonts w:ascii="Times New Roman" w:hAnsi="Times New Roman" w:cs="Times New Roman"/>
                <w:b/>
                <w:bCs/>
                <w:lang w:val="en-GB"/>
              </w:rPr>
            </w:pPr>
          </w:p>
          <w:p w14:paraId="6936D0D4" w14:textId="77777777" w:rsidR="00335678" w:rsidRPr="00DB4A54" w:rsidRDefault="00335678" w:rsidP="0021651B">
            <w:pPr>
              <w:spacing w:after="0" w:line="240" w:lineRule="auto"/>
              <w:jc w:val="both"/>
              <w:rPr>
                <w:rFonts w:ascii="Times New Roman" w:hAnsi="Times New Roman" w:cs="Times New Roman"/>
                <w:b/>
                <w:bCs/>
                <w:lang w:val="en-GB"/>
              </w:rPr>
            </w:pPr>
          </w:p>
          <w:p w14:paraId="628F1E42" w14:textId="77777777" w:rsidR="00335678" w:rsidRPr="00DB4A54" w:rsidRDefault="00335678" w:rsidP="0021651B">
            <w:pPr>
              <w:spacing w:after="0" w:line="240" w:lineRule="auto"/>
              <w:jc w:val="both"/>
              <w:rPr>
                <w:rFonts w:ascii="Times New Roman" w:hAnsi="Times New Roman" w:cs="Times New Roman"/>
                <w:b/>
                <w:bCs/>
                <w:lang w:val="en-GB"/>
              </w:rPr>
            </w:pPr>
          </w:p>
          <w:p w14:paraId="400CDA15" w14:textId="77777777" w:rsidR="00335678" w:rsidRPr="00DB4A54" w:rsidRDefault="00335678" w:rsidP="0021651B">
            <w:pPr>
              <w:spacing w:after="0" w:line="240" w:lineRule="auto"/>
              <w:jc w:val="both"/>
              <w:rPr>
                <w:rFonts w:ascii="Times New Roman" w:hAnsi="Times New Roman" w:cs="Times New Roman"/>
                <w:b/>
                <w:bCs/>
                <w:lang w:val="en-GB"/>
              </w:rPr>
            </w:pPr>
          </w:p>
          <w:p w14:paraId="3A47F77E" w14:textId="77777777" w:rsidR="00335678" w:rsidRPr="00DB4A54" w:rsidRDefault="00335678" w:rsidP="0021651B">
            <w:pPr>
              <w:spacing w:after="0" w:line="240" w:lineRule="auto"/>
              <w:jc w:val="both"/>
              <w:rPr>
                <w:rFonts w:ascii="Times New Roman" w:hAnsi="Times New Roman" w:cs="Times New Roman"/>
                <w:b/>
                <w:bCs/>
                <w:lang w:val="en-GB"/>
              </w:rPr>
            </w:pPr>
          </w:p>
          <w:p w14:paraId="59D0251E" w14:textId="77777777" w:rsidR="00335678" w:rsidRPr="00DB4A54" w:rsidRDefault="00335678" w:rsidP="0021651B">
            <w:pPr>
              <w:spacing w:after="0" w:line="240" w:lineRule="auto"/>
              <w:jc w:val="both"/>
              <w:rPr>
                <w:rFonts w:ascii="Times New Roman" w:hAnsi="Times New Roman" w:cs="Times New Roman"/>
                <w:b/>
                <w:bCs/>
                <w:lang w:val="en-GB"/>
              </w:rPr>
            </w:pPr>
          </w:p>
          <w:p w14:paraId="5C1744EB" w14:textId="46413FDC" w:rsidR="00335678" w:rsidRPr="00DB4A54" w:rsidRDefault="00335678" w:rsidP="0021651B">
            <w:pPr>
              <w:spacing w:after="0" w:line="240" w:lineRule="auto"/>
              <w:jc w:val="both"/>
              <w:rPr>
                <w:rFonts w:ascii="Times New Roman" w:hAnsi="Times New Roman" w:cs="Times New Roman"/>
                <w:b/>
                <w:bCs/>
                <w:lang w:val="en-GB"/>
              </w:rPr>
            </w:pPr>
            <w:r w:rsidRPr="00DB4A54">
              <w:rPr>
                <w:rFonts w:ascii="Times New Roman" w:hAnsi="Times New Roman" w:cs="Times New Roman"/>
                <w:b/>
                <w:bCs/>
                <w:lang w:val="en-GB"/>
              </w:rPr>
              <w:t xml:space="preserve">Art. </w:t>
            </w:r>
            <w:r w:rsidR="00307FE8" w:rsidRPr="00DB4A54">
              <w:rPr>
                <w:rFonts w:ascii="Times New Roman" w:hAnsi="Times New Roman" w:cs="Times New Roman"/>
                <w:b/>
                <w:bCs/>
                <w:lang w:val="en-GB"/>
              </w:rPr>
              <w:t>16</w:t>
            </w:r>
          </w:p>
          <w:p w14:paraId="03BBE3C9" w14:textId="77777777" w:rsidR="00335678" w:rsidRPr="00DB4A54" w:rsidRDefault="00335678" w:rsidP="0021651B">
            <w:pPr>
              <w:spacing w:after="0" w:line="240" w:lineRule="auto"/>
              <w:jc w:val="both"/>
              <w:rPr>
                <w:rFonts w:ascii="Times New Roman" w:hAnsi="Times New Roman" w:cs="Times New Roman"/>
                <w:b/>
                <w:bCs/>
                <w:lang w:val="en-GB"/>
              </w:rPr>
            </w:pPr>
          </w:p>
          <w:p w14:paraId="5A1E4586" w14:textId="77777777" w:rsidR="00335678" w:rsidRPr="00DB4A54" w:rsidRDefault="00335678" w:rsidP="0021651B">
            <w:pPr>
              <w:spacing w:after="0" w:line="240" w:lineRule="auto"/>
              <w:jc w:val="both"/>
              <w:rPr>
                <w:rFonts w:ascii="Times New Roman" w:hAnsi="Times New Roman" w:cs="Times New Roman"/>
                <w:b/>
                <w:bCs/>
                <w:lang w:val="en-GB"/>
              </w:rPr>
            </w:pPr>
          </w:p>
          <w:p w14:paraId="565E05A9" w14:textId="77777777" w:rsidR="00335678" w:rsidRPr="00DB4A54" w:rsidRDefault="00335678" w:rsidP="0021651B">
            <w:pPr>
              <w:spacing w:after="0" w:line="240" w:lineRule="auto"/>
              <w:jc w:val="both"/>
              <w:rPr>
                <w:rFonts w:ascii="Times New Roman" w:hAnsi="Times New Roman" w:cs="Times New Roman"/>
                <w:b/>
                <w:bCs/>
                <w:lang w:val="en-GB"/>
              </w:rPr>
            </w:pPr>
          </w:p>
          <w:p w14:paraId="700C1862" w14:textId="77777777" w:rsidR="00335678" w:rsidRPr="00DB4A54" w:rsidRDefault="00335678" w:rsidP="0021651B">
            <w:pPr>
              <w:spacing w:after="0" w:line="240" w:lineRule="auto"/>
              <w:jc w:val="both"/>
              <w:rPr>
                <w:rFonts w:ascii="Times New Roman" w:hAnsi="Times New Roman" w:cs="Times New Roman"/>
                <w:b/>
                <w:bCs/>
                <w:lang w:val="en-GB"/>
              </w:rPr>
            </w:pPr>
          </w:p>
          <w:p w14:paraId="1B104856" w14:textId="77777777" w:rsidR="00335678" w:rsidRPr="00DB4A54" w:rsidRDefault="00335678" w:rsidP="0021651B">
            <w:pPr>
              <w:spacing w:after="0" w:line="240" w:lineRule="auto"/>
              <w:jc w:val="both"/>
              <w:rPr>
                <w:rFonts w:ascii="Times New Roman" w:hAnsi="Times New Roman" w:cs="Times New Roman"/>
                <w:b/>
                <w:bCs/>
                <w:lang w:val="en-GB"/>
              </w:rPr>
            </w:pPr>
          </w:p>
          <w:p w14:paraId="5AB3D1E6" w14:textId="77777777" w:rsidR="00335678" w:rsidRPr="00DB4A54" w:rsidRDefault="00335678" w:rsidP="0021651B">
            <w:pPr>
              <w:spacing w:after="0" w:line="240" w:lineRule="auto"/>
              <w:jc w:val="both"/>
              <w:rPr>
                <w:rFonts w:ascii="Times New Roman" w:hAnsi="Times New Roman" w:cs="Times New Roman"/>
                <w:b/>
                <w:bCs/>
                <w:lang w:val="en-GB"/>
              </w:rPr>
            </w:pPr>
          </w:p>
          <w:p w14:paraId="2CE249DD" w14:textId="77777777" w:rsidR="00DC1C54" w:rsidRPr="00DB4A54" w:rsidRDefault="00DC1C54" w:rsidP="0021651B">
            <w:pPr>
              <w:spacing w:after="0" w:line="240" w:lineRule="auto"/>
              <w:jc w:val="both"/>
              <w:rPr>
                <w:rFonts w:ascii="Times New Roman" w:hAnsi="Times New Roman" w:cs="Times New Roman"/>
                <w:b/>
                <w:bCs/>
                <w:lang w:val="en-GB"/>
              </w:rPr>
            </w:pPr>
          </w:p>
          <w:p w14:paraId="582EA930" w14:textId="77777777" w:rsidR="004F2374" w:rsidRPr="00DB4A54" w:rsidRDefault="004F2374" w:rsidP="0021651B">
            <w:pPr>
              <w:spacing w:after="0" w:line="240" w:lineRule="auto"/>
              <w:jc w:val="both"/>
              <w:rPr>
                <w:rFonts w:ascii="Times New Roman" w:hAnsi="Times New Roman" w:cs="Times New Roman"/>
                <w:b/>
                <w:bCs/>
                <w:lang w:val="en-GB"/>
              </w:rPr>
            </w:pPr>
          </w:p>
          <w:p w14:paraId="1A18A1D3" w14:textId="77777777" w:rsidR="00622EC2" w:rsidRDefault="00622EC2" w:rsidP="0021651B">
            <w:pPr>
              <w:spacing w:after="0" w:line="240" w:lineRule="auto"/>
              <w:jc w:val="both"/>
              <w:rPr>
                <w:rFonts w:ascii="Times New Roman" w:hAnsi="Times New Roman" w:cs="Times New Roman"/>
                <w:b/>
                <w:bCs/>
                <w:lang w:val="en-GB"/>
              </w:rPr>
            </w:pPr>
          </w:p>
          <w:p w14:paraId="127065C1" w14:textId="77777777" w:rsidR="00622EC2" w:rsidRDefault="00622EC2" w:rsidP="0021651B">
            <w:pPr>
              <w:spacing w:after="0" w:line="240" w:lineRule="auto"/>
              <w:jc w:val="both"/>
              <w:rPr>
                <w:rFonts w:ascii="Times New Roman" w:hAnsi="Times New Roman" w:cs="Times New Roman"/>
                <w:b/>
                <w:bCs/>
                <w:lang w:val="en-GB"/>
              </w:rPr>
            </w:pPr>
          </w:p>
          <w:p w14:paraId="03F79C54" w14:textId="77777777" w:rsidR="00622EC2" w:rsidRDefault="00622EC2" w:rsidP="0021651B">
            <w:pPr>
              <w:spacing w:after="0" w:line="240" w:lineRule="auto"/>
              <w:jc w:val="both"/>
              <w:rPr>
                <w:rFonts w:ascii="Times New Roman" w:hAnsi="Times New Roman" w:cs="Times New Roman"/>
                <w:b/>
                <w:bCs/>
                <w:lang w:val="en-GB"/>
              </w:rPr>
            </w:pPr>
          </w:p>
          <w:p w14:paraId="30E6B5EA" w14:textId="77777777" w:rsidR="00622EC2" w:rsidRDefault="00622EC2" w:rsidP="0021651B">
            <w:pPr>
              <w:spacing w:after="0" w:line="240" w:lineRule="auto"/>
              <w:jc w:val="both"/>
              <w:rPr>
                <w:rFonts w:ascii="Times New Roman" w:hAnsi="Times New Roman" w:cs="Times New Roman"/>
                <w:b/>
                <w:bCs/>
                <w:lang w:val="en-GB"/>
              </w:rPr>
            </w:pPr>
          </w:p>
          <w:p w14:paraId="715BB2E6" w14:textId="77777777" w:rsidR="00622EC2" w:rsidRDefault="00622EC2" w:rsidP="0021651B">
            <w:pPr>
              <w:spacing w:after="0" w:line="240" w:lineRule="auto"/>
              <w:jc w:val="both"/>
              <w:rPr>
                <w:rFonts w:ascii="Times New Roman" w:hAnsi="Times New Roman" w:cs="Times New Roman"/>
                <w:b/>
                <w:bCs/>
                <w:lang w:val="en-GB"/>
              </w:rPr>
            </w:pPr>
          </w:p>
          <w:p w14:paraId="36F12A9E" w14:textId="77777777" w:rsidR="00622EC2" w:rsidRDefault="00622EC2" w:rsidP="0021651B">
            <w:pPr>
              <w:spacing w:after="0" w:line="240" w:lineRule="auto"/>
              <w:jc w:val="both"/>
              <w:rPr>
                <w:rFonts w:ascii="Times New Roman" w:hAnsi="Times New Roman" w:cs="Times New Roman"/>
                <w:b/>
                <w:bCs/>
                <w:lang w:val="en-GB"/>
              </w:rPr>
            </w:pPr>
          </w:p>
          <w:p w14:paraId="6CF9329A" w14:textId="77777777" w:rsidR="00622EC2" w:rsidRDefault="00622EC2" w:rsidP="0021651B">
            <w:pPr>
              <w:spacing w:after="0" w:line="240" w:lineRule="auto"/>
              <w:jc w:val="both"/>
              <w:rPr>
                <w:rFonts w:ascii="Times New Roman" w:hAnsi="Times New Roman" w:cs="Times New Roman"/>
                <w:b/>
                <w:bCs/>
                <w:lang w:val="en-GB"/>
              </w:rPr>
            </w:pPr>
          </w:p>
          <w:p w14:paraId="25ADEDBC" w14:textId="77777777" w:rsidR="00622EC2" w:rsidRDefault="00622EC2" w:rsidP="0021651B">
            <w:pPr>
              <w:spacing w:after="0" w:line="240" w:lineRule="auto"/>
              <w:jc w:val="both"/>
              <w:rPr>
                <w:rFonts w:ascii="Times New Roman" w:hAnsi="Times New Roman" w:cs="Times New Roman"/>
                <w:b/>
                <w:bCs/>
                <w:lang w:val="en-GB"/>
              </w:rPr>
            </w:pPr>
          </w:p>
          <w:p w14:paraId="538102AF" w14:textId="77777777" w:rsidR="00622EC2" w:rsidRDefault="00622EC2" w:rsidP="0021651B">
            <w:pPr>
              <w:spacing w:after="0" w:line="240" w:lineRule="auto"/>
              <w:jc w:val="both"/>
              <w:rPr>
                <w:rFonts w:ascii="Times New Roman" w:hAnsi="Times New Roman" w:cs="Times New Roman"/>
                <w:b/>
                <w:bCs/>
                <w:lang w:val="en-GB"/>
              </w:rPr>
            </w:pPr>
          </w:p>
          <w:p w14:paraId="1B7E5167" w14:textId="77777777" w:rsidR="00622EC2" w:rsidRDefault="00622EC2" w:rsidP="0021651B">
            <w:pPr>
              <w:spacing w:after="0" w:line="240" w:lineRule="auto"/>
              <w:jc w:val="both"/>
              <w:rPr>
                <w:rFonts w:ascii="Times New Roman" w:hAnsi="Times New Roman" w:cs="Times New Roman"/>
                <w:b/>
                <w:bCs/>
                <w:lang w:val="en-GB"/>
              </w:rPr>
            </w:pPr>
          </w:p>
          <w:p w14:paraId="2A8CA8EE" w14:textId="77777777" w:rsidR="00622EC2" w:rsidRDefault="00622EC2" w:rsidP="0021651B">
            <w:pPr>
              <w:spacing w:after="0" w:line="240" w:lineRule="auto"/>
              <w:jc w:val="both"/>
              <w:rPr>
                <w:rFonts w:ascii="Times New Roman" w:hAnsi="Times New Roman" w:cs="Times New Roman"/>
                <w:b/>
                <w:bCs/>
                <w:lang w:val="en-GB"/>
              </w:rPr>
            </w:pPr>
          </w:p>
          <w:p w14:paraId="19720B7A" w14:textId="77777777" w:rsidR="00622EC2" w:rsidRDefault="00622EC2" w:rsidP="0021651B">
            <w:pPr>
              <w:spacing w:after="0" w:line="240" w:lineRule="auto"/>
              <w:jc w:val="both"/>
              <w:rPr>
                <w:rFonts w:ascii="Times New Roman" w:hAnsi="Times New Roman" w:cs="Times New Roman"/>
                <w:b/>
                <w:bCs/>
                <w:lang w:val="en-GB"/>
              </w:rPr>
            </w:pPr>
          </w:p>
          <w:p w14:paraId="7F66DC67" w14:textId="77777777" w:rsidR="00622EC2" w:rsidRDefault="00622EC2" w:rsidP="0021651B">
            <w:pPr>
              <w:spacing w:after="0" w:line="240" w:lineRule="auto"/>
              <w:jc w:val="both"/>
              <w:rPr>
                <w:rFonts w:ascii="Times New Roman" w:hAnsi="Times New Roman" w:cs="Times New Roman"/>
                <w:b/>
                <w:bCs/>
                <w:lang w:val="en-GB"/>
              </w:rPr>
            </w:pPr>
          </w:p>
          <w:p w14:paraId="4B271D3B" w14:textId="77777777" w:rsidR="00622EC2" w:rsidRDefault="00622EC2" w:rsidP="0021651B">
            <w:pPr>
              <w:spacing w:after="0" w:line="240" w:lineRule="auto"/>
              <w:jc w:val="both"/>
              <w:rPr>
                <w:rFonts w:ascii="Times New Roman" w:hAnsi="Times New Roman" w:cs="Times New Roman"/>
                <w:b/>
                <w:bCs/>
                <w:lang w:val="en-GB"/>
              </w:rPr>
            </w:pPr>
          </w:p>
          <w:p w14:paraId="2E690C18" w14:textId="77777777" w:rsidR="00622EC2" w:rsidRDefault="00622EC2" w:rsidP="0021651B">
            <w:pPr>
              <w:spacing w:after="0" w:line="240" w:lineRule="auto"/>
              <w:jc w:val="both"/>
              <w:rPr>
                <w:rFonts w:ascii="Times New Roman" w:hAnsi="Times New Roman" w:cs="Times New Roman"/>
                <w:b/>
                <w:bCs/>
                <w:lang w:val="en-GB"/>
              </w:rPr>
            </w:pPr>
          </w:p>
          <w:p w14:paraId="540D6DBB" w14:textId="77777777" w:rsidR="00622EC2" w:rsidRDefault="00622EC2" w:rsidP="0021651B">
            <w:pPr>
              <w:spacing w:after="0" w:line="240" w:lineRule="auto"/>
              <w:jc w:val="both"/>
              <w:rPr>
                <w:rFonts w:ascii="Times New Roman" w:hAnsi="Times New Roman" w:cs="Times New Roman"/>
                <w:b/>
                <w:bCs/>
                <w:lang w:val="en-GB"/>
              </w:rPr>
            </w:pPr>
          </w:p>
          <w:p w14:paraId="47A218C3" w14:textId="77777777" w:rsidR="00622EC2" w:rsidRDefault="00622EC2" w:rsidP="0021651B">
            <w:pPr>
              <w:spacing w:after="0" w:line="240" w:lineRule="auto"/>
              <w:jc w:val="both"/>
              <w:rPr>
                <w:rFonts w:ascii="Times New Roman" w:hAnsi="Times New Roman" w:cs="Times New Roman"/>
                <w:b/>
                <w:bCs/>
                <w:lang w:val="en-GB"/>
              </w:rPr>
            </w:pPr>
          </w:p>
          <w:p w14:paraId="0A4924B0" w14:textId="77777777" w:rsidR="00622EC2" w:rsidRDefault="00622EC2" w:rsidP="0021651B">
            <w:pPr>
              <w:spacing w:after="0" w:line="240" w:lineRule="auto"/>
              <w:jc w:val="both"/>
              <w:rPr>
                <w:rFonts w:ascii="Times New Roman" w:hAnsi="Times New Roman" w:cs="Times New Roman"/>
                <w:b/>
                <w:bCs/>
                <w:lang w:val="en-GB"/>
              </w:rPr>
            </w:pPr>
          </w:p>
          <w:p w14:paraId="35107472" w14:textId="77777777" w:rsidR="00622EC2" w:rsidRDefault="00622EC2" w:rsidP="0021651B">
            <w:pPr>
              <w:spacing w:after="0" w:line="240" w:lineRule="auto"/>
              <w:jc w:val="both"/>
              <w:rPr>
                <w:rFonts w:ascii="Times New Roman" w:hAnsi="Times New Roman" w:cs="Times New Roman"/>
                <w:b/>
                <w:bCs/>
                <w:lang w:val="en-GB"/>
              </w:rPr>
            </w:pPr>
          </w:p>
          <w:p w14:paraId="02BB784F" w14:textId="77777777" w:rsidR="00622EC2" w:rsidRDefault="00622EC2" w:rsidP="0021651B">
            <w:pPr>
              <w:spacing w:after="0" w:line="240" w:lineRule="auto"/>
              <w:jc w:val="both"/>
              <w:rPr>
                <w:rFonts w:ascii="Times New Roman" w:hAnsi="Times New Roman" w:cs="Times New Roman"/>
                <w:b/>
                <w:bCs/>
                <w:lang w:val="en-GB"/>
              </w:rPr>
            </w:pPr>
          </w:p>
          <w:p w14:paraId="2E32DAF4" w14:textId="77777777" w:rsidR="00622EC2" w:rsidRDefault="00622EC2" w:rsidP="0021651B">
            <w:pPr>
              <w:spacing w:after="0" w:line="240" w:lineRule="auto"/>
              <w:jc w:val="both"/>
              <w:rPr>
                <w:rFonts w:ascii="Times New Roman" w:hAnsi="Times New Roman" w:cs="Times New Roman"/>
                <w:b/>
                <w:bCs/>
                <w:lang w:val="en-GB"/>
              </w:rPr>
            </w:pPr>
          </w:p>
          <w:p w14:paraId="3236B3F7" w14:textId="77777777" w:rsidR="00622EC2" w:rsidRDefault="00622EC2" w:rsidP="0021651B">
            <w:pPr>
              <w:spacing w:after="0" w:line="240" w:lineRule="auto"/>
              <w:jc w:val="both"/>
              <w:rPr>
                <w:rFonts w:ascii="Times New Roman" w:hAnsi="Times New Roman" w:cs="Times New Roman"/>
                <w:b/>
                <w:bCs/>
                <w:lang w:val="en-GB"/>
              </w:rPr>
            </w:pPr>
          </w:p>
          <w:p w14:paraId="267012F6" w14:textId="77777777" w:rsidR="00D01D8F" w:rsidRDefault="00D01D8F" w:rsidP="0021651B">
            <w:pPr>
              <w:spacing w:after="0" w:line="240" w:lineRule="auto"/>
              <w:jc w:val="both"/>
              <w:rPr>
                <w:rFonts w:ascii="Times New Roman" w:hAnsi="Times New Roman" w:cs="Times New Roman"/>
                <w:b/>
                <w:bCs/>
                <w:lang w:val="en-GB"/>
              </w:rPr>
            </w:pPr>
          </w:p>
          <w:p w14:paraId="434835AF" w14:textId="77777777" w:rsidR="009400B8" w:rsidRDefault="009400B8" w:rsidP="0021651B">
            <w:pPr>
              <w:spacing w:after="0" w:line="240" w:lineRule="auto"/>
              <w:jc w:val="both"/>
              <w:rPr>
                <w:rFonts w:ascii="Times New Roman" w:hAnsi="Times New Roman" w:cs="Times New Roman"/>
                <w:b/>
                <w:bCs/>
                <w:lang w:val="en-GB"/>
              </w:rPr>
            </w:pPr>
          </w:p>
          <w:p w14:paraId="5CAE4FC1" w14:textId="1CFCB9C9" w:rsidR="00335678" w:rsidRPr="00DB4A54" w:rsidRDefault="00335678" w:rsidP="0021651B">
            <w:pPr>
              <w:spacing w:after="0" w:line="240" w:lineRule="auto"/>
              <w:jc w:val="both"/>
              <w:rPr>
                <w:rFonts w:ascii="Times New Roman" w:hAnsi="Times New Roman" w:cs="Times New Roman"/>
                <w:b/>
                <w:bCs/>
                <w:lang w:val="en-GB"/>
              </w:rPr>
            </w:pPr>
            <w:r w:rsidRPr="00DB4A54">
              <w:rPr>
                <w:rFonts w:ascii="Times New Roman" w:hAnsi="Times New Roman" w:cs="Times New Roman"/>
                <w:b/>
                <w:bCs/>
                <w:lang w:val="en-GB"/>
              </w:rPr>
              <w:t xml:space="preserve">Art. </w:t>
            </w:r>
            <w:r w:rsidR="0050167D" w:rsidRPr="00DB4A54">
              <w:rPr>
                <w:rFonts w:ascii="Times New Roman" w:hAnsi="Times New Roman" w:cs="Times New Roman"/>
                <w:b/>
                <w:bCs/>
                <w:lang w:val="en-GB"/>
              </w:rPr>
              <w:t>17</w:t>
            </w:r>
          </w:p>
          <w:p w14:paraId="5EF1A392" w14:textId="77777777" w:rsidR="00E6385E" w:rsidRPr="00DB4A54" w:rsidRDefault="00E6385E" w:rsidP="004F2374">
            <w:pPr>
              <w:spacing w:after="0" w:line="240" w:lineRule="auto"/>
              <w:jc w:val="both"/>
              <w:rPr>
                <w:rFonts w:ascii="Times New Roman" w:eastAsia="Times New Roman" w:hAnsi="Times New Roman" w:cs="Times New Roman"/>
                <w:lang w:val="en-GB" w:eastAsia="pl-PL"/>
              </w:rPr>
            </w:pPr>
          </w:p>
          <w:p w14:paraId="2D6C6B6B" w14:textId="77777777" w:rsidR="004F2374" w:rsidRPr="00DB4A54" w:rsidRDefault="004F2374" w:rsidP="004F2374">
            <w:pPr>
              <w:spacing w:after="0" w:line="240" w:lineRule="auto"/>
              <w:jc w:val="both"/>
              <w:rPr>
                <w:rFonts w:ascii="Times New Roman" w:eastAsia="Times New Roman" w:hAnsi="Times New Roman" w:cs="Times New Roman"/>
                <w:lang w:val="en-GB" w:eastAsia="pl-PL"/>
              </w:rPr>
            </w:pPr>
          </w:p>
          <w:p w14:paraId="47823E1A" w14:textId="77777777" w:rsidR="004F2374" w:rsidRPr="00DB4A54" w:rsidRDefault="004F2374" w:rsidP="004F2374">
            <w:pPr>
              <w:spacing w:after="0" w:line="240" w:lineRule="auto"/>
              <w:jc w:val="both"/>
              <w:rPr>
                <w:rFonts w:ascii="Times New Roman" w:eastAsia="Times New Roman" w:hAnsi="Times New Roman" w:cs="Times New Roman"/>
                <w:lang w:val="en-GB" w:eastAsia="pl-PL"/>
              </w:rPr>
            </w:pPr>
          </w:p>
          <w:p w14:paraId="79F7A58D" w14:textId="77777777" w:rsidR="004F2374" w:rsidRPr="00DB4A54" w:rsidRDefault="004F2374" w:rsidP="004F2374">
            <w:pPr>
              <w:spacing w:after="0" w:line="240" w:lineRule="auto"/>
              <w:jc w:val="both"/>
              <w:rPr>
                <w:rFonts w:ascii="Times New Roman" w:eastAsia="Times New Roman" w:hAnsi="Times New Roman" w:cs="Times New Roman"/>
                <w:lang w:val="en-GB" w:eastAsia="pl-PL"/>
              </w:rPr>
            </w:pPr>
          </w:p>
          <w:p w14:paraId="3C0F214F" w14:textId="77777777" w:rsidR="004F2374" w:rsidRPr="00DB4A54" w:rsidRDefault="004F2374" w:rsidP="004F2374">
            <w:pPr>
              <w:spacing w:after="0" w:line="240" w:lineRule="auto"/>
              <w:jc w:val="both"/>
              <w:rPr>
                <w:rFonts w:ascii="Times New Roman" w:eastAsia="Times New Roman" w:hAnsi="Times New Roman" w:cs="Times New Roman"/>
                <w:lang w:val="en-GB" w:eastAsia="pl-PL"/>
              </w:rPr>
            </w:pPr>
          </w:p>
          <w:p w14:paraId="0E9A02C4" w14:textId="77777777" w:rsidR="004F2374" w:rsidRPr="00DB4A54" w:rsidRDefault="004F2374" w:rsidP="004F2374">
            <w:pPr>
              <w:spacing w:after="0" w:line="240" w:lineRule="auto"/>
              <w:jc w:val="both"/>
              <w:rPr>
                <w:rFonts w:ascii="Times New Roman" w:eastAsia="Times New Roman" w:hAnsi="Times New Roman" w:cs="Times New Roman"/>
                <w:lang w:val="en-GB" w:eastAsia="pl-PL"/>
              </w:rPr>
            </w:pPr>
          </w:p>
          <w:p w14:paraId="61FF4FAE" w14:textId="77777777" w:rsidR="004F2374" w:rsidRPr="00DB4A54" w:rsidRDefault="004F2374" w:rsidP="004F2374">
            <w:pPr>
              <w:spacing w:after="0" w:line="240" w:lineRule="auto"/>
              <w:jc w:val="both"/>
              <w:rPr>
                <w:rFonts w:ascii="Times New Roman" w:eastAsia="Times New Roman" w:hAnsi="Times New Roman" w:cs="Times New Roman"/>
                <w:lang w:val="en-GB" w:eastAsia="pl-PL"/>
              </w:rPr>
            </w:pPr>
          </w:p>
          <w:p w14:paraId="2330D5F8" w14:textId="77777777" w:rsidR="004F2374" w:rsidRPr="00DB4A54" w:rsidRDefault="004F2374" w:rsidP="004F2374">
            <w:pPr>
              <w:spacing w:after="0" w:line="240" w:lineRule="auto"/>
              <w:jc w:val="both"/>
              <w:rPr>
                <w:rFonts w:ascii="Times New Roman" w:eastAsia="Times New Roman" w:hAnsi="Times New Roman" w:cs="Times New Roman"/>
                <w:lang w:val="en-GB" w:eastAsia="pl-PL"/>
              </w:rPr>
            </w:pPr>
          </w:p>
          <w:p w14:paraId="7F15FCA5" w14:textId="77777777" w:rsidR="004F2374" w:rsidRPr="00DB4A54" w:rsidRDefault="004F2374" w:rsidP="004F2374">
            <w:pPr>
              <w:spacing w:after="0" w:line="240" w:lineRule="auto"/>
              <w:jc w:val="both"/>
              <w:rPr>
                <w:rFonts w:ascii="Times New Roman" w:eastAsia="Times New Roman" w:hAnsi="Times New Roman" w:cs="Times New Roman"/>
                <w:lang w:val="en-GB" w:eastAsia="pl-PL"/>
              </w:rPr>
            </w:pPr>
          </w:p>
          <w:p w14:paraId="16D7809B" w14:textId="77777777" w:rsidR="004F2374" w:rsidRPr="00DB4A54" w:rsidRDefault="004F2374" w:rsidP="004F2374">
            <w:pPr>
              <w:spacing w:after="0" w:line="240" w:lineRule="auto"/>
              <w:jc w:val="both"/>
              <w:rPr>
                <w:rFonts w:ascii="Times New Roman" w:eastAsia="Times New Roman" w:hAnsi="Times New Roman" w:cs="Times New Roman"/>
                <w:lang w:val="en-GB" w:eastAsia="pl-PL"/>
              </w:rPr>
            </w:pPr>
          </w:p>
          <w:p w14:paraId="5589A4A6" w14:textId="77777777" w:rsidR="004F2374" w:rsidRPr="00DB4A54" w:rsidRDefault="004F2374" w:rsidP="004F2374">
            <w:pPr>
              <w:spacing w:after="0" w:line="240" w:lineRule="auto"/>
              <w:jc w:val="both"/>
              <w:rPr>
                <w:rFonts w:ascii="Times New Roman" w:eastAsia="Times New Roman" w:hAnsi="Times New Roman" w:cs="Times New Roman"/>
                <w:lang w:val="en-GB" w:eastAsia="pl-PL"/>
              </w:rPr>
            </w:pPr>
          </w:p>
          <w:p w14:paraId="3360A06F" w14:textId="77777777" w:rsidR="004F2374" w:rsidRPr="00DB4A54" w:rsidRDefault="004F2374" w:rsidP="004F2374">
            <w:pPr>
              <w:spacing w:after="0" w:line="240" w:lineRule="auto"/>
              <w:jc w:val="both"/>
              <w:rPr>
                <w:rFonts w:ascii="Times New Roman" w:eastAsia="Times New Roman" w:hAnsi="Times New Roman" w:cs="Times New Roman"/>
                <w:lang w:val="en-GB" w:eastAsia="pl-PL"/>
              </w:rPr>
            </w:pPr>
          </w:p>
          <w:p w14:paraId="627C6570" w14:textId="77777777" w:rsidR="004F2374" w:rsidRPr="00DB4A54" w:rsidRDefault="004F2374" w:rsidP="004F2374">
            <w:pPr>
              <w:spacing w:after="0" w:line="240" w:lineRule="auto"/>
              <w:jc w:val="both"/>
              <w:rPr>
                <w:rFonts w:ascii="Times New Roman" w:eastAsia="Times New Roman" w:hAnsi="Times New Roman" w:cs="Times New Roman"/>
                <w:lang w:val="en-GB" w:eastAsia="pl-PL"/>
              </w:rPr>
            </w:pPr>
          </w:p>
          <w:p w14:paraId="60AE8DE5" w14:textId="77777777" w:rsidR="004F2374" w:rsidRPr="00DB4A54" w:rsidRDefault="004F2374" w:rsidP="004F2374">
            <w:pPr>
              <w:spacing w:after="0" w:line="240" w:lineRule="auto"/>
              <w:jc w:val="both"/>
              <w:rPr>
                <w:rFonts w:ascii="Times New Roman" w:eastAsia="Times New Roman" w:hAnsi="Times New Roman" w:cs="Times New Roman"/>
                <w:lang w:val="en-GB" w:eastAsia="pl-PL"/>
              </w:rPr>
            </w:pPr>
          </w:p>
          <w:p w14:paraId="769B6E5C" w14:textId="77777777" w:rsidR="004F2374" w:rsidRPr="00DB4A54" w:rsidRDefault="004F2374" w:rsidP="004F2374">
            <w:pPr>
              <w:spacing w:after="0" w:line="240" w:lineRule="auto"/>
              <w:jc w:val="both"/>
              <w:rPr>
                <w:rFonts w:ascii="Times New Roman" w:eastAsia="Times New Roman" w:hAnsi="Times New Roman" w:cs="Times New Roman"/>
                <w:lang w:val="en-GB" w:eastAsia="pl-PL"/>
              </w:rPr>
            </w:pPr>
          </w:p>
          <w:p w14:paraId="5D182FC6" w14:textId="77777777" w:rsidR="004F2374" w:rsidRPr="00DB4A54" w:rsidRDefault="004F2374" w:rsidP="004F2374">
            <w:pPr>
              <w:spacing w:after="0" w:line="240" w:lineRule="auto"/>
              <w:jc w:val="both"/>
              <w:rPr>
                <w:rFonts w:ascii="Times New Roman" w:eastAsia="Times New Roman" w:hAnsi="Times New Roman" w:cs="Times New Roman"/>
                <w:lang w:val="en-GB" w:eastAsia="pl-PL"/>
              </w:rPr>
            </w:pPr>
          </w:p>
          <w:p w14:paraId="4F3B1605" w14:textId="77777777" w:rsidR="004F2374" w:rsidRPr="00DB4A54" w:rsidRDefault="004F2374" w:rsidP="004F2374">
            <w:pPr>
              <w:spacing w:after="0" w:line="240" w:lineRule="auto"/>
              <w:jc w:val="both"/>
              <w:rPr>
                <w:rFonts w:ascii="Times New Roman" w:eastAsia="Times New Roman" w:hAnsi="Times New Roman" w:cs="Times New Roman"/>
                <w:lang w:val="en-GB" w:eastAsia="pl-PL"/>
              </w:rPr>
            </w:pPr>
          </w:p>
          <w:p w14:paraId="32AB36FD" w14:textId="77777777" w:rsidR="004F2374" w:rsidRPr="00DB4A54" w:rsidRDefault="004F2374" w:rsidP="004F2374">
            <w:pPr>
              <w:spacing w:after="0" w:line="240" w:lineRule="auto"/>
              <w:jc w:val="both"/>
              <w:rPr>
                <w:rFonts w:ascii="Times New Roman" w:eastAsia="Times New Roman" w:hAnsi="Times New Roman" w:cs="Times New Roman"/>
                <w:lang w:val="en-GB" w:eastAsia="pl-PL"/>
              </w:rPr>
            </w:pPr>
          </w:p>
          <w:p w14:paraId="7D4E0623" w14:textId="77777777" w:rsidR="004F2374" w:rsidRPr="00DB4A54" w:rsidRDefault="004F2374" w:rsidP="004F2374">
            <w:pPr>
              <w:spacing w:after="0" w:line="240" w:lineRule="auto"/>
              <w:jc w:val="both"/>
              <w:rPr>
                <w:rFonts w:ascii="Times New Roman" w:eastAsia="Times New Roman" w:hAnsi="Times New Roman" w:cs="Times New Roman"/>
                <w:lang w:val="en-GB" w:eastAsia="pl-PL"/>
              </w:rPr>
            </w:pPr>
          </w:p>
          <w:p w14:paraId="1B061885" w14:textId="77777777" w:rsidR="004F2374" w:rsidRPr="00DB4A54" w:rsidRDefault="004F2374" w:rsidP="004F2374">
            <w:pPr>
              <w:spacing w:after="0" w:line="240" w:lineRule="auto"/>
              <w:jc w:val="both"/>
              <w:rPr>
                <w:rFonts w:ascii="Times New Roman" w:eastAsia="Times New Roman" w:hAnsi="Times New Roman" w:cs="Times New Roman"/>
                <w:lang w:val="en-GB" w:eastAsia="pl-PL"/>
              </w:rPr>
            </w:pPr>
          </w:p>
          <w:p w14:paraId="6F0D5FAA" w14:textId="77777777" w:rsidR="004F2374" w:rsidRPr="00DB4A54" w:rsidRDefault="004F2374" w:rsidP="004F2374">
            <w:pPr>
              <w:spacing w:after="0" w:line="240" w:lineRule="auto"/>
              <w:jc w:val="both"/>
              <w:rPr>
                <w:rFonts w:ascii="Times New Roman" w:eastAsia="Times New Roman" w:hAnsi="Times New Roman" w:cs="Times New Roman"/>
                <w:lang w:val="en-GB" w:eastAsia="pl-PL"/>
              </w:rPr>
            </w:pPr>
          </w:p>
          <w:p w14:paraId="1C63021E" w14:textId="77777777" w:rsidR="004F2374" w:rsidRPr="00DB4A54" w:rsidRDefault="004F2374" w:rsidP="004F2374">
            <w:pPr>
              <w:spacing w:after="0" w:line="240" w:lineRule="auto"/>
              <w:jc w:val="both"/>
              <w:rPr>
                <w:rFonts w:ascii="Times New Roman" w:eastAsia="Times New Roman" w:hAnsi="Times New Roman" w:cs="Times New Roman"/>
                <w:lang w:val="en-GB" w:eastAsia="pl-PL"/>
              </w:rPr>
            </w:pPr>
          </w:p>
          <w:p w14:paraId="61F0C306" w14:textId="77777777" w:rsidR="004F2374" w:rsidRPr="00DB4A54" w:rsidRDefault="004F2374" w:rsidP="004F2374">
            <w:pPr>
              <w:spacing w:after="0" w:line="240" w:lineRule="auto"/>
              <w:jc w:val="both"/>
              <w:rPr>
                <w:rFonts w:ascii="Times New Roman" w:eastAsia="Times New Roman" w:hAnsi="Times New Roman" w:cs="Times New Roman"/>
                <w:lang w:val="en-GB" w:eastAsia="pl-PL"/>
              </w:rPr>
            </w:pPr>
          </w:p>
          <w:p w14:paraId="1D8F20DA" w14:textId="77777777" w:rsidR="004F2374" w:rsidRPr="00DB4A54" w:rsidRDefault="004F2374" w:rsidP="004F2374">
            <w:pPr>
              <w:spacing w:after="0" w:line="240" w:lineRule="auto"/>
              <w:jc w:val="both"/>
              <w:rPr>
                <w:rFonts w:ascii="Times New Roman" w:eastAsia="Times New Roman" w:hAnsi="Times New Roman" w:cs="Times New Roman"/>
                <w:lang w:val="en-GB" w:eastAsia="pl-PL"/>
              </w:rPr>
            </w:pPr>
          </w:p>
          <w:p w14:paraId="786D48F2" w14:textId="77777777" w:rsidR="004F2374" w:rsidRPr="00DB4A54" w:rsidRDefault="004F2374" w:rsidP="004F2374">
            <w:pPr>
              <w:spacing w:after="0" w:line="240" w:lineRule="auto"/>
              <w:jc w:val="both"/>
              <w:rPr>
                <w:rFonts w:ascii="Times New Roman" w:eastAsia="Times New Roman" w:hAnsi="Times New Roman" w:cs="Times New Roman"/>
                <w:lang w:val="en-GB" w:eastAsia="pl-PL"/>
              </w:rPr>
            </w:pPr>
          </w:p>
          <w:p w14:paraId="3C66F64A" w14:textId="77777777" w:rsidR="004F2374" w:rsidRPr="00DB4A54" w:rsidRDefault="004F2374" w:rsidP="004F2374">
            <w:pPr>
              <w:spacing w:after="0" w:line="240" w:lineRule="auto"/>
              <w:jc w:val="both"/>
              <w:rPr>
                <w:rFonts w:ascii="Times New Roman" w:eastAsia="Times New Roman" w:hAnsi="Times New Roman" w:cs="Times New Roman"/>
                <w:lang w:val="en-GB" w:eastAsia="pl-PL"/>
              </w:rPr>
            </w:pPr>
          </w:p>
          <w:p w14:paraId="798E50C8" w14:textId="77777777" w:rsidR="004F2374" w:rsidRPr="00DB4A54" w:rsidRDefault="004F2374" w:rsidP="004F2374">
            <w:pPr>
              <w:spacing w:after="0" w:line="240" w:lineRule="auto"/>
              <w:jc w:val="both"/>
              <w:rPr>
                <w:rFonts w:ascii="Times New Roman" w:eastAsia="Times New Roman" w:hAnsi="Times New Roman" w:cs="Times New Roman"/>
                <w:lang w:val="en-GB" w:eastAsia="pl-PL"/>
              </w:rPr>
            </w:pPr>
          </w:p>
          <w:p w14:paraId="0D8EC46D" w14:textId="77777777" w:rsidR="004F2374" w:rsidRPr="00DB4A54" w:rsidRDefault="004F2374" w:rsidP="004F2374">
            <w:pPr>
              <w:spacing w:after="0" w:line="240" w:lineRule="auto"/>
              <w:jc w:val="both"/>
              <w:rPr>
                <w:rFonts w:ascii="Times New Roman" w:eastAsia="Times New Roman" w:hAnsi="Times New Roman" w:cs="Times New Roman"/>
                <w:lang w:val="en-GB" w:eastAsia="pl-PL"/>
              </w:rPr>
            </w:pPr>
          </w:p>
          <w:p w14:paraId="0D646091" w14:textId="77777777" w:rsidR="004F2374" w:rsidRPr="00DB4A54" w:rsidRDefault="004F2374" w:rsidP="004F2374">
            <w:pPr>
              <w:spacing w:after="0" w:line="240" w:lineRule="auto"/>
              <w:jc w:val="both"/>
              <w:rPr>
                <w:rFonts w:ascii="Times New Roman" w:eastAsia="Times New Roman" w:hAnsi="Times New Roman" w:cs="Times New Roman"/>
                <w:lang w:val="en-GB" w:eastAsia="pl-PL"/>
              </w:rPr>
            </w:pPr>
          </w:p>
          <w:p w14:paraId="52BA52C7" w14:textId="77777777" w:rsidR="004F2374" w:rsidRPr="00DB4A54" w:rsidRDefault="004F2374" w:rsidP="004F2374">
            <w:pPr>
              <w:spacing w:after="0" w:line="240" w:lineRule="auto"/>
              <w:jc w:val="both"/>
              <w:rPr>
                <w:rFonts w:ascii="Times New Roman" w:eastAsia="Times New Roman" w:hAnsi="Times New Roman" w:cs="Times New Roman"/>
                <w:lang w:val="en-GB" w:eastAsia="pl-PL"/>
              </w:rPr>
            </w:pPr>
          </w:p>
          <w:p w14:paraId="00BADED8" w14:textId="77777777" w:rsidR="004F2374" w:rsidRPr="00DB4A54" w:rsidRDefault="004F2374" w:rsidP="004F2374">
            <w:pPr>
              <w:spacing w:after="0" w:line="240" w:lineRule="auto"/>
              <w:jc w:val="both"/>
              <w:rPr>
                <w:rFonts w:ascii="Times New Roman" w:eastAsia="Times New Roman" w:hAnsi="Times New Roman" w:cs="Times New Roman"/>
                <w:lang w:val="en-GB" w:eastAsia="pl-PL"/>
              </w:rPr>
            </w:pPr>
          </w:p>
          <w:p w14:paraId="7265EAB7"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035CF93D"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144C460C"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202C01FE"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6E141425"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5E705A3C"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720DFCB3"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42AD3139"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63DC458F"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0EEC707B"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6BBC5550"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334AA00B"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51FA5DD2"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280ED615"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6B8F5DB2"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49786E67"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2D6A4B93"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37F2E677"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76644C0E"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0F23CD48"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15E71C0F"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428BCCEB"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132839F4"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3A472D27"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7FDA4202"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1F2FD0B7"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76C37037"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32926DDA"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5FB4A635"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658EDA9B"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2C551093"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2B5D7BC3"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5F4ECE2D"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40F39D7B"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17EA2D04"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298DDD28"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7795A479"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4C9050C8"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2B47AA2F"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1C92AD01"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25E791A3"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65DF6754"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00B5695A"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2B1885BF"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47FBF961"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55B3FC35"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371465C8"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797A9E54"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087EBDC9"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30E59BD6"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30A9A214"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19C76500"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21DA520F"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1F78BB92" w14:textId="77777777" w:rsidR="00D01D8F" w:rsidRDefault="00D01D8F" w:rsidP="004F2374">
            <w:pPr>
              <w:spacing w:after="0" w:line="240" w:lineRule="auto"/>
              <w:jc w:val="both"/>
              <w:rPr>
                <w:rFonts w:ascii="Times New Roman" w:eastAsia="Times New Roman" w:hAnsi="Times New Roman" w:cs="Times New Roman"/>
                <w:b/>
                <w:bCs/>
                <w:lang w:eastAsia="pl-PL"/>
              </w:rPr>
            </w:pPr>
          </w:p>
          <w:p w14:paraId="7160CA48" w14:textId="77777777" w:rsidR="009400B8" w:rsidRDefault="009400B8" w:rsidP="004F2374">
            <w:pPr>
              <w:spacing w:after="0" w:line="240" w:lineRule="auto"/>
              <w:jc w:val="both"/>
              <w:rPr>
                <w:rFonts w:ascii="Times New Roman" w:eastAsia="Times New Roman" w:hAnsi="Times New Roman" w:cs="Times New Roman"/>
                <w:b/>
                <w:bCs/>
                <w:lang w:eastAsia="pl-PL"/>
              </w:rPr>
            </w:pPr>
          </w:p>
          <w:p w14:paraId="0A4E928E" w14:textId="10CC5D29" w:rsidR="004F2374" w:rsidRPr="00AE6722" w:rsidRDefault="004F2374" w:rsidP="004F2374">
            <w:pPr>
              <w:spacing w:after="0" w:line="240" w:lineRule="auto"/>
              <w:jc w:val="both"/>
              <w:rPr>
                <w:rFonts w:ascii="Times New Roman" w:eastAsia="Times New Roman" w:hAnsi="Times New Roman" w:cs="Times New Roman"/>
                <w:b/>
                <w:bCs/>
                <w:lang w:eastAsia="pl-PL"/>
              </w:rPr>
            </w:pPr>
            <w:r w:rsidRPr="00AE6722">
              <w:rPr>
                <w:rFonts w:ascii="Times New Roman" w:eastAsia="Times New Roman" w:hAnsi="Times New Roman" w:cs="Times New Roman"/>
                <w:b/>
                <w:bCs/>
                <w:lang w:eastAsia="pl-PL"/>
              </w:rPr>
              <w:t>Art. 3 ust. 2</w:t>
            </w:r>
          </w:p>
        </w:tc>
        <w:tc>
          <w:tcPr>
            <w:tcW w:w="5420" w:type="dxa"/>
          </w:tcPr>
          <w:p w14:paraId="3DFD2D17" w14:textId="77777777" w:rsidR="00B06C7D" w:rsidRPr="00AE6722" w:rsidRDefault="00B06C7D" w:rsidP="00D47AA6">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lastRenderedPageBreak/>
              <w:t xml:space="preserve">1. Użytkujący usuwa wyroby zawierające azbest w sposób niestwarzający zagrożenia dla środowiska oraz życia i zdrowia ludzi. </w:t>
            </w:r>
          </w:p>
          <w:p w14:paraId="34B791B7" w14:textId="0E18C4C4" w:rsidR="00B06C7D" w:rsidRPr="00AE6722" w:rsidRDefault="00B06C7D" w:rsidP="00D47AA6">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2. Użytkujący może zabezpieczyć trwale wyroby zawierające azbest w przypadkach określonych w art. 2</w:t>
            </w:r>
            <w:r w:rsidR="00D47AA6" w:rsidRPr="00AE6722">
              <w:rPr>
                <w:rFonts w:ascii="Times New Roman" w:hAnsi="Times New Roman" w:cs="Times New Roman"/>
                <w:color w:val="000000"/>
              </w:rPr>
              <w:t>7</w:t>
            </w:r>
            <w:r w:rsidRPr="00AE6722">
              <w:rPr>
                <w:rFonts w:ascii="Times New Roman" w:hAnsi="Times New Roman" w:cs="Times New Roman"/>
                <w:color w:val="000000"/>
              </w:rPr>
              <w:t xml:space="preserve"> ust. 5.</w:t>
            </w:r>
          </w:p>
          <w:p w14:paraId="015DE277" w14:textId="77777777" w:rsidR="00B06C7D" w:rsidRPr="00AE6722" w:rsidRDefault="00B06C7D" w:rsidP="00D47AA6">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3. Użytkujący powierza wykonanie czynności, o których mowa w ust. 1 i 2 wyłącznie wykonawcy prac, który uzyskał zezwolenie na usuwanie lub zabezpieczanie wyrobów zawierających azbest, o którym mowa w art. 14 ust. 1.</w:t>
            </w:r>
          </w:p>
          <w:p w14:paraId="28D58969" w14:textId="77777777" w:rsidR="00B06C7D" w:rsidRPr="00AE6722" w:rsidRDefault="00B06C7D" w:rsidP="0021651B">
            <w:pPr>
              <w:autoSpaceDE w:val="0"/>
              <w:autoSpaceDN w:val="0"/>
              <w:adjustRightInd w:val="0"/>
              <w:spacing w:after="0" w:line="240" w:lineRule="auto"/>
              <w:jc w:val="both"/>
              <w:rPr>
                <w:rFonts w:ascii="Times New Roman" w:hAnsi="Times New Roman" w:cs="Times New Roman"/>
                <w:color w:val="000000"/>
              </w:rPr>
            </w:pPr>
          </w:p>
          <w:p w14:paraId="183B734B" w14:textId="49AD8781" w:rsidR="009E77EC" w:rsidRPr="00C80292" w:rsidRDefault="002C1F2E" w:rsidP="00C80292">
            <w:pPr>
              <w:autoSpaceDE w:val="0"/>
              <w:autoSpaceDN w:val="0"/>
              <w:adjustRightInd w:val="0"/>
              <w:spacing w:after="0" w:line="240" w:lineRule="auto"/>
              <w:jc w:val="both"/>
              <w:rPr>
                <w:rFonts w:ascii="Times New Roman" w:hAnsi="Times New Roman" w:cs="Times New Roman"/>
                <w:color w:val="000000"/>
              </w:rPr>
            </w:pPr>
            <w:r w:rsidRPr="009E77EC">
              <w:rPr>
                <w:rFonts w:ascii="Times New Roman" w:hAnsi="Times New Roman" w:cs="Times New Roman"/>
                <w:color w:val="000000"/>
              </w:rPr>
              <w:t xml:space="preserve">1. </w:t>
            </w:r>
            <w:bookmarkStart w:id="34" w:name="_Hlk197504447"/>
            <w:r w:rsidR="009E77EC" w:rsidRPr="00C80292">
              <w:rPr>
                <w:rFonts w:ascii="Times New Roman" w:hAnsi="Times New Roman" w:cs="Times New Roman"/>
                <w:color w:val="000000"/>
              </w:rPr>
              <w:t xml:space="preserve">Wykonywanie działalności gospodarczej w zakresie usuwania lub zabezpieczania wyrobów zawierających azbest </w:t>
            </w:r>
            <w:bookmarkEnd w:id="34"/>
            <w:r w:rsidR="009E77EC" w:rsidRPr="00C80292">
              <w:rPr>
                <w:rFonts w:ascii="Times New Roman" w:hAnsi="Times New Roman" w:cs="Times New Roman"/>
                <w:color w:val="000000"/>
              </w:rPr>
              <w:t>wymaga uzyskania zezwolenia na usuwanie lub zabezpieczanie wyrobów zawierających azbest, zwanego dalej „zezwoleniem”.</w:t>
            </w:r>
          </w:p>
          <w:p w14:paraId="3BC2B746" w14:textId="77777777" w:rsidR="009E77EC" w:rsidRPr="00C80292" w:rsidRDefault="009E77EC"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2. Zezwolenie jest wydawane w drodze decyzji przez starostę na wniosek wykonawcy prac.</w:t>
            </w:r>
          </w:p>
          <w:p w14:paraId="37FDC6A8" w14:textId="77777777" w:rsidR="009E77EC" w:rsidRPr="00C80292" w:rsidRDefault="009E77EC"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3. Właściwość miejscową organu ustala się według miejsca zamieszkania lub siedziby wykonawcy prac.</w:t>
            </w:r>
          </w:p>
          <w:p w14:paraId="1DBAE6C9" w14:textId="77777777" w:rsidR="009E77EC" w:rsidRPr="00C80292" w:rsidRDefault="009E77EC"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4. Przedsiębiorca prowadzący działalność w innym niż Rzeczpospolita Polska państwie członkowskim Unii Europejskiej, przedsiębiorca zagraniczny lub inna osoba zagraniczna uczestnicząca w obrocie gospodarczym na terytorium Rzeczypospolitej Polskiej, składa wniosek:</w:t>
            </w:r>
          </w:p>
          <w:p w14:paraId="26347900" w14:textId="6F6F1BEB" w:rsidR="009E77EC" w:rsidRPr="00C80292" w:rsidRDefault="009E77EC"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1)</w:t>
            </w:r>
            <w:r>
              <w:rPr>
                <w:rFonts w:ascii="Times New Roman" w:hAnsi="Times New Roman" w:cs="Times New Roman"/>
                <w:color w:val="000000"/>
              </w:rPr>
              <w:t xml:space="preserve"> </w:t>
            </w:r>
            <w:r w:rsidRPr="00C80292">
              <w:rPr>
                <w:rFonts w:ascii="Times New Roman" w:hAnsi="Times New Roman" w:cs="Times New Roman"/>
                <w:color w:val="000000"/>
              </w:rPr>
              <w:t>za pośrednictwem osoby upoważnionej do jego reprezentowania, zgodnie z art. 16 ustawy z dnia 6 marca 2018 r. o zasadach uczestnictwa przedsiębiorców zagranicznych i innych osób zagranicznych w obrocie gospodarczym na terytorium Rzeczypospolitej Polskiej (Dz. U. z 2025 r. poz. 89</w:t>
            </w:r>
            <w:r w:rsidR="00B35E05">
              <w:rPr>
                <w:rFonts w:ascii="Times New Roman" w:hAnsi="Times New Roman" w:cs="Times New Roman"/>
                <w:color w:val="000000"/>
              </w:rPr>
              <w:t xml:space="preserve">, </w:t>
            </w:r>
            <w:r w:rsidR="00B35E05" w:rsidRPr="00B35E05">
              <w:rPr>
                <w:rFonts w:ascii="Times New Roman" w:hAnsi="Times New Roman" w:cs="Times New Roman"/>
                <w:color w:val="000000"/>
              </w:rPr>
              <w:t>619 i 621</w:t>
            </w:r>
            <w:r w:rsidRPr="00C80292">
              <w:rPr>
                <w:rFonts w:ascii="Times New Roman" w:hAnsi="Times New Roman" w:cs="Times New Roman"/>
                <w:color w:val="000000"/>
              </w:rPr>
              <w:t>), do starosty właściwego ze względu na siedzibę oddziału – jeżeli ustanowił oddział na terytorium Rzeczypospolitej Polskiej;</w:t>
            </w:r>
          </w:p>
          <w:p w14:paraId="4612AF85" w14:textId="1CA3EBD8" w:rsidR="009E77EC" w:rsidRPr="00C80292" w:rsidRDefault="009E77EC"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2)</w:t>
            </w:r>
            <w:r>
              <w:rPr>
                <w:rFonts w:ascii="Times New Roman" w:hAnsi="Times New Roman" w:cs="Times New Roman"/>
                <w:color w:val="000000"/>
              </w:rPr>
              <w:t xml:space="preserve"> </w:t>
            </w:r>
            <w:r w:rsidRPr="00C80292">
              <w:rPr>
                <w:rFonts w:ascii="Times New Roman" w:hAnsi="Times New Roman" w:cs="Times New Roman"/>
                <w:color w:val="000000"/>
              </w:rPr>
              <w:t xml:space="preserve">bezpośrednio do Prezydenta m.st. Warszawy – jeżeli nie ustanowił oddziału na terytorium Rzeczypospolitej Polskiej. </w:t>
            </w:r>
          </w:p>
          <w:p w14:paraId="55E455D6" w14:textId="77777777" w:rsidR="009E77EC" w:rsidRPr="00C80292" w:rsidRDefault="009E77EC" w:rsidP="00C80292">
            <w:pPr>
              <w:autoSpaceDE w:val="0"/>
              <w:autoSpaceDN w:val="0"/>
              <w:adjustRightInd w:val="0"/>
              <w:spacing w:after="0" w:line="240" w:lineRule="auto"/>
              <w:jc w:val="both"/>
              <w:rPr>
                <w:rFonts w:ascii="Times New Roman" w:hAnsi="Times New Roman" w:cs="Times New Roman"/>
                <w:color w:val="000000"/>
              </w:rPr>
            </w:pPr>
            <w:bookmarkStart w:id="35" w:name="_Hlk169173219"/>
            <w:r w:rsidRPr="00C80292">
              <w:rPr>
                <w:rFonts w:ascii="Times New Roman" w:hAnsi="Times New Roman" w:cs="Times New Roman"/>
                <w:color w:val="000000"/>
              </w:rPr>
              <w:t>5. Wniosek zawiera:</w:t>
            </w:r>
          </w:p>
          <w:p w14:paraId="33BDC863" w14:textId="73245CB3" w:rsidR="009E77EC" w:rsidRPr="00C80292" w:rsidRDefault="009E77EC"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1)</w:t>
            </w:r>
            <w:r>
              <w:rPr>
                <w:rFonts w:ascii="Times New Roman" w:hAnsi="Times New Roman" w:cs="Times New Roman"/>
                <w:color w:val="000000"/>
              </w:rPr>
              <w:t xml:space="preserve"> </w:t>
            </w:r>
            <w:r w:rsidRPr="00C80292">
              <w:rPr>
                <w:rFonts w:ascii="Times New Roman" w:hAnsi="Times New Roman" w:cs="Times New Roman"/>
                <w:color w:val="000000"/>
              </w:rPr>
              <w:t>imię i nazwisko lub firmę (nazwę);</w:t>
            </w:r>
          </w:p>
          <w:p w14:paraId="12BD490C" w14:textId="5C8A25E1" w:rsidR="009E77EC" w:rsidRPr="00C80292" w:rsidRDefault="009E77EC"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2)</w:t>
            </w:r>
            <w:r>
              <w:rPr>
                <w:rFonts w:ascii="Times New Roman" w:hAnsi="Times New Roman" w:cs="Times New Roman"/>
                <w:color w:val="000000"/>
              </w:rPr>
              <w:t xml:space="preserve"> </w:t>
            </w:r>
            <w:r w:rsidRPr="00C80292">
              <w:rPr>
                <w:rFonts w:ascii="Times New Roman" w:hAnsi="Times New Roman" w:cs="Times New Roman"/>
                <w:color w:val="000000"/>
              </w:rPr>
              <w:t>adres miejsca zamieszkania lub siedziby;</w:t>
            </w:r>
          </w:p>
          <w:p w14:paraId="02A804FD" w14:textId="0EAF34E9" w:rsidR="009E77EC" w:rsidRPr="00C80292" w:rsidRDefault="009E77EC"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3)</w:t>
            </w:r>
            <w:r>
              <w:rPr>
                <w:rFonts w:ascii="Times New Roman" w:hAnsi="Times New Roman" w:cs="Times New Roman"/>
                <w:color w:val="000000"/>
              </w:rPr>
              <w:t xml:space="preserve"> </w:t>
            </w:r>
            <w:r w:rsidRPr="00C80292">
              <w:rPr>
                <w:rFonts w:ascii="Times New Roman" w:hAnsi="Times New Roman" w:cs="Times New Roman"/>
                <w:color w:val="000000"/>
              </w:rPr>
              <w:t>adres do korespondencji;</w:t>
            </w:r>
          </w:p>
          <w:p w14:paraId="02D41729" w14:textId="163A7047" w:rsidR="009E77EC" w:rsidRPr="00C80292" w:rsidRDefault="009E77EC"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4)</w:t>
            </w:r>
            <w:r>
              <w:rPr>
                <w:rFonts w:ascii="Times New Roman" w:hAnsi="Times New Roman" w:cs="Times New Roman"/>
                <w:color w:val="000000"/>
              </w:rPr>
              <w:t xml:space="preserve"> </w:t>
            </w:r>
            <w:r w:rsidRPr="00C80292">
              <w:rPr>
                <w:rFonts w:ascii="Times New Roman" w:hAnsi="Times New Roman" w:cs="Times New Roman"/>
                <w:color w:val="000000"/>
              </w:rPr>
              <w:t>numer identyfikacji podatkowej NIP lub europejski numer identyfikacji podatkowej;</w:t>
            </w:r>
          </w:p>
          <w:p w14:paraId="1D892AAF" w14:textId="5ABFC9F6" w:rsidR="009E77EC" w:rsidRPr="00C80292" w:rsidRDefault="009E77EC"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5)</w:t>
            </w:r>
            <w:r>
              <w:rPr>
                <w:rFonts w:ascii="Times New Roman" w:hAnsi="Times New Roman" w:cs="Times New Roman"/>
                <w:color w:val="000000"/>
              </w:rPr>
              <w:t xml:space="preserve"> </w:t>
            </w:r>
            <w:r w:rsidRPr="00C80292">
              <w:rPr>
                <w:rFonts w:ascii="Times New Roman" w:hAnsi="Times New Roman" w:cs="Times New Roman"/>
                <w:color w:val="000000"/>
              </w:rPr>
              <w:t xml:space="preserve">numer w Krajowym Rejestrze Sądowym lub innym właściwym rejestrze prowadzonym w państwie członkowskim Unii Europejskiej lub innym państwie wraz z </w:t>
            </w:r>
            <w:r w:rsidR="004D291C">
              <w:rPr>
                <w:rFonts w:ascii="Times New Roman" w:hAnsi="Times New Roman" w:cs="Times New Roman"/>
                <w:color w:val="000000"/>
              </w:rPr>
              <w:lastRenderedPageBreak/>
              <w:t>adresem strony internetowej, na której prowadzony jest ten rejestr</w:t>
            </w:r>
            <w:r w:rsidRPr="00C80292">
              <w:rPr>
                <w:rFonts w:ascii="Times New Roman" w:hAnsi="Times New Roman" w:cs="Times New Roman"/>
                <w:color w:val="000000"/>
              </w:rPr>
              <w:t>;</w:t>
            </w:r>
          </w:p>
          <w:p w14:paraId="32373B2F" w14:textId="523FE8BC" w:rsidR="009E77EC" w:rsidRPr="00C80292" w:rsidRDefault="009E77EC"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6)</w:t>
            </w:r>
            <w:r>
              <w:rPr>
                <w:rFonts w:ascii="Times New Roman" w:hAnsi="Times New Roman" w:cs="Times New Roman"/>
                <w:color w:val="000000"/>
              </w:rPr>
              <w:t xml:space="preserve"> </w:t>
            </w:r>
            <w:r w:rsidRPr="00C80292">
              <w:rPr>
                <w:rFonts w:ascii="Times New Roman" w:hAnsi="Times New Roman" w:cs="Times New Roman"/>
                <w:color w:val="000000"/>
              </w:rPr>
              <w:t xml:space="preserve">numer w rejestrze zezwoleń na świadczenie usług w zakresie usuwania lub zabezpieczania wyrobów zawierających azbest, prowadzonym w innym niż Rzeczpospolita Polska państwie członkowskim Unii Europejskiej, przedsiębiorców zagranicznych lub innych osób zagranicznych uczestniczących w obrocie gospodarczym na terytorium Rzeczypospolitej Polskiej </w:t>
            </w:r>
            <w:r w:rsidR="004D291C" w:rsidRPr="00C80292">
              <w:rPr>
                <w:rFonts w:ascii="Times New Roman" w:hAnsi="Times New Roman" w:cs="Times New Roman"/>
                <w:color w:val="000000"/>
              </w:rPr>
              <w:t xml:space="preserve"> wraz z </w:t>
            </w:r>
            <w:r w:rsidR="004D291C">
              <w:rPr>
                <w:rFonts w:ascii="Times New Roman" w:hAnsi="Times New Roman" w:cs="Times New Roman"/>
                <w:color w:val="000000"/>
              </w:rPr>
              <w:t>adresem strony internetowej, na której prowadzony jest ten rejestr</w:t>
            </w:r>
            <w:r w:rsidR="004D291C" w:rsidRPr="00C80292">
              <w:rPr>
                <w:rFonts w:ascii="Times New Roman" w:hAnsi="Times New Roman" w:cs="Times New Roman"/>
                <w:color w:val="000000"/>
              </w:rPr>
              <w:t xml:space="preserve"> </w:t>
            </w:r>
            <w:r w:rsidRPr="00C80292">
              <w:rPr>
                <w:rFonts w:ascii="Times New Roman" w:hAnsi="Times New Roman" w:cs="Times New Roman"/>
                <w:color w:val="000000"/>
              </w:rPr>
              <w:t>;</w:t>
            </w:r>
          </w:p>
          <w:p w14:paraId="0BE65471" w14:textId="40C0538C" w:rsidR="009E77EC" w:rsidRPr="00C80292" w:rsidRDefault="009E77EC"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7)</w:t>
            </w:r>
            <w:r>
              <w:rPr>
                <w:rFonts w:ascii="Times New Roman" w:hAnsi="Times New Roman" w:cs="Times New Roman"/>
                <w:color w:val="000000"/>
              </w:rPr>
              <w:t xml:space="preserve"> </w:t>
            </w:r>
            <w:r w:rsidRPr="00C80292">
              <w:rPr>
                <w:rFonts w:ascii="Times New Roman" w:hAnsi="Times New Roman" w:cs="Times New Roman"/>
                <w:color w:val="000000"/>
              </w:rPr>
              <w:t>główny i pozostałe kody PKD;</w:t>
            </w:r>
          </w:p>
          <w:p w14:paraId="1E4228C7" w14:textId="2C1D9D78" w:rsidR="009E77EC" w:rsidRPr="00C80292" w:rsidRDefault="009E77EC"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8)</w:t>
            </w:r>
            <w:r>
              <w:rPr>
                <w:rFonts w:ascii="Times New Roman" w:hAnsi="Times New Roman" w:cs="Times New Roman"/>
                <w:color w:val="000000"/>
              </w:rPr>
              <w:t xml:space="preserve"> </w:t>
            </w:r>
            <w:r w:rsidRPr="00C80292">
              <w:rPr>
                <w:rFonts w:ascii="Times New Roman" w:hAnsi="Times New Roman" w:cs="Times New Roman"/>
                <w:color w:val="000000"/>
              </w:rPr>
              <w:t>indywidualny numer rejestrowy, o którym mowa w art. 54 ust. 1 ustawy z dnia 14 grudnia 2012 r. o odpadach;</w:t>
            </w:r>
          </w:p>
          <w:p w14:paraId="6B2316D5" w14:textId="3A7C8A04" w:rsidR="009E77EC" w:rsidRPr="00C80292" w:rsidRDefault="009E77EC"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9)</w:t>
            </w:r>
            <w:r>
              <w:rPr>
                <w:rFonts w:ascii="Times New Roman" w:hAnsi="Times New Roman" w:cs="Times New Roman"/>
                <w:color w:val="000000"/>
              </w:rPr>
              <w:t xml:space="preserve"> </w:t>
            </w:r>
            <w:r w:rsidRPr="00C80292">
              <w:rPr>
                <w:rFonts w:ascii="Times New Roman" w:hAnsi="Times New Roman" w:cs="Times New Roman"/>
                <w:color w:val="000000"/>
              </w:rPr>
              <w:t>wyszczególnienie rodzajów wyrobów zawierających azbest przewidzianych do usuwania lub zabezpieczania;</w:t>
            </w:r>
          </w:p>
          <w:p w14:paraId="3C2FE097" w14:textId="4BCB3560" w:rsidR="009E77EC" w:rsidRPr="00C80292" w:rsidRDefault="009E77EC"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10)</w:t>
            </w:r>
            <w:r>
              <w:rPr>
                <w:rFonts w:ascii="Times New Roman" w:hAnsi="Times New Roman" w:cs="Times New Roman"/>
                <w:color w:val="000000"/>
              </w:rPr>
              <w:t xml:space="preserve"> </w:t>
            </w:r>
            <w:r w:rsidRPr="00C80292">
              <w:rPr>
                <w:rFonts w:ascii="Times New Roman" w:hAnsi="Times New Roman" w:cs="Times New Roman"/>
                <w:color w:val="000000"/>
              </w:rPr>
              <w:t>wyszczególnienie rodzajów odpadów zawierających azbest przewidzianych do wytworzenia;</w:t>
            </w:r>
          </w:p>
          <w:p w14:paraId="13C7DA66" w14:textId="3E40D7C0" w:rsidR="009E77EC" w:rsidRPr="00C80292" w:rsidRDefault="009E77EC"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11)</w:t>
            </w:r>
            <w:r>
              <w:rPr>
                <w:rFonts w:ascii="Times New Roman" w:hAnsi="Times New Roman" w:cs="Times New Roman"/>
                <w:color w:val="000000"/>
              </w:rPr>
              <w:t xml:space="preserve"> </w:t>
            </w:r>
            <w:r w:rsidRPr="00C80292">
              <w:rPr>
                <w:rFonts w:ascii="Times New Roman" w:hAnsi="Times New Roman" w:cs="Times New Roman"/>
                <w:color w:val="000000"/>
              </w:rPr>
              <w:t xml:space="preserve">oświadczenie dotyczące sposobu gospodarowania odpadami zawierającymi azbest, z uwzględnieniem ich unieszkodliwiania; </w:t>
            </w:r>
          </w:p>
          <w:p w14:paraId="751230DA" w14:textId="65CF27AE" w:rsidR="009E77EC" w:rsidRPr="00C80292" w:rsidRDefault="009E77EC"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12)</w:t>
            </w:r>
            <w:r>
              <w:rPr>
                <w:rFonts w:ascii="Times New Roman" w:hAnsi="Times New Roman" w:cs="Times New Roman"/>
                <w:color w:val="000000"/>
              </w:rPr>
              <w:t xml:space="preserve"> </w:t>
            </w:r>
            <w:r w:rsidRPr="00C80292">
              <w:rPr>
                <w:rFonts w:ascii="Times New Roman" w:hAnsi="Times New Roman" w:cs="Times New Roman"/>
                <w:color w:val="000000"/>
              </w:rPr>
              <w:t>oświadczenie o posiadaniu możliwości technicznych i organizacyjnych pozwalających należycie wykonywać działalność w zakresie usuwania lub zabezpieczania wyrobów zawierających azbest, zapewniających zabezpieczenie osób narażonych na działanie azbestu oraz środowiska przed narażeniem na działanie azbestu;</w:t>
            </w:r>
          </w:p>
          <w:p w14:paraId="55E90511" w14:textId="07474B78" w:rsidR="009E77EC" w:rsidRPr="00C80292" w:rsidRDefault="009E77EC"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13)</w:t>
            </w:r>
            <w:r>
              <w:rPr>
                <w:rFonts w:ascii="Times New Roman" w:hAnsi="Times New Roman" w:cs="Times New Roman"/>
                <w:color w:val="000000"/>
              </w:rPr>
              <w:t xml:space="preserve"> </w:t>
            </w:r>
            <w:r w:rsidRPr="00C80292">
              <w:rPr>
                <w:rFonts w:ascii="Times New Roman" w:hAnsi="Times New Roman" w:cs="Times New Roman"/>
                <w:color w:val="000000"/>
              </w:rPr>
              <w:t>odpisy aktualnych zaświadczeń o ukończeniu szkolenia osób narażonych na działanie azbestu oraz osób kierujących lub nadzorujących te osoby, które są ważne co najmniej 3 miesiące od dnia złożenia wniosku;</w:t>
            </w:r>
          </w:p>
          <w:p w14:paraId="67745057" w14:textId="7A7B4207" w:rsidR="009E77EC" w:rsidRPr="00C80292" w:rsidRDefault="009E77EC"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14)</w:t>
            </w:r>
            <w:r>
              <w:rPr>
                <w:rFonts w:ascii="Times New Roman" w:hAnsi="Times New Roman" w:cs="Times New Roman"/>
                <w:color w:val="000000"/>
              </w:rPr>
              <w:t xml:space="preserve"> </w:t>
            </w:r>
            <w:r w:rsidRPr="00C80292">
              <w:rPr>
                <w:rFonts w:ascii="Times New Roman" w:hAnsi="Times New Roman" w:cs="Times New Roman"/>
                <w:color w:val="000000"/>
              </w:rPr>
              <w:t>oznaczenie przewidywanego okresu wykonywania działalności w zakresie usuwania lub zabezpieczania wyrobów zawierających azbest;</w:t>
            </w:r>
          </w:p>
          <w:p w14:paraId="743AFA69" w14:textId="4F7E29E1" w:rsidR="009E77EC" w:rsidRPr="00C80292" w:rsidRDefault="009E77EC"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lastRenderedPageBreak/>
              <w:t>15)</w:t>
            </w:r>
            <w:r>
              <w:rPr>
                <w:rFonts w:ascii="Times New Roman" w:hAnsi="Times New Roman" w:cs="Times New Roman"/>
                <w:color w:val="000000"/>
              </w:rPr>
              <w:t xml:space="preserve"> </w:t>
            </w:r>
            <w:r w:rsidRPr="00C80292">
              <w:rPr>
                <w:rFonts w:ascii="Times New Roman" w:hAnsi="Times New Roman" w:cs="Times New Roman"/>
                <w:color w:val="000000"/>
              </w:rPr>
              <w:t>zasięg terytorialny działalności wykonawcy prac według województw;</w:t>
            </w:r>
          </w:p>
          <w:p w14:paraId="15A58210" w14:textId="768FE0DC" w:rsidR="009E77EC" w:rsidRPr="00C80292" w:rsidRDefault="009E77EC"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16) zaświadczenie o niekaralności:</w:t>
            </w:r>
          </w:p>
          <w:p w14:paraId="097B534B" w14:textId="53C1998F" w:rsidR="009E77EC" w:rsidRPr="00C80292" w:rsidRDefault="009E77EC"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a)</w:t>
            </w:r>
            <w:r>
              <w:rPr>
                <w:rFonts w:ascii="Times New Roman" w:hAnsi="Times New Roman" w:cs="Times New Roman"/>
                <w:color w:val="000000"/>
              </w:rPr>
              <w:t xml:space="preserve"> </w:t>
            </w:r>
            <w:r w:rsidRPr="00C80292">
              <w:rPr>
                <w:rFonts w:ascii="Times New Roman" w:hAnsi="Times New Roman" w:cs="Times New Roman"/>
                <w:color w:val="000000"/>
              </w:rPr>
              <w:t xml:space="preserve">wykonawcy prac będącego osobą fizyczną prowadzącą działalność gospodarczą, </w:t>
            </w:r>
          </w:p>
          <w:p w14:paraId="5B370F8E" w14:textId="0DEE31BD" w:rsidR="009E77EC" w:rsidRPr="00C80292" w:rsidRDefault="009E77EC"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b)</w:t>
            </w:r>
            <w:r>
              <w:rPr>
                <w:rFonts w:ascii="Times New Roman" w:hAnsi="Times New Roman" w:cs="Times New Roman"/>
                <w:color w:val="000000"/>
              </w:rPr>
              <w:t xml:space="preserve"> </w:t>
            </w:r>
            <w:r w:rsidRPr="00C80292">
              <w:rPr>
                <w:rFonts w:ascii="Times New Roman" w:hAnsi="Times New Roman" w:cs="Times New Roman"/>
                <w:color w:val="000000"/>
              </w:rPr>
              <w:t xml:space="preserve">wspólnika, prokurenta, członka zarządu lub członka rady nadzorczej wykonawcy prac będącego osobą prawną albo jednostką organizacyjną nieposiadającą osobowości prawnej </w:t>
            </w:r>
          </w:p>
          <w:p w14:paraId="6A5C93F9" w14:textId="77777777" w:rsidR="009E77EC" w:rsidRPr="00C80292" w:rsidRDefault="009E77EC"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 za przestępstwa przeciwko środowisku lub przestępstwa, o których mowa w art. 163, art. 164 lub art. 168 w związku z art. 163 § 1 ustawy z dnia 6 czerwca 1997 r. – Kodeks karny;</w:t>
            </w:r>
          </w:p>
          <w:p w14:paraId="7CA5AC0B" w14:textId="123350EF" w:rsidR="009E77EC" w:rsidRPr="00C80292" w:rsidRDefault="009E77EC"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17) oświadczenie o niekaralności osób, o których mowa w pkt 16, lub o liczbie prawomocnych wyroków skazujących te osoby za wykroczenia określone w art. 171–192 ustawy z dnia 14 grudnia 2012 r. o odpadach.</w:t>
            </w:r>
          </w:p>
          <w:p w14:paraId="7AC6141C" w14:textId="77777777" w:rsidR="009E77EC" w:rsidRPr="00C80292" w:rsidRDefault="009E77EC"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6. Oświadczenia, o których mowa w ust. 5 pkt 11, 12 i 17, składa się pod rygorem odpowiedzialności karnej za składanie fałszywych zeznań. Składający oświadczenie jest obowiązany do zawarcia w nim klauzuli następującej treści: ,,Jestem świadomy odpowiedzialności karnej za złożenie fałszywego oświadczeniaˮ. Klauzula ta zastępuje pouczenie organu o odpowiedzialności karnej za składanie fałszywych zeznań.</w:t>
            </w:r>
          </w:p>
          <w:p w14:paraId="1BFE6897" w14:textId="77777777" w:rsidR="009E77EC" w:rsidRPr="00C80292" w:rsidRDefault="009E77EC"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 xml:space="preserve">7. Oświadczenia podpisuje się własnoręcznie lub podpisem posiadającym kwalifikowany certyfikat podpisu elektronicznego wystawiony przez dostawcę usług zaufania, o którym mowa w </w:t>
            </w:r>
            <w:hyperlink r:id="rId28" w:history="1">
              <w:r w:rsidRPr="00C80292">
                <w:rPr>
                  <w:rFonts w:ascii="Times New Roman" w:hAnsi="Times New Roman" w:cs="Times New Roman"/>
                  <w:color w:val="000000"/>
                </w:rPr>
                <w:t>ustawie</w:t>
              </w:r>
            </w:hyperlink>
            <w:r w:rsidRPr="00C80292">
              <w:rPr>
                <w:rFonts w:ascii="Times New Roman" w:hAnsi="Times New Roman" w:cs="Times New Roman"/>
                <w:color w:val="000000"/>
              </w:rPr>
              <w:t xml:space="preserve"> z dnia 5 września 2016 r. o usługach zaufania oraz identyfikacji elektronicznej (Dz. U. z 2024 r. poz. 1725), osoby uprawnionej do reprezentacji podmiotu. </w:t>
            </w:r>
          </w:p>
          <w:p w14:paraId="09FF2A6C" w14:textId="1009AD71" w:rsidR="009E77EC" w:rsidRPr="00C80292" w:rsidRDefault="009E77EC"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 xml:space="preserve">8. Przedsiębiorca prowadzący działalność w innym niż Rzeczpospolita Polska państwie członkowskim Unii Europejskiej, przedsiębiorca zagraniczny lub inna osoba zagraniczna uczestnicząca w obrocie gospodarczym na </w:t>
            </w:r>
            <w:r w:rsidRPr="00C80292">
              <w:rPr>
                <w:rFonts w:ascii="Times New Roman" w:hAnsi="Times New Roman" w:cs="Times New Roman"/>
                <w:color w:val="000000"/>
              </w:rPr>
              <w:lastRenderedPageBreak/>
              <w:t xml:space="preserve">terytorium Rzeczypospolitej Polskiej podaje dane, o których mowa w ust. 5 pkt 4, 7 lub 8, jeżeli posiada. </w:t>
            </w:r>
          </w:p>
          <w:bookmarkEnd w:id="35"/>
          <w:p w14:paraId="7CABD3C9" w14:textId="77777777" w:rsidR="009E77EC" w:rsidRDefault="009E77EC" w:rsidP="009E77EC">
            <w:pPr>
              <w:autoSpaceDE w:val="0"/>
              <w:autoSpaceDN w:val="0"/>
              <w:adjustRightInd w:val="0"/>
              <w:spacing w:after="0" w:line="240" w:lineRule="auto"/>
              <w:jc w:val="both"/>
              <w:rPr>
                <w:rFonts w:ascii="Times New Roman" w:hAnsi="Times New Roman" w:cs="Times New Roman"/>
                <w:color w:val="000000"/>
              </w:rPr>
            </w:pPr>
          </w:p>
          <w:p w14:paraId="3A93609D" w14:textId="77777777" w:rsidR="00C6274D" w:rsidRPr="00C80292" w:rsidRDefault="00C6274D"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1. Zezwolenie zawiera:</w:t>
            </w:r>
          </w:p>
          <w:p w14:paraId="42EE3BC7" w14:textId="511C5CCF" w:rsidR="00C6274D" w:rsidRPr="00C80292" w:rsidRDefault="00C6274D" w:rsidP="00C80292">
            <w:pPr>
              <w:autoSpaceDE w:val="0"/>
              <w:autoSpaceDN w:val="0"/>
              <w:adjustRightInd w:val="0"/>
              <w:spacing w:after="0" w:line="240" w:lineRule="auto"/>
              <w:jc w:val="both"/>
              <w:rPr>
                <w:rFonts w:ascii="Times New Roman" w:hAnsi="Times New Roman" w:cs="Times New Roman"/>
                <w:color w:val="000000"/>
              </w:rPr>
            </w:pPr>
            <w:bookmarkStart w:id="36" w:name="_Hlk161130734"/>
            <w:r w:rsidRPr="00C80292">
              <w:rPr>
                <w:rFonts w:ascii="Times New Roman" w:hAnsi="Times New Roman" w:cs="Times New Roman"/>
                <w:color w:val="000000"/>
              </w:rPr>
              <w:t>1)</w:t>
            </w:r>
            <w:r>
              <w:rPr>
                <w:rFonts w:ascii="Times New Roman" w:hAnsi="Times New Roman" w:cs="Times New Roman"/>
                <w:color w:val="000000"/>
              </w:rPr>
              <w:t xml:space="preserve"> </w:t>
            </w:r>
            <w:r w:rsidRPr="00C80292">
              <w:rPr>
                <w:rFonts w:ascii="Times New Roman" w:hAnsi="Times New Roman" w:cs="Times New Roman"/>
                <w:color w:val="000000"/>
              </w:rPr>
              <w:t>imię i nazwisko lub firmę (nazwę);</w:t>
            </w:r>
          </w:p>
          <w:p w14:paraId="48782BD7" w14:textId="000650FC" w:rsidR="00C6274D" w:rsidRPr="00C80292" w:rsidRDefault="00C6274D"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2)</w:t>
            </w:r>
            <w:r>
              <w:rPr>
                <w:rFonts w:ascii="Times New Roman" w:hAnsi="Times New Roman" w:cs="Times New Roman"/>
                <w:color w:val="000000"/>
              </w:rPr>
              <w:t xml:space="preserve"> </w:t>
            </w:r>
            <w:r w:rsidRPr="00C80292">
              <w:rPr>
                <w:rFonts w:ascii="Times New Roman" w:hAnsi="Times New Roman" w:cs="Times New Roman"/>
                <w:color w:val="000000"/>
              </w:rPr>
              <w:t>adres miejsca zamieszkania lub siedziby;</w:t>
            </w:r>
          </w:p>
          <w:p w14:paraId="4536BC2F" w14:textId="0BFEEEEC" w:rsidR="00C6274D" w:rsidRPr="00C80292" w:rsidRDefault="00C6274D"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3)</w:t>
            </w:r>
            <w:r>
              <w:rPr>
                <w:rFonts w:ascii="Times New Roman" w:hAnsi="Times New Roman" w:cs="Times New Roman"/>
                <w:color w:val="000000"/>
              </w:rPr>
              <w:t xml:space="preserve"> </w:t>
            </w:r>
            <w:r w:rsidRPr="00C80292">
              <w:rPr>
                <w:rFonts w:ascii="Times New Roman" w:hAnsi="Times New Roman" w:cs="Times New Roman"/>
                <w:color w:val="000000"/>
              </w:rPr>
              <w:t>numer identyfikacji podatkowej NIP lub europejski numer identyfikacji podatkowej;</w:t>
            </w:r>
          </w:p>
          <w:p w14:paraId="5FDE322F" w14:textId="4E3A4687" w:rsidR="00C6274D" w:rsidRPr="00C80292" w:rsidRDefault="00C6274D"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4)</w:t>
            </w:r>
            <w:r>
              <w:rPr>
                <w:rFonts w:ascii="Times New Roman" w:hAnsi="Times New Roman" w:cs="Times New Roman"/>
                <w:color w:val="000000"/>
              </w:rPr>
              <w:t xml:space="preserve"> </w:t>
            </w:r>
            <w:r w:rsidRPr="00C80292">
              <w:rPr>
                <w:rFonts w:ascii="Times New Roman" w:hAnsi="Times New Roman" w:cs="Times New Roman"/>
                <w:color w:val="000000"/>
              </w:rPr>
              <w:t>numer w Krajowym Rejestrze Sądowym lub innym właściwym rejestrze prowadzonym w państwie członkowskim Unii Europejskiej lub w innym państwie;</w:t>
            </w:r>
          </w:p>
          <w:p w14:paraId="6A38307B" w14:textId="565E4B32" w:rsidR="00C6274D" w:rsidRPr="00C80292" w:rsidRDefault="00C6274D"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5)</w:t>
            </w:r>
            <w:r>
              <w:rPr>
                <w:rFonts w:ascii="Times New Roman" w:hAnsi="Times New Roman" w:cs="Times New Roman"/>
                <w:color w:val="000000"/>
              </w:rPr>
              <w:t xml:space="preserve"> </w:t>
            </w:r>
            <w:r w:rsidRPr="00C80292">
              <w:rPr>
                <w:rFonts w:ascii="Times New Roman" w:hAnsi="Times New Roman" w:cs="Times New Roman"/>
                <w:color w:val="000000"/>
              </w:rPr>
              <w:t>indywidualny numer rejestrowy, o którym mowa w art. 54 ust. 1 ustawy z dnia 14 grudnia 2012 r. o odpadach;</w:t>
            </w:r>
          </w:p>
          <w:p w14:paraId="08A8BEBF" w14:textId="3199BEB4" w:rsidR="00C6274D" w:rsidRPr="00C80292" w:rsidRDefault="00C6274D"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6)</w:t>
            </w:r>
            <w:r>
              <w:rPr>
                <w:rFonts w:ascii="Times New Roman" w:hAnsi="Times New Roman" w:cs="Times New Roman"/>
                <w:color w:val="000000"/>
              </w:rPr>
              <w:t xml:space="preserve"> </w:t>
            </w:r>
            <w:r w:rsidRPr="00C80292">
              <w:rPr>
                <w:rFonts w:ascii="Times New Roman" w:hAnsi="Times New Roman" w:cs="Times New Roman"/>
                <w:color w:val="000000"/>
              </w:rPr>
              <w:t>wyszczególnienie rodzajów wyrobów zawierających azbest przewidzianych do usuwania lub zabezpieczania;</w:t>
            </w:r>
          </w:p>
          <w:p w14:paraId="4CAA539E" w14:textId="32C6E604" w:rsidR="00C6274D" w:rsidRPr="00C80292" w:rsidRDefault="00C6274D"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7)</w:t>
            </w:r>
            <w:r>
              <w:rPr>
                <w:rFonts w:ascii="Times New Roman" w:hAnsi="Times New Roman" w:cs="Times New Roman"/>
                <w:color w:val="000000"/>
              </w:rPr>
              <w:t xml:space="preserve"> </w:t>
            </w:r>
            <w:r w:rsidRPr="00C80292">
              <w:rPr>
                <w:rFonts w:ascii="Times New Roman" w:hAnsi="Times New Roman" w:cs="Times New Roman"/>
                <w:color w:val="000000"/>
              </w:rPr>
              <w:t>wyszczególnienie rodzajów odpadów zawierających azbest przewidzianych do wytworzenia;</w:t>
            </w:r>
          </w:p>
          <w:p w14:paraId="3D56B103" w14:textId="0723E240" w:rsidR="00C6274D" w:rsidRPr="00C80292" w:rsidRDefault="00C6274D"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8)</w:t>
            </w:r>
            <w:r>
              <w:rPr>
                <w:rFonts w:ascii="Times New Roman" w:hAnsi="Times New Roman" w:cs="Times New Roman"/>
                <w:color w:val="000000"/>
              </w:rPr>
              <w:t xml:space="preserve"> </w:t>
            </w:r>
            <w:r w:rsidRPr="00C80292">
              <w:rPr>
                <w:rFonts w:ascii="Times New Roman" w:hAnsi="Times New Roman" w:cs="Times New Roman"/>
                <w:color w:val="000000"/>
              </w:rPr>
              <w:t>oznaczenie czasu, na jaki zostało wydane zezwolenie;</w:t>
            </w:r>
          </w:p>
          <w:p w14:paraId="41D1870C" w14:textId="3178A255" w:rsidR="00C6274D" w:rsidRPr="00C80292" w:rsidRDefault="00C6274D"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9)</w:t>
            </w:r>
            <w:r>
              <w:rPr>
                <w:rFonts w:ascii="Times New Roman" w:hAnsi="Times New Roman" w:cs="Times New Roman"/>
                <w:color w:val="000000"/>
              </w:rPr>
              <w:t xml:space="preserve"> </w:t>
            </w:r>
            <w:r w:rsidRPr="00C80292">
              <w:rPr>
                <w:rFonts w:ascii="Times New Roman" w:hAnsi="Times New Roman" w:cs="Times New Roman"/>
                <w:color w:val="000000"/>
              </w:rPr>
              <w:t xml:space="preserve">zasięg terytorialny działalności wykonawcy prac według województw. </w:t>
            </w:r>
          </w:p>
          <w:p w14:paraId="1E36B1BA" w14:textId="77777777" w:rsidR="00C6274D" w:rsidRPr="00C80292" w:rsidRDefault="00C6274D" w:rsidP="00C80292">
            <w:pPr>
              <w:autoSpaceDE w:val="0"/>
              <w:autoSpaceDN w:val="0"/>
              <w:adjustRightInd w:val="0"/>
              <w:spacing w:after="0" w:line="240" w:lineRule="auto"/>
              <w:jc w:val="both"/>
              <w:rPr>
                <w:rFonts w:ascii="Times New Roman" w:hAnsi="Times New Roman" w:cs="Times New Roman"/>
                <w:color w:val="000000"/>
              </w:rPr>
            </w:pPr>
            <w:bookmarkStart w:id="37" w:name="mip14294579"/>
            <w:bookmarkStart w:id="38" w:name="mip14294580"/>
            <w:bookmarkStart w:id="39" w:name="mip14294586"/>
            <w:bookmarkStart w:id="40" w:name="mip14294587"/>
            <w:bookmarkStart w:id="41" w:name="mip14294588"/>
            <w:bookmarkStart w:id="42" w:name="mip14294589"/>
            <w:bookmarkStart w:id="43" w:name="mip14294590"/>
            <w:bookmarkStart w:id="44" w:name="mip14294605"/>
            <w:bookmarkStart w:id="45" w:name="mip14294606"/>
            <w:bookmarkStart w:id="46" w:name="mip14294621"/>
            <w:bookmarkStart w:id="47" w:name="mip14294632"/>
            <w:bookmarkEnd w:id="36"/>
            <w:bookmarkEnd w:id="37"/>
            <w:bookmarkEnd w:id="38"/>
            <w:bookmarkEnd w:id="39"/>
            <w:bookmarkEnd w:id="40"/>
            <w:bookmarkEnd w:id="41"/>
            <w:bookmarkEnd w:id="42"/>
            <w:bookmarkEnd w:id="43"/>
            <w:bookmarkEnd w:id="44"/>
            <w:bookmarkEnd w:id="45"/>
            <w:bookmarkEnd w:id="46"/>
            <w:bookmarkEnd w:id="47"/>
            <w:r w:rsidRPr="00C80292">
              <w:rPr>
                <w:rFonts w:ascii="Times New Roman" w:hAnsi="Times New Roman" w:cs="Times New Roman"/>
                <w:color w:val="000000"/>
              </w:rPr>
              <w:t>2. Zezwolenie wydaje się na czas oznaczony, nie dłuższy niż 3 lata.</w:t>
            </w:r>
          </w:p>
          <w:p w14:paraId="334CE24C" w14:textId="73AC6250" w:rsidR="00C6274D" w:rsidRPr="00C80292" w:rsidRDefault="00C6274D"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3. Do postępowania o wydanie zezwolenia nie stosuje się przepisu art. 31 ustawy z dnia 14 czerwca 1960 r. – Kodeks postępowania administracyjnego (Dz. U. z 2024 r. poz. 572</w:t>
            </w:r>
            <w:r w:rsidR="0013449D">
              <w:rPr>
                <w:rFonts w:ascii="Times New Roman" w:hAnsi="Times New Roman" w:cs="Times New Roman"/>
                <w:color w:val="000000"/>
              </w:rPr>
              <w:t xml:space="preserve"> oraz z 2025 r. poz. 769</w:t>
            </w:r>
            <w:r w:rsidRPr="00C80292">
              <w:rPr>
                <w:rFonts w:ascii="Times New Roman" w:hAnsi="Times New Roman" w:cs="Times New Roman"/>
                <w:color w:val="000000"/>
              </w:rPr>
              <w:t>).</w:t>
            </w:r>
          </w:p>
          <w:p w14:paraId="18A26A1E" w14:textId="266062B6" w:rsidR="009E77EC" w:rsidRPr="00240049" w:rsidRDefault="00C6274D" w:rsidP="006B0D21">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4. Zezwolenie może być zmienione w każdym czasie, na wniosek wykonawcy prac, w drodze decyzji przez właściwego starostę.</w:t>
            </w:r>
            <w:bookmarkStart w:id="48" w:name="mip69388583"/>
            <w:bookmarkStart w:id="49" w:name="mip69388584"/>
            <w:bookmarkStart w:id="50" w:name="mip69388598"/>
            <w:bookmarkStart w:id="51" w:name="mip69388599"/>
            <w:bookmarkStart w:id="52" w:name="mip69388600"/>
            <w:bookmarkStart w:id="53" w:name="mip69390396"/>
            <w:bookmarkStart w:id="54" w:name="mip69388603"/>
            <w:bookmarkStart w:id="55" w:name="mip69388604"/>
            <w:bookmarkStart w:id="56" w:name="mip69388605"/>
            <w:bookmarkStart w:id="57" w:name="mip69390398"/>
            <w:bookmarkEnd w:id="48"/>
            <w:bookmarkEnd w:id="49"/>
            <w:bookmarkEnd w:id="50"/>
            <w:bookmarkEnd w:id="51"/>
            <w:bookmarkEnd w:id="52"/>
            <w:bookmarkEnd w:id="53"/>
            <w:bookmarkEnd w:id="54"/>
            <w:bookmarkEnd w:id="55"/>
            <w:bookmarkEnd w:id="56"/>
            <w:bookmarkEnd w:id="57"/>
          </w:p>
          <w:p w14:paraId="19B1C3A6" w14:textId="156876EE" w:rsidR="002C1F2E" w:rsidRPr="00AE6722" w:rsidRDefault="002C1F2E" w:rsidP="009E77EC">
            <w:pPr>
              <w:autoSpaceDE w:val="0"/>
              <w:autoSpaceDN w:val="0"/>
              <w:adjustRightInd w:val="0"/>
              <w:spacing w:after="0" w:line="240" w:lineRule="auto"/>
              <w:jc w:val="both"/>
              <w:rPr>
                <w:rFonts w:ascii="Times New Roman" w:hAnsi="Times New Roman" w:cs="Times New Roman"/>
                <w:color w:val="000000"/>
              </w:rPr>
            </w:pPr>
          </w:p>
          <w:p w14:paraId="6EF880E9" w14:textId="77777777" w:rsidR="00622EC2" w:rsidRPr="00C80292" w:rsidRDefault="00622EC2"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1. W przypadku, gdy zachodzi co najmniej jedna z poniższych przesłanek, starosta odmawia wydania zezwolenia:</w:t>
            </w:r>
          </w:p>
          <w:p w14:paraId="4E76508C" w14:textId="6AD169E5" w:rsidR="00622EC2" w:rsidRPr="00C80292" w:rsidRDefault="00622EC2"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1)</w:t>
            </w:r>
            <w:r>
              <w:rPr>
                <w:rFonts w:ascii="Times New Roman" w:hAnsi="Times New Roman" w:cs="Times New Roman"/>
                <w:color w:val="000000"/>
              </w:rPr>
              <w:t xml:space="preserve"> </w:t>
            </w:r>
            <w:r w:rsidRPr="00C80292">
              <w:rPr>
                <w:rFonts w:ascii="Times New Roman" w:hAnsi="Times New Roman" w:cs="Times New Roman"/>
                <w:color w:val="000000"/>
              </w:rPr>
              <w:t>wykonawcy prac będącemu osobą fizyczną, jeżeli:</w:t>
            </w:r>
          </w:p>
          <w:p w14:paraId="2BFCFCFA" w14:textId="68F6FE7A" w:rsidR="00622EC2" w:rsidRPr="00C80292" w:rsidRDefault="00622EC2"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lastRenderedPageBreak/>
              <w:t>a)</w:t>
            </w:r>
            <w:r>
              <w:rPr>
                <w:rFonts w:ascii="Times New Roman" w:hAnsi="Times New Roman" w:cs="Times New Roman"/>
                <w:color w:val="000000"/>
              </w:rPr>
              <w:t xml:space="preserve"> </w:t>
            </w:r>
            <w:r w:rsidRPr="00C80292">
              <w:rPr>
                <w:rFonts w:ascii="Times New Roman" w:hAnsi="Times New Roman" w:cs="Times New Roman"/>
                <w:color w:val="000000"/>
              </w:rPr>
              <w:t xml:space="preserve">osoba ta została </w:t>
            </w:r>
            <w:r w:rsidR="0013449D">
              <w:rPr>
                <w:rFonts w:ascii="Times New Roman" w:hAnsi="Times New Roman" w:cs="Times New Roman"/>
                <w:color w:val="000000"/>
              </w:rPr>
              <w:t>skazana</w:t>
            </w:r>
            <w:r w:rsidRPr="00C80292">
              <w:rPr>
                <w:rFonts w:ascii="Times New Roman" w:hAnsi="Times New Roman" w:cs="Times New Roman"/>
                <w:color w:val="000000"/>
              </w:rPr>
              <w:t xml:space="preserve"> prawomocnym wyrokiem sądu za przestępstwa przeciwko środowisku lub przestępstwa, o których mowa w art. 163, art. 164 lub art. 168 w związku z art. 163 § 1 ustawy z dnia 6 czerwca 1997 r. – Kodeks karny,</w:t>
            </w:r>
          </w:p>
          <w:p w14:paraId="2381CECD" w14:textId="37447E77" w:rsidR="00622EC2" w:rsidRPr="00C80292" w:rsidRDefault="00622EC2"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b)</w:t>
            </w:r>
            <w:r>
              <w:rPr>
                <w:rFonts w:ascii="Times New Roman" w:hAnsi="Times New Roman" w:cs="Times New Roman"/>
                <w:color w:val="000000"/>
              </w:rPr>
              <w:t xml:space="preserve"> </w:t>
            </w:r>
            <w:r w:rsidRPr="00C80292">
              <w:rPr>
                <w:rFonts w:ascii="Times New Roman" w:hAnsi="Times New Roman" w:cs="Times New Roman"/>
                <w:color w:val="000000"/>
              </w:rPr>
              <w:t>co najmniej trzykrotnie został on skazany prawomocnym wyrokiem sądu za wykroczenia, o których mowa w art. 171–192 ustawy z dnia 14 grudnia 2012 r. o odpadach;</w:t>
            </w:r>
          </w:p>
          <w:p w14:paraId="45E748FE" w14:textId="2EB9BE41" w:rsidR="00622EC2" w:rsidRPr="00C80292" w:rsidRDefault="00622EC2"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2)</w:t>
            </w:r>
            <w:r>
              <w:rPr>
                <w:rFonts w:ascii="Times New Roman" w:hAnsi="Times New Roman" w:cs="Times New Roman"/>
                <w:color w:val="000000"/>
              </w:rPr>
              <w:t xml:space="preserve"> </w:t>
            </w:r>
            <w:r w:rsidRPr="00C80292">
              <w:rPr>
                <w:rFonts w:ascii="Times New Roman" w:hAnsi="Times New Roman" w:cs="Times New Roman"/>
                <w:color w:val="000000"/>
              </w:rPr>
              <w:t>wykonawcy prac będącemu osobą prawną albo jednostką organizacyjną nieposiadającą osobowości prawnej, jeżeli:</w:t>
            </w:r>
          </w:p>
          <w:p w14:paraId="54E80CCB" w14:textId="56E88E17" w:rsidR="00622EC2" w:rsidRPr="00C80292" w:rsidRDefault="00622EC2"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a)</w:t>
            </w:r>
            <w:r>
              <w:rPr>
                <w:rFonts w:ascii="Times New Roman" w:hAnsi="Times New Roman" w:cs="Times New Roman"/>
                <w:color w:val="000000"/>
              </w:rPr>
              <w:t xml:space="preserve"> </w:t>
            </w:r>
            <w:r w:rsidRPr="00C80292">
              <w:rPr>
                <w:rFonts w:ascii="Times New Roman" w:hAnsi="Times New Roman" w:cs="Times New Roman"/>
                <w:color w:val="000000"/>
              </w:rPr>
              <w:t>wspólnikiem, prokurentem, członkiem rady nadzorczej lub członkiem zarządu tego przedsiębiorcy jest osoba, która została skazana prawomocnym wyrokiem sądu za przestępstwa przeciwko środowisku lub przestępstwa, o których mowa w art. 163, art. 164 lub art. 168 w związku z art. 163 § 1 ustawy z dnia 6 czerwca 1997 r. – Kodeks karny,</w:t>
            </w:r>
          </w:p>
          <w:p w14:paraId="653F9D63" w14:textId="668D726C" w:rsidR="00622EC2" w:rsidRPr="00C80292" w:rsidRDefault="00622EC2"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b)</w:t>
            </w:r>
            <w:r>
              <w:rPr>
                <w:rFonts w:ascii="Times New Roman" w:hAnsi="Times New Roman" w:cs="Times New Roman"/>
                <w:color w:val="000000"/>
              </w:rPr>
              <w:t xml:space="preserve"> </w:t>
            </w:r>
            <w:r w:rsidRPr="00C80292">
              <w:rPr>
                <w:rFonts w:ascii="Times New Roman" w:hAnsi="Times New Roman" w:cs="Times New Roman"/>
                <w:color w:val="000000"/>
              </w:rPr>
              <w:t>co najmniej trzykrotnie, będący osobą fizyczną wspólnik, prokurent, członek rady nadzorczej lub członek zarządu tego przedsiębiorcy został skazany prawomocnym wyrokiem sądu za wykroczenia, o których mowa w art. 171–192 ustawy z dnia 14 grudnia 2012 r. o odpadach;</w:t>
            </w:r>
          </w:p>
          <w:p w14:paraId="5485D068" w14:textId="28589BF6" w:rsidR="00622EC2" w:rsidRPr="00C80292" w:rsidRDefault="00622EC2"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3)</w:t>
            </w:r>
            <w:r>
              <w:rPr>
                <w:rFonts w:ascii="Times New Roman" w:hAnsi="Times New Roman" w:cs="Times New Roman"/>
                <w:color w:val="000000"/>
              </w:rPr>
              <w:t xml:space="preserve"> </w:t>
            </w:r>
            <w:r w:rsidRPr="00C80292">
              <w:rPr>
                <w:rFonts w:ascii="Times New Roman" w:hAnsi="Times New Roman" w:cs="Times New Roman"/>
                <w:color w:val="000000"/>
              </w:rPr>
              <w:t>wykonawcy prac, który złożył wniosek zawierający nieprawdziwe dane lub informacje lub dołączył do niego dokumenty zawierające takie dane lub informacje;</w:t>
            </w:r>
          </w:p>
          <w:p w14:paraId="2C98FFC6" w14:textId="1ADA6385" w:rsidR="00622EC2" w:rsidRPr="00C80292" w:rsidRDefault="00622EC2"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4)</w:t>
            </w:r>
            <w:r>
              <w:rPr>
                <w:rFonts w:ascii="Times New Roman" w:hAnsi="Times New Roman" w:cs="Times New Roman"/>
                <w:color w:val="000000"/>
              </w:rPr>
              <w:t xml:space="preserve"> </w:t>
            </w:r>
            <w:r w:rsidRPr="00C80292">
              <w:rPr>
                <w:rFonts w:ascii="Times New Roman" w:hAnsi="Times New Roman" w:cs="Times New Roman"/>
                <w:color w:val="000000"/>
              </w:rPr>
              <w:t>wykonawcy prac, który podrobił lub przerobił zaświadczenie o ukończeniu szkolenia w celu użycia go jako autentycznego.</w:t>
            </w:r>
          </w:p>
          <w:p w14:paraId="0499082E" w14:textId="77777777" w:rsidR="00622EC2" w:rsidRPr="00C80292" w:rsidRDefault="00622EC2" w:rsidP="00C80292">
            <w:pPr>
              <w:autoSpaceDE w:val="0"/>
              <w:autoSpaceDN w:val="0"/>
              <w:adjustRightInd w:val="0"/>
              <w:spacing w:after="0" w:line="240" w:lineRule="auto"/>
              <w:jc w:val="both"/>
              <w:rPr>
                <w:rFonts w:ascii="Times New Roman" w:hAnsi="Times New Roman" w:cs="Times New Roman"/>
                <w:color w:val="000000"/>
              </w:rPr>
            </w:pPr>
            <w:bookmarkStart w:id="58" w:name="mip14294637"/>
            <w:bookmarkStart w:id="59" w:name="mip14294639"/>
            <w:bookmarkStart w:id="60" w:name="mip14294640"/>
            <w:bookmarkEnd w:id="58"/>
            <w:bookmarkEnd w:id="59"/>
            <w:bookmarkEnd w:id="60"/>
            <w:r w:rsidRPr="00C80292">
              <w:rPr>
                <w:rFonts w:ascii="Times New Roman" w:hAnsi="Times New Roman" w:cs="Times New Roman"/>
                <w:color w:val="000000"/>
              </w:rPr>
              <w:t>2. Odmowa wydania zezwolenia następuje w drodze decyzji.</w:t>
            </w:r>
          </w:p>
          <w:p w14:paraId="0CE3D057" w14:textId="77777777" w:rsidR="00D01D8F" w:rsidRDefault="00D01D8F" w:rsidP="00D01D8F">
            <w:pPr>
              <w:autoSpaceDE w:val="0"/>
              <w:autoSpaceDN w:val="0"/>
              <w:adjustRightInd w:val="0"/>
              <w:spacing w:after="0" w:line="240" w:lineRule="auto"/>
              <w:jc w:val="both"/>
              <w:rPr>
                <w:rFonts w:ascii="Times New Roman" w:hAnsi="Times New Roman" w:cs="Times New Roman"/>
                <w:color w:val="000000"/>
              </w:rPr>
            </w:pPr>
          </w:p>
          <w:p w14:paraId="1B3EEDF1" w14:textId="1754022A" w:rsidR="00D01D8F" w:rsidRPr="00C80292" w:rsidRDefault="00D01D8F"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 xml:space="preserve">1. </w:t>
            </w:r>
            <w:bookmarkStart w:id="61" w:name="mip14294641"/>
            <w:bookmarkStart w:id="62" w:name="mip69388593"/>
            <w:bookmarkStart w:id="63" w:name="mip14294642"/>
            <w:bookmarkEnd w:id="61"/>
            <w:bookmarkEnd w:id="62"/>
            <w:bookmarkEnd w:id="63"/>
            <w:r w:rsidRPr="00C80292">
              <w:rPr>
                <w:rFonts w:ascii="Times New Roman" w:hAnsi="Times New Roman" w:cs="Times New Roman"/>
                <w:color w:val="000000"/>
              </w:rPr>
              <w:t xml:space="preserve">Starosta cofa zezwolenie w drodze decyzji, bez odszkodowania, określając termin jej wykonania, gdy zachodzi co najmniej jedna z poniższych przesłanek: </w:t>
            </w:r>
          </w:p>
          <w:p w14:paraId="583AE89A" w14:textId="44A1650B" w:rsidR="00D01D8F" w:rsidRPr="00C80292" w:rsidRDefault="00D01D8F"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1)</w:t>
            </w:r>
            <w:r>
              <w:rPr>
                <w:rFonts w:ascii="Times New Roman" w:hAnsi="Times New Roman" w:cs="Times New Roman"/>
                <w:color w:val="000000"/>
              </w:rPr>
              <w:t xml:space="preserve"> </w:t>
            </w:r>
            <w:r w:rsidRPr="00C80292">
              <w:rPr>
                <w:rFonts w:ascii="Times New Roman" w:hAnsi="Times New Roman" w:cs="Times New Roman"/>
                <w:color w:val="000000"/>
              </w:rPr>
              <w:t>wykonawca prac będący osobą fizyczną:</w:t>
            </w:r>
          </w:p>
          <w:p w14:paraId="66FA42AC" w14:textId="73D3D882" w:rsidR="00D01D8F" w:rsidRPr="00C80292" w:rsidRDefault="00D01D8F"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a)</w:t>
            </w:r>
            <w:r>
              <w:rPr>
                <w:rFonts w:ascii="Times New Roman" w:hAnsi="Times New Roman" w:cs="Times New Roman"/>
                <w:color w:val="000000"/>
              </w:rPr>
              <w:t xml:space="preserve"> </w:t>
            </w:r>
            <w:r w:rsidRPr="00C80292">
              <w:rPr>
                <w:rFonts w:ascii="Times New Roman" w:hAnsi="Times New Roman" w:cs="Times New Roman"/>
                <w:color w:val="000000"/>
              </w:rPr>
              <w:t xml:space="preserve">został </w:t>
            </w:r>
            <w:r w:rsidR="0013449D">
              <w:rPr>
                <w:rFonts w:ascii="Times New Roman" w:hAnsi="Times New Roman" w:cs="Times New Roman"/>
                <w:color w:val="000000"/>
              </w:rPr>
              <w:t>skazany</w:t>
            </w:r>
            <w:r w:rsidRPr="00C80292">
              <w:rPr>
                <w:rFonts w:ascii="Times New Roman" w:hAnsi="Times New Roman" w:cs="Times New Roman"/>
                <w:color w:val="000000"/>
              </w:rPr>
              <w:t xml:space="preserve"> prawomocnym wyrokiem sądu za przestępstwa przeciwko środowisku lub przestępstwa, o </w:t>
            </w:r>
            <w:r w:rsidRPr="00C80292">
              <w:rPr>
                <w:rFonts w:ascii="Times New Roman" w:hAnsi="Times New Roman" w:cs="Times New Roman"/>
                <w:color w:val="000000"/>
              </w:rPr>
              <w:lastRenderedPageBreak/>
              <w:t>których mowa w art. 163, art. 164 lub art. 168 w związku z art. 163 § 1 ustawy z dnia 6 czerwca 1997 r. – Kodeks karny,</w:t>
            </w:r>
          </w:p>
          <w:p w14:paraId="29DC9B73" w14:textId="414F28E2" w:rsidR="00D01D8F" w:rsidRPr="00C80292" w:rsidRDefault="00D01D8F"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b)</w:t>
            </w:r>
            <w:r>
              <w:rPr>
                <w:rFonts w:ascii="Times New Roman" w:hAnsi="Times New Roman" w:cs="Times New Roman"/>
                <w:color w:val="000000"/>
              </w:rPr>
              <w:t xml:space="preserve"> </w:t>
            </w:r>
            <w:r w:rsidRPr="00C80292">
              <w:rPr>
                <w:rFonts w:ascii="Times New Roman" w:hAnsi="Times New Roman" w:cs="Times New Roman"/>
                <w:color w:val="000000"/>
              </w:rPr>
              <w:t>co najmniej trzykrotnie został skazany prawomocnym wyrokiem sądu za wykroczenia, o których mowa w art. 171– 192 ustawy z dnia 14 grudnia 2012 r. o odpadach;</w:t>
            </w:r>
          </w:p>
          <w:p w14:paraId="0F4451E3" w14:textId="2BF095D3" w:rsidR="00D01D8F" w:rsidRPr="00C80292" w:rsidRDefault="00D01D8F"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2)</w:t>
            </w:r>
            <w:r>
              <w:rPr>
                <w:rFonts w:ascii="Times New Roman" w:hAnsi="Times New Roman" w:cs="Times New Roman"/>
                <w:color w:val="000000"/>
              </w:rPr>
              <w:t xml:space="preserve"> </w:t>
            </w:r>
            <w:r w:rsidRPr="00C80292">
              <w:rPr>
                <w:rFonts w:ascii="Times New Roman" w:hAnsi="Times New Roman" w:cs="Times New Roman"/>
                <w:color w:val="000000"/>
              </w:rPr>
              <w:t>wspólnikiem, prokurentem, członkiem rady nadzorczej lub członkiem zarządu wykonawcy prac będącego osobą prawną albo jednostką organizacyjną nieposiadającą osobowości prawnej jest osoba, która została skazana prawomocnym wyrokiem sądu za przestępstwa przeciwko środowisku lub przestępstwa, o których mowa w art. 163, art. 164 lub art. 168 w związku z art. 163 § 1 ustawy z dnia 6 czerwca 1997 r. – Kodeks karny,</w:t>
            </w:r>
          </w:p>
          <w:p w14:paraId="4B063367" w14:textId="2125F5D4" w:rsidR="00D01D8F" w:rsidRPr="00C80292" w:rsidRDefault="00D01D8F"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3)</w:t>
            </w:r>
            <w:r>
              <w:rPr>
                <w:rFonts w:ascii="Times New Roman" w:hAnsi="Times New Roman" w:cs="Times New Roman"/>
                <w:color w:val="000000"/>
              </w:rPr>
              <w:t xml:space="preserve"> </w:t>
            </w:r>
            <w:r w:rsidRPr="00C80292">
              <w:rPr>
                <w:rFonts w:ascii="Times New Roman" w:hAnsi="Times New Roman" w:cs="Times New Roman"/>
                <w:color w:val="000000"/>
              </w:rPr>
              <w:t>będący osobą fizyczną wspólnik, prokurent, członek rady nadzorczej lub członek zarządu wykonawcy prac będącego osobą prawną albo jednostką organizacyjną nieposiadającą osobowości prawnej został skazany, co najmniej trzykrotnie, prawomocnym wyrokiem sądu za wykroczenia, o których mowa w art. 171–192 ustawy z dnia 14 grudnia 2012 r. o odpadach;</w:t>
            </w:r>
          </w:p>
          <w:p w14:paraId="47EECA43" w14:textId="1AB577E0" w:rsidR="00D01D8F" w:rsidRPr="00C80292" w:rsidRDefault="00D01D8F"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4)</w:t>
            </w:r>
            <w:r>
              <w:rPr>
                <w:rFonts w:ascii="Times New Roman" w:hAnsi="Times New Roman" w:cs="Times New Roman"/>
                <w:color w:val="000000"/>
              </w:rPr>
              <w:t xml:space="preserve"> </w:t>
            </w:r>
            <w:r w:rsidRPr="00C80292">
              <w:rPr>
                <w:rFonts w:ascii="Times New Roman" w:hAnsi="Times New Roman" w:cs="Times New Roman"/>
                <w:color w:val="000000"/>
              </w:rPr>
              <w:t>wykonawca prac złożył wniosek zawierający nieprawdziwe dane lub informacje lub dołączył do niego dokumenty zawierające takie dane lub informacje;</w:t>
            </w:r>
          </w:p>
          <w:p w14:paraId="2ED24FFF" w14:textId="4F8DE7EA" w:rsidR="00D01D8F" w:rsidRPr="00C80292" w:rsidRDefault="00D01D8F"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5)</w:t>
            </w:r>
            <w:r>
              <w:rPr>
                <w:rFonts w:ascii="Times New Roman" w:hAnsi="Times New Roman" w:cs="Times New Roman"/>
                <w:color w:val="000000"/>
              </w:rPr>
              <w:t xml:space="preserve"> </w:t>
            </w:r>
            <w:r w:rsidRPr="00C80292">
              <w:rPr>
                <w:rFonts w:ascii="Times New Roman" w:hAnsi="Times New Roman" w:cs="Times New Roman"/>
                <w:color w:val="000000"/>
              </w:rPr>
              <w:t>wykonawca prac podrobił lub przerobił dokumenty, o których mowa w pkt 4, w celu użycia ich jako autentycznych;</w:t>
            </w:r>
          </w:p>
          <w:p w14:paraId="5553B371" w14:textId="5AA2B8E2" w:rsidR="00D01D8F" w:rsidRPr="00C80292" w:rsidRDefault="00D01D8F"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6)</w:t>
            </w:r>
            <w:r>
              <w:rPr>
                <w:rFonts w:ascii="Times New Roman" w:hAnsi="Times New Roman" w:cs="Times New Roman"/>
                <w:color w:val="000000"/>
              </w:rPr>
              <w:t xml:space="preserve"> </w:t>
            </w:r>
            <w:r w:rsidRPr="00C80292">
              <w:rPr>
                <w:rFonts w:ascii="Times New Roman" w:hAnsi="Times New Roman" w:cs="Times New Roman"/>
                <w:color w:val="000000"/>
              </w:rPr>
              <w:t xml:space="preserve">wniosek o cofnięcie zezwolenia wykonawcy prac, który narusza przepisy niniejszej ustawy, ustawy z dnia 26 czerwca 1974 r. – Kodeks pracy, ustawy z dnia 7 lipca 1994 r. – Prawo budowlane lub ustawy z dnia 14 grudnia 2012 r. o odpadach, do właściwego starosty, złożył: </w:t>
            </w:r>
          </w:p>
          <w:p w14:paraId="0717CCAC" w14:textId="6C32FEF4" w:rsidR="00D01D8F" w:rsidRPr="00C80292" w:rsidRDefault="00D01D8F"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a)</w:t>
            </w:r>
            <w:r>
              <w:rPr>
                <w:rFonts w:ascii="Times New Roman" w:hAnsi="Times New Roman" w:cs="Times New Roman"/>
                <w:color w:val="000000"/>
              </w:rPr>
              <w:t xml:space="preserve"> </w:t>
            </w:r>
            <w:r w:rsidRPr="00C80292">
              <w:rPr>
                <w:rFonts w:ascii="Times New Roman" w:hAnsi="Times New Roman" w:cs="Times New Roman"/>
                <w:color w:val="000000"/>
              </w:rPr>
              <w:t>właściwy inspektor pracy,</w:t>
            </w:r>
          </w:p>
          <w:p w14:paraId="37139510" w14:textId="66D56E35" w:rsidR="00D01D8F" w:rsidRPr="00C80292" w:rsidRDefault="00D01D8F"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b)</w:t>
            </w:r>
            <w:r>
              <w:rPr>
                <w:rFonts w:ascii="Times New Roman" w:hAnsi="Times New Roman" w:cs="Times New Roman"/>
                <w:color w:val="000000"/>
              </w:rPr>
              <w:t xml:space="preserve"> </w:t>
            </w:r>
            <w:r w:rsidRPr="00C80292">
              <w:rPr>
                <w:rFonts w:ascii="Times New Roman" w:hAnsi="Times New Roman" w:cs="Times New Roman"/>
                <w:color w:val="000000"/>
              </w:rPr>
              <w:t>właściwy państwowy powiatowy inspektor sanitarny,</w:t>
            </w:r>
          </w:p>
          <w:p w14:paraId="054A5198" w14:textId="4EEB82EA" w:rsidR="00D01D8F" w:rsidRPr="00C80292" w:rsidRDefault="00D01D8F"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c)</w:t>
            </w:r>
            <w:r>
              <w:rPr>
                <w:rFonts w:ascii="Times New Roman" w:hAnsi="Times New Roman" w:cs="Times New Roman"/>
                <w:color w:val="000000"/>
              </w:rPr>
              <w:t xml:space="preserve"> </w:t>
            </w:r>
            <w:r w:rsidRPr="00C80292">
              <w:rPr>
                <w:rFonts w:ascii="Times New Roman" w:hAnsi="Times New Roman" w:cs="Times New Roman"/>
                <w:color w:val="000000"/>
              </w:rPr>
              <w:t>właściwy państwowy graniczny inspektor sanitarny,</w:t>
            </w:r>
          </w:p>
          <w:p w14:paraId="0F28F256" w14:textId="1FDDFFF9" w:rsidR="00D01D8F" w:rsidRPr="00C80292" w:rsidRDefault="00D01D8F"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d)</w:t>
            </w:r>
            <w:r>
              <w:rPr>
                <w:rFonts w:ascii="Times New Roman" w:hAnsi="Times New Roman" w:cs="Times New Roman"/>
                <w:color w:val="000000"/>
              </w:rPr>
              <w:t xml:space="preserve"> </w:t>
            </w:r>
            <w:r w:rsidRPr="00C80292">
              <w:rPr>
                <w:rFonts w:ascii="Times New Roman" w:hAnsi="Times New Roman" w:cs="Times New Roman"/>
                <w:color w:val="000000"/>
              </w:rPr>
              <w:t>właściwy wojewódzki inspektor ochrony środowiska,</w:t>
            </w:r>
          </w:p>
          <w:p w14:paraId="30E596F9" w14:textId="27BD5CA8" w:rsidR="00D01D8F" w:rsidRPr="00C80292" w:rsidRDefault="00D01D8F"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lastRenderedPageBreak/>
              <w:t>e)</w:t>
            </w:r>
            <w:r>
              <w:rPr>
                <w:rFonts w:ascii="Times New Roman" w:hAnsi="Times New Roman" w:cs="Times New Roman"/>
                <w:color w:val="000000"/>
              </w:rPr>
              <w:t xml:space="preserve"> </w:t>
            </w:r>
            <w:r w:rsidRPr="00C80292">
              <w:rPr>
                <w:rFonts w:ascii="Times New Roman" w:hAnsi="Times New Roman" w:cs="Times New Roman"/>
                <w:color w:val="000000"/>
              </w:rPr>
              <w:t>właściwy organ nadzoru budowlanego,</w:t>
            </w:r>
          </w:p>
          <w:p w14:paraId="72DD9E1A" w14:textId="51CD1AAA" w:rsidR="00D01D8F" w:rsidRPr="00C80292" w:rsidRDefault="00D01D8F"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f)</w:t>
            </w:r>
            <w:r>
              <w:rPr>
                <w:rFonts w:ascii="Times New Roman" w:hAnsi="Times New Roman" w:cs="Times New Roman"/>
                <w:color w:val="000000"/>
              </w:rPr>
              <w:t xml:space="preserve"> </w:t>
            </w:r>
            <w:r w:rsidRPr="00C80292">
              <w:rPr>
                <w:rFonts w:ascii="Times New Roman" w:hAnsi="Times New Roman" w:cs="Times New Roman"/>
                <w:color w:val="000000"/>
              </w:rPr>
              <w:t>właściwy wójt, burmistrz lub prezydent miasta,</w:t>
            </w:r>
          </w:p>
          <w:p w14:paraId="3B074EDF" w14:textId="5055AD57" w:rsidR="00D01D8F" w:rsidRPr="00C80292" w:rsidRDefault="00D01D8F"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g)</w:t>
            </w:r>
            <w:r>
              <w:rPr>
                <w:rFonts w:ascii="Times New Roman" w:hAnsi="Times New Roman" w:cs="Times New Roman"/>
                <w:color w:val="000000"/>
              </w:rPr>
              <w:t xml:space="preserve"> </w:t>
            </w:r>
            <w:r w:rsidRPr="00C80292">
              <w:rPr>
                <w:rFonts w:ascii="Times New Roman" w:hAnsi="Times New Roman" w:cs="Times New Roman"/>
                <w:color w:val="000000"/>
              </w:rPr>
              <w:t xml:space="preserve">komendant właściwego terytorialnie wojskowego ośrodka medycyny prewencyjnej. </w:t>
            </w:r>
          </w:p>
          <w:p w14:paraId="22698B91" w14:textId="77777777" w:rsidR="00D01D8F" w:rsidRPr="00C80292" w:rsidRDefault="00D01D8F"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2. Wniosek, o którym mowa w ust. 1 pkt 6, powinien zawierać co najmniej:</w:t>
            </w:r>
          </w:p>
          <w:p w14:paraId="461C0940" w14:textId="590D8DF4" w:rsidR="00D01D8F" w:rsidRPr="00C80292" w:rsidRDefault="00D01D8F"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1)</w:t>
            </w:r>
            <w:r>
              <w:rPr>
                <w:rFonts w:ascii="Times New Roman" w:hAnsi="Times New Roman" w:cs="Times New Roman"/>
                <w:color w:val="000000"/>
              </w:rPr>
              <w:t xml:space="preserve"> </w:t>
            </w:r>
            <w:r w:rsidRPr="00C80292">
              <w:rPr>
                <w:rFonts w:ascii="Times New Roman" w:hAnsi="Times New Roman" w:cs="Times New Roman"/>
                <w:color w:val="000000"/>
              </w:rPr>
              <w:t>imię i nazwisko lub firmę (nazwę) wykonawcy prac;</w:t>
            </w:r>
          </w:p>
          <w:p w14:paraId="3C9BB258" w14:textId="5D53AEFC" w:rsidR="00D01D8F" w:rsidRPr="00C80292" w:rsidRDefault="00D01D8F"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2)</w:t>
            </w:r>
            <w:r>
              <w:rPr>
                <w:rFonts w:ascii="Times New Roman" w:hAnsi="Times New Roman" w:cs="Times New Roman"/>
                <w:color w:val="000000"/>
              </w:rPr>
              <w:t xml:space="preserve"> </w:t>
            </w:r>
            <w:r w:rsidRPr="00C80292">
              <w:rPr>
                <w:rFonts w:ascii="Times New Roman" w:hAnsi="Times New Roman" w:cs="Times New Roman"/>
                <w:color w:val="000000"/>
              </w:rPr>
              <w:t>adres miejsca zamieszkania lub siedziby wykonawcy prac;</w:t>
            </w:r>
          </w:p>
          <w:p w14:paraId="3C15A87F" w14:textId="49C88B7C" w:rsidR="00D01D8F" w:rsidRPr="00C80292" w:rsidRDefault="00D01D8F"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3)</w:t>
            </w:r>
            <w:r>
              <w:rPr>
                <w:rFonts w:ascii="Times New Roman" w:hAnsi="Times New Roman" w:cs="Times New Roman"/>
                <w:color w:val="000000"/>
              </w:rPr>
              <w:t xml:space="preserve"> </w:t>
            </w:r>
            <w:r w:rsidRPr="00C80292">
              <w:rPr>
                <w:rFonts w:ascii="Times New Roman" w:hAnsi="Times New Roman" w:cs="Times New Roman"/>
                <w:color w:val="000000"/>
              </w:rPr>
              <w:t>adres do korespondencji wykonawcy prac;</w:t>
            </w:r>
          </w:p>
          <w:p w14:paraId="25EDD167" w14:textId="12A21DE7" w:rsidR="00D01D8F" w:rsidRPr="00C80292" w:rsidRDefault="00D01D8F"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4)</w:t>
            </w:r>
            <w:r>
              <w:rPr>
                <w:rFonts w:ascii="Times New Roman" w:hAnsi="Times New Roman" w:cs="Times New Roman"/>
                <w:color w:val="000000"/>
              </w:rPr>
              <w:t xml:space="preserve"> </w:t>
            </w:r>
            <w:r w:rsidRPr="00C80292">
              <w:rPr>
                <w:rFonts w:ascii="Times New Roman" w:hAnsi="Times New Roman" w:cs="Times New Roman"/>
                <w:color w:val="000000"/>
              </w:rPr>
              <w:t>numer identyfikacji podatkowej NIP lub europejski numer identyfikacji podatkowej wykonawcy prac;</w:t>
            </w:r>
          </w:p>
          <w:p w14:paraId="2F8717EA" w14:textId="37998439" w:rsidR="00D01D8F" w:rsidRPr="00C80292" w:rsidRDefault="00D01D8F"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5)</w:t>
            </w:r>
            <w:r>
              <w:rPr>
                <w:rFonts w:ascii="Times New Roman" w:hAnsi="Times New Roman" w:cs="Times New Roman"/>
                <w:color w:val="000000"/>
              </w:rPr>
              <w:t xml:space="preserve"> </w:t>
            </w:r>
            <w:r w:rsidRPr="00C80292">
              <w:rPr>
                <w:rFonts w:ascii="Times New Roman" w:hAnsi="Times New Roman" w:cs="Times New Roman"/>
                <w:color w:val="000000"/>
              </w:rPr>
              <w:t xml:space="preserve">numer </w:t>
            </w:r>
            <w:r w:rsidR="00A95D3C">
              <w:rPr>
                <w:rFonts w:ascii="Times New Roman" w:hAnsi="Times New Roman" w:cs="Times New Roman"/>
                <w:color w:val="000000"/>
              </w:rPr>
              <w:t xml:space="preserve">wykonawcy prac </w:t>
            </w:r>
            <w:r w:rsidRPr="00C80292">
              <w:rPr>
                <w:rFonts w:ascii="Times New Roman" w:hAnsi="Times New Roman" w:cs="Times New Roman"/>
                <w:color w:val="000000"/>
              </w:rPr>
              <w:t xml:space="preserve">w Krajowym Rejestrze Sądowym lub innym właściwym rejestrze prowadzonym w państwie członkowskim Unii Europejskiej lub innym państwie wraz z </w:t>
            </w:r>
            <w:r w:rsidR="00A95D3C">
              <w:rPr>
                <w:rFonts w:ascii="Times New Roman" w:hAnsi="Times New Roman" w:cs="Times New Roman"/>
                <w:color w:val="000000"/>
              </w:rPr>
              <w:t>adresem strony internetowej, na której prowadzony jest ten rejestr</w:t>
            </w:r>
            <w:r w:rsidRPr="00C80292">
              <w:rPr>
                <w:rFonts w:ascii="Times New Roman" w:hAnsi="Times New Roman" w:cs="Times New Roman"/>
                <w:color w:val="000000"/>
              </w:rPr>
              <w:t>;</w:t>
            </w:r>
          </w:p>
          <w:p w14:paraId="6CAD2806" w14:textId="16D04F99" w:rsidR="00D01D8F" w:rsidRPr="00C80292" w:rsidRDefault="00D01D8F"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6)</w:t>
            </w:r>
            <w:r>
              <w:rPr>
                <w:rFonts w:ascii="Times New Roman" w:hAnsi="Times New Roman" w:cs="Times New Roman"/>
                <w:color w:val="000000"/>
              </w:rPr>
              <w:t xml:space="preserve"> </w:t>
            </w:r>
            <w:r w:rsidRPr="00C80292">
              <w:rPr>
                <w:rFonts w:ascii="Times New Roman" w:hAnsi="Times New Roman" w:cs="Times New Roman"/>
                <w:color w:val="000000"/>
              </w:rPr>
              <w:t>opis stwierdzonych naruszeń;</w:t>
            </w:r>
          </w:p>
          <w:p w14:paraId="49E55AFA" w14:textId="23AE9D7A" w:rsidR="00D01D8F" w:rsidRPr="00C80292" w:rsidRDefault="00D01D8F"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7)</w:t>
            </w:r>
            <w:r>
              <w:rPr>
                <w:rFonts w:ascii="Times New Roman" w:hAnsi="Times New Roman" w:cs="Times New Roman"/>
                <w:color w:val="000000"/>
              </w:rPr>
              <w:t xml:space="preserve"> </w:t>
            </w:r>
            <w:r w:rsidRPr="00C80292">
              <w:rPr>
                <w:rFonts w:ascii="Times New Roman" w:hAnsi="Times New Roman" w:cs="Times New Roman"/>
                <w:color w:val="000000"/>
              </w:rPr>
              <w:t>uzasadnienie wniosku wraz z powołaniem się na zgromadzony materiał dowodowy oraz dokonane ustalenia.</w:t>
            </w:r>
          </w:p>
          <w:p w14:paraId="7EDFF8C4" w14:textId="77777777" w:rsidR="00D01D8F" w:rsidRPr="00C80292" w:rsidRDefault="00D01D8F"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3. Starosta może odstąpić od cofnięcia zezwolenia, jeżeli stwierdzi, że:</w:t>
            </w:r>
          </w:p>
          <w:p w14:paraId="71577022" w14:textId="0B95C41E" w:rsidR="00D01D8F" w:rsidRPr="00C80292" w:rsidRDefault="00D01D8F"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1)</w:t>
            </w:r>
            <w:r>
              <w:rPr>
                <w:rFonts w:ascii="Times New Roman" w:hAnsi="Times New Roman" w:cs="Times New Roman"/>
                <w:color w:val="000000"/>
              </w:rPr>
              <w:t xml:space="preserve"> </w:t>
            </w:r>
            <w:r w:rsidRPr="00C80292">
              <w:rPr>
                <w:rFonts w:ascii="Times New Roman" w:hAnsi="Times New Roman" w:cs="Times New Roman"/>
                <w:color w:val="000000"/>
              </w:rPr>
              <w:t>naruszenie miało charakter incydentalny i nie spowodowało istotnego zagrożenia dla zdrowia i życia ludzi lub środowiska;</w:t>
            </w:r>
          </w:p>
          <w:p w14:paraId="4275CF26" w14:textId="1A0BF0D0" w:rsidR="00D01D8F" w:rsidRPr="00C80292" w:rsidRDefault="00D01D8F"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2)</w:t>
            </w:r>
            <w:r>
              <w:rPr>
                <w:rFonts w:ascii="Times New Roman" w:hAnsi="Times New Roman" w:cs="Times New Roman"/>
                <w:color w:val="000000"/>
              </w:rPr>
              <w:t xml:space="preserve"> </w:t>
            </w:r>
            <w:r w:rsidRPr="00C80292">
              <w:rPr>
                <w:rFonts w:ascii="Times New Roman" w:hAnsi="Times New Roman" w:cs="Times New Roman"/>
                <w:color w:val="000000"/>
              </w:rPr>
              <w:t xml:space="preserve">wykonawca prac niezwłocznie podjął skuteczne działania naprawcze; </w:t>
            </w:r>
          </w:p>
          <w:p w14:paraId="3C98B5F4" w14:textId="2458CC96" w:rsidR="00D01D8F" w:rsidRPr="00C80292" w:rsidRDefault="00D01D8F"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3)</w:t>
            </w:r>
            <w:r>
              <w:rPr>
                <w:rFonts w:ascii="Times New Roman" w:hAnsi="Times New Roman" w:cs="Times New Roman"/>
                <w:color w:val="000000"/>
              </w:rPr>
              <w:t xml:space="preserve"> </w:t>
            </w:r>
            <w:r w:rsidRPr="00C80292">
              <w:rPr>
                <w:rFonts w:ascii="Times New Roman" w:hAnsi="Times New Roman" w:cs="Times New Roman"/>
                <w:color w:val="000000"/>
              </w:rPr>
              <w:t>cofnięcie zezwolenia byłoby niewspółmierne do wagi naruszenia.</w:t>
            </w:r>
          </w:p>
          <w:p w14:paraId="4989209D" w14:textId="77777777" w:rsidR="00D01D8F" w:rsidRPr="00C80292" w:rsidRDefault="00D01D8F"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4. Wykonawca prac, któremu cofnięto zezwolenie, jest obowiązany do usunięcia odpadów i negatywnych skutków w środowisku lub szkód w środowisku w rozumieniu ustawy z dnia 13 kwietnia 2007 r. o zapobieganiu szkodom w środowisku i ich naprawie</w:t>
            </w:r>
            <w:r w:rsidRPr="00C80292" w:rsidDel="00523A65">
              <w:rPr>
                <w:rFonts w:ascii="Times New Roman" w:hAnsi="Times New Roman" w:cs="Times New Roman"/>
                <w:color w:val="000000"/>
              </w:rPr>
              <w:t xml:space="preserve"> (Dz. U. z 2020 r. poz. 2187)</w:t>
            </w:r>
            <w:r w:rsidRPr="00C80292">
              <w:rPr>
                <w:rFonts w:ascii="Times New Roman" w:hAnsi="Times New Roman" w:cs="Times New Roman"/>
                <w:color w:val="000000"/>
              </w:rPr>
              <w:t xml:space="preserve">, na </w:t>
            </w:r>
            <w:r w:rsidRPr="00C80292">
              <w:rPr>
                <w:rFonts w:ascii="Times New Roman" w:hAnsi="Times New Roman" w:cs="Times New Roman"/>
                <w:color w:val="000000"/>
              </w:rPr>
              <w:lastRenderedPageBreak/>
              <w:t>własny koszt, w terminie wskazanym w decyzji, o której mowa w ust. 1.</w:t>
            </w:r>
          </w:p>
          <w:p w14:paraId="2CB5121C" w14:textId="77777777" w:rsidR="00D01D8F" w:rsidRPr="00C80292" w:rsidRDefault="00D01D8F"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5. Decyzji, o której mowa w ust. 1, może być nadany rygor natychmiastowej wykonalności, gdy jest to niezbędne ze względu na ochronę zdrowia lub życia ludzi oraz środowiska bądź też ze względu na ważny interes społeczny.</w:t>
            </w:r>
          </w:p>
          <w:p w14:paraId="32B0B390" w14:textId="77BBDFB9" w:rsidR="00C6274D" w:rsidRDefault="00D01D8F" w:rsidP="00D01D8F">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 xml:space="preserve">6. W przypadku niewywiązania się przez wykonawcę prac z obowiązku, o którym mowa w ust. 4, obowiązek ten podlega egzekucji </w:t>
            </w:r>
            <w:bookmarkStart w:id="64" w:name="_Hlk199404732"/>
            <w:r w:rsidRPr="00C80292">
              <w:rPr>
                <w:rFonts w:ascii="Times New Roman" w:hAnsi="Times New Roman" w:cs="Times New Roman"/>
                <w:color w:val="000000"/>
              </w:rPr>
              <w:t xml:space="preserve">w trybie przepisów ustawy z dnia 17 czerwca 1966 r. o postępowaniu egzekucyjnym w administracji </w:t>
            </w:r>
            <w:bookmarkEnd w:id="64"/>
            <w:r w:rsidRPr="00C80292">
              <w:rPr>
                <w:rFonts w:ascii="Times New Roman" w:hAnsi="Times New Roman" w:cs="Times New Roman"/>
                <w:color w:val="000000"/>
              </w:rPr>
              <w:t>(Dz.U. z 2025 r. poz. 132</w:t>
            </w:r>
            <w:r w:rsidR="0013449D">
              <w:rPr>
                <w:rFonts w:ascii="Times New Roman" w:hAnsi="Times New Roman" w:cs="Times New Roman"/>
                <w:color w:val="000000"/>
              </w:rPr>
              <w:t xml:space="preserve"> i 620</w:t>
            </w:r>
            <w:r w:rsidRPr="00C80292">
              <w:rPr>
                <w:rFonts w:ascii="Times New Roman" w:hAnsi="Times New Roman" w:cs="Times New Roman"/>
                <w:color w:val="000000"/>
              </w:rPr>
              <w:t xml:space="preserve">). </w:t>
            </w:r>
          </w:p>
          <w:p w14:paraId="5E88D69F" w14:textId="77777777" w:rsidR="00D01D8F" w:rsidRPr="00AE6722" w:rsidRDefault="00D01D8F" w:rsidP="006B0D21">
            <w:pPr>
              <w:autoSpaceDE w:val="0"/>
              <w:autoSpaceDN w:val="0"/>
              <w:adjustRightInd w:val="0"/>
              <w:spacing w:after="0" w:line="240" w:lineRule="auto"/>
              <w:jc w:val="both"/>
              <w:rPr>
                <w:rFonts w:ascii="Times New Roman" w:hAnsi="Times New Roman" w:cs="Times New Roman"/>
                <w:color w:val="000000"/>
              </w:rPr>
            </w:pPr>
          </w:p>
          <w:p w14:paraId="035902E5" w14:textId="7D82C553" w:rsidR="004F2374" w:rsidRPr="00AE6722" w:rsidRDefault="00D01D8F" w:rsidP="0013449D">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2. Odwołanie od decyzji dotyczącej zezwolenia na usuwanie lub zabezpieczanie wyrobów zawierających azbest przysługuje do samorządowego kolegium odwoławczego za pośrednictwem organu, który wydał decyzję.</w:t>
            </w:r>
            <w:bookmarkStart w:id="65" w:name="mip14294643"/>
            <w:bookmarkStart w:id="66" w:name="mip14294644"/>
            <w:bookmarkStart w:id="67" w:name="mip14294645"/>
            <w:bookmarkStart w:id="68" w:name="mip14294646"/>
            <w:bookmarkStart w:id="69" w:name="mip14294647"/>
            <w:bookmarkStart w:id="70" w:name="mip14294648"/>
            <w:bookmarkStart w:id="71" w:name="mip14294663"/>
            <w:bookmarkStart w:id="72" w:name="mip14294665"/>
            <w:bookmarkEnd w:id="65"/>
            <w:bookmarkEnd w:id="66"/>
            <w:bookmarkEnd w:id="67"/>
            <w:bookmarkEnd w:id="68"/>
            <w:bookmarkEnd w:id="69"/>
            <w:bookmarkEnd w:id="70"/>
            <w:bookmarkEnd w:id="71"/>
            <w:bookmarkEnd w:id="72"/>
          </w:p>
        </w:tc>
        <w:tc>
          <w:tcPr>
            <w:tcW w:w="1500" w:type="dxa"/>
          </w:tcPr>
          <w:p w14:paraId="08D0AC3D" w14:textId="77777777" w:rsidR="00E6385E" w:rsidRPr="00AE6722" w:rsidRDefault="00E6385E" w:rsidP="0021651B">
            <w:pPr>
              <w:spacing w:after="0" w:line="240" w:lineRule="auto"/>
              <w:jc w:val="both"/>
              <w:rPr>
                <w:rFonts w:ascii="Times New Roman" w:eastAsia="Times New Roman" w:hAnsi="Times New Roman" w:cs="Times New Roman"/>
                <w:lang w:eastAsia="pl-PL"/>
              </w:rPr>
            </w:pPr>
          </w:p>
        </w:tc>
      </w:tr>
      <w:tr w:rsidR="00E6385E" w:rsidRPr="00AE6722" w14:paraId="3EC58F36" w14:textId="77777777" w:rsidTr="00C80292">
        <w:trPr>
          <w:trHeight w:val="5521"/>
        </w:trPr>
        <w:tc>
          <w:tcPr>
            <w:tcW w:w="846" w:type="dxa"/>
          </w:tcPr>
          <w:p w14:paraId="4FF11DF2" w14:textId="130289DC" w:rsidR="00E6385E" w:rsidRPr="00AE6722" w:rsidRDefault="006D3E0A" w:rsidP="0021651B">
            <w:pPr>
              <w:spacing w:after="0" w:line="240" w:lineRule="auto"/>
              <w:jc w:val="both"/>
              <w:rPr>
                <w:rFonts w:ascii="Times New Roman" w:hAnsi="Times New Roman" w:cs="Times New Roman"/>
                <w:b/>
                <w:bCs/>
              </w:rPr>
            </w:pPr>
            <w:r w:rsidRPr="00AE6722">
              <w:rPr>
                <w:rFonts w:ascii="Times New Roman" w:hAnsi="Times New Roman" w:cs="Times New Roman"/>
                <w:b/>
                <w:bCs/>
              </w:rPr>
              <w:lastRenderedPageBreak/>
              <w:t xml:space="preserve">Art. 15 ust. 2 </w:t>
            </w:r>
          </w:p>
        </w:tc>
        <w:tc>
          <w:tcPr>
            <w:tcW w:w="5528" w:type="dxa"/>
            <w:gridSpan w:val="2"/>
          </w:tcPr>
          <w:p w14:paraId="38AB1AA5" w14:textId="7FCE444F" w:rsidR="00A851AD" w:rsidRPr="00AE6722" w:rsidRDefault="00264310" w:rsidP="0021651B">
            <w:pPr>
              <w:spacing w:after="0" w:line="240" w:lineRule="auto"/>
              <w:ind w:firstLine="8"/>
              <w:jc w:val="both"/>
              <w:rPr>
                <w:rFonts w:ascii="Times New Roman" w:hAnsi="Times New Roman" w:cs="Times New Roman"/>
                <w:color w:val="000000"/>
              </w:rPr>
            </w:pPr>
            <w:r w:rsidRPr="00AE6722">
              <w:rPr>
                <w:rFonts w:ascii="Times New Roman" w:hAnsi="Times New Roman" w:cs="Times New Roman"/>
                <w:b/>
                <w:bCs/>
                <w:i/>
                <w:iCs/>
                <w:color w:val="000000"/>
              </w:rPr>
              <w:t>Dodany</w:t>
            </w:r>
            <w:r w:rsidR="00A851AD" w:rsidRPr="00AE6722">
              <w:rPr>
                <w:rFonts w:ascii="Times New Roman" w:hAnsi="Times New Roman" w:cs="Times New Roman"/>
                <w:b/>
                <w:bCs/>
                <w:i/>
                <w:iCs/>
                <w:color w:val="000000"/>
              </w:rPr>
              <w:t xml:space="preserve"> Dyrektywą Parlamentu Europejskiego i Rady (UE) 2023/2668</w:t>
            </w:r>
          </w:p>
          <w:p w14:paraId="7016A5DA" w14:textId="09E1DB6A" w:rsidR="00E6385E" w:rsidRPr="00AE6722" w:rsidRDefault="006D3E0A"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Państwa członkowskie podają do wiadomości publicznej wykaz przedsiębiorstw, które uzyskały zezwolenie na podstawie ust. 1, zgodnie z prawem krajowym i praktyką krajową.</w:t>
            </w:r>
          </w:p>
        </w:tc>
        <w:tc>
          <w:tcPr>
            <w:tcW w:w="851" w:type="dxa"/>
          </w:tcPr>
          <w:p w14:paraId="2FE58D57" w14:textId="55B8DEBE" w:rsidR="00E6385E" w:rsidRPr="00AE6722" w:rsidRDefault="006D3E0A"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657ACE75" w14:textId="6572D40A" w:rsidR="004F798E" w:rsidRPr="00DB4A54" w:rsidRDefault="004F798E" w:rsidP="0021651B">
            <w:pPr>
              <w:spacing w:after="0" w:line="240" w:lineRule="auto"/>
              <w:rPr>
                <w:rFonts w:ascii="Times New Roman" w:hAnsi="Times New Roman" w:cs="Times New Roman"/>
                <w:b/>
                <w:bCs/>
                <w:lang w:val="en-GB"/>
              </w:rPr>
            </w:pPr>
            <w:r w:rsidRPr="00DB4A54">
              <w:rPr>
                <w:rFonts w:ascii="Times New Roman" w:hAnsi="Times New Roman" w:cs="Times New Roman"/>
                <w:b/>
                <w:bCs/>
                <w:lang w:val="en-GB"/>
              </w:rPr>
              <w:t>Art. 18</w:t>
            </w:r>
          </w:p>
          <w:p w14:paraId="035660F2" w14:textId="77777777" w:rsidR="004F798E" w:rsidRPr="00DB4A54" w:rsidRDefault="004F798E" w:rsidP="0021651B">
            <w:pPr>
              <w:spacing w:after="0" w:line="240" w:lineRule="auto"/>
              <w:rPr>
                <w:rFonts w:ascii="Times New Roman" w:hAnsi="Times New Roman" w:cs="Times New Roman"/>
                <w:b/>
                <w:bCs/>
                <w:lang w:val="en-GB"/>
              </w:rPr>
            </w:pPr>
          </w:p>
          <w:p w14:paraId="4135EC0C" w14:textId="77777777" w:rsidR="004F798E" w:rsidRPr="00DB4A54" w:rsidRDefault="004F798E" w:rsidP="0021651B">
            <w:pPr>
              <w:spacing w:after="0" w:line="240" w:lineRule="auto"/>
              <w:rPr>
                <w:rFonts w:ascii="Times New Roman" w:hAnsi="Times New Roman" w:cs="Times New Roman"/>
                <w:b/>
                <w:bCs/>
                <w:lang w:val="en-GB"/>
              </w:rPr>
            </w:pPr>
          </w:p>
          <w:p w14:paraId="332FA99B" w14:textId="77777777" w:rsidR="004F798E" w:rsidRPr="00DB4A54" w:rsidRDefault="004F798E" w:rsidP="0021651B">
            <w:pPr>
              <w:spacing w:after="0" w:line="240" w:lineRule="auto"/>
              <w:rPr>
                <w:rFonts w:ascii="Times New Roman" w:hAnsi="Times New Roman" w:cs="Times New Roman"/>
                <w:b/>
                <w:bCs/>
                <w:lang w:val="en-GB"/>
              </w:rPr>
            </w:pPr>
          </w:p>
          <w:p w14:paraId="4684F8F0" w14:textId="77777777" w:rsidR="004F798E" w:rsidRPr="00DB4A54" w:rsidRDefault="004F798E" w:rsidP="0021651B">
            <w:pPr>
              <w:spacing w:after="0" w:line="240" w:lineRule="auto"/>
              <w:rPr>
                <w:rFonts w:ascii="Times New Roman" w:hAnsi="Times New Roman" w:cs="Times New Roman"/>
                <w:b/>
                <w:bCs/>
                <w:lang w:val="en-GB"/>
              </w:rPr>
            </w:pPr>
          </w:p>
          <w:p w14:paraId="4C06A673" w14:textId="77777777" w:rsidR="004F798E" w:rsidRPr="00DB4A54" w:rsidRDefault="004F798E" w:rsidP="0021651B">
            <w:pPr>
              <w:spacing w:after="0" w:line="240" w:lineRule="auto"/>
              <w:rPr>
                <w:rFonts w:ascii="Times New Roman" w:hAnsi="Times New Roman" w:cs="Times New Roman"/>
                <w:b/>
                <w:bCs/>
                <w:lang w:val="en-GB"/>
              </w:rPr>
            </w:pPr>
          </w:p>
          <w:p w14:paraId="5E194B89" w14:textId="77777777" w:rsidR="004F798E" w:rsidRPr="00DB4A54" w:rsidRDefault="004F798E" w:rsidP="0021651B">
            <w:pPr>
              <w:spacing w:after="0" w:line="240" w:lineRule="auto"/>
              <w:rPr>
                <w:rFonts w:ascii="Times New Roman" w:hAnsi="Times New Roman" w:cs="Times New Roman"/>
                <w:b/>
                <w:bCs/>
                <w:lang w:val="en-GB"/>
              </w:rPr>
            </w:pPr>
          </w:p>
          <w:p w14:paraId="2A139F5D" w14:textId="77777777" w:rsidR="004F798E" w:rsidRPr="00DB4A54" w:rsidRDefault="004F798E" w:rsidP="0021651B">
            <w:pPr>
              <w:spacing w:after="0" w:line="240" w:lineRule="auto"/>
              <w:rPr>
                <w:rFonts w:ascii="Times New Roman" w:hAnsi="Times New Roman" w:cs="Times New Roman"/>
                <w:b/>
                <w:bCs/>
                <w:lang w:val="en-GB"/>
              </w:rPr>
            </w:pPr>
          </w:p>
          <w:p w14:paraId="12AC1CE1" w14:textId="77777777" w:rsidR="004F798E" w:rsidRPr="00DB4A54" w:rsidRDefault="004F798E" w:rsidP="0021651B">
            <w:pPr>
              <w:spacing w:after="0" w:line="240" w:lineRule="auto"/>
              <w:rPr>
                <w:rFonts w:ascii="Times New Roman" w:hAnsi="Times New Roman" w:cs="Times New Roman"/>
                <w:b/>
                <w:bCs/>
                <w:lang w:val="en-GB"/>
              </w:rPr>
            </w:pPr>
          </w:p>
          <w:p w14:paraId="7F7EE9AC" w14:textId="77777777" w:rsidR="004F798E" w:rsidRPr="00DB4A54" w:rsidRDefault="004F798E" w:rsidP="0021651B">
            <w:pPr>
              <w:spacing w:after="0" w:line="240" w:lineRule="auto"/>
              <w:rPr>
                <w:rFonts w:ascii="Times New Roman" w:hAnsi="Times New Roman" w:cs="Times New Roman"/>
                <w:b/>
                <w:bCs/>
                <w:lang w:val="en-GB"/>
              </w:rPr>
            </w:pPr>
          </w:p>
          <w:p w14:paraId="5AFAEB53" w14:textId="77777777" w:rsidR="004F798E" w:rsidRPr="00DB4A54" w:rsidRDefault="004F798E" w:rsidP="0021651B">
            <w:pPr>
              <w:spacing w:after="0" w:line="240" w:lineRule="auto"/>
              <w:rPr>
                <w:rFonts w:ascii="Times New Roman" w:hAnsi="Times New Roman" w:cs="Times New Roman"/>
                <w:b/>
                <w:bCs/>
                <w:lang w:val="en-GB"/>
              </w:rPr>
            </w:pPr>
          </w:p>
          <w:p w14:paraId="3971B629" w14:textId="77777777" w:rsidR="004F798E" w:rsidRPr="00DB4A54" w:rsidRDefault="004F798E" w:rsidP="0021651B">
            <w:pPr>
              <w:spacing w:after="0" w:line="240" w:lineRule="auto"/>
              <w:rPr>
                <w:rFonts w:ascii="Times New Roman" w:hAnsi="Times New Roman" w:cs="Times New Roman"/>
                <w:b/>
                <w:bCs/>
                <w:lang w:val="en-GB"/>
              </w:rPr>
            </w:pPr>
          </w:p>
          <w:p w14:paraId="17D6E796" w14:textId="77777777" w:rsidR="004F798E" w:rsidRPr="00DB4A54" w:rsidRDefault="004F798E" w:rsidP="0021651B">
            <w:pPr>
              <w:spacing w:after="0" w:line="240" w:lineRule="auto"/>
              <w:rPr>
                <w:rFonts w:ascii="Times New Roman" w:hAnsi="Times New Roman" w:cs="Times New Roman"/>
                <w:b/>
                <w:bCs/>
                <w:lang w:val="en-GB"/>
              </w:rPr>
            </w:pPr>
          </w:p>
          <w:p w14:paraId="6C4EECD6" w14:textId="77777777" w:rsidR="004F798E" w:rsidRPr="00DB4A54" w:rsidRDefault="004F798E" w:rsidP="0021651B">
            <w:pPr>
              <w:spacing w:after="0" w:line="240" w:lineRule="auto"/>
              <w:rPr>
                <w:rFonts w:ascii="Times New Roman" w:hAnsi="Times New Roman" w:cs="Times New Roman"/>
                <w:b/>
                <w:bCs/>
                <w:lang w:val="en-GB"/>
              </w:rPr>
            </w:pPr>
          </w:p>
          <w:p w14:paraId="0B4CC5A1" w14:textId="77777777" w:rsidR="004F798E" w:rsidRPr="00DB4A54" w:rsidRDefault="004F798E" w:rsidP="0021651B">
            <w:pPr>
              <w:spacing w:after="0" w:line="240" w:lineRule="auto"/>
              <w:rPr>
                <w:rFonts w:ascii="Times New Roman" w:hAnsi="Times New Roman" w:cs="Times New Roman"/>
                <w:b/>
                <w:bCs/>
                <w:lang w:val="en-GB"/>
              </w:rPr>
            </w:pPr>
          </w:p>
          <w:p w14:paraId="78B5B137" w14:textId="77777777" w:rsidR="004F798E" w:rsidRPr="00DB4A54" w:rsidRDefault="004F798E" w:rsidP="0021651B">
            <w:pPr>
              <w:spacing w:after="0" w:line="240" w:lineRule="auto"/>
              <w:rPr>
                <w:rFonts w:ascii="Times New Roman" w:hAnsi="Times New Roman" w:cs="Times New Roman"/>
                <w:b/>
                <w:bCs/>
                <w:lang w:val="en-GB"/>
              </w:rPr>
            </w:pPr>
          </w:p>
          <w:p w14:paraId="11C1C258" w14:textId="77777777" w:rsidR="004F798E" w:rsidRPr="00DB4A54" w:rsidRDefault="004F798E" w:rsidP="0021651B">
            <w:pPr>
              <w:spacing w:after="0" w:line="240" w:lineRule="auto"/>
              <w:rPr>
                <w:rFonts w:ascii="Times New Roman" w:hAnsi="Times New Roman" w:cs="Times New Roman"/>
                <w:b/>
                <w:bCs/>
                <w:lang w:val="en-GB"/>
              </w:rPr>
            </w:pPr>
          </w:p>
          <w:p w14:paraId="0944910D" w14:textId="77777777" w:rsidR="004F798E" w:rsidRPr="00DB4A54" w:rsidRDefault="004F798E" w:rsidP="0021651B">
            <w:pPr>
              <w:spacing w:after="0" w:line="240" w:lineRule="auto"/>
              <w:rPr>
                <w:rFonts w:ascii="Times New Roman" w:hAnsi="Times New Roman" w:cs="Times New Roman"/>
                <w:b/>
                <w:bCs/>
                <w:lang w:val="en-GB"/>
              </w:rPr>
            </w:pPr>
          </w:p>
          <w:p w14:paraId="321E4F7E" w14:textId="77777777" w:rsidR="004F798E" w:rsidRPr="00DB4A54" w:rsidRDefault="004F798E" w:rsidP="0021651B">
            <w:pPr>
              <w:spacing w:after="0" w:line="240" w:lineRule="auto"/>
              <w:rPr>
                <w:rFonts w:ascii="Times New Roman" w:hAnsi="Times New Roman" w:cs="Times New Roman"/>
                <w:b/>
                <w:bCs/>
                <w:lang w:val="en-GB"/>
              </w:rPr>
            </w:pPr>
          </w:p>
          <w:p w14:paraId="5441E917" w14:textId="77777777" w:rsidR="004F798E" w:rsidRPr="00DB4A54" w:rsidRDefault="004F798E" w:rsidP="0021651B">
            <w:pPr>
              <w:spacing w:after="0" w:line="240" w:lineRule="auto"/>
              <w:rPr>
                <w:rFonts w:ascii="Times New Roman" w:hAnsi="Times New Roman" w:cs="Times New Roman"/>
                <w:b/>
                <w:bCs/>
                <w:lang w:val="en-GB"/>
              </w:rPr>
            </w:pPr>
          </w:p>
          <w:p w14:paraId="027D234E" w14:textId="77777777" w:rsidR="004F798E" w:rsidRPr="00DB4A54" w:rsidRDefault="004F798E" w:rsidP="0021651B">
            <w:pPr>
              <w:spacing w:after="0" w:line="240" w:lineRule="auto"/>
              <w:rPr>
                <w:rFonts w:ascii="Times New Roman" w:hAnsi="Times New Roman" w:cs="Times New Roman"/>
                <w:b/>
                <w:bCs/>
                <w:lang w:val="en-GB"/>
              </w:rPr>
            </w:pPr>
          </w:p>
          <w:p w14:paraId="07E25772" w14:textId="77777777" w:rsidR="004F798E" w:rsidRPr="00DB4A54" w:rsidRDefault="004F798E" w:rsidP="0021651B">
            <w:pPr>
              <w:spacing w:after="0" w:line="240" w:lineRule="auto"/>
              <w:rPr>
                <w:rFonts w:ascii="Times New Roman" w:hAnsi="Times New Roman" w:cs="Times New Roman"/>
                <w:b/>
                <w:bCs/>
                <w:lang w:val="en-GB"/>
              </w:rPr>
            </w:pPr>
          </w:p>
          <w:p w14:paraId="139C5F46" w14:textId="77777777" w:rsidR="004F798E" w:rsidRPr="00DB4A54" w:rsidRDefault="004F798E" w:rsidP="0021651B">
            <w:pPr>
              <w:spacing w:after="0" w:line="240" w:lineRule="auto"/>
              <w:rPr>
                <w:rFonts w:ascii="Times New Roman" w:hAnsi="Times New Roman" w:cs="Times New Roman"/>
                <w:b/>
                <w:bCs/>
                <w:lang w:val="en-GB"/>
              </w:rPr>
            </w:pPr>
          </w:p>
          <w:p w14:paraId="1B49CC9B" w14:textId="77777777" w:rsidR="004F798E" w:rsidRPr="00DB4A54" w:rsidRDefault="004F798E" w:rsidP="0021651B">
            <w:pPr>
              <w:spacing w:after="0" w:line="240" w:lineRule="auto"/>
              <w:rPr>
                <w:rFonts w:ascii="Times New Roman" w:hAnsi="Times New Roman" w:cs="Times New Roman"/>
                <w:b/>
                <w:bCs/>
                <w:lang w:val="en-GB"/>
              </w:rPr>
            </w:pPr>
          </w:p>
          <w:p w14:paraId="68E1F677" w14:textId="77777777" w:rsidR="004F798E" w:rsidRPr="00DB4A54" w:rsidRDefault="004F798E" w:rsidP="0021651B">
            <w:pPr>
              <w:spacing w:after="0" w:line="240" w:lineRule="auto"/>
              <w:rPr>
                <w:rFonts w:ascii="Times New Roman" w:hAnsi="Times New Roman" w:cs="Times New Roman"/>
                <w:b/>
                <w:bCs/>
                <w:lang w:val="en-GB"/>
              </w:rPr>
            </w:pPr>
          </w:p>
          <w:p w14:paraId="3CDA934F" w14:textId="77777777" w:rsidR="004F798E" w:rsidRPr="00DB4A54" w:rsidRDefault="004F798E" w:rsidP="0021651B">
            <w:pPr>
              <w:spacing w:after="0" w:line="240" w:lineRule="auto"/>
              <w:rPr>
                <w:rFonts w:ascii="Times New Roman" w:hAnsi="Times New Roman" w:cs="Times New Roman"/>
                <w:b/>
                <w:bCs/>
                <w:lang w:val="en-GB"/>
              </w:rPr>
            </w:pPr>
          </w:p>
          <w:p w14:paraId="716C0EA5" w14:textId="77777777" w:rsidR="004F798E" w:rsidRPr="00DB4A54" w:rsidRDefault="004F798E" w:rsidP="0021651B">
            <w:pPr>
              <w:spacing w:after="0" w:line="240" w:lineRule="auto"/>
              <w:rPr>
                <w:rFonts w:ascii="Times New Roman" w:hAnsi="Times New Roman" w:cs="Times New Roman"/>
                <w:b/>
                <w:bCs/>
                <w:lang w:val="en-GB"/>
              </w:rPr>
            </w:pPr>
          </w:p>
          <w:p w14:paraId="56EEF46E" w14:textId="77777777" w:rsidR="004F798E" w:rsidRPr="00DB4A54" w:rsidRDefault="004F798E" w:rsidP="0021651B">
            <w:pPr>
              <w:spacing w:after="0" w:line="240" w:lineRule="auto"/>
              <w:rPr>
                <w:rFonts w:ascii="Times New Roman" w:hAnsi="Times New Roman" w:cs="Times New Roman"/>
                <w:b/>
                <w:bCs/>
                <w:lang w:val="en-GB"/>
              </w:rPr>
            </w:pPr>
          </w:p>
          <w:p w14:paraId="084412DD" w14:textId="77777777" w:rsidR="004F798E" w:rsidRPr="00DB4A54" w:rsidRDefault="004F798E" w:rsidP="0021651B">
            <w:pPr>
              <w:spacing w:after="0" w:line="240" w:lineRule="auto"/>
              <w:rPr>
                <w:rFonts w:ascii="Times New Roman" w:hAnsi="Times New Roman" w:cs="Times New Roman"/>
                <w:b/>
                <w:bCs/>
                <w:lang w:val="en-GB"/>
              </w:rPr>
            </w:pPr>
          </w:p>
          <w:p w14:paraId="735207DD" w14:textId="77777777" w:rsidR="004F798E" w:rsidRPr="00DB4A54" w:rsidRDefault="004F798E" w:rsidP="0021651B">
            <w:pPr>
              <w:spacing w:after="0" w:line="240" w:lineRule="auto"/>
              <w:rPr>
                <w:rFonts w:ascii="Times New Roman" w:hAnsi="Times New Roman" w:cs="Times New Roman"/>
                <w:b/>
                <w:bCs/>
                <w:lang w:val="en-GB"/>
              </w:rPr>
            </w:pPr>
          </w:p>
          <w:p w14:paraId="2665980E" w14:textId="77777777" w:rsidR="004F798E" w:rsidRPr="00DB4A54" w:rsidRDefault="004F798E" w:rsidP="0021651B">
            <w:pPr>
              <w:spacing w:after="0" w:line="240" w:lineRule="auto"/>
              <w:rPr>
                <w:rFonts w:ascii="Times New Roman" w:hAnsi="Times New Roman" w:cs="Times New Roman"/>
                <w:b/>
                <w:bCs/>
                <w:lang w:val="en-GB"/>
              </w:rPr>
            </w:pPr>
          </w:p>
          <w:p w14:paraId="48ABF91F" w14:textId="77777777" w:rsidR="0013449D" w:rsidRDefault="0013449D" w:rsidP="0021651B">
            <w:pPr>
              <w:spacing w:after="0" w:line="240" w:lineRule="auto"/>
              <w:rPr>
                <w:rFonts w:ascii="Times New Roman" w:hAnsi="Times New Roman" w:cs="Times New Roman"/>
                <w:b/>
                <w:bCs/>
                <w:lang w:val="en-GB"/>
              </w:rPr>
            </w:pPr>
          </w:p>
          <w:p w14:paraId="2A355D19" w14:textId="4A637900" w:rsidR="00434D24" w:rsidRPr="00DB4A54" w:rsidRDefault="00434D24" w:rsidP="0021651B">
            <w:pPr>
              <w:spacing w:after="0" w:line="240" w:lineRule="auto"/>
              <w:rPr>
                <w:rFonts w:ascii="Times New Roman" w:hAnsi="Times New Roman" w:cs="Times New Roman"/>
                <w:b/>
                <w:bCs/>
                <w:lang w:val="en-GB"/>
              </w:rPr>
            </w:pPr>
            <w:r w:rsidRPr="00DB4A54">
              <w:rPr>
                <w:rFonts w:ascii="Times New Roman" w:hAnsi="Times New Roman" w:cs="Times New Roman"/>
                <w:b/>
                <w:bCs/>
                <w:lang w:val="en-GB"/>
              </w:rPr>
              <w:t>Art. 3</w:t>
            </w:r>
            <w:r w:rsidR="006970AD" w:rsidRPr="00DB4A54">
              <w:rPr>
                <w:rFonts w:ascii="Times New Roman" w:hAnsi="Times New Roman" w:cs="Times New Roman"/>
                <w:b/>
                <w:bCs/>
                <w:lang w:val="en-GB"/>
              </w:rPr>
              <w:t>8</w:t>
            </w:r>
            <w:r w:rsidRPr="00DB4A54">
              <w:rPr>
                <w:rFonts w:ascii="Times New Roman" w:hAnsi="Times New Roman" w:cs="Times New Roman"/>
                <w:b/>
                <w:bCs/>
                <w:lang w:val="en-GB"/>
              </w:rPr>
              <w:t xml:space="preserve"> </w:t>
            </w:r>
            <w:r w:rsidRPr="0013449D">
              <w:rPr>
                <w:rFonts w:ascii="Times New Roman" w:hAnsi="Times New Roman" w:cs="Times New Roman"/>
                <w:b/>
                <w:bCs/>
              </w:rPr>
              <w:t xml:space="preserve">ust. </w:t>
            </w:r>
            <w:r w:rsidR="002F3EDC" w:rsidRPr="0013449D">
              <w:rPr>
                <w:rFonts w:ascii="Times New Roman" w:hAnsi="Times New Roman" w:cs="Times New Roman"/>
                <w:b/>
                <w:bCs/>
              </w:rPr>
              <w:t>3 pkt 1</w:t>
            </w:r>
          </w:p>
          <w:p w14:paraId="01798226" w14:textId="77777777" w:rsidR="00CB0D90" w:rsidRPr="00DB4A54" w:rsidRDefault="00CB0D90" w:rsidP="0021651B">
            <w:pPr>
              <w:spacing w:after="0" w:line="240" w:lineRule="auto"/>
              <w:rPr>
                <w:rFonts w:ascii="Times New Roman" w:hAnsi="Times New Roman" w:cs="Times New Roman"/>
                <w:b/>
                <w:bCs/>
                <w:lang w:val="en-GB"/>
              </w:rPr>
            </w:pPr>
          </w:p>
          <w:p w14:paraId="59794BD1" w14:textId="071894D2" w:rsidR="00434D24" w:rsidRPr="00DB4A54" w:rsidRDefault="00434D24" w:rsidP="0021651B">
            <w:pPr>
              <w:spacing w:after="0" w:line="240" w:lineRule="auto"/>
              <w:rPr>
                <w:rFonts w:ascii="Times New Roman" w:hAnsi="Times New Roman" w:cs="Times New Roman"/>
                <w:b/>
                <w:bCs/>
                <w:lang w:val="en-GB"/>
              </w:rPr>
            </w:pPr>
            <w:r w:rsidRPr="00DB4A54">
              <w:rPr>
                <w:rFonts w:ascii="Times New Roman" w:hAnsi="Times New Roman" w:cs="Times New Roman"/>
                <w:b/>
                <w:bCs/>
                <w:lang w:val="en-GB"/>
              </w:rPr>
              <w:t xml:space="preserve">Art. </w:t>
            </w:r>
            <w:r w:rsidR="006970AD" w:rsidRPr="00DB4A54">
              <w:rPr>
                <w:rFonts w:ascii="Times New Roman" w:hAnsi="Times New Roman" w:cs="Times New Roman"/>
                <w:b/>
                <w:bCs/>
                <w:lang w:val="en-GB"/>
              </w:rPr>
              <w:t>39</w:t>
            </w:r>
          </w:p>
          <w:p w14:paraId="1D5E7016" w14:textId="77777777" w:rsidR="00434D24" w:rsidRPr="00DB4A54" w:rsidRDefault="00434D24" w:rsidP="0021651B">
            <w:pPr>
              <w:spacing w:after="0" w:line="240" w:lineRule="auto"/>
              <w:rPr>
                <w:rFonts w:ascii="Times New Roman" w:hAnsi="Times New Roman" w:cs="Times New Roman"/>
                <w:b/>
                <w:bCs/>
                <w:lang w:val="en-GB"/>
              </w:rPr>
            </w:pPr>
          </w:p>
          <w:p w14:paraId="4AFEC9B1" w14:textId="77777777" w:rsidR="00434D24" w:rsidRPr="00DB4A54" w:rsidRDefault="00434D24" w:rsidP="0021651B">
            <w:pPr>
              <w:spacing w:after="0" w:line="240" w:lineRule="auto"/>
              <w:rPr>
                <w:rFonts w:ascii="Times New Roman" w:hAnsi="Times New Roman" w:cs="Times New Roman"/>
                <w:b/>
                <w:bCs/>
                <w:lang w:val="en-GB"/>
              </w:rPr>
            </w:pPr>
          </w:p>
          <w:p w14:paraId="2B8C7301" w14:textId="77777777" w:rsidR="00434D24" w:rsidRPr="00DB4A54" w:rsidRDefault="00434D24" w:rsidP="0021651B">
            <w:pPr>
              <w:spacing w:after="0" w:line="240" w:lineRule="auto"/>
              <w:rPr>
                <w:rFonts w:ascii="Times New Roman" w:hAnsi="Times New Roman" w:cs="Times New Roman"/>
                <w:b/>
                <w:bCs/>
                <w:lang w:val="en-GB"/>
              </w:rPr>
            </w:pPr>
          </w:p>
          <w:p w14:paraId="4624AFD3" w14:textId="77777777" w:rsidR="00434D24" w:rsidRPr="00DB4A54" w:rsidRDefault="00434D24" w:rsidP="0021651B">
            <w:pPr>
              <w:spacing w:after="0" w:line="240" w:lineRule="auto"/>
              <w:rPr>
                <w:rFonts w:ascii="Times New Roman" w:hAnsi="Times New Roman" w:cs="Times New Roman"/>
                <w:b/>
                <w:bCs/>
                <w:lang w:val="en-GB"/>
              </w:rPr>
            </w:pPr>
          </w:p>
          <w:p w14:paraId="6C90582F" w14:textId="77777777" w:rsidR="00240049" w:rsidRDefault="00240049" w:rsidP="0021651B">
            <w:pPr>
              <w:spacing w:after="0" w:line="240" w:lineRule="auto"/>
              <w:rPr>
                <w:rFonts w:ascii="Times New Roman" w:hAnsi="Times New Roman" w:cs="Times New Roman"/>
                <w:b/>
                <w:bCs/>
                <w:lang w:val="en-GB"/>
              </w:rPr>
            </w:pPr>
          </w:p>
          <w:p w14:paraId="2C690556" w14:textId="23902962" w:rsidR="00434D24" w:rsidRPr="00DB4A54" w:rsidRDefault="00434D24" w:rsidP="0021651B">
            <w:pPr>
              <w:spacing w:after="0" w:line="240" w:lineRule="auto"/>
              <w:rPr>
                <w:rFonts w:ascii="Times New Roman" w:hAnsi="Times New Roman" w:cs="Times New Roman"/>
                <w:b/>
                <w:bCs/>
                <w:lang w:val="en-GB"/>
              </w:rPr>
            </w:pPr>
            <w:r w:rsidRPr="00DB4A54">
              <w:rPr>
                <w:rFonts w:ascii="Times New Roman" w:hAnsi="Times New Roman" w:cs="Times New Roman"/>
                <w:b/>
                <w:bCs/>
                <w:lang w:val="en-GB"/>
              </w:rPr>
              <w:t>Art. 4</w:t>
            </w:r>
            <w:r w:rsidR="006970AD" w:rsidRPr="00DB4A54">
              <w:rPr>
                <w:rFonts w:ascii="Times New Roman" w:hAnsi="Times New Roman" w:cs="Times New Roman"/>
                <w:b/>
                <w:bCs/>
                <w:lang w:val="en-GB"/>
              </w:rPr>
              <w:t>0</w:t>
            </w:r>
          </w:p>
          <w:p w14:paraId="1BBFFA3C" w14:textId="77777777" w:rsidR="00E6385E" w:rsidRPr="00DB4A54" w:rsidRDefault="00E6385E" w:rsidP="0021651B">
            <w:pPr>
              <w:spacing w:after="0" w:line="240" w:lineRule="auto"/>
              <w:jc w:val="both"/>
              <w:rPr>
                <w:rFonts w:ascii="Times New Roman" w:eastAsia="Times New Roman" w:hAnsi="Times New Roman" w:cs="Times New Roman"/>
                <w:lang w:val="en-GB" w:eastAsia="pl-PL"/>
              </w:rPr>
            </w:pPr>
          </w:p>
          <w:p w14:paraId="389F82AB" w14:textId="77777777" w:rsidR="00434D24" w:rsidRPr="00DB4A54" w:rsidRDefault="00434D24" w:rsidP="0021651B">
            <w:pPr>
              <w:spacing w:after="0" w:line="240" w:lineRule="auto"/>
              <w:jc w:val="both"/>
              <w:rPr>
                <w:rFonts w:ascii="Times New Roman" w:eastAsia="Times New Roman" w:hAnsi="Times New Roman" w:cs="Times New Roman"/>
                <w:lang w:val="en-GB" w:eastAsia="pl-PL"/>
              </w:rPr>
            </w:pPr>
          </w:p>
          <w:p w14:paraId="61C95386" w14:textId="77777777" w:rsidR="00434D24" w:rsidRPr="00DB4A54" w:rsidRDefault="00434D24" w:rsidP="0021651B">
            <w:pPr>
              <w:spacing w:after="0" w:line="240" w:lineRule="auto"/>
              <w:jc w:val="both"/>
              <w:rPr>
                <w:rFonts w:ascii="Times New Roman" w:eastAsia="Times New Roman" w:hAnsi="Times New Roman" w:cs="Times New Roman"/>
                <w:lang w:val="en-GB" w:eastAsia="pl-PL"/>
              </w:rPr>
            </w:pPr>
          </w:p>
          <w:p w14:paraId="3287812D" w14:textId="77777777" w:rsidR="00434D24" w:rsidRPr="00DB4A54" w:rsidRDefault="00434D24" w:rsidP="0021651B">
            <w:pPr>
              <w:spacing w:after="0" w:line="240" w:lineRule="auto"/>
              <w:jc w:val="both"/>
              <w:rPr>
                <w:rFonts w:ascii="Times New Roman" w:eastAsia="Times New Roman" w:hAnsi="Times New Roman" w:cs="Times New Roman"/>
                <w:lang w:val="en-GB" w:eastAsia="pl-PL"/>
              </w:rPr>
            </w:pPr>
          </w:p>
          <w:p w14:paraId="1F9CFB13" w14:textId="77777777" w:rsidR="00434D24" w:rsidRPr="00DB4A54" w:rsidRDefault="00434D24" w:rsidP="0021651B">
            <w:pPr>
              <w:spacing w:after="0" w:line="240" w:lineRule="auto"/>
              <w:rPr>
                <w:rFonts w:ascii="Times New Roman" w:hAnsi="Times New Roman" w:cs="Times New Roman"/>
                <w:b/>
                <w:bCs/>
                <w:lang w:val="en-GB"/>
              </w:rPr>
            </w:pPr>
          </w:p>
          <w:p w14:paraId="3AD16D25" w14:textId="77777777" w:rsidR="00434D24" w:rsidRPr="00DB4A54" w:rsidRDefault="00434D24" w:rsidP="0021651B">
            <w:pPr>
              <w:spacing w:after="0" w:line="240" w:lineRule="auto"/>
              <w:rPr>
                <w:rFonts w:ascii="Times New Roman" w:hAnsi="Times New Roman" w:cs="Times New Roman"/>
                <w:b/>
                <w:bCs/>
                <w:lang w:val="en-GB"/>
              </w:rPr>
            </w:pPr>
          </w:p>
          <w:p w14:paraId="48CBD76D" w14:textId="77777777" w:rsidR="00434D24" w:rsidRPr="00DB4A54" w:rsidRDefault="00434D24" w:rsidP="0021651B">
            <w:pPr>
              <w:spacing w:after="0" w:line="240" w:lineRule="auto"/>
              <w:rPr>
                <w:rFonts w:ascii="Times New Roman" w:hAnsi="Times New Roman" w:cs="Times New Roman"/>
                <w:b/>
                <w:bCs/>
                <w:lang w:val="en-GB"/>
              </w:rPr>
            </w:pPr>
          </w:p>
          <w:p w14:paraId="580E2125" w14:textId="77777777" w:rsidR="00434D24" w:rsidRPr="00DB4A54" w:rsidRDefault="00434D24" w:rsidP="0021651B">
            <w:pPr>
              <w:spacing w:after="0" w:line="240" w:lineRule="auto"/>
              <w:rPr>
                <w:rFonts w:ascii="Times New Roman" w:hAnsi="Times New Roman" w:cs="Times New Roman"/>
                <w:b/>
                <w:bCs/>
                <w:lang w:val="en-GB"/>
              </w:rPr>
            </w:pPr>
          </w:p>
          <w:p w14:paraId="5C029849" w14:textId="77777777" w:rsidR="00434D24" w:rsidRPr="00DB4A54" w:rsidRDefault="00434D24" w:rsidP="0021651B">
            <w:pPr>
              <w:spacing w:after="0" w:line="240" w:lineRule="auto"/>
              <w:rPr>
                <w:rFonts w:ascii="Times New Roman" w:hAnsi="Times New Roman" w:cs="Times New Roman"/>
                <w:b/>
                <w:bCs/>
                <w:lang w:val="en-GB"/>
              </w:rPr>
            </w:pPr>
          </w:p>
          <w:p w14:paraId="41B14051" w14:textId="70237D5F" w:rsidR="00434D24" w:rsidRPr="00DB4A54" w:rsidRDefault="00434D24" w:rsidP="0021651B">
            <w:pPr>
              <w:spacing w:after="0" w:line="240" w:lineRule="auto"/>
              <w:rPr>
                <w:rFonts w:ascii="Times New Roman" w:hAnsi="Times New Roman" w:cs="Times New Roman"/>
                <w:b/>
                <w:bCs/>
                <w:lang w:val="en-GB"/>
              </w:rPr>
            </w:pPr>
          </w:p>
          <w:p w14:paraId="2F45C337" w14:textId="77777777" w:rsidR="00CB0D90" w:rsidRPr="00DB4A54" w:rsidRDefault="00CB0D90" w:rsidP="0021651B">
            <w:pPr>
              <w:spacing w:after="0" w:line="240" w:lineRule="auto"/>
              <w:rPr>
                <w:rFonts w:ascii="Times New Roman" w:hAnsi="Times New Roman" w:cs="Times New Roman"/>
                <w:b/>
                <w:bCs/>
                <w:lang w:val="en-GB"/>
              </w:rPr>
            </w:pPr>
          </w:p>
          <w:p w14:paraId="2C22A0D0" w14:textId="77777777" w:rsidR="00CB0D90" w:rsidRPr="00DB4A54" w:rsidRDefault="00CB0D90" w:rsidP="0021651B">
            <w:pPr>
              <w:spacing w:after="0" w:line="240" w:lineRule="auto"/>
              <w:rPr>
                <w:rFonts w:ascii="Times New Roman" w:hAnsi="Times New Roman" w:cs="Times New Roman"/>
                <w:b/>
                <w:bCs/>
                <w:lang w:val="en-GB"/>
              </w:rPr>
            </w:pPr>
          </w:p>
          <w:p w14:paraId="15FA6234" w14:textId="77777777" w:rsidR="00CB0D90" w:rsidRPr="00DB4A54" w:rsidRDefault="00CB0D90" w:rsidP="0021651B">
            <w:pPr>
              <w:spacing w:after="0" w:line="240" w:lineRule="auto"/>
              <w:rPr>
                <w:rFonts w:ascii="Times New Roman" w:hAnsi="Times New Roman" w:cs="Times New Roman"/>
                <w:b/>
                <w:bCs/>
                <w:lang w:val="en-GB"/>
              </w:rPr>
            </w:pPr>
          </w:p>
          <w:p w14:paraId="35E6E32F" w14:textId="77777777" w:rsidR="00CB0D90" w:rsidRPr="00DB4A54" w:rsidRDefault="00CB0D90" w:rsidP="0021651B">
            <w:pPr>
              <w:spacing w:after="0" w:line="240" w:lineRule="auto"/>
              <w:rPr>
                <w:rFonts w:ascii="Times New Roman" w:hAnsi="Times New Roman" w:cs="Times New Roman"/>
                <w:b/>
                <w:bCs/>
                <w:lang w:val="en-GB"/>
              </w:rPr>
            </w:pPr>
          </w:p>
          <w:p w14:paraId="08DF002B" w14:textId="77777777" w:rsidR="00CB0D90" w:rsidRPr="00DB4A54" w:rsidRDefault="00CB0D90" w:rsidP="0021651B">
            <w:pPr>
              <w:spacing w:after="0" w:line="240" w:lineRule="auto"/>
              <w:rPr>
                <w:rFonts w:ascii="Times New Roman" w:hAnsi="Times New Roman" w:cs="Times New Roman"/>
                <w:b/>
                <w:bCs/>
                <w:lang w:val="en-GB"/>
              </w:rPr>
            </w:pPr>
          </w:p>
          <w:p w14:paraId="62BC8033" w14:textId="77777777" w:rsidR="00CB0D90" w:rsidRPr="00DB4A54" w:rsidRDefault="00CB0D90" w:rsidP="0021651B">
            <w:pPr>
              <w:spacing w:after="0" w:line="240" w:lineRule="auto"/>
              <w:rPr>
                <w:rFonts w:ascii="Times New Roman" w:hAnsi="Times New Roman" w:cs="Times New Roman"/>
                <w:b/>
                <w:bCs/>
                <w:lang w:val="en-GB"/>
              </w:rPr>
            </w:pPr>
          </w:p>
          <w:p w14:paraId="7291FED0" w14:textId="77777777" w:rsidR="008148E3" w:rsidRPr="00DB4A54" w:rsidRDefault="008148E3" w:rsidP="0021651B">
            <w:pPr>
              <w:spacing w:after="0" w:line="240" w:lineRule="auto"/>
              <w:rPr>
                <w:rFonts w:ascii="Times New Roman" w:hAnsi="Times New Roman" w:cs="Times New Roman"/>
                <w:b/>
                <w:bCs/>
                <w:lang w:val="en-GB"/>
              </w:rPr>
            </w:pPr>
          </w:p>
          <w:p w14:paraId="0BB93F50" w14:textId="77777777" w:rsidR="008148E3" w:rsidRPr="00DB4A54" w:rsidRDefault="008148E3" w:rsidP="0021651B">
            <w:pPr>
              <w:spacing w:after="0" w:line="240" w:lineRule="auto"/>
              <w:rPr>
                <w:rFonts w:ascii="Times New Roman" w:hAnsi="Times New Roman" w:cs="Times New Roman"/>
                <w:b/>
                <w:bCs/>
                <w:lang w:val="en-GB"/>
              </w:rPr>
            </w:pPr>
          </w:p>
          <w:p w14:paraId="15E70A0A" w14:textId="77777777" w:rsidR="008148E3" w:rsidRPr="00DB4A54" w:rsidRDefault="008148E3" w:rsidP="0021651B">
            <w:pPr>
              <w:spacing w:after="0" w:line="240" w:lineRule="auto"/>
              <w:rPr>
                <w:rFonts w:ascii="Times New Roman" w:hAnsi="Times New Roman" w:cs="Times New Roman"/>
                <w:b/>
                <w:bCs/>
                <w:lang w:val="en-GB"/>
              </w:rPr>
            </w:pPr>
          </w:p>
          <w:p w14:paraId="4974183A" w14:textId="77777777" w:rsidR="008148E3" w:rsidRPr="00DB4A54" w:rsidRDefault="008148E3" w:rsidP="0021651B">
            <w:pPr>
              <w:spacing w:after="0" w:line="240" w:lineRule="auto"/>
              <w:rPr>
                <w:rFonts w:ascii="Times New Roman" w:hAnsi="Times New Roman" w:cs="Times New Roman"/>
                <w:b/>
                <w:bCs/>
                <w:lang w:val="en-GB"/>
              </w:rPr>
            </w:pPr>
          </w:p>
          <w:p w14:paraId="6DF35B19" w14:textId="77777777" w:rsidR="008148E3" w:rsidRPr="00DB4A54" w:rsidRDefault="008148E3" w:rsidP="0021651B">
            <w:pPr>
              <w:spacing w:after="0" w:line="240" w:lineRule="auto"/>
              <w:rPr>
                <w:rFonts w:ascii="Times New Roman" w:hAnsi="Times New Roman" w:cs="Times New Roman"/>
                <w:b/>
                <w:bCs/>
                <w:lang w:val="en-GB"/>
              </w:rPr>
            </w:pPr>
          </w:p>
          <w:p w14:paraId="4F91FAA6" w14:textId="77777777" w:rsidR="008148E3" w:rsidRPr="00DB4A54" w:rsidRDefault="008148E3" w:rsidP="0021651B">
            <w:pPr>
              <w:spacing w:after="0" w:line="240" w:lineRule="auto"/>
              <w:rPr>
                <w:rFonts w:ascii="Times New Roman" w:hAnsi="Times New Roman" w:cs="Times New Roman"/>
                <w:b/>
                <w:bCs/>
                <w:lang w:val="en-GB"/>
              </w:rPr>
            </w:pPr>
          </w:p>
          <w:p w14:paraId="5205216F" w14:textId="77777777" w:rsidR="008148E3" w:rsidRPr="00DB4A54" w:rsidRDefault="008148E3" w:rsidP="0021651B">
            <w:pPr>
              <w:spacing w:after="0" w:line="240" w:lineRule="auto"/>
              <w:rPr>
                <w:rFonts w:ascii="Times New Roman" w:hAnsi="Times New Roman" w:cs="Times New Roman"/>
                <w:b/>
                <w:bCs/>
                <w:lang w:val="en-GB"/>
              </w:rPr>
            </w:pPr>
          </w:p>
          <w:p w14:paraId="14C7442B" w14:textId="77777777" w:rsidR="008148E3" w:rsidRPr="00DB4A54" w:rsidRDefault="008148E3" w:rsidP="0021651B">
            <w:pPr>
              <w:spacing w:after="0" w:line="240" w:lineRule="auto"/>
              <w:rPr>
                <w:rFonts w:ascii="Times New Roman" w:hAnsi="Times New Roman" w:cs="Times New Roman"/>
                <w:b/>
                <w:bCs/>
                <w:lang w:val="en-GB"/>
              </w:rPr>
            </w:pPr>
          </w:p>
          <w:p w14:paraId="0F70294B" w14:textId="77777777" w:rsidR="008148E3" w:rsidRPr="00DB4A54" w:rsidRDefault="008148E3" w:rsidP="0021651B">
            <w:pPr>
              <w:spacing w:after="0" w:line="240" w:lineRule="auto"/>
              <w:rPr>
                <w:rFonts w:ascii="Times New Roman" w:hAnsi="Times New Roman" w:cs="Times New Roman"/>
                <w:b/>
                <w:bCs/>
                <w:lang w:val="en-GB"/>
              </w:rPr>
            </w:pPr>
          </w:p>
          <w:p w14:paraId="4064106A" w14:textId="77777777" w:rsidR="008148E3" w:rsidRPr="00DB4A54" w:rsidRDefault="008148E3" w:rsidP="0021651B">
            <w:pPr>
              <w:spacing w:after="0" w:line="240" w:lineRule="auto"/>
              <w:rPr>
                <w:rFonts w:ascii="Times New Roman" w:hAnsi="Times New Roman" w:cs="Times New Roman"/>
                <w:b/>
                <w:bCs/>
                <w:lang w:val="en-GB"/>
              </w:rPr>
            </w:pPr>
          </w:p>
          <w:p w14:paraId="2232C2E8" w14:textId="77777777" w:rsidR="008148E3" w:rsidRPr="00DB4A54" w:rsidRDefault="008148E3" w:rsidP="0021651B">
            <w:pPr>
              <w:spacing w:after="0" w:line="240" w:lineRule="auto"/>
              <w:rPr>
                <w:rFonts w:ascii="Times New Roman" w:hAnsi="Times New Roman" w:cs="Times New Roman"/>
                <w:b/>
                <w:bCs/>
                <w:lang w:val="en-GB"/>
              </w:rPr>
            </w:pPr>
          </w:p>
          <w:p w14:paraId="4C2207DC" w14:textId="77777777" w:rsidR="006B0D21" w:rsidRDefault="006B0D21" w:rsidP="0021651B">
            <w:pPr>
              <w:spacing w:after="0" w:line="240" w:lineRule="auto"/>
              <w:rPr>
                <w:rFonts w:ascii="Times New Roman" w:hAnsi="Times New Roman" w:cs="Times New Roman"/>
                <w:b/>
                <w:bCs/>
                <w:lang w:val="en-GB"/>
              </w:rPr>
            </w:pPr>
          </w:p>
          <w:p w14:paraId="13736468" w14:textId="627C0D95" w:rsidR="00434D24" w:rsidRPr="00DB4A54" w:rsidRDefault="00434D24" w:rsidP="0021651B">
            <w:pPr>
              <w:spacing w:after="0" w:line="240" w:lineRule="auto"/>
              <w:rPr>
                <w:rFonts w:ascii="Times New Roman" w:hAnsi="Times New Roman" w:cs="Times New Roman"/>
                <w:b/>
                <w:bCs/>
                <w:lang w:val="en-GB"/>
              </w:rPr>
            </w:pPr>
            <w:r w:rsidRPr="00DB4A54">
              <w:rPr>
                <w:rFonts w:ascii="Times New Roman" w:hAnsi="Times New Roman" w:cs="Times New Roman"/>
                <w:b/>
                <w:bCs/>
                <w:lang w:val="en-GB"/>
              </w:rPr>
              <w:t>Art. 4</w:t>
            </w:r>
            <w:r w:rsidR="003014E5" w:rsidRPr="00DB4A54">
              <w:rPr>
                <w:rFonts w:ascii="Times New Roman" w:hAnsi="Times New Roman" w:cs="Times New Roman"/>
                <w:b/>
                <w:bCs/>
                <w:lang w:val="en-GB"/>
              </w:rPr>
              <w:t>1</w:t>
            </w:r>
            <w:r w:rsidR="00A94A3E" w:rsidRPr="00DB4A54">
              <w:rPr>
                <w:rFonts w:ascii="Times New Roman" w:hAnsi="Times New Roman" w:cs="Times New Roman"/>
                <w:b/>
                <w:bCs/>
                <w:lang w:val="en-GB"/>
              </w:rPr>
              <w:t xml:space="preserve"> </w:t>
            </w:r>
          </w:p>
          <w:p w14:paraId="4CDFA114" w14:textId="77777777" w:rsidR="00434D24" w:rsidRPr="00DB4A54" w:rsidRDefault="00434D24" w:rsidP="0021651B">
            <w:pPr>
              <w:spacing w:after="0" w:line="240" w:lineRule="auto"/>
              <w:rPr>
                <w:rFonts w:ascii="Times New Roman" w:hAnsi="Times New Roman" w:cs="Times New Roman"/>
                <w:b/>
                <w:bCs/>
                <w:lang w:val="en-GB"/>
              </w:rPr>
            </w:pPr>
          </w:p>
          <w:p w14:paraId="3A33580E" w14:textId="77777777" w:rsidR="00434D24" w:rsidRPr="00DB4A54" w:rsidRDefault="00434D24" w:rsidP="0021651B">
            <w:pPr>
              <w:spacing w:after="0" w:line="240" w:lineRule="auto"/>
              <w:rPr>
                <w:rFonts w:ascii="Times New Roman" w:hAnsi="Times New Roman" w:cs="Times New Roman"/>
                <w:b/>
                <w:bCs/>
                <w:lang w:val="en-GB"/>
              </w:rPr>
            </w:pPr>
          </w:p>
          <w:p w14:paraId="5EC5D81E" w14:textId="77777777" w:rsidR="00434D24" w:rsidRPr="00DB4A54" w:rsidRDefault="00434D24" w:rsidP="0021651B">
            <w:pPr>
              <w:spacing w:after="0" w:line="240" w:lineRule="auto"/>
              <w:rPr>
                <w:rFonts w:ascii="Times New Roman" w:hAnsi="Times New Roman" w:cs="Times New Roman"/>
                <w:b/>
                <w:bCs/>
                <w:lang w:val="en-GB"/>
              </w:rPr>
            </w:pPr>
          </w:p>
          <w:p w14:paraId="6700D83A" w14:textId="77777777" w:rsidR="00434D24" w:rsidRPr="00DB4A54" w:rsidRDefault="00434D24" w:rsidP="0021651B">
            <w:pPr>
              <w:spacing w:after="0" w:line="240" w:lineRule="auto"/>
              <w:rPr>
                <w:rFonts w:ascii="Times New Roman" w:hAnsi="Times New Roman" w:cs="Times New Roman"/>
                <w:b/>
                <w:bCs/>
                <w:lang w:val="en-GB"/>
              </w:rPr>
            </w:pPr>
          </w:p>
          <w:p w14:paraId="4C740D25" w14:textId="77777777" w:rsidR="00F3683B" w:rsidRDefault="00F3683B" w:rsidP="0021651B">
            <w:pPr>
              <w:spacing w:after="0" w:line="240" w:lineRule="auto"/>
              <w:rPr>
                <w:rFonts w:ascii="Times New Roman" w:hAnsi="Times New Roman" w:cs="Times New Roman"/>
                <w:b/>
                <w:bCs/>
                <w:lang w:val="en-GB"/>
              </w:rPr>
            </w:pPr>
          </w:p>
          <w:p w14:paraId="11F60351" w14:textId="77777777" w:rsidR="00F3683B" w:rsidRDefault="00F3683B" w:rsidP="0021651B">
            <w:pPr>
              <w:spacing w:after="0" w:line="240" w:lineRule="auto"/>
              <w:rPr>
                <w:rFonts w:ascii="Times New Roman" w:hAnsi="Times New Roman" w:cs="Times New Roman"/>
                <w:b/>
                <w:bCs/>
                <w:lang w:val="en-GB"/>
              </w:rPr>
            </w:pPr>
          </w:p>
          <w:p w14:paraId="1CF36A97" w14:textId="77777777" w:rsidR="00F3683B" w:rsidRDefault="00F3683B" w:rsidP="0021651B">
            <w:pPr>
              <w:spacing w:after="0" w:line="240" w:lineRule="auto"/>
              <w:rPr>
                <w:rFonts w:ascii="Times New Roman" w:hAnsi="Times New Roman" w:cs="Times New Roman"/>
                <w:b/>
                <w:bCs/>
                <w:lang w:val="en-GB"/>
              </w:rPr>
            </w:pPr>
          </w:p>
          <w:p w14:paraId="3C290827" w14:textId="77777777" w:rsidR="00F3683B" w:rsidRDefault="00F3683B" w:rsidP="0021651B">
            <w:pPr>
              <w:spacing w:after="0" w:line="240" w:lineRule="auto"/>
              <w:rPr>
                <w:rFonts w:ascii="Times New Roman" w:hAnsi="Times New Roman" w:cs="Times New Roman"/>
                <w:b/>
                <w:bCs/>
                <w:lang w:val="en-GB"/>
              </w:rPr>
            </w:pPr>
          </w:p>
          <w:p w14:paraId="38517A28" w14:textId="77777777" w:rsidR="00F3683B" w:rsidRDefault="00F3683B" w:rsidP="0021651B">
            <w:pPr>
              <w:spacing w:after="0" w:line="240" w:lineRule="auto"/>
              <w:rPr>
                <w:rFonts w:ascii="Times New Roman" w:hAnsi="Times New Roman" w:cs="Times New Roman"/>
                <w:b/>
                <w:bCs/>
                <w:lang w:val="en-GB"/>
              </w:rPr>
            </w:pPr>
          </w:p>
          <w:p w14:paraId="1F3FB084" w14:textId="77777777" w:rsidR="00F3683B" w:rsidRDefault="00F3683B" w:rsidP="0021651B">
            <w:pPr>
              <w:spacing w:after="0" w:line="240" w:lineRule="auto"/>
              <w:rPr>
                <w:rFonts w:ascii="Times New Roman" w:hAnsi="Times New Roman" w:cs="Times New Roman"/>
                <w:b/>
                <w:bCs/>
                <w:lang w:val="en-GB"/>
              </w:rPr>
            </w:pPr>
          </w:p>
          <w:p w14:paraId="2AF6F4C4" w14:textId="77777777" w:rsidR="00F3683B" w:rsidRDefault="00F3683B" w:rsidP="0021651B">
            <w:pPr>
              <w:spacing w:after="0" w:line="240" w:lineRule="auto"/>
              <w:rPr>
                <w:rFonts w:ascii="Times New Roman" w:hAnsi="Times New Roman" w:cs="Times New Roman"/>
                <w:b/>
                <w:bCs/>
                <w:lang w:val="en-GB"/>
              </w:rPr>
            </w:pPr>
          </w:p>
          <w:p w14:paraId="557D9C58" w14:textId="77777777" w:rsidR="00F3683B" w:rsidRDefault="00F3683B" w:rsidP="0021651B">
            <w:pPr>
              <w:spacing w:after="0" w:line="240" w:lineRule="auto"/>
              <w:rPr>
                <w:rFonts w:ascii="Times New Roman" w:hAnsi="Times New Roman" w:cs="Times New Roman"/>
                <w:b/>
                <w:bCs/>
                <w:lang w:val="en-GB"/>
              </w:rPr>
            </w:pPr>
          </w:p>
          <w:p w14:paraId="10A0196D" w14:textId="77777777" w:rsidR="00F3683B" w:rsidRDefault="00F3683B" w:rsidP="0021651B">
            <w:pPr>
              <w:spacing w:after="0" w:line="240" w:lineRule="auto"/>
              <w:rPr>
                <w:rFonts w:ascii="Times New Roman" w:hAnsi="Times New Roman" w:cs="Times New Roman"/>
                <w:b/>
                <w:bCs/>
                <w:lang w:val="en-GB"/>
              </w:rPr>
            </w:pPr>
          </w:p>
          <w:p w14:paraId="2CB2BE36" w14:textId="77777777" w:rsidR="00F3683B" w:rsidRDefault="00F3683B" w:rsidP="0021651B">
            <w:pPr>
              <w:spacing w:after="0" w:line="240" w:lineRule="auto"/>
              <w:rPr>
                <w:rFonts w:ascii="Times New Roman" w:hAnsi="Times New Roman" w:cs="Times New Roman"/>
                <w:b/>
                <w:bCs/>
                <w:lang w:val="en-GB"/>
              </w:rPr>
            </w:pPr>
          </w:p>
          <w:p w14:paraId="5C9626C3" w14:textId="77777777" w:rsidR="00F3683B" w:rsidRDefault="00F3683B" w:rsidP="0021651B">
            <w:pPr>
              <w:spacing w:after="0" w:line="240" w:lineRule="auto"/>
              <w:rPr>
                <w:rFonts w:ascii="Times New Roman" w:hAnsi="Times New Roman" w:cs="Times New Roman"/>
                <w:b/>
                <w:bCs/>
                <w:lang w:val="en-GB"/>
              </w:rPr>
            </w:pPr>
          </w:p>
          <w:p w14:paraId="217CDD50" w14:textId="77777777" w:rsidR="00F3683B" w:rsidRDefault="00F3683B" w:rsidP="0021651B">
            <w:pPr>
              <w:spacing w:after="0" w:line="240" w:lineRule="auto"/>
              <w:rPr>
                <w:rFonts w:ascii="Times New Roman" w:hAnsi="Times New Roman" w:cs="Times New Roman"/>
                <w:b/>
                <w:bCs/>
                <w:lang w:val="en-GB"/>
              </w:rPr>
            </w:pPr>
          </w:p>
          <w:p w14:paraId="7B186D0B" w14:textId="77777777" w:rsidR="00F3683B" w:rsidRDefault="00F3683B" w:rsidP="0021651B">
            <w:pPr>
              <w:spacing w:after="0" w:line="240" w:lineRule="auto"/>
              <w:rPr>
                <w:rFonts w:ascii="Times New Roman" w:hAnsi="Times New Roman" w:cs="Times New Roman"/>
                <w:b/>
                <w:bCs/>
                <w:lang w:val="en-GB"/>
              </w:rPr>
            </w:pPr>
          </w:p>
          <w:p w14:paraId="1B10B78A" w14:textId="77777777" w:rsidR="00F3683B" w:rsidRDefault="00F3683B" w:rsidP="0021651B">
            <w:pPr>
              <w:spacing w:after="0" w:line="240" w:lineRule="auto"/>
              <w:rPr>
                <w:rFonts w:ascii="Times New Roman" w:hAnsi="Times New Roman" w:cs="Times New Roman"/>
                <w:b/>
                <w:bCs/>
                <w:lang w:val="en-GB"/>
              </w:rPr>
            </w:pPr>
          </w:p>
          <w:p w14:paraId="0CAB49EA" w14:textId="77777777" w:rsidR="00F3683B" w:rsidRDefault="00F3683B" w:rsidP="0021651B">
            <w:pPr>
              <w:spacing w:after="0" w:line="240" w:lineRule="auto"/>
              <w:rPr>
                <w:rFonts w:ascii="Times New Roman" w:hAnsi="Times New Roman" w:cs="Times New Roman"/>
                <w:b/>
                <w:bCs/>
                <w:lang w:val="en-GB"/>
              </w:rPr>
            </w:pPr>
          </w:p>
          <w:p w14:paraId="6E690CB7" w14:textId="77777777" w:rsidR="00F3683B" w:rsidRDefault="00F3683B" w:rsidP="0021651B">
            <w:pPr>
              <w:spacing w:after="0" w:line="240" w:lineRule="auto"/>
              <w:rPr>
                <w:rFonts w:ascii="Times New Roman" w:hAnsi="Times New Roman" w:cs="Times New Roman"/>
                <w:b/>
                <w:bCs/>
                <w:lang w:val="en-GB"/>
              </w:rPr>
            </w:pPr>
          </w:p>
          <w:p w14:paraId="2BAA8DF2" w14:textId="77777777" w:rsidR="00F3683B" w:rsidRDefault="00F3683B" w:rsidP="0021651B">
            <w:pPr>
              <w:spacing w:after="0" w:line="240" w:lineRule="auto"/>
              <w:rPr>
                <w:rFonts w:ascii="Times New Roman" w:hAnsi="Times New Roman" w:cs="Times New Roman"/>
                <w:b/>
                <w:bCs/>
                <w:lang w:val="en-GB"/>
              </w:rPr>
            </w:pPr>
          </w:p>
          <w:p w14:paraId="29ECB755" w14:textId="77777777" w:rsidR="00F3683B" w:rsidRDefault="00F3683B" w:rsidP="0021651B">
            <w:pPr>
              <w:spacing w:after="0" w:line="240" w:lineRule="auto"/>
              <w:rPr>
                <w:rFonts w:ascii="Times New Roman" w:hAnsi="Times New Roman" w:cs="Times New Roman"/>
                <w:b/>
                <w:bCs/>
                <w:lang w:val="en-GB"/>
              </w:rPr>
            </w:pPr>
          </w:p>
          <w:p w14:paraId="3001368E" w14:textId="77777777" w:rsidR="00F3683B" w:rsidRDefault="00F3683B" w:rsidP="0021651B">
            <w:pPr>
              <w:spacing w:after="0" w:line="240" w:lineRule="auto"/>
              <w:rPr>
                <w:rFonts w:ascii="Times New Roman" w:hAnsi="Times New Roman" w:cs="Times New Roman"/>
                <w:b/>
                <w:bCs/>
                <w:lang w:val="en-GB"/>
              </w:rPr>
            </w:pPr>
          </w:p>
          <w:p w14:paraId="40AF7B2D" w14:textId="3996B9F5" w:rsidR="00434D24" w:rsidRPr="00DB4A54" w:rsidRDefault="00434D24" w:rsidP="0021651B">
            <w:pPr>
              <w:spacing w:after="0" w:line="240" w:lineRule="auto"/>
              <w:rPr>
                <w:rFonts w:ascii="Times New Roman" w:hAnsi="Times New Roman" w:cs="Times New Roman"/>
                <w:b/>
                <w:bCs/>
                <w:lang w:val="en-GB"/>
              </w:rPr>
            </w:pPr>
            <w:r w:rsidRPr="00DB4A54">
              <w:rPr>
                <w:rFonts w:ascii="Times New Roman" w:hAnsi="Times New Roman" w:cs="Times New Roman"/>
                <w:b/>
                <w:bCs/>
                <w:lang w:val="en-GB"/>
              </w:rPr>
              <w:t xml:space="preserve">Art. </w:t>
            </w:r>
            <w:r w:rsidR="00E8465C" w:rsidRPr="00DB4A54">
              <w:rPr>
                <w:rFonts w:ascii="Times New Roman" w:hAnsi="Times New Roman" w:cs="Times New Roman"/>
                <w:b/>
                <w:bCs/>
                <w:lang w:val="en-GB"/>
              </w:rPr>
              <w:t>4</w:t>
            </w:r>
            <w:r w:rsidR="005A02F7" w:rsidRPr="00DB4A54">
              <w:rPr>
                <w:rFonts w:ascii="Times New Roman" w:hAnsi="Times New Roman" w:cs="Times New Roman"/>
                <w:b/>
                <w:bCs/>
                <w:lang w:val="en-GB"/>
              </w:rPr>
              <w:t>2</w:t>
            </w:r>
            <w:r w:rsidR="0093769A" w:rsidRPr="00DB4A54">
              <w:rPr>
                <w:rFonts w:ascii="Times New Roman" w:hAnsi="Times New Roman" w:cs="Times New Roman"/>
                <w:b/>
                <w:bCs/>
                <w:lang w:val="en-GB"/>
              </w:rPr>
              <w:t xml:space="preserve"> </w:t>
            </w:r>
          </w:p>
          <w:p w14:paraId="27154910" w14:textId="77777777" w:rsidR="00434D24" w:rsidRPr="00DB4A54" w:rsidRDefault="00434D24" w:rsidP="0021651B">
            <w:pPr>
              <w:spacing w:after="0" w:line="240" w:lineRule="auto"/>
              <w:rPr>
                <w:rFonts w:ascii="Times New Roman" w:hAnsi="Times New Roman" w:cs="Times New Roman"/>
                <w:b/>
                <w:bCs/>
                <w:lang w:val="en-GB"/>
              </w:rPr>
            </w:pPr>
          </w:p>
          <w:p w14:paraId="4DF000C9" w14:textId="77777777" w:rsidR="00C200E2" w:rsidRPr="00DB4A54" w:rsidRDefault="00C200E2" w:rsidP="0021651B">
            <w:pPr>
              <w:spacing w:after="0" w:line="240" w:lineRule="auto"/>
              <w:rPr>
                <w:rFonts w:ascii="Times New Roman" w:hAnsi="Times New Roman" w:cs="Times New Roman"/>
                <w:b/>
                <w:bCs/>
                <w:lang w:val="en-GB"/>
              </w:rPr>
            </w:pPr>
          </w:p>
          <w:p w14:paraId="3CF596FD" w14:textId="77777777" w:rsidR="00C200E2" w:rsidRPr="00DB4A54" w:rsidRDefault="00C200E2" w:rsidP="0021651B">
            <w:pPr>
              <w:spacing w:after="0" w:line="240" w:lineRule="auto"/>
              <w:rPr>
                <w:rFonts w:ascii="Times New Roman" w:hAnsi="Times New Roman" w:cs="Times New Roman"/>
                <w:b/>
                <w:bCs/>
                <w:lang w:val="en-GB"/>
              </w:rPr>
            </w:pPr>
          </w:p>
          <w:p w14:paraId="1D25A887" w14:textId="77777777" w:rsidR="00C200E2" w:rsidRPr="00DB4A54" w:rsidRDefault="00C200E2" w:rsidP="0021651B">
            <w:pPr>
              <w:spacing w:after="0" w:line="240" w:lineRule="auto"/>
              <w:rPr>
                <w:rFonts w:ascii="Times New Roman" w:hAnsi="Times New Roman" w:cs="Times New Roman"/>
                <w:b/>
                <w:bCs/>
                <w:lang w:val="en-GB"/>
              </w:rPr>
            </w:pPr>
          </w:p>
          <w:p w14:paraId="619F5701" w14:textId="77777777" w:rsidR="00C200E2" w:rsidRPr="00DB4A54" w:rsidRDefault="00C200E2" w:rsidP="0021651B">
            <w:pPr>
              <w:spacing w:after="0" w:line="240" w:lineRule="auto"/>
              <w:rPr>
                <w:rFonts w:ascii="Times New Roman" w:hAnsi="Times New Roman" w:cs="Times New Roman"/>
                <w:b/>
                <w:bCs/>
                <w:lang w:val="en-GB"/>
              </w:rPr>
            </w:pPr>
          </w:p>
          <w:p w14:paraId="1037DF27" w14:textId="77777777" w:rsidR="00C200E2" w:rsidRPr="00DB4A54" w:rsidRDefault="00C200E2" w:rsidP="0021651B">
            <w:pPr>
              <w:spacing w:after="0" w:line="240" w:lineRule="auto"/>
              <w:rPr>
                <w:rFonts w:ascii="Times New Roman" w:hAnsi="Times New Roman" w:cs="Times New Roman"/>
                <w:b/>
                <w:bCs/>
                <w:lang w:val="en-GB"/>
              </w:rPr>
            </w:pPr>
          </w:p>
          <w:p w14:paraId="78F9F5F5" w14:textId="77777777" w:rsidR="00D4093D" w:rsidRPr="00DB4A54" w:rsidRDefault="00D4093D" w:rsidP="0021651B">
            <w:pPr>
              <w:spacing w:after="0" w:line="240" w:lineRule="auto"/>
              <w:rPr>
                <w:rFonts w:ascii="Times New Roman" w:hAnsi="Times New Roman" w:cs="Times New Roman"/>
                <w:b/>
                <w:bCs/>
                <w:lang w:val="en-GB"/>
              </w:rPr>
            </w:pPr>
          </w:p>
          <w:p w14:paraId="063220AF" w14:textId="77777777" w:rsidR="00CB0D90" w:rsidRPr="00DB4A54" w:rsidRDefault="00CB0D90" w:rsidP="0021651B">
            <w:pPr>
              <w:spacing w:after="0" w:line="240" w:lineRule="auto"/>
              <w:rPr>
                <w:rFonts w:ascii="Times New Roman" w:hAnsi="Times New Roman" w:cs="Times New Roman"/>
                <w:b/>
                <w:bCs/>
                <w:lang w:val="en-GB"/>
              </w:rPr>
            </w:pPr>
          </w:p>
          <w:p w14:paraId="7C483551" w14:textId="77777777" w:rsidR="00CB0D90" w:rsidRPr="00DB4A54" w:rsidRDefault="00CB0D90" w:rsidP="0021651B">
            <w:pPr>
              <w:spacing w:after="0" w:line="240" w:lineRule="auto"/>
              <w:rPr>
                <w:rFonts w:ascii="Times New Roman" w:hAnsi="Times New Roman" w:cs="Times New Roman"/>
                <w:b/>
                <w:bCs/>
                <w:lang w:val="en-GB"/>
              </w:rPr>
            </w:pPr>
          </w:p>
          <w:p w14:paraId="1C7F2F58" w14:textId="77777777" w:rsidR="00CB0D90" w:rsidRPr="00DB4A54" w:rsidRDefault="00CB0D90" w:rsidP="0021651B">
            <w:pPr>
              <w:spacing w:after="0" w:line="240" w:lineRule="auto"/>
              <w:rPr>
                <w:rFonts w:ascii="Times New Roman" w:hAnsi="Times New Roman" w:cs="Times New Roman"/>
                <w:b/>
                <w:bCs/>
                <w:lang w:val="en-GB"/>
              </w:rPr>
            </w:pPr>
          </w:p>
          <w:p w14:paraId="25529C39" w14:textId="77777777" w:rsidR="00CB0D90" w:rsidRPr="00DB4A54" w:rsidRDefault="00CB0D90" w:rsidP="0021651B">
            <w:pPr>
              <w:spacing w:after="0" w:line="240" w:lineRule="auto"/>
              <w:rPr>
                <w:rFonts w:ascii="Times New Roman" w:hAnsi="Times New Roman" w:cs="Times New Roman"/>
                <w:b/>
                <w:bCs/>
                <w:lang w:val="en-GB"/>
              </w:rPr>
            </w:pPr>
          </w:p>
          <w:p w14:paraId="48471BE7" w14:textId="77777777" w:rsidR="00CB0D90" w:rsidRPr="00DB4A54" w:rsidRDefault="00CB0D90" w:rsidP="0021651B">
            <w:pPr>
              <w:spacing w:after="0" w:line="240" w:lineRule="auto"/>
              <w:rPr>
                <w:rFonts w:ascii="Times New Roman" w:hAnsi="Times New Roman" w:cs="Times New Roman"/>
                <w:b/>
                <w:bCs/>
                <w:lang w:val="en-GB"/>
              </w:rPr>
            </w:pPr>
          </w:p>
          <w:p w14:paraId="3B2F36B1" w14:textId="77777777" w:rsidR="0093769A" w:rsidRPr="00DB4A54" w:rsidRDefault="0093769A" w:rsidP="0021651B">
            <w:pPr>
              <w:spacing w:after="0" w:line="240" w:lineRule="auto"/>
              <w:rPr>
                <w:rFonts w:ascii="Times New Roman" w:hAnsi="Times New Roman" w:cs="Times New Roman"/>
                <w:b/>
                <w:bCs/>
                <w:lang w:val="en-GB"/>
              </w:rPr>
            </w:pPr>
          </w:p>
          <w:p w14:paraId="25AF3366" w14:textId="77777777" w:rsidR="0093769A" w:rsidRPr="00DB4A54" w:rsidRDefault="0093769A" w:rsidP="0021651B">
            <w:pPr>
              <w:spacing w:after="0" w:line="240" w:lineRule="auto"/>
              <w:rPr>
                <w:rFonts w:ascii="Times New Roman" w:hAnsi="Times New Roman" w:cs="Times New Roman"/>
                <w:b/>
                <w:bCs/>
                <w:lang w:val="en-GB"/>
              </w:rPr>
            </w:pPr>
          </w:p>
          <w:p w14:paraId="02CBDAD9" w14:textId="77777777" w:rsidR="0093769A" w:rsidRPr="00DB4A54" w:rsidRDefault="0093769A" w:rsidP="0021651B">
            <w:pPr>
              <w:spacing w:after="0" w:line="240" w:lineRule="auto"/>
              <w:rPr>
                <w:rFonts w:ascii="Times New Roman" w:hAnsi="Times New Roman" w:cs="Times New Roman"/>
                <w:b/>
                <w:bCs/>
                <w:lang w:val="en-GB"/>
              </w:rPr>
            </w:pPr>
          </w:p>
          <w:p w14:paraId="3A70713B" w14:textId="77777777" w:rsidR="00F21315" w:rsidRPr="00DB4A54" w:rsidRDefault="00F21315" w:rsidP="0021651B">
            <w:pPr>
              <w:spacing w:after="0" w:line="240" w:lineRule="auto"/>
              <w:rPr>
                <w:rFonts w:ascii="Times New Roman" w:hAnsi="Times New Roman" w:cs="Times New Roman"/>
                <w:b/>
                <w:bCs/>
                <w:lang w:val="en-GB"/>
              </w:rPr>
            </w:pPr>
          </w:p>
          <w:p w14:paraId="609AE217" w14:textId="77777777" w:rsidR="00F21315" w:rsidRPr="00DB4A54" w:rsidRDefault="00F21315" w:rsidP="0021651B">
            <w:pPr>
              <w:spacing w:after="0" w:line="240" w:lineRule="auto"/>
              <w:rPr>
                <w:rFonts w:ascii="Times New Roman" w:hAnsi="Times New Roman" w:cs="Times New Roman"/>
                <w:b/>
                <w:bCs/>
                <w:lang w:val="en-GB"/>
              </w:rPr>
            </w:pPr>
          </w:p>
          <w:p w14:paraId="2CDFB0C7" w14:textId="77777777" w:rsidR="00F21315" w:rsidRPr="00DB4A54" w:rsidRDefault="00F21315" w:rsidP="0021651B">
            <w:pPr>
              <w:spacing w:after="0" w:line="240" w:lineRule="auto"/>
              <w:rPr>
                <w:rFonts w:ascii="Times New Roman" w:hAnsi="Times New Roman" w:cs="Times New Roman"/>
                <w:b/>
                <w:bCs/>
                <w:lang w:val="en-GB"/>
              </w:rPr>
            </w:pPr>
          </w:p>
          <w:p w14:paraId="11302548" w14:textId="77777777" w:rsidR="00F21315" w:rsidRPr="00DB4A54" w:rsidRDefault="00F21315" w:rsidP="0021651B">
            <w:pPr>
              <w:spacing w:after="0" w:line="240" w:lineRule="auto"/>
              <w:rPr>
                <w:rFonts w:ascii="Times New Roman" w:hAnsi="Times New Roman" w:cs="Times New Roman"/>
                <w:b/>
                <w:bCs/>
                <w:lang w:val="en-GB"/>
              </w:rPr>
            </w:pPr>
          </w:p>
          <w:p w14:paraId="131A7CE2" w14:textId="77777777" w:rsidR="00F21315" w:rsidRPr="00DB4A54" w:rsidRDefault="00F21315" w:rsidP="0021651B">
            <w:pPr>
              <w:spacing w:after="0" w:line="240" w:lineRule="auto"/>
              <w:rPr>
                <w:rFonts w:ascii="Times New Roman" w:hAnsi="Times New Roman" w:cs="Times New Roman"/>
                <w:b/>
                <w:bCs/>
                <w:lang w:val="en-GB"/>
              </w:rPr>
            </w:pPr>
          </w:p>
          <w:p w14:paraId="756C8E20" w14:textId="77777777" w:rsidR="00F21315" w:rsidRPr="00DB4A54" w:rsidRDefault="00F21315" w:rsidP="0021651B">
            <w:pPr>
              <w:spacing w:after="0" w:line="240" w:lineRule="auto"/>
              <w:rPr>
                <w:rFonts w:ascii="Times New Roman" w:hAnsi="Times New Roman" w:cs="Times New Roman"/>
                <w:b/>
                <w:bCs/>
                <w:lang w:val="en-GB"/>
              </w:rPr>
            </w:pPr>
          </w:p>
          <w:p w14:paraId="5C38E662" w14:textId="77777777" w:rsidR="00F21315" w:rsidRPr="00DB4A54" w:rsidRDefault="00F21315" w:rsidP="0021651B">
            <w:pPr>
              <w:spacing w:after="0" w:line="240" w:lineRule="auto"/>
              <w:rPr>
                <w:rFonts w:ascii="Times New Roman" w:hAnsi="Times New Roman" w:cs="Times New Roman"/>
                <w:b/>
                <w:bCs/>
                <w:lang w:val="en-GB"/>
              </w:rPr>
            </w:pPr>
          </w:p>
          <w:p w14:paraId="129B1170" w14:textId="77777777" w:rsidR="00F21315" w:rsidRPr="00DB4A54" w:rsidRDefault="00F21315" w:rsidP="0021651B">
            <w:pPr>
              <w:spacing w:after="0" w:line="240" w:lineRule="auto"/>
              <w:rPr>
                <w:rFonts w:ascii="Times New Roman" w:hAnsi="Times New Roman" w:cs="Times New Roman"/>
                <w:b/>
                <w:bCs/>
                <w:lang w:val="en-GB"/>
              </w:rPr>
            </w:pPr>
          </w:p>
          <w:p w14:paraId="2891E738" w14:textId="77777777" w:rsidR="00C842D1" w:rsidRPr="00DB4A54" w:rsidRDefault="00C842D1" w:rsidP="0021651B">
            <w:pPr>
              <w:spacing w:after="0" w:line="240" w:lineRule="auto"/>
              <w:rPr>
                <w:rFonts w:ascii="Times New Roman" w:hAnsi="Times New Roman" w:cs="Times New Roman"/>
                <w:b/>
                <w:bCs/>
                <w:lang w:val="en-GB"/>
              </w:rPr>
            </w:pPr>
          </w:p>
          <w:p w14:paraId="6032AC2F" w14:textId="77777777" w:rsidR="00FF7B50" w:rsidRPr="00DB4A54" w:rsidRDefault="00FF7B50" w:rsidP="0021651B">
            <w:pPr>
              <w:spacing w:after="0" w:line="240" w:lineRule="auto"/>
              <w:rPr>
                <w:rFonts w:ascii="Times New Roman" w:hAnsi="Times New Roman" w:cs="Times New Roman"/>
                <w:b/>
                <w:bCs/>
                <w:lang w:val="en-GB"/>
              </w:rPr>
            </w:pPr>
          </w:p>
          <w:p w14:paraId="37C4F3EF" w14:textId="77777777" w:rsidR="00514B76" w:rsidRPr="00DB4A54" w:rsidRDefault="00514B76" w:rsidP="0021651B">
            <w:pPr>
              <w:spacing w:after="0" w:line="240" w:lineRule="auto"/>
              <w:rPr>
                <w:rFonts w:ascii="Times New Roman" w:hAnsi="Times New Roman" w:cs="Times New Roman"/>
                <w:b/>
                <w:bCs/>
                <w:lang w:val="en-GB"/>
              </w:rPr>
            </w:pPr>
          </w:p>
          <w:p w14:paraId="31C0E7F3" w14:textId="77777777" w:rsidR="00514B76" w:rsidRPr="00DB4A54" w:rsidRDefault="00514B76" w:rsidP="0021651B">
            <w:pPr>
              <w:spacing w:after="0" w:line="240" w:lineRule="auto"/>
              <w:rPr>
                <w:rFonts w:ascii="Times New Roman" w:hAnsi="Times New Roman" w:cs="Times New Roman"/>
                <w:b/>
                <w:bCs/>
                <w:lang w:val="en-GB"/>
              </w:rPr>
            </w:pPr>
          </w:p>
          <w:p w14:paraId="1F5D2B97" w14:textId="77777777" w:rsidR="00514B76" w:rsidRPr="00DB4A54" w:rsidRDefault="00514B76" w:rsidP="0021651B">
            <w:pPr>
              <w:spacing w:after="0" w:line="240" w:lineRule="auto"/>
              <w:rPr>
                <w:rFonts w:ascii="Times New Roman" w:hAnsi="Times New Roman" w:cs="Times New Roman"/>
                <w:b/>
                <w:bCs/>
                <w:lang w:val="en-GB"/>
              </w:rPr>
            </w:pPr>
          </w:p>
          <w:p w14:paraId="37072A9E" w14:textId="77777777" w:rsidR="00514B76" w:rsidRPr="00DB4A54" w:rsidRDefault="00514B76" w:rsidP="0021651B">
            <w:pPr>
              <w:spacing w:after="0" w:line="240" w:lineRule="auto"/>
              <w:rPr>
                <w:rFonts w:ascii="Times New Roman" w:hAnsi="Times New Roman" w:cs="Times New Roman"/>
                <w:b/>
                <w:bCs/>
                <w:lang w:val="en-GB"/>
              </w:rPr>
            </w:pPr>
          </w:p>
          <w:p w14:paraId="34246794" w14:textId="77777777" w:rsidR="00514B76" w:rsidRPr="00DB4A54" w:rsidRDefault="00514B76" w:rsidP="0021651B">
            <w:pPr>
              <w:spacing w:after="0" w:line="240" w:lineRule="auto"/>
              <w:rPr>
                <w:rFonts w:ascii="Times New Roman" w:hAnsi="Times New Roman" w:cs="Times New Roman"/>
                <w:b/>
                <w:bCs/>
                <w:lang w:val="en-GB"/>
              </w:rPr>
            </w:pPr>
          </w:p>
          <w:p w14:paraId="546D6BA2" w14:textId="77777777" w:rsidR="00514B76" w:rsidRPr="00DB4A54" w:rsidRDefault="00514B76" w:rsidP="0021651B">
            <w:pPr>
              <w:spacing w:after="0" w:line="240" w:lineRule="auto"/>
              <w:rPr>
                <w:rFonts w:ascii="Times New Roman" w:hAnsi="Times New Roman" w:cs="Times New Roman"/>
                <w:b/>
                <w:bCs/>
                <w:lang w:val="en-GB"/>
              </w:rPr>
            </w:pPr>
          </w:p>
          <w:p w14:paraId="63966097" w14:textId="77777777" w:rsidR="00514B76" w:rsidRPr="00DB4A54" w:rsidRDefault="00514B76" w:rsidP="0021651B">
            <w:pPr>
              <w:spacing w:after="0" w:line="240" w:lineRule="auto"/>
              <w:rPr>
                <w:rFonts w:ascii="Times New Roman" w:hAnsi="Times New Roman" w:cs="Times New Roman"/>
                <w:b/>
                <w:bCs/>
                <w:lang w:val="en-GB"/>
              </w:rPr>
            </w:pPr>
          </w:p>
          <w:p w14:paraId="11856B6D" w14:textId="77777777" w:rsidR="00514B76" w:rsidRPr="00DB4A54" w:rsidRDefault="00514B76" w:rsidP="0021651B">
            <w:pPr>
              <w:spacing w:after="0" w:line="240" w:lineRule="auto"/>
              <w:rPr>
                <w:rFonts w:ascii="Times New Roman" w:hAnsi="Times New Roman" w:cs="Times New Roman"/>
                <w:b/>
                <w:bCs/>
                <w:lang w:val="en-GB"/>
              </w:rPr>
            </w:pPr>
          </w:p>
          <w:p w14:paraId="5A27F8C8" w14:textId="77777777" w:rsidR="00514B76" w:rsidRPr="00DB4A54" w:rsidRDefault="00514B76" w:rsidP="0021651B">
            <w:pPr>
              <w:spacing w:after="0" w:line="240" w:lineRule="auto"/>
              <w:rPr>
                <w:rFonts w:ascii="Times New Roman" w:hAnsi="Times New Roman" w:cs="Times New Roman"/>
                <w:b/>
                <w:bCs/>
                <w:lang w:val="en-GB"/>
              </w:rPr>
            </w:pPr>
          </w:p>
          <w:p w14:paraId="2928923D" w14:textId="77777777" w:rsidR="00514B76" w:rsidRDefault="00514B76" w:rsidP="0021651B">
            <w:pPr>
              <w:spacing w:after="0" w:line="240" w:lineRule="auto"/>
              <w:rPr>
                <w:rFonts w:ascii="Times New Roman" w:hAnsi="Times New Roman" w:cs="Times New Roman"/>
                <w:b/>
                <w:bCs/>
                <w:lang w:val="en-GB"/>
              </w:rPr>
            </w:pPr>
          </w:p>
          <w:p w14:paraId="44C2ED9F" w14:textId="77777777" w:rsidR="0013449D" w:rsidRDefault="0013449D" w:rsidP="0021651B">
            <w:pPr>
              <w:spacing w:after="0" w:line="240" w:lineRule="auto"/>
              <w:rPr>
                <w:rFonts w:ascii="Times New Roman" w:hAnsi="Times New Roman" w:cs="Times New Roman"/>
                <w:b/>
                <w:bCs/>
                <w:lang w:val="en-GB"/>
              </w:rPr>
            </w:pPr>
          </w:p>
          <w:p w14:paraId="1F63D390" w14:textId="77777777" w:rsidR="0013449D" w:rsidRPr="00DB4A54" w:rsidRDefault="0013449D" w:rsidP="0021651B">
            <w:pPr>
              <w:spacing w:after="0" w:line="240" w:lineRule="auto"/>
              <w:rPr>
                <w:rFonts w:ascii="Times New Roman" w:hAnsi="Times New Roman" w:cs="Times New Roman"/>
                <w:b/>
                <w:bCs/>
                <w:lang w:val="en-GB"/>
              </w:rPr>
            </w:pPr>
          </w:p>
          <w:p w14:paraId="4C8BD76A" w14:textId="147F0980" w:rsidR="00C200E2" w:rsidRPr="00DB4A54" w:rsidRDefault="00C200E2" w:rsidP="0021651B">
            <w:pPr>
              <w:spacing w:after="0" w:line="240" w:lineRule="auto"/>
              <w:rPr>
                <w:rFonts w:ascii="Times New Roman" w:hAnsi="Times New Roman" w:cs="Times New Roman"/>
                <w:b/>
                <w:bCs/>
                <w:lang w:val="en-GB"/>
              </w:rPr>
            </w:pPr>
            <w:r w:rsidRPr="00DB4A54">
              <w:rPr>
                <w:rFonts w:ascii="Times New Roman" w:hAnsi="Times New Roman" w:cs="Times New Roman"/>
                <w:b/>
                <w:bCs/>
                <w:lang w:val="en-GB"/>
              </w:rPr>
              <w:t>Art. 4</w:t>
            </w:r>
            <w:r w:rsidR="00F21315" w:rsidRPr="00DB4A54">
              <w:rPr>
                <w:rFonts w:ascii="Times New Roman" w:hAnsi="Times New Roman" w:cs="Times New Roman"/>
                <w:b/>
                <w:bCs/>
                <w:lang w:val="en-GB"/>
              </w:rPr>
              <w:t>3</w:t>
            </w:r>
          </w:p>
          <w:p w14:paraId="07B2E291" w14:textId="77777777" w:rsidR="000D5A33" w:rsidRPr="00DB4A54" w:rsidRDefault="000D5A33" w:rsidP="0021651B">
            <w:pPr>
              <w:spacing w:after="0" w:line="240" w:lineRule="auto"/>
              <w:rPr>
                <w:rFonts w:ascii="Times New Roman" w:hAnsi="Times New Roman" w:cs="Times New Roman"/>
                <w:b/>
                <w:bCs/>
                <w:lang w:val="en-GB"/>
              </w:rPr>
            </w:pPr>
          </w:p>
          <w:p w14:paraId="4C951915" w14:textId="77777777" w:rsidR="000D5A33" w:rsidRPr="00DB4A54" w:rsidRDefault="000D5A33" w:rsidP="0021651B">
            <w:pPr>
              <w:spacing w:after="0" w:line="240" w:lineRule="auto"/>
              <w:rPr>
                <w:rFonts w:ascii="Times New Roman" w:hAnsi="Times New Roman" w:cs="Times New Roman"/>
                <w:b/>
                <w:bCs/>
                <w:lang w:val="en-GB"/>
              </w:rPr>
            </w:pPr>
          </w:p>
          <w:p w14:paraId="2B5990C0" w14:textId="77777777" w:rsidR="000D5A33" w:rsidRPr="00DB4A54" w:rsidRDefault="000D5A33" w:rsidP="0021651B">
            <w:pPr>
              <w:spacing w:after="0" w:line="240" w:lineRule="auto"/>
              <w:rPr>
                <w:rFonts w:ascii="Times New Roman" w:hAnsi="Times New Roman" w:cs="Times New Roman"/>
                <w:b/>
                <w:bCs/>
                <w:lang w:val="en-GB"/>
              </w:rPr>
            </w:pPr>
          </w:p>
          <w:p w14:paraId="3CF4A2C1" w14:textId="77777777" w:rsidR="000D5A33" w:rsidRPr="00DB4A54" w:rsidRDefault="000D5A33" w:rsidP="0021651B">
            <w:pPr>
              <w:spacing w:after="0" w:line="240" w:lineRule="auto"/>
              <w:rPr>
                <w:rFonts w:ascii="Times New Roman" w:hAnsi="Times New Roman" w:cs="Times New Roman"/>
                <w:b/>
                <w:bCs/>
                <w:lang w:val="en-GB"/>
              </w:rPr>
            </w:pPr>
          </w:p>
          <w:p w14:paraId="27488384" w14:textId="77777777" w:rsidR="000D5A33" w:rsidRPr="00DB4A54" w:rsidRDefault="000D5A33" w:rsidP="0021651B">
            <w:pPr>
              <w:spacing w:after="0" w:line="240" w:lineRule="auto"/>
              <w:rPr>
                <w:rFonts w:ascii="Times New Roman" w:hAnsi="Times New Roman" w:cs="Times New Roman"/>
                <w:b/>
                <w:bCs/>
                <w:lang w:val="en-GB"/>
              </w:rPr>
            </w:pPr>
          </w:p>
          <w:p w14:paraId="6B77B694" w14:textId="77777777" w:rsidR="000D5A33" w:rsidRPr="00DB4A54" w:rsidRDefault="000D5A33" w:rsidP="0021651B">
            <w:pPr>
              <w:spacing w:after="0" w:line="240" w:lineRule="auto"/>
              <w:rPr>
                <w:rFonts w:ascii="Times New Roman" w:hAnsi="Times New Roman" w:cs="Times New Roman"/>
                <w:b/>
                <w:bCs/>
                <w:lang w:val="en-GB"/>
              </w:rPr>
            </w:pPr>
          </w:p>
          <w:p w14:paraId="3BC11DBE" w14:textId="77777777" w:rsidR="000D5A33" w:rsidRPr="00DB4A54" w:rsidRDefault="000D5A33" w:rsidP="0021651B">
            <w:pPr>
              <w:spacing w:after="0" w:line="240" w:lineRule="auto"/>
              <w:rPr>
                <w:rFonts w:ascii="Times New Roman" w:hAnsi="Times New Roman" w:cs="Times New Roman"/>
                <w:b/>
                <w:bCs/>
                <w:lang w:val="en-GB"/>
              </w:rPr>
            </w:pPr>
          </w:p>
          <w:p w14:paraId="384942C8" w14:textId="77777777" w:rsidR="000D5A33" w:rsidRPr="00DB4A54" w:rsidRDefault="000D5A33" w:rsidP="0021651B">
            <w:pPr>
              <w:spacing w:after="0" w:line="240" w:lineRule="auto"/>
              <w:rPr>
                <w:rFonts w:ascii="Times New Roman" w:hAnsi="Times New Roman" w:cs="Times New Roman"/>
                <w:b/>
                <w:bCs/>
                <w:lang w:val="en-GB"/>
              </w:rPr>
            </w:pPr>
          </w:p>
          <w:p w14:paraId="06408227" w14:textId="77777777" w:rsidR="00CD1664" w:rsidRPr="00DB4A54" w:rsidRDefault="00CD1664" w:rsidP="00F21315">
            <w:pPr>
              <w:spacing w:after="0" w:line="240" w:lineRule="auto"/>
              <w:rPr>
                <w:rFonts w:ascii="Times New Roman" w:hAnsi="Times New Roman" w:cs="Times New Roman"/>
                <w:b/>
                <w:bCs/>
                <w:lang w:val="en-GB"/>
              </w:rPr>
            </w:pPr>
          </w:p>
          <w:p w14:paraId="4C35A952" w14:textId="46780ABB" w:rsidR="00F21315" w:rsidRPr="00DB4A54" w:rsidRDefault="00F21315" w:rsidP="00F21315">
            <w:pPr>
              <w:spacing w:after="0" w:line="240" w:lineRule="auto"/>
              <w:rPr>
                <w:rFonts w:ascii="Times New Roman" w:hAnsi="Times New Roman" w:cs="Times New Roman"/>
                <w:b/>
                <w:bCs/>
                <w:lang w:val="en-GB"/>
              </w:rPr>
            </w:pPr>
            <w:r w:rsidRPr="00DB4A54">
              <w:rPr>
                <w:rFonts w:ascii="Times New Roman" w:hAnsi="Times New Roman" w:cs="Times New Roman"/>
                <w:b/>
                <w:bCs/>
                <w:lang w:val="en-GB"/>
              </w:rPr>
              <w:t>Art. 44</w:t>
            </w:r>
          </w:p>
          <w:p w14:paraId="45BFB7B9" w14:textId="77777777" w:rsidR="000D5A33" w:rsidRPr="00DB4A54" w:rsidRDefault="000D5A33" w:rsidP="0021651B">
            <w:pPr>
              <w:spacing w:after="0" w:line="240" w:lineRule="auto"/>
              <w:rPr>
                <w:rFonts w:ascii="Times New Roman" w:hAnsi="Times New Roman" w:cs="Times New Roman"/>
                <w:b/>
                <w:bCs/>
                <w:lang w:val="en-GB"/>
              </w:rPr>
            </w:pPr>
          </w:p>
          <w:p w14:paraId="52C190BE" w14:textId="77777777" w:rsidR="000D5A33" w:rsidRPr="00DB4A54" w:rsidRDefault="000D5A33" w:rsidP="0021651B">
            <w:pPr>
              <w:spacing w:after="0" w:line="240" w:lineRule="auto"/>
              <w:rPr>
                <w:rFonts w:ascii="Times New Roman" w:hAnsi="Times New Roman" w:cs="Times New Roman"/>
                <w:b/>
                <w:bCs/>
                <w:lang w:val="en-GB"/>
              </w:rPr>
            </w:pPr>
          </w:p>
          <w:p w14:paraId="6BB554D1" w14:textId="77777777" w:rsidR="000D5A33" w:rsidRPr="00DB4A54" w:rsidRDefault="000D5A33" w:rsidP="0021651B">
            <w:pPr>
              <w:spacing w:after="0" w:line="240" w:lineRule="auto"/>
              <w:rPr>
                <w:rFonts w:ascii="Times New Roman" w:hAnsi="Times New Roman" w:cs="Times New Roman"/>
                <w:b/>
                <w:bCs/>
                <w:lang w:val="en-GB"/>
              </w:rPr>
            </w:pPr>
          </w:p>
          <w:p w14:paraId="2ACBC0F6" w14:textId="77777777" w:rsidR="000D5A33" w:rsidRPr="00DB4A54" w:rsidRDefault="000D5A33" w:rsidP="0021651B">
            <w:pPr>
              <w:spacing w:after="0" w:line="240" w:lineRule="auto"/>
              <w:rPr>
                <w:rFonts w:ascii="Times New Roman" w:hAnsi="Times New Roman" w:cs="Times New Roman"/>
                <w:b/>
                <w:bCs/>
                <w:lang w:val="en-GB"/>
              </w:rPr>
            </w:pPr>
          </w:p>
          <w:p w14:paraId="214D7D5B" w14:textId="77777777" w:rsidR="000D5A33" w:rsidRPr="00DB4A54" w:rsidRDefault="000D5A33" w:rsidP="0021651B">
            <w:pPr>
              <w:spacing w:after="0" w:line="240" w:lineRule="auto"/>
              <w:rPr>
                <w:rFonts w:ascii="Times New Roman" w:hAnsi="Times New Roman" w:cs="Times New Roman"/>
                <w:b/>
                <w:bCs/>
                <w:lang w:val="en-GB"/>
              </w:rPr>
            </w:pPr>
          </w:p>
          <w:p w14:paraId="7B1DD65C" w14:textId="77777777" w:rsidR="000D5A33" w:rsidRPr="00DB4A54" w:rsidRDefault="000D5A33" w:rsidP="0021651B">
            <w:pPr>
              <w:spacing w:after="0" w:line="240" w:lineRule="auto"/>
              <w:rPr>
                <w:rFonts w:ascii="Times New Roman" w:hAnsi="Times New Roman" w:cs="Times New Roman"/>
                <w:b/>
                <w:bCs/>
                <w:lang w:val="en-GB"/>
              </w:rPr>
            </w:pPr>
          </w:p>
          <w:p w14:paraId="48C7BACE" w14:textId="77777777" w:rsidR="000D5A33" w:rsidRPr="00DB4A54" w:rsidRDefault="000D5A33" w:rsidP="0021651B">
            <w:pPr>
              <w:spacing w:after="0" w:line="240" w:lineRule="auto"/>
              <w:rPr>
                <w:rFonts w:ascii="Times New Roman" w:hAnsi="Times New Roman" w:cs="Times New Roman"/>
                <w:b/>
                <w:bCs/>
                <w:lang w:val="en-GB"/>
              </w:rPr>
            </w:pPr>
          </w:p>
          <w:p w14:paraId="58502B70" w14:textId="77777777" w:rsidR="000D5A33" w:rsidRPr="00DB4A54" w:rsidRDefault="000D5A33" w:rsidP="0021651B">
            <w:pPr>
              <w:spacing w:after="0" w:line="240" w:lineRule="auto"/>
              <w:rPr>
                <w:rFonts w:ascii="Times New Roman" w:hAnsi="Times New Roman" w:cs="Times New Roman"/>
                <w:b/>
                <w:bCs/>
                <w:lang w:val="en-GB"/>
              </w:rPr>
            </w:pPr>
          </w:p>
          <w:p w14:paraId="7961EA07" w14:textId="77777777" w:rsidR="000D5A33" w:rsidRPr="00DB4A54" w:rsidRDefault="000D5A33" w:rsidP="0021651B">
            <w:pPr>
              <w:spacing w:after="0" w:line="240" w:lineRule="auto"/>
              <w:rPr>
                <w:rFonts w:ascii="Times New Roman" w:hAnsi="Times New Roman" w:cs="Times New Roman"/>
                <w:b/>
                <w:bCs/>
                <w:lang w:val="en-GB"/>
              </w:rPr>
            </w:pPr>
          </w:p>
          <w:p w14:paraId="30C8BD11" w14:textId="77777777" w:rsidR="000D5A33" w:rsidRPr="00DB4A54" w:rsidRDefault="000D5A33" w:rsidP="0021651B">
            <w:pPr>
              <w:spacing w:after="0" w:line="240" w:lineRule="auto"/>
              <w:rPr>
                <w:rFonts w:ascii="Times New Roman" w:hAnsi="Times New Roman" w:cs="Times New Roman"/>
                <w:b/>
                <w:bCs/>
                <w:lang w:val="en-GB"/>
              </w:rPr>
            </w:pPr>
          </w:p>
          <w:p w14:paraId="3A179ED8" w14:textId="77777777" w:rsidR="000D5A33" w:rsidRPr="00DB4A54" w:rsidRDefault="000D5A33" w:rsidP="0021651B">
            <w:pPr>
              <w:spacing w:after="0" w:line="240" w:lineRule="auto"/>
              <w:rPr>
                <w:rFonts w:ascii="Times New Roman" w:hAnsi="Times New Roman" w:cs="Times New Roman"/>
                <w:b/>
                <w:bCs/>
                <w:lang w:val="en-GB"/>
              </w:rPr>
            </w:pPr>
          </w:p>
          <w:p w14:paraId="1FFB6361" w14:textId="77777777" w:rsidR="000D5A33" w:rsidRPr="00DB4A54" w:rsidRDefault="000D5A33" w:rsidP="0021651B">
            <w:pPr>
              <w:spacing w:after="0" w:line="240" w:lineRule="auto"/>
              <w:rPr>
                <w:rFonts w:ascii="Times New Roman" w:hAnsi="Times New Roman" w:cs="Times New Roman"/>
                <w:b/>
                <w:bCs/>
                <w:lang w:val="en-GB"/>
              </w:rPr>
            </w:pPr>
          </w:p>
          <w:p w14:paraId="155AAC62" w14:textId="77777777" w:rsidR="000D5A33" w:rsidRPr="00DB4A54" w:rsidRDefault="000D5A33" w:rsidP="0021651B">
            <w:pPr>
              <w:spacing w:after="0" w:line="240" w:lineRule="auto"/>
              <w:rPr>
                <w:rFonts w:ascii="Times New Roman" w:hAnsi="Times New Roman" w:cs="Times New Roman"/>
                <w:b/>
                <w:bCs/>
                <w:lang w:val="en-GB"/>
              </w:rPr>
            </w:pPr>
          </w:p>
          <w:p w14:paraId="0CE7BF31" w14:textId="77777777" w:rsidR="000D5A33" w:rsidRPr="00DB4A54" w:rsidRDefault="000D5A33" w:rsidP="0021651B">
            <w:pPr>
              <w:spacing w:after="0" w:line="240" w:lineRule="auto"/>
              <w:rPr>
                <w:rFonts w:ascii="Times New Roman" w:hAnsi="Times New Roman" w:cs="Times New Roman"/>
                <w:b/>
                <w:bCs/>
                <w:lang w:val="en-GB"/>
              </w:rPr>
            </w:pPr>
          </w:p>
          <w:p w14:paraId="27E4F55A" w14:textId="77777777" w:rsidR="000D5A33" w:rsidRPr="00DB4A54" w:rsidRDefault="000D5A33" w:rsidP="0021651B">
            <w:pPr>
              <w:spacing w:after="0" w:line="240" w:lineRule="auto"/>
              <w:rPr>
                <w:rFonts w:ascii="Times New Roman" w:hAnsi="Times New Roman" w:cs="Times New Roman"/>
                <w:b/>
                <w:bCs/>
                <w:lang w:val="en-GB"/>
              </w:rPr>
            </w:pPr>
          </w:p>
          <w:p w14:paraId="1B3D7A31" w14:textId="77777777" w:rsidR="00CB0D90" w:rsidRDefault="00CB0D90" w:rsidP="0021651B">
            <w:pPr>
              <w:spacing w:after="0" w:line="240" w:lineRule="auto"/>
              <w:rPr>
                <w:rFonts w:ascii="Times New Roman" w:hAnsi="Times New Roman" w:cs="Times New Roman"/>
                <w:b/>
                <w:bCs/>
              </w:rPr>
            </w:pPr>
          </w:p>
          <w:p w14:paraId="515753A0" w14:textId="77777777" w:rsidR="000F2F41" w:rsidRDefault="000F2F41" w:rsidP="0021651B">
            <w:pPr>
              <w:spacing w:after="0" w:line="240" w:lineRule="auto"/>
              <w:rPr>
                <w:rFonts w:ascii="Times New Roman" w:hAnsi="Times New Roman" w:cs="Times New Roman"/>
                <w:b/>
                <w:bCs/>
              </w:rPr>
            </w:pPr>
          </w:p>
          <w:p w14:paraId="55500A86" w14:textId="77777777" w:rsidR="0013449D" w:rsidRPr="00AE6722" w:rsidRDefault="0013449D" w:rsidP="0021651B">
            <w:pPr>
              <w:spacing w:after="0" w:line="240" w:lineRule="auto"/>
              <w:rPr>
                <w:rFonts w:ascii="Times New Roman" w:hAnsi="Times New Roman" w:cs="Times New Roman"/>
                <w:b/>
                <w:bCs/>
              </w:rPr>
            </w:pPr>
          </w:p>
          <w:p w14:paraId="34FC52D9" w14:textId="530C0B7C" w:rsidR="000D5A33" w:rsidRPr="00AE6722" w:rsidRDefault="000D5A33" w:rsidP="0021651B">
            <w:pPr>
              <w:spacing w:after="0" w:line="240" w:lineRule="auto"/>
              <w:rPr>
                <w:rFonts w:ascii="Times New Roman" w:hAnsi="Times New Roman" w:cs="Times New Roman"/>
                <w:b/>
                <w:bCs/>
              </w:rPr>
            </w:pPr>
            <w:r w:rsidRPr="00AE6722">
              <w:rPr>
                <w:rFonts w:ascii="Times New Roman" w:hAnsi="Times New Roman" w:cs="Times New Roman"/>
                <w:b/>
                <w:bCs/>
              </w:rPr>
              <w:t xml:space="preserve">Art. </w:t>
            </w:r>
            <w:r w:rsidR="00F21315" w:rsidRPr="00AE6722">
              <w:rPr>
                <w:rFonts w:ascii="Times New Roman" w:hAnsi="Times New Roman" w:cs="Times New Roman"/>
                <w:b/>
                <w:bCs/>
              </w:rPr>
              <w:t>46</w:t>
            </w:r>
          </w:p>
          <w:p w14:paraId="5F6E102E" w14:textId="77777777" w:rsidR="00434D24" w:rsidRDefault="00434D24" w:rsidP="0021651B">
            <w:pPr>
              <w:spacing w:after="0" w:line="240" w:lineRule="auto"/>
              <w:jc w:val="both"/>
              <w:rPr>
                <w:rFonts w:ascii="Times New Roman" w:eastAsia="Times New Roman" w:hAnsi="Times New Roman" w:cs="Times New Roman"/>
                <w:lang w:eastAsia="pl-PL"/>
              </w:rPr>
            </w:pPr>
          </w:p>
          <w:p w14:paraId="7BFD0521" w14:textId="77777777" w:rsidR="00A974C2" w:rsidRDefault="00A974C2" w:rsidP="0021651B">
            <w:pPr>
              <w:spacing w:after="0" w:line="240" w:lineRule="auto"/>
              <w:jc w:val="both"/>
              <w:rPr>
                <w:rFonts w:ascii="Times New Roman" w:eastAsia="Times New Roman" w:hAnsi="Times New Roman" w:cs="Times New Roman"/>
                <w:lang w:eastAsia="pl-PL"/>
              </w:rPr>
            </w:pPr>
          </w:p>
          <w:p w14:paraId="7C196A53" w14:textId="77777777" w:rsidR="00A974C2" w:rsidRDefault="00A974C2" w:rsidP="0021651B">
            <w:pPr>
              <w:spacing w:after="0" w:line="240" w:lineRule="auto"/>
              <w:jc w:val="both"/>
              <w:rPr>
                <w:rFonts w:ascii="Times New Roman" w:eastAsia="Times New Roman" w:hAnsi="Times New Roman" w:cs="Times New Roman"/>
                <w:lang w:eastAsia="pl-PL"/>
              </w:rPr>
            </w:pPr>
          </w:p>
          <w:p w14:paraId="6B666BB1" w14:textId="74632A29" w:rsidR="00A974C2" w:rsidRPr="00AE6722" w:rsidRDefault="00A974C2" w:rsidP="00A974C2">
            <w:pPr>
              <w:spacing w:after="0" w:line="240" w:lineRule="auto"/>
              <w:rPr>
                <w:rFonts w:ascii="Times New Roman" w:hAnsi="Times New Roman" w:cs="Times New Roman"/>
                <w:b/>
                <w:bCs/>
              </w:rPr>
            </w:pPr>
            <w:r w:rsidRPr="00AE6722">
              <w:rPr>
                <w:rFonts w:ascii="Times New Roman" w:hAnsi="Times New Roman" w:cs="Times New Roman"/>
                <w:b/>
                <w:bCs/>
              </w:rPr>
              <w:t>Art. 4</w:t>
            </w:r>
            <w:r>
              <w:rPr>
                <w:rFonts w:ascii="Times New Roman" w:hAnsi="Times New Roman" w:cs="Times New Roman"/>
                <w:b/>
                <w:bCs/>
              </w:rPr>
              <w:t>8</w:t>
            </w:r>
          </w:p>
          <w:p w14:paraId="146C00E0" w14:textId="64E35B2B" w:rsidR="00A974C2" w:rsidRPr="00AE6722" w:rsidRDefault="00A974C2" w:rsidP="0021651B">
            <w:pPr>
              <w:spacing w:after="0" w:line="240" w:lineRule="auto"/>
              <w:jc w:val="both"/>
              <w:rPr>
                <w:rFonts w:ascii="Times New Roman" w:eastAsia="Times New Roman" w:hAnsi="Times New Roman" w:cs="Times New Roman"/>
                <w:lang w:eastAsia="pl-PL"/>
              </w:rPr>
            </w:pPr>
          </w:p>
        </w:tc>
        <w:tc>
          <w:tcPr>
            <w:tcW w:w="5420" w:type="dxa"/>
          </w:tcPr>
          <w:p w14:paraId="13B362AF" w14:textId="57BD6662" w:rsidR="00240049" w:rsidRPr="00C80292" w:rsidRDefault="004F798E" w:rsidP="00C80292">
            <w:pPr>
              <w:autoSpaceDE w:val="0"/>
              <w:autoSpaceDN w:val="0"/>
              <w:adjustRightInd w:val="0"/>
              <w:spacing w:after="0" w:line="240" w:lineRule="auto"/>
              <w:jc w:val="both"/>
              <w:rPr>
                <w:rFonts w:ascii="Times New Roman" w:hAnsi="Times New Roman" w:cs="Times New Roman"/>
                <w:color w:val="000000"/>
              </w:rPr>
            </w:pPr>
            <w:r w:rsidRPr="00240049">
              <w:rPr>
                <w:rFonts w:ascii="Times New Roman" w:hAnsi="Times New Roman" w:cs="Times New Roman"/>
                <w:color w:val="000000"/>
              </w:rPr>
              <w:lastRenderedPageBreak/>
              <w:t xml:space="preserve">1. Starosta niezwłocznie, </w:t>
            </w:r>
            <w:r w:rsidR="00240049" w:rsidRPr="00C80292">
              <w:rPr>
                <w:rFonts w:ascii="Times New Roman" w:hAnsi="Times New Roman" w:cs="Times New Roman"/>
                <w:color w:val="000000"/>
              </w:rPr>
              <w:t>nie później niż w terminie 30 dni od dnia, w którym decyzja o wydaniu, zmianie, cofnięciu lub stwierdzająca wygaśnięcie zezwolenia stała się ostateczna, wprowadza do rejestru wykonawców prac, o którym mowa w art. 38 ust. 3 pkt 1, lub aktualizuje odpowiednio następujące dane:</w:t>
            </w:r>
          </w:p>
          <w:p w14:paraId="63DD86E6" w14:textId="7BA2DAB5" w:rsidR="00240049" w:rsidRPr="00C80292" w:rsidRDefault="00240049"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1)</w:t>
            </w:r>
            <w:r>
              <w:rPr>
                <w:rFonts w:ascii="Times New Roman" w:hAnsi="Times New Roman" w:cs="Times New Roman"/>
                <w:color w:val="000000"/>
              </w:rPr>
              <w:t xml:space="preserve"> </w:t>
            </w:r>
            <w:r w:rsidRPr="00C80292">
              <w:rPr>
                <w:rFonts w:ascii="Times New Roman" w:hAnsi="Times New Roman" w:cs="Times New Roman"/>
                <w:color w:val="000000"/>
              </w:rPr>
              <w:t>status zezwolenia: wydanie, zmiana, cofnięcie lub wygaśnięcie zezwolenia;</w:t>
            </w:r>
          </w:p>
          <w:p w14:paraId="448D0FA7" w14:textId="4E52E7D9" w:rsidR="00240049" w:rsidRPr="00C80292" w:rsidRDefault="00240049"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2)</w:t>
            </w:r>
            <w:r>
              <w:rPr>
                <w:rFonts w:ascii="Times New Roman" w:hAnsi="Times New Roman" w:cs="Times New Roman"/>
                <w:color w:val="000000"/>
              </w:rPr>
              <w:t xml:space="preserve"> </w:t>
            </w:r>
            <w:r w:rsidRPr="00C80292">
              <w:rPr>
                <w:rFonts w:ascii="Times New Roman" w:hAnsi="Times New Roman" w:cs="Times New Roman"/>
                <w:color w:val="000000"/>
              </w:rPr>
              <w:t>znak decyzji;</w:t>
            </w:r>
          </w:p>
          <w:p w14:paraId="729E5B4C" w14:textId="19DE67DA" w:rsidR="00240049" w:rsidRPr="00C80292" w:rsidRDefault="00240049"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3)</w:t>
            </w:r>
            <w:r>
              <w:rPr>
                <w:rFonts w:ascii="Times New Roman" w:hAnsi="Times New Roman" w:cs="Times New Roman"/>
                <w:color w:val="000000"/>
              </w:rPr>
              <w:t xml:space="preserve"> </w:t>
            </w:r>
            <w:r w:rsidRPr="00C80292">
              <w:rPr>
                <w:rFonts w:ascii="Times New Roman" w:hAnsi="Times New Roman" w:cs="Times New Roman"/>
                <w:color w:val="000000"/>
              </w:rPr>
              <w:t>data wydania decyzji;</w:t>
            </w:r>
          </w:p>
          <w:p w14:paraId="40216673" w14:textId="6EF4E2C6" w:rsidR="00240049" w:rsidRPr="00C80292" w:rsidRDefault="00240049"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4)</w:t>
            </w:r>
            <w:r>
              <w:rPr>
                <w:rFonts w:ascii="Times New Roman" w:hAnsi="Times New Roman" w:cs="Times New Roman"/>
                <w:color w:val="000000"/>
              </w:rPr>
              <w:t xml:space="preserve"> </w:t>
            </w:r>
            <w:r w:rsidRPr="00C80292">
              <w:rPr>
                <w:rFonts w:ascii="Times New Roman" w:hAnsi="Times New Roman" w:cs="Times New Roman"/>
                <w:color w:val="000000"/>
              </w:rPr>
              <w:t>nazwa organu;</w:t>
            </w:r>
          </w:p>
          <w:p w14:paraId="5C641CB9" w14:textId="52AA6F43" w:rsidR="00240049" w:rsidRPr="00C80292" w:rsidRDefault="00240049"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5)</w:t>
            </w:r>
            <w:r>
              <w:rPr>
                <w:rFonts w:ascii="Times New Roman" w:hAnsi="Times New Roman" w:cs="Times New Roman"/>
                <w:color w:val="000000"/>
              </w:rPr>
              <w:t xml:space="preserve"> </w:t>
            </w:r>
            <w:r w:rsidRPr="00C80292">
              <w:rPr>
                <w:rFonts w:ascii="Times New Roman" w:hAnsi="Times New Roman" w:cs="Times New Roman"/>
                <w:color w:val="000000"/>
              </w:rPr>
              <w:t>imię i nazwisko lub firmę (nazwę);</w:t>
            </w:r>
          </w:p>
          <w:p w14:paraId="07AEC1F9" w14:textId="2FCC5843" w:rsidR="00240049" w:rsidRPr="00C80292" w:rsidRDefault="00240049"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6)</w:t>
            </w:r>
            <w:r>
              <w:rPr>
                <w:rFonts w:ascii="Times New Roman" w:hAnsi="Times New Roman" w:cs="Times New Roman"/>
                <w:color w:val="000000"/>
              </w:rPr>
              <w:t xml:space="preserve"> </w:t>
            </w:r>
            <w:r w:rsidRPr="00C80292">
              <w:rPr>
                <w:rFonts w:ascii="Times New Roman" w:hAnsi="Times New Roman" w:cs="Times New Roman"/>
                <w:color w:val="000000"/>
              </w:rPr>
              <w:t>adres miejsca zamieszkania lub siedziby;</w:t>
            </w:r>
          </w:p>
          <w:p w14:paraId="56541BFD" w14:textId="206B4B4A" w:rsidR="00240049" w:rsidRPr="00C80292" w:rsidRDefault="00240049"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7)</w:t>
            </w:r>
            <w:r>
              <w:rPr>
                <w:rFonts w:ascii="Times New Roman" w:hAnsi="Times New Roman" w:cs="Times New Roman"/>
                <w:color w:val="000000"/>
              </w:rPr>
              <w:t xml:space="preserve"> </w:t>
            </w:r>
            <w:r w:rsidRPr="00C80292">
              <w:rPr>
                <w:rFonts w:ascii="Times New Roman" w:hAnsi="Times New Roman" w:cs="Times New Roman"/>
                <w:color w:val="000000"/>
              </w:rPr>
              <w:t>adres do korespondencji;</w:t>
            </w:r>
          </w:p>
          <w:p w14:paraId="73C28B07" w14:textId="08030891" w:rsidR="00240049" w:rsidRPr="00C80292" w:rsidRDefault="00240049"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8)</w:t>
            </w:r>
            <w:r>
              <w:rPr>
                <w:rFonts w:ascii="Times New Roman" w:hAnsi="Times New Roman" w:cs="Times New Roman"/>
                <w:color w:val="000000"/>
              </w:rPr>
              <w:t xml:space="preserve"> </w:t>
            </w:r>
            <w:r w:rsidRPr="00C80292">
              <w:rPr>
                <w:rFonts w:ascii="Times New Roman" w:hAnsi="Times New Roman" w:cs="Times New Roman"/>
                <w:color w:val="000000"/>
              </w:rPr>
              <w:t>numer identyfikacji podatkowej NIP lub europejski numer identyfikacji podatkowej;</w:t>
            </w:r>
          </w:p>
          <w:p w14:paraId="095C8EBF" w14:textId="47F2BA31" w:rsidR="00240049" w:rsidRPr="00C80292" w:rsidRDefault="00240049"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9)</w:t>
            </w:r>
            <w:r>
              <w:rPr>
                <w:rFonts w:ascii="Times New Roman" w:hAnsi="Times New Roman" w:cs="Times New Roman"/>
                <w:color w:val="000000"/>
              </w:rPr>
              <w:t xml:space="preserve"> </w:t>
            </w:r>
            <w:r w:rsidRPr="00C80292">
              <w:rPr>
                <w:rFonts w:ascii="Times New Roman" w:hAnsi="Times New Roman" w:cs="Times New Roman"/>
                <w:color w:val="000000"/>
              </w:rPr>
              <w:t>numer w Krajowym Rejestrze Sądowym lub innym właściwym rejestrze prowadzonym w państwie członkowskim Unii Europejskiej;</w:t>
            </w:r>
          </w:p>
          <w:p w14:paraId="3EDCEAF6" w14:textId="4F580863" w:rsidR="00240049" w:rsidRPr="00C80292" w:rsidRDefault="00240049"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10)</w:t>
            </w:r>
            <w:r>
              <w:rPr>
                <w:rFonts w:ascii="Times New Roman" w:hAnsi="Times New Roman" w:cs="Times New Roman"/>
                <w:color w:val="000000"/>
              </w:rPr>
              <w:t xml:space="preserve"> </w:t>
            </w:r>
            <w:r w:rsidRPr="00C80292">
              <w:rPr>
                <w:rFonts w:ascii="Times New Roman" w:hAnsi="Times New Roman" w:cs="Times New Roman"/>
                <w:color w:val="000000"/>
              </w:rPr>
              <w:t>indywidualny numer rejestrowy, o którym mowa w art. 54 ust. 1 ustawy z dnia 14 grudnia 2012 r. o odpadach;</w:t>
            </w:r>
          </w:p>
          <w:p w14:paraId="3C2EB456" w14:textId="414F6431" w:rsidR="00240049" w:rsidRPr="00C80292" w:rsidRDefault="00240049"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11)</w:t>
            </w:r>
            <w:r>
              <w:rPr>
                <w:rFonts w:ascii="Times New Roman" w:hAnsi="Times New Roman" w:cs="Times New Roman"/>
                <w:color w:val="000000"/>
              </w:rPr>
              <w:t xml:space="preserve"> </w:t>
            </w:r>
            <w:r w:rsidRPr="00C80292">
              <w:rPr>
                <w:rFonts w:ascii="Times New Roman" w:hAnsi="Times New Roman" w:cs="Times New Roman"/>
                <w:color w:val="000000"/>
              </w:rPr>
              <w:t>wyszczególnienie rodzajów wyrobów zawierających azbest przewidzianych do usuwania lub zabezpieczania;</w:t>
            </w:r>
          </w:p>
          <w:p w14:paraId="66C92054" w14:textId="22EDC1EB" w:rsidR="00240049" w:rsidRPr="00C80292" w:rsidRDefault="00240049"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12)</w:t>
            </w:r>
            <w:r>
              <w:rPr>
                <w:rFonts w:ascii="Times New Roman" w:hAnsi="Times New Roman" w:cs="Times New Roman"/>
                <w:color w:val="000000"/>
              </w:rPr>
              <w:t xml:space="preserve"> </w:t>
            </w:r>
            <w:r w:rsidRPr="00C80292">
              <w:rPr>
                <w:rFonts w:ascii="Times New Roman" w:hAnsi="Times New Roman" w:cs="Times New Roman"/>
                <w:color w:val="000000"/>
              </w:rPr>
              <w:t>wyszczególnienie rodzajów odpadów zawierających azbest przewidzianych do wytworzenia;</w:t>
            </w:r>
          </w:p>
          <w:p w14:paraId="4CEA3598" w14:textId="4BC30AE8" w:rsidR="00240049" w:rsidRPr="00C80292" w:rsidRDefault="00240049"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13)</w:t>
            </w:r>
            <w:r>
              <w:rPr>
                <w:rFonts w:ascii="Times New Roman" w:hAnsi="Times New Roman" w:cs="Times New Roman"/>
                <w:color w:val="000000"/>
              </w:rPr>
              <w:t xml:space="preserve"> </w:t>
            </w:r>
            <w:r w:rsidRPr="00C80292">
              <w:rPr>
                <w:rFonts w:ascii="Times New Roman" w:hAnsi="Times New Roman" w:cs="Times New Roman"/>
                <w:color w:val="000000"/>
              </w:rPr>
              <w:t>oznaczenie przewidywanego okresu wykonywania działalności w zakresie usuwania lub zabezpieczania wyrobów zawierających azbest;</w:t>
            </w:r>
          </w:p>
          <w:p w14:paraId="5016E474" w14:textId="215E4C05" w:rsidR="00240049" w:rsidRPr="00C80292" w:rsidRDefault="00240049"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14)</w:t>
            </w:r>
            <w:r>
              <w:rPr>
                <w:rFonts w:ascii="Times New Roman" w:hAnsi="Times New Roman" w:cs="Times New Roman"/>
                <w:color w:val="000000"/>
              </w:rPr>
              <w:t xml:space="preserve"> </w:t>
            </w:r>
            <w:r w:rsidRPr="00C80292">
              <w:rPr>
                <w:rFonts w:ascii="Times New Roman" w:hAnsi="Times New Roman" w:cs="Times New Roman"/>
                <w:color w:val="000000"/>
              </w:rPr>
              <w:t>zasięg terytorialny działalności wykonawcy prac według województw.</w:t>
            </w:r>
          </w:p>
          <w:p w14:paraId="194726FC" w14:textId="77777777" w:rsidR="00240049" w:rsidRPr="00C80292" w:rsidRDefault="00240049"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 xml:space="preserve">2. Dokonanie czynności urzędowych, o których mowa w ust. 1, nie podlega opłacie skarbowej. </w:t>
            </w:r>
          </w:p>
          <w:p w14:paraId="7EA1552D" w14:textId="77777777" w:rsidR="00240049" w:rsidRPr="00AE6722" w:rsidRDefault="00240049" w:rsidP="00C80292">
            <w:pPr>
              <w:autoSpaceDE w:val="0"/>
              <w:autoSpaceDN w:val="0"/>
              <w:adjustRightInd w:val="0"/>
              <w:spacing w:after="0" w:line="240" w:lineRule="auto"/>
              <w:jc w:val="both"/>
              <w:rPr>
                <w:rFonts w:ascii="Times New Roman" w:hAnsi="Times New Roman" w:cs="Times New Roman"/>
                <w:color w:val="000000"/>
              </w:rPr>
            </w:pPr>
          </w:p>
          <w:p w14:paraId="401C9B36" w14:textId="7BE17827" w:rsidR="002F3EDC" w:rsidRPr="00AE6722" w:rsidRDefault="002F3EDC" w:rsidP="00C80292">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3. Baza Azbestowa zawiera także:</w:t>
            </w:r>
          </w:p>
          <w:p w14:paraId="020BC870" w14:textId="2776E882" w:rsidR="002F3EDC" w:rsidRPr="00AE6722" w:rsidRDefault="002F3EDC" w:rsidP="00C80292">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1) rejestr wykonawców prac</w:t>
            </w:r>
            <w:r w:rsidR="006970AD" w:rsidRPr="00AE6722">
              <w:rPr>
                <w:rFonts w:ascii="Times New Roman" w:hAnsi="Times New Roman" w:cs="Times New Roman"/>
                <w:color w:val="000000"/>
              </w:rPr>
              <w:t>;</w:t>
            </w:r>
          </w:p>
          <w:p w14:paraId="4741338E" w14:textId="77777777" w:rsidR="00240049" w:rsidRDefault="00240049" w:rsidP="00240049">
            <w:pPr>
              <w:autoSpaceDE w:val="0"/>
              <w:autoSpaceDN w:val="0"/>
              <w:adjustRightInd w:val="0"/>
              <w:spacing w:after="0" w:line="240" w:lineRule="auto"/>
              <w:jc w:val="both"/>
              <w:rPr>
                <w:rFonts w:ascii="Times New Roman" w:hAnsi="Times New Roman" w:cs="Times New Roman"/>
                <w:color w:val="000000"/>
              </w:rPr>
            </w:pPr>
          </w:p>
          <w:p w14:paraId="582B5863" w14:textId="59331E98" w:rsidR="002F3EDC" w:rsidRPr="00AE6722" w:rsidRDefault="002F3EDC" w:rsidP="00C80292">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1. Administratorem Bazy Azbestowej jest minister właściwy do spraw gospodarki.</w:t>
            </w:r>
          </w:p>
          <w:p w14:paraId="1D91B915" w14:textId="766D3F89" w:rsidR="002F3EDC" w:rsidRPr="00AE6722" w:rsidRDefault="002F3EDC" w:rsidP="00C80292">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2. Zadania administratora Bazy Azbestowej są finansowane ze środków budżetu państwa z części pozostającej w dyspozycji ministra właściwego do spraw gospodarki.</w:t>
            </w:r>
          </w:p>
          <w:p w14:paraId="02D4E948" w14:textId="77777777" w:rsidR="002F3EDC" w:rsidRPr="00AE6722" w:rsidRDefault="002F3EDC" w:rsidP="00C80292">
            <w:pPr>
              <w:autoSpaceDE w:val="0"/>
              <w:autoSpaceDN w:val="0"/>
              <w:adjustRightInd w:val="0"/>
              <w:spacing w:after="0" w:line="240" w:lineRule="auto"/>
              <w:jc w:val="both"/>
              <w:rPr>
                <w:rFonts w:ascii="Times New Roman" w:hAnsi="Times New Roman" w:cs="Times New Roman"/>
                <w:color w:val="000000"/>
              </w:rPr>
            </w:pPr>
          </w:p>
          <w:p w14:paraId="0783E31F" w14:textId="77777777" w:rsidR="002F3EDC" w:rsidRPr="00AE6722" w:rsidRDefault="002F3EDC" w:rsidP="00C80292">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1. Baza Azbestowa jest prowadzona</w:t>
            </w:r>
            <w:r w:rsidRPr="00AE6722" w:rsidDel="002F2713">
              <w:rPr>
                <w:rFonts w:ascii="Times New Roman" w:hAnsi="Times New Roman" w:cs="Times New Roman"/>
                <w:color w:val="000000"/>
              </w:rPr>
              <w:t xml:space="preserve"> </w:t>
            </w:r>
            <w:r w:rsidRPr="00AE6722">
              <w:rPr>
                <w:rFonts w:ascii="Times New Roman" w:hAnsi="Times New Roman" w:cs="Times New Roman"/>
                <w:color w:val="000000"/>
              </w:rPr>
              <w:t>w systemie teleinformatycznym w rozumieniu art. 3 pkt 3 ustawy z dnia 17 lutego 2005 r. o informatyzacji działalności podmiotów realizujących zadania publiczne (Dz. U. z 2024 r. poz. 1557 i 1717).</w:t>
            </w:r>
          </w:p>
          <w:p w14:paraId="69ACC8EB" w14:textId="77777777" w:rsidR="002F3EDC" w:rsidRPr="00AE6722" w:rsidRDefault="002F3EDC" w:rsidP="00C80292">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2. Baza Azbestowa jest prowadzona zgodnie z minimalnymi wymaganiami dla systemów teleinformatycznych oraz zgodnie z minimalnymi wymaganiami dla rejestrów publicznych i wymiany informacji w formie elektronicznej w rozumieniu ustawy z dnia 17 lutego 2005 r. o informatyzacji działalności podmiotów realizujących zadania publiczne.</w:t>
            </w:r>
          </w:p>
          <w:p w14:paraId="24A4C31A" w14:textId="77777777" w:rsidR="002F3EDC" w:rsidRPr="00AE6722" w:rsidRDefault="002F3EDC" w:rsidP="00C80292">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3. Dane osobowe przetwarza się w Bazie Azbestowej wyłącznie w celu realizacji określonych ustawą zadań, obejmujących:</w:t>
            </w:r>
          </w:p>
          <w:p w14:paraId="5FDD8D37" w14:textId="4B6D96C9" w:rsidR="002F3EDC" w:rsidRPr="00AE6722" w:rsidRDefault="002F3EDC" w:rsidP="00C80292">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1) gromadzenie i przetwarzanie danych o wyrobach zawierających azbest, w szczególności ilości, rodzaju i jego lokalizacji;</w:t>
            </w:r>
          </w:p>
          <w:p w14:paraId="517F6FD7" w14:textId="5D0F1644" w:rsidR="002F3EDC" w:rsidRPr="00AE6722" w:rsidRDefault="002F3EDC" w:rsidP="00C80292">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2) monitorowanie ilości unieszkodliwionych i pozostałych do unieszkodliwienia wyrobów zawierających azbest;</w:t>
            </w:r>
          </w:p>
          <w:p w14:paraId="20F2646C" w14:textId="3778670A" w:rsidR="002F3EDC" w:rsidRPr="00AE6722" w:rsidRDefault="002F3EDC" w:rsidP="00C80292">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3) zapewnienie spójnego systemu gromadzenia i przetwarzania danych o wyrobach zawierających azbest na terenie całego kraju;</w:t>
            </w:r>
          </w:p>
          <w:p w14:paraId="0E034A7F" w14:textId="42A4E76F" w:rsidR="002F3EDC" w:rsidRPr="00AE6722" w:rsidRDefault="002F3EDC" w:rsidP="00C80292">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4) gromadzenie i przetwarzanie danych o wykonawcach prac oraz o jednostkach szkoleniowych.</w:t>
            </w:r>
          </w:p>
          <w:p w14:paraId="2F4D93A6" w14:textId="1D1EC011" w:rsidR="002F3EDC" w:rsidRPr="00AE6722" w:rsidRDefault="002F3EDC" w:rsidP="00C80292">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xml:space="preserve">4. Dane osobowe przechowuje się w Bazie Azbestowej przez </w:t>
            </w:r>
            <w:r w:rsidR="00650309">
              <w:rPr>
                <w:rFonts w:ascii="Times New Roman" w:hAnsi="Times New Roman" w:cs="Times New Roman"/>
                <w:color w:val="000000"/>
              </w:rPr>
              <w:t>40</w:t>
            </w:r>
            <w:r w:rsidRPr="00AE6722">
              <w:rPr>
                <w:rFonts w:ascii="Times New Roman" w:hAnsi="Times New Roman" w:cs="Times New Roman"/>
                <w:color w:val="000000"/>
              </w:rPr>
              <w:t xml:space="preserve"> lat, licząc od końca roku kalendarzowego, w którym zostały wprowadzone do Bazy Azbestowej.</w:t>
            </w:r>
          </w:p>
          <w:p w14:paraId="290D6BB1" w14:textId="77777777" w:rsidR="002F3EDC" w:rsidRPr="00AE6722" w:rsidRDefault="002F3EDC" w:rsidP="00C80292">
            <w:pPr>
              <w:autoSpaceDE w:val="0"/>
              <w:autoSpaceDN w:val="0"/>
              <w:adjustRightInd w:val="0"/>
              <w:spacing w:after="0" w:line="240" w:lineRule="auto"/>
              <w:jc w:val="both"/>
              <w:rPr>
                <w:rFonts w:ascii="Times New Roman" w:hAnsi="Times New Roman" w:cs="Times New Roman"/>
                <w:color w:val="000000"/>
              </w:rPr>
            </w:pPr>
          </w:p>
          <w:p w14:paraId="35A98DE9" w14:textId="77777777" w:rsidR="00F3683B" w:rsidRPr="00F3683B" w:rsidRDefault="00F3683B" w:rsidP="00C80292">
            <w:pPr>
              <w:autoSpaceDE w:val="0"/>
              <w:autoSpaceDN w:val="0"/>
              <w:adjustRightInd w:val="0"/>
              <w:spacing w:after="0" w:line="240" w:lineRule="auto"/>
              <w:jc w:val="both"/>
              <w:rPr>
                <w:rFonts w:ascii="Times New Roman" w:hAnsi="Times New Roman" w:cs="Times New Roman"/>
                <w:color w:val="000000"/>
              </w:rPr>
            </w:pPr>
            <w:r w:rsidRPr="00F3683B">
              <w:rPr>
                <w:rFonts w:ascii="Times New Roman" w:hAnsi="Times New Roman" w:cs="Times New Roman"/>
                <w:color w:val="000000"/>
              </w:rPr>
              <w:t>1. Baza Azbestowa wykorzystuje dane:</w:t>
            </w:r>
          </w:p>
          <w:p w14:paraId="44B602A7" w14:textId="5312C8D8" w:rsidR="00F3683B" w:rsidRPr="00F3683B" w:rsidRDefault="00F3683B" w:rsidP="00C80292">
            <w:pPr>
              <w:autoSpaceDE w:val="0"/>
              <w:autoSpaceDN w:val="0"/>
              <w:adjustRightInd w:val="0"/>
              <w:spacing w:after="0" w:line="240" w:lineRule="auto"/>
              <w:jc w:val="both"/>
              <w:rPr>
                <w:rFonts w:ascii="Times New Roman" w:hAnsi="Times New Roman" w:cs="Times New Roman"/>
                <w:color w:val="000000"/>
              </w:rPr>
            </w:pPr>
            <w:r w:rsidRPr="00F3683B">
              <w:rPr>
                <w:rFonts w:ascii="Times New Roman" w:hAnsi="Times New Roman" w:cs="Times New Roman"/>
                <w:color w:val="000000"/>
              </w:rPr>
              <w:t>1)</w:t>
            </w:r>
            <w:r w:rsidR="0013449D">
              <w:rPr>
                <w:rFonts w:ascii="Times New Roman" w:hAnsi="Times New Roman" w:cs="Times New Roman"/>
                <w:color w:val="000000"/>
              </w:rPr>
              <w:t xml:space="preserve"> </w:t>
            </w:r>
            <w:r w:rsidRPr="00F3683B">
              <w:rPr>
                <w:rFonts w:ascii="Times New Roman" w:hAnsi="Times New Roman" w:cs="Times New Roman"/>
                <w:color w:val="000000"/>
              </w:rPr>
              <w:t>krajowego rejestru urzędowego podziału terytorialnego kraju, o którym mowa w art. 47 ustawy z dnia 29 czerwca 1995 r. o statystyce publicznej (Dz. U. z 2024 r. poz. 1799) w zakresie identyfikatora województwa, powiatu i gminy;</w:t>
            </w:r>
          </w:p>
          <w:p w14:paraId="1590A6CC" w14:textId="3DE229F3" w:rsidR="00F3683B" w:rsidRPr="00F3683B" w:rsidRDefault="00F3683B" w:rsidP="00C80292">
            <w:pPr>
              <w:autoSpaceDE w:val="0"/>
              <w:autoSpaceDN w:val="0"/>
              <w:adjustRightInd w:val="0"/>
              <w:spacing w:after="0" w:line="240" w:lineRule="auto"/>
              <w:jc w:val="both"/>
              <w:rPr>
                <w:rFonts w:ascii="Times New Roman" w:hAnsi="Times New Roman" w:cs="Times New Roman"/>
                <w:color w:val="000000"/>
              </w:rPr>
            </w:pPr>
            <w:r w:rsidRPr="00F3683B">
              <w:rPr>
                <w:rFonts w:ascii="Times New Roman" w:hAnsi="Times New Roman" w:cs="Times New Roman"/>
                <w:color w:val="000000"/>
              </w:rPr>
              <w:t>2)</w:t>
            </w:r>
            <w:r w:rsidR="0013449D">
              <w:rPr>
                <w:rFonts w:ascii="Times New Roman" w:hAnsi="Times New Roman" w:cs="Times New Roman"/>
                <w:color w:val="000000"/>
              </w:rPr>
              <w:t xml:space="preserve"> </w:t>
            </w:r>
            <w:r w:rsidRPr="00F3683B">
              <w:rPr>
                <w:rFonts w:ascii="Times New Roman" w:hAnsi="Times New Roman" w:cs="Times New Roman"/>
                <w:color w:val="000000"/>
              </w:rPr>
              <w:t xml:space="preserve">ewidencji gruntów i budynków, o której mowa w art. 20 ustawy z dnia 17 maja 1989 r. </w:t>
            </w:r>
            <w:r w:rsidR="0013449D">
              <w:rPr>
                <w:rFonts w:ascii="Times New Roman" w:hAnsi="Times New Roman" w:cs="Times New Roman"/>
                <w:color w:val="000000"/>
              </w:rPr>
              <w:t xml:space="preserve">– </w:t>
            </w:r>
            <w:r w:rsidRPr="00F3683B">
              <w:rPr>
                <w:rFonts w:ascii="Times New Roman" w:hAnsi="Times New Roman" w:cs="Times New Roman"/>
                <w:color w:val="000000"/>
              </w:rPr>
              <w:t>Prawo geodezyjne i kartograficzne w zakresie identyfikatorów działek, ich geometrii i powierzchni ewidencyjnej;</w:t>
            </w:r>
          </w:p>
          <w:p w14:paraId="695BA9B0" w14:textId="7B19B056" w:rsidR="00F3683B" w:rsidRPr="00F3683B" w:rsidRDefault="00F3683B" w:rsidP="00C80292">
            <w:pPr>
              <w:autoSpaceDE w:val="0"/>
              <w:autoSpaceDN w:val="0"/>
              <w:adjustRightInd w:val="0"/>
              <w:spacing w:after="0" w:line="240" w:lineRule="auto"/>
              <w:jc w:val="both"/>
              <w:rPr>
                <w:rFonts w:ascii="Times New Roman" w:hAnsi="Times New Roman" w:cs="Times New Roman"/>
                <w:color w:val="000000"/>
              </w:rPr>
            </w:pPr>
            <w:r w:rsidRPr="00F3683B">
              <w:rPr>
                <w:rFonts w:ascii="Times New Roman" w:hAnsi="Times New Roman" w:cs="Times New Roman"/>
                <w:color w:val="000000"/>
              </w:rPr>
              <w:t>3)</w:t>
            </w:r>
            <w:r w:rsidR="0013449D">
              <w:rPr>
                <w:rFonts w:ascii="Times New Roman" w:hAnsi="Times New Roman" w:cs="Times New Roman"/>
                <w:color w:val="000000"/>
              </w:rPr>
              <w:t xml:space="preserve"> </w:t>
            </w:r>
            <w:r w:rsidRPr="00F3683B">
              <w:rPr>
                <w:rFonts w:ascii="Times New Roman" w:hAnsi="Times New Roman" w:cs="Times New Roman"/>
                <w:color w:val="000000"/>
              </w:rPr>
              <w:t xml:space="preserve">bazy danych obiektów topograficznych, o której mowa w art. 4 ust. 1a pkt 8 ustawy z dnia 17 maja 1989 r. </w:t>
            </w:r>
            <w:r w:rsidR="0013449D">
              <w:rPr>
                <w:rFonts w:ascii="Times New Roman" w:hAnsi="Times New Roman" w:cs="Times New Roman"/>
                <w:color w:val="000000"/>
              </w:rPr>
              <w:t xml:space="preserve">– </w:t>
            </w:r>
            <w:r w:rsidRPr="00F3683B">
              <w:rPr>
                <w:rFonts w:ascii="Times New Roman" w:hAnsi="Times New Roman" w:cs="Times New Roman"/>
                <w:color w:val="000000"/>
              </w:rPr>
              <w:t>Prawo geodezyjne i kartograficzne w zakresie geometrii obiektów budowlanych;</w:t>
            </w:r>
          </w:p>
          <w:p w14:paraId="7C89AD02" w14:textId="387AF7C9" w:rsidR="00F3683B" w:rsidRPr="00F3683B" w:rsidRDefault="00F3683B" w:rsidP="00C80292">
            <w:pPr>
              <w:autoSpaceDE w:val="0"/>
              <w:autoSpaceDN w:val="0"/>
              <w:adjustRightInd w:val="0"/>
              <w:spacing w:after="0" w:line="240" w:lineRule="auto"/>
              <w:jc w:val="both"/>
              <w:rPr>
                <w:rFonts w:ascii="Times New Roman" w:hAnsi="Times New Roman" w:cs="Times New Roman"/>
                <w:color w:val="000000"/>
              </w:rPr>
            </w:pPr>
            <w:r w:rsidRPr="00F3683B">
              <w:rPr>
                <w:rFonts w:ascii="Times New Roman" w:hAnsi="Times New Roman" w:cs="Times New Roman"/>
                <w:color w:val="000000"/>
              </w:rPr>
              <w:t>4)</w:t>
            </w:r>
            <w:r w:rsidR="0013449D">
              <w:rPr>
                <w:rFonts w:ascii="Times New Roman" w:hAnsi="Times New Roman" w:cs="Times New Roman"/>
                <w:color w:val="000000"/>
              </w:rPr>
              <w:t xml:space="preserve"> </w:t>
            </w:r>
            <w:r w:rsidRPr="00F3683B">
              <w:rPr>
                <w:rFonts w:ascii="Times New Roman" w:hAnsi="Times New Roman" w:cs="Times New Roman"/>
                <w:color w:val="000000"/>
              </w:rPr>
              <w:t xml:space="preserve">zobrazowań lotniczych i satelitarnych oraz ortofotomapy i numerycznego modelu terenu, o których mowa w art. 4 ust. 1a pkt 11 ustawy z dnia 17 maja 1989 r. </w:t>
            </w:r>
            <w:r w:rsidR="0013449D">
              <w:rPr>
                <w:rFonts w:ascii="Times New Roman" w:hAnsi="Times New Roman" w:cs="Times New Roman"/>
                <w:color w:val="000000"/>
              </w:rPr>
              <w:t xml:space="preserve">– </w:t>
            </w:r>
            <w:r w:rsidRPr="00F3683B">
              <w:rPr>
                <w:rFonts w:ascii="Times New Roman" w:hAnsi="Times New Roman" w:cs="Times New Roman"/>
                <w:color w:val="000000"/>
              </w:rPr>
              <w:t>Prawo geodezyjne i kartograficzne.</w:t>
            </w:r>
          </w:p>
          <w:p w14:paraId="2D50A199" w14:textId="223F4A16" w:rsidR="00A94A3E" w:rsidRPr="00AE6722" w:rsidRDefault="00A94A3E" w:rsidP="00C80292">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2. Przetwarzanie informacji zgromadzonych w Bazie Azbestowej</w:t>
            </w:r>
            <w:r w:rsidRPr="00AE6722" w:rsidDel="008B6997">
              <w:rPr>
                <w:rFonts w:ascii="Times New Roman" w:hAnsi="Times New Roman" w:cs="Times New Roman"/>
                <w:color w:val="000000"/>
              </w:rPr>
              <w:t xml:space="preserve"> </w:t>
            </w:r>
            <w:r w:rsidRPr="00AE6722">
              <w:rPr>
                <w:rFonts w:ascii="Times New Roman" w:hAnsi="Times New Roman" w:cs="Times New Roman"/>
                <w:color w:val="000000"/>
              </w:rPr>
              <w:t>polega na:</w:t>
            </w:r>
          </w:p>
          <w:p w14:paraId="095431C4" w14:textId="74F9AB80" w:rsidR="00A94A3E" w:rsidRPr="00AE6722" w:rsidRDefault="00A94A3E" w:rsidP="00C80292">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1) przeszukiwaniu informacji;</w:t>
            </w:r>
          </w:p>
          <w:p w14:paraId="7E05F51B" w14:textId="4781DCDC" w:rsidR="00A94A3E" w:rsidRPr="00AE6722" w:rsidRDefault="00A94A3E" w:rsidP="00C80292">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2) wizualizacji informacji z wykorzystaniem danych, o których mowa w ust. 1;</w:t>
            </w:r>
          </w:p>
          <w:p w14:paraId="459902E5" w14:textId="4E3F4F88" w:rsidR="00A94A3E" w:rsidRPr="00AE6722" w:rsidRDefault="00A94A3E" w:rsidP="00C80292">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3) pozyskaniu informacji w formacie otwartym.</w:t>
            </w:r>
          </w:p>
          <w:p w14:paraId="48F45C14" w14:textId="77777777" w:rsidR="002F3EDC" w:rsidRPr="00AE6722" w:rsidRDefault="002F3EDC" w:rsidP="00C80292">
            <w:pPr>
              <w:autoSpaceDE w:val="0"/>
              <w:autoSpaceDN w:val="0"/>
              <w:adjustRightInd w:val="0"/>
              <w:spacing w:after="0" w:line="240" w:lineRule="auto"/>
              <w:jc w:val="both"/>
              <w:rPr>
                <w:rFonts w:ascii="Times New Roman" w:hAnsi="Times New Roman" w:cs="Times New Roman"/>
                <w:color w:val="000000"/>
              </w:rPr>
            </w:pPr>
          </w:p>
          <w:p w14:paraId="5D645906" w14:textId="3FBB11A2" w:rsidR="006F52A1" w:rsidRPr="00340E19" w:rsidRDefault="0093769A" w:rsidP="006F52A1">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1.</w:t>
            </w:r>
            <w:r w:rsidR="006F52A1">
              <w:rPr>
                <w:rFonts w:ascii="Times New Roman" w:hAnsi="Times New Roman" w:cs="Times New Roman"/>
                <w:color w:val="000000"/>
              </w:rPr>
              <w:t xml:space="preserve"> </w:t>
            </w:r>
            <w:r w:rsidR="006F52A1" w:rsidRPr="00340E19">
              <w:rPr>
                <w:rFonts w:ascii="Times New Roman" w:hAnsi="Times New Roman" w:cs="Times New Roman"/>
                <w:color w:val="000000"/>
              </w:rPr>
              <w:t>Baza Azbestowa zapewnia bezpieczeństwo gromadzonych danych poprzez:</w:t>
            </w:r>
          </w:p>
          <w:p w14:paraId="6DB8116B" w14:textId="4C0DAF56" w:rsidR="006F52A1" w:rsidRPr="00340E19" w:rsidRDefault="006F52A1" w:rsidP="006F52A1">
            <w:pPr>
              <w:autoSpaceDE w:val="0"/>
              <w:autoSpaceDN w:val="0"/>
              <w:adjustRightInd w:val="0"/>
              <w:spacing w:after="0" w:line="240" w:lineRule="auto"/>
              <w:jc w:val="both"/>
              <w:rPr>
                <w:rFonts w:ascii="Times New Roman" w:hAnsi="Times New Roman" w:cs="Times New Roman"/>
                <w:color w:val="000000"/>
              </w:rPr>
            </w:pPr>
            <w:r w:rsidRPr="00340E19">
              <w:rPr>
                <w:rFonts w:ascii="Times New Roman" w:hAnsi="Times New Roman" w:cs="Times New Roman"/>
                <w:color w:val="000000"/>
              </w:rPr>
              <w:t>1)</w:t>
            </w:r>
            <w:r>
              <w:rPr>
                <w:rFonts w:ascii="Times New Roman" w:hAnsi="Times New Roman" w:cs="Times New Roman"/>
                <w:color w:val="000000"/>
              </w:rPr>
              <w:t xml:space="preserve"> </w:t>
            </w:r>
            <w:r w:rsidRPr="00340E19">
              <w:rPr>
                <w:rFonts w:ascii="Times New Roman" w:hAnsi="Times New Roman" w:cs="Times New Roman"/>
                <w:color w:val="000000"/>
              </w:rPr>
              <w:t>zabezpieczenie przed nieuprawnionym dostępem, w szczególności przez zastosowanie mechanizmów uwierzytelniania i autoryzacji;</w:t>
            </w:r>
          </w:p>
          <w:p w14:paraId="498138B2" w14:textId="391D8D01" w:rsidR="006F52A1" w:rsidRPr="00340E19" w:rsidRDefault="006F52A1" w:rsidP="006F52A1">
            <w:pPr>
              <w:autoSpaceDE w:val="0"/>
              <w:autoSpaceDN w:val="0"/>
              <w:adjustRightInd w:val="0"/>
              <w:spacing w:after="0" w:line="240" w:lineRule="auto"/>
              <w:jc w:val="both"/>
              <w:rPr>
                <w:rFonts w:ascii="Times New Roman" w:hAnsi="Times New Roman" w:cs="Times New Roman"/>
                <w:color w:val="000000"/>
              </w:rPr>
            </w:pPr>
            <w:r w:rsidRPr="00340E19">
              <w:rPr>
                <w:rFonts w:ascii="Times New Roman" w:hAnsi="Times New Roman" w:cs="Times New Roman"/>
                <w:color w:val="000000"/>
              </w:rPr>
              <w:t>2)</w:t>
            </w:r>
            <w:r>
              <w:rPr>
                <w:rFonts w:ascii="Times New Roman" w:hAnsi="Times New Roman" w:cs="Times New Roman"/>
                <w:color w:val="000000"/>
              </w:rPr>
              <w:t xml:space="preserve"> </w:t>
            </w:r>
            <w:r w:rsidRPr="00340E19">
              <w:rPr>
                <w:rFonts w:ascii="Times New Roman" w:hAnsi="Times New Roman" w:cs="Times New Roman"/>
                <w:color w:val="000000"/>
              </w:rPr>
              <w:t>narzędzia gwarantujące ciągłość i prawidłowość działania na wypadek zdarzeń, które mogłyby grozić zmianą lub utratą zgromadzonych w niej danych;</w:t>
            </w:r>
          </w:p>
          <w:p w14:paraId="7D68E432" w14:textId="0C56948B" w:rsidR="006F52A1" w:rsidRPr="00340E19" w:rsidRDefault="006F52A1" w:rsidP="006F52A1">
            <w:pPr>
              <w:autoSpaceDE w:val="0"/>
              <w:autoSpaceDN w:val="0"/>
              <w:adjustRightInd w:val="0"/>
              <w:spacing w:after="0" w:line="240" w:lineRule="auto"/>
              <w:jc w:val="both"/>
              <w:rPr>
                <w:rFonts w:ascii="Times New Roman" w:hAnsi="Times New Roman" w:cs="Times New Roman"/>
                <w:color w:val="000000"/>
              </w:rPr>
            </w:pPr>
            <w:r w:rsidRPr="00340E19">
              <w:rPr>
                <w:rFonts w:ascii="Times New Roman" w:hAnsi="Times New Roman" w:cs="Times New Roman"/>
                <w:color w:val="000000"/>
              </w:rPr>
              <w:lastRenderedPageBreak/>
              <w:t>3)</w:t>
            </w:r>
            <w:r>
              <w:rPr>
                <w:rFonts w:ascii="Times New Roman" w:hAnsi="Times New Roman" w:cs="Times New Roman"/>
                <w:color w:val="000000"/>
              </w:rPr>
              <w:t xml:space="preserve"> </w:t>
            </w:r>
            <w:r w:rsidRPr="00340E19">
              <w:rPr>
                <w:rFonts w:ascii="Times New Roman" w:hAnsi="Times New Roman" w:cs="Times New Roman"/>
                <w:color w:val="000000"/>
              </w:rPr>
              <w:t>uniemożliwienie dokonywania ingerencji oraz zmian w sposobie działania Bazy Azbestowej bez zapisania w niej informacji o tym zdarzeniu;</w:t>
            </w:r>
          </w:p>
          <w:p w14:paraId="3C0742B5" w14:textId="6005973D" w:rsidR="006F52A1" w:rsidRPr="00340E19" w:rsidRDefault="006F52A1" w:rsidP="006F52A1">
            <w:pPr>
              <w:autoSpaceDE w:val="0"/>
              <w:autoSpaceDN w:val="0"/>
              <w:adjustRightInd w:val="0"/>
              <w:spacing w:after="0" w:line="240" w:lineRule="auto"/>
              <w:jc w:val="both"/>
              <w:rPr>
                <w:rFonts w:ascii="Times New Roman" w:hAnsi="Times New Roman" w:cs="Times New Roman"/>
                <w:color w:val="000000"/>
              </w:rPr>
            </w:pPr>
            <w:r w:rsidRPr="00340E19">
              <w:rPr>
                <w:rFonts w:ascii="Times New Roman" w:hAnsi="Times New Roman" w:cs="Times New Roman"/>
                <w:color w:val="000000"/>
              </w:rPr>
              <w:t>4)</w:t>
            </w:r>
            <w:r>
              <w:rPr>
                <w:rFonts w:ascii="Times New Roman" w:hAnsi="Times New Roman" w:cs="Times New Roman"/>
                <w:color w:val="000000"/>
              </w:rPr>
              <w:t xml:space="preserve"> </w:t>
            </w:r>
            <w:r w:rsidRPr="00340E19">
              <w:rPr>
                <w:rFonts w:ascii="Times New Roman" w:hAnsi="Times New Roman" w:cs="Times New Roman"/>
                <w:color w:val="000000"/>
              </w:rPr>
              <w:t>rejestrowanie dat oraz danych osób wprowadzających dane do Bazy Azbestowej i je aktualizujących;</w:t>
            </w:r>
          </w:p>
          <w:p w14:paraId="7D96ECFF" w14:textId="7321FA50" w:rsidR="006F52A1" w:rsidRPr="00340E19" w:rsidRDefault="006F52A1" w:rsidP="006F52A1">
            <w:pPr>
              <w:autoSpaceDE w:val="0"/>
              <w:autoSpaceDN w:val="0"/>
              <w:adjustRightInd w:val="0"/>
              <w:spacing w:after="0" w:line="240" w:lineRule="auto"/>
              <w:jc w:val="both"/>
              <w:rPr>
                <w:rFonts w:ascii="Times New Roman" w:hAnsi="Times New Roman" w:cs="Times New Roman"/>
                <w:color w:val="000000"/>
              </w:rPr>
            </w:pPr>
            <w:r w:rsidRPr="00340E19">
              <w:rPr>
                <w:rFonts w:ascii="Times New Roman" w:hAnsi="Times New Roman" w:cs="Times New Roman"/>
                <w:color w:val="000000"/>
              </w:rPr>
              <w:t>5)</w:t>
            </w:r>
            <w:r>
              <w:rPr>
                <w:rFonts w:ascii="Times New Roman" w:hAnsi="Times New Roman" w:cs="Times New Roman"/>
                <w:color w:val="000000"/>
              </w:rPr>
              <w:t xml:space="preserve"> </w:t>
            </w:r>
            <w:r w:rsidRPr="00340E19">
              <w:rPr>
                <w:rFonts w:ascii="Times New Roman" w:hAnsi="Times New Roman" w:cs="Times New Roman"/>
                <w:color w:val="000000"/>
              </w:rPr>
              <w:t>ochronę danych, w szczególności przed ich usunięciem lub zniekształceniem.</w:t>
            </w:r>
          </w:p>
          <w:p w14:paraId="220EEB46" w14:textId="77777777" w:rsidR="006F52A1" w:rsidRPr="00340E19" w:rsidRDefault="006F52A1" w:rsidP="006F52A1">
            <w:pPr>
              <w:autoSpaceDE w:val="0"/>
              <w:autoSpaceDN w:val="0"/>
              <w:adjustRightInd w:val="0"/>
              <w:spacing w:after="0" w:line="240" w:lineRule="auto"/>
              <w:jc w:val="both"/>
              <w:rPr>
                <w:rFonts w:ascii="Times New Roman" w:hAnsi="Times New Roman" w:cs="Times New Roman"/>
                <w:color w:val="000000"/>
              </w:rPr>
            </w:pPr>
            <w:r w:rsidRPr="00340E19">
              <w:rPr>
                <w:rFonts w:ascii="Times New Roman" w:hAnsi="Times New Roman" w:cs="Times New Roman"/>
                <w:color w:val="000000"/>
              </w:rPr>
              <w:t>2. Baza Azbestowa zawiera zbiór kont użytkowników, o których mowa w art. 44 ust. 1 ustawy.</w:t>
            </w:r>
          </w:p>
          <w:p w14:paraId="3164A0FE" w14:textId="77777777" w:rsidR="006F52A1" w:rsidRPr="00340E19" w:rsidRDefault="006F52A1" w:rsidP="006F52A1">
            <w:pPr>
              <w:autoSpaceDE w:val="0"/>
              <w:autoSpaceDN w:val="0"/>
              <w:adjustRightInd w:val="0"/>
              <w:spacing w:after="0" w:line="240" w:lineRule="auto"/>
              <w:jc w:val="both"/>
              <w:rPr>
                <w:rFonts w:ascii="Times New Roman" w:hAnsi="Times New Roman" w:cs="Times New Roman"/>
                <w:color w:val="000000"/>
              </w:rPr>
            </w:pPr>
            <w:r w:rsidRPr="00340E19">
              <w:rPr>
                <w:rFonts w:ascii="Times New Roman" w:hAnsi="Times New Roman" w:cs="Times New Roman"/>
                <w:color w:val="000000"/>
              </w:rPr>
              <w:t>3. Każdy wyrób zawierający azbest posiada indywidualny numer identyfikacyjny wyrobu.</w:t>
            </w:r>
          </w:p>
          <w:p w14:paraId="7C80EB77" w14:textId="77777777" w:rsidR="006F52A1" w:rsidRPr="00340E19" w:rsidRDefault="006F52A1" w:rsidP="006F52A1">
            <w:pPr>
              <w:autoSpaceDE w:val="0"/>
              <w:autoSpaceDN w:val="0"/>
              <w:adjustRightInd w:val="0"/>
              <w:spacing w:after="0" w:line="240" w:lineRule="auto"/>
              <w:jc w:val="both"/>
              <w:rPr>
                <w:rFonts w:ascii="Times New Roman" w:hAnsi="Times New Roman" w:cs="Times New Roman"/>
                <w:color w:val="000000"/>
              </w:rPr>
            </w:pPr>
            <w:r w:rsidRPr="00340E19">
              <w:rPr>
                <w:rFonts w:ascii="Times New Roman" w:hAnsi="Times New Roman" w:cs="Times New Roman"/>
                <w:color w:val="000000"/>
              </w:rPr>
              <w:t>4. Każda lokalizacja wyrobu zawierającego azbest posiada indywidualny numer identyfikacyjny lokalizacji.</w:t>
            </w:r>
          </w:p>
          <w:p w14:paraId="78D62119" w14:textId="77777777" w:rsidR="006F52A1" w:rsidRPr="00340E19" w:rsidRDefault="006F52A1" w:rsidP="006F52A1">
            <w:pPr>
              <w:autoSpaceDE w:val="0"/>
              <w:autoSpaceDN w:val="0"/>
              <w:adjustRightInd w:val="0"/>
              <w:spacing w:after="0" w:line="240" w:lineRule="auto"/>
              <w:jc w:val="both"/>
              <w:rPr>
                <w:rFonts w:ascii="Times New Roman" w:hAnsi="Times New Roman" w:cs="Times New Roman"/>
                <w:color w:val="000000"/>
              </w:rPr>
            </w:pPr>
            <w:r w:rsidRPr="00340E19">
              <w:rPr>
                <w:rFonts w:ascii="Times New Roman" w:hAnsi="Times New Roman" w:cs="Times New Roman"/>
                <w:color w:val="000000"/>
              </w:rPr>
              <w:t>5. Każdy wpis jednostki szkoleniowej posiada indywidualny numer identyfikacyjny jednostki szkoleniowej.</w:t>
            </w:r>
          </w:p>
          <w:p w14:paraId="49C0B970" w14:textId="77777777" w:rsidR="006F52A1" w:rsidRPr="00340E19" w:rsidRDefault="006F52A1" w:rsidP="006F52A1">
            <w:pPr>
              <w:autoSpaceDE w:val="0"/>
              <w:autoSpaceDN w:val="0"/>
              <w:adjustRightInd w:val="0"/>
              <w:spacing w:after="0" w:line="240" w:lineRule="auto"/>
              <w:jc w:val="both"/>
              <w:rPr>
                <w:rFonts w:ascii="Times New Roman" w:hAnsi="Times New Roman" w:cs="Times New Roman"/>
                <w:color w:val="000000"/>
              </w:rPr>
            </w:pPr>
            <w:r w:rsidRPr="00340E19">
              <w:rPr>
                <w:rFonts w:ascii="Times New Roman" w:hAnsi="Times New Roman" w:cs="Times New Roman"/>
                <w:color w:val="000000"/>
              </w:rPr>
              <w:t>6. Każdy wpis wykonawcy prac, któremu starosta wydał zezwolenie na usuwanie lub zabezpieczanie wyrobów zawierających azbest, posiada indywidualny numer wykonawcy prac.</w:t>
            </w:r>
          </w:p>
          <w:p w14:paraId="0196D32F" w14:textId="77777777" w:rsidR="006F52A1" w:rsidRPr="00340E19" w:rsidRDefault="006F52A1" w:rsidP="006F52A1">
            <w:pPr>
              <w:autoSpaceDE w:val="0"/>
              <w:autoSpaceDN w:val="0"/>
              <w:adjustRightInd w:val="0"/>
              <w:spacing w:after="0" w:line="240" w:lineRule="auto"/>
              <w:jc w:val="both"/>
              <w:rPr>
                <w:rFonts w:ascii="Times New Roman" w:hAnsi="Times New Roman" w:cs="Times New Roman"/>
                <w:color w:val="000000"/>
              </w:rPr>
            </w:pPr>
            <w:r w:rsidRPr="00340E19">
              <w:rPr>
                <w:rFonts w:ascii="Times New Roman" w:hAnsi="Times New Roman" w:cs="Times New Roman"/>
                <w:color w:val="000000"/>
              </w:rPr>
              <w:t>7. Indywidualne numery identyfikacyjne, o których mowa w ust. 3–6, wyróżniają w sposób jednoznaczny dany wyrób, lokalizację, jednostkę szkoleniową oraz wykonawcę prac spośród innych wyrobów, lokalizacji, jednostek szkoleniowych oraz wykonawców prac zapisanych w Bazie Azbestowej.</w:t>
            </w:r>
          </w:p>
          <w:p w14:paraId="3E77B6E7" w14:textId="77777777" w:rsidR="008A2473" w:rsidRDefault="006F52A1" w:rsidP="008A2473">
            <w:pPr>
              <w:autoSpaceDE w:val="0"/>
              <w:autoSpaceDN w:val="0"/>
              <w:adjustRightInd w:val="0"/>
              <w:spacing w:after="0" w:line="240" w:lineRule="auto"/>
              <w:jc w:val="both"/>
              <w:rPr>
                <w:rFonts w:ascii="Times New Roman" w:hAnsi="Times New Roman" w:cs="Times New Roman"/>
                <w:color w:val="000000"/>
              </w:rPr>
            </w:pPr>
            <w:r w:rsidRPr="00340E19">
              <w:rPr>
                <w:rFonts w:ascii="Times New Roman" w:hAnsi="Times New Roman" w:cs="Times New Roman"/>
                <w:color w:val="000000"/>
              </w:rPr>
              <w:t>8. Indywidualne numery identyfikacyjne, o których mowa w ust. 3–6, nie mogą być zmieniane.</w:t>
            </w:r>
          </w:p>
          <w:p w14:paraId="29FB50D3" w14:textId="77777777" w:rsidR="008A2473" w:rsidRDefault="008A2473" w:rsidP="008A2473">
            <w:pPr>
              <w:autoSpaceDE w:val="0"/>
              <w:autoSpaceDN w:val="0"/>
              <w:adjustRightInd w:val="0"/>
              <w:spacing w:after="0" w:line="240" w:lineRule="auto"/>
              <w:jc w:val="both"/>
              <w:rPr>
                <w:rFonts w:ascii="Times New Roman" w:hAnsi="Times New Roman" w:cs="Times New Roman"/>
                <w:color w:val="000000"/>
              </w:rPr>
            </w:pPr>
          </w:p>
          <w:p w14:paraId="5BF5B7EF" w14:textId="527D3F89" w:rsidR="008A2473" w:rsidRPr="00C80292" w:rsidRDefault="008A2473"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 xml:space="preserve">Dane i informacje, o których mowa w art. 4 ust. 3 pkt 2 i 3 oraz art. 38 ust. 1 pkt 3 i ust. 3, udostępnia się nieodpłatnie za pośrednictwem strony internetowej wskazanej pod adresem elektronicznym określonym w Biuletynie Informacji Publicznej na stronie podmiotowej ministra właściwego do spraw gospodarki, w celu umożliwienia potwierdzenia prowadzenia przez wykonawcę prac lub </w:t>
            </w:r>
            <w:r w:rsidRPr="00C80292">
              <w:rPr>
                <w:rFonts w:ascii="Times New Roman" w:hAnsi="Times New Roman" w:cs="Times New Roman"/>
                <w:color w:val="000000"/>
              </w:rPr>
              <w:lastRenderedPageBreak/>
              <w:t xml:space="preserve">jednostkę szkoleniową działalności zgodnie z przepisami ustawy i w zakresie koniecznym do realizacji tego celu. </w:t>
            </w:r>
          </w:p>
          <w:p w14:paraId="393CC7DE" w14:textId="77777777" w:rsidR="00303BFB" w:rsidRDefault="00303BFB" w:rsidP="006F52A1">
            <w:pPr>
              <w:autoSpaceDE w:val="0"/>
              <w:autoSpaceDN w:val="0"/>
              <w:adjustRightInd w:val="0"/>
              <w:spacing w:after="0" w:line="240" w:lineRule="auto"/>
              <w:jc w:val="both"/>
              <w:rPr>
                <w:rFonts w:ascii="Times New Roman" w:hAnsi="Times New Roman" w:cs="Times New Roman"/>
                <w:color w:val="000000"/>
              </w:rPr>
            </w:pPr>
          </w:p>
          <w:p w14:paraId="483E0D38" w14:textId="77777777" w:rsidR="00303BFB" w:rsidRPr="00C80292" w:rsidRDefault="00303BFB"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1. Minister właściwy do spraw gospodarki tworzy konta użytkowników Bazy Azbestowej, które umożliwiają nieodpłatny dostęp do informacji, o których mowa w art. 38 ust. 1 i 3, następującym użytkownikom:</w:t>
            </w:r>
          </w:p>
          <w:p w14:paraId="0F8DF2D7" w14:textId="7F7BA2ED" w:rsidR="00303BFB" w:rsidRPr="00C80292" w:rsidRDefault="00303BFB"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1)</w:t>
            </w:r>
            <w:r>
              <w:rPr>
                <w:rFonts w:ascii="Times New Roman" w:hAnsi="Times New Roman" w:cs="Times New Roman"/>
                <w:color w:val="000000"/>
              </w:rPr>
              <w:t xml:space="preserve"> </w:t>
            </w:r>
            <w:r w:rsidRPr="00C80292">
              <w:rPr>
                <w:rFonts w:ascii="Times New Roman" w:hAnsi="Times New Roman" w:cs="Times New Roman"/>
                <w:color w:val="000000"/>
              </w:rPr>
              <w:t>wójtom, burmistrzom lub prezydentom miast;</w:t>
            </w:r>
          </w:p>
          <w:p w14:paraId="53A9DF3F" w14:textId="0E87C54C" w:rsidR="00303BFB" w:rsidRPr="00C80292" w:rsidRDefault="00303BFB"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2)</w:t>
            </w:r>
            <w:r>
              <w:rPr>
                <w:rFonts w:ascii="Times New Roman" w:hAnsi="Times New Roman" w:cs="Times New Roman"/>
                <w:color w:val="000000"/>
              </w:rPr>
              <w:t xml:space="preserve"> </w:t>
            </w:r>
            <w:r w:rsidRPr="00C80292">
              <w:rPr>
                <w:rFonts w:ascii="Times New Roman" w:hAnsi="Times New Roman" w:cs="Times New Roman"/>
                <w:color w:val="000000"/>
              </w:rPr>
              <w:t>starostom;</w:t>
            </w:r>
          </w:p>
          <w:p w14:paraId="36E6561E" w14:textId="218114C8" w:rsidR="00303BFB" w:rsidRPr="00C80292" w:rsidRDefault="00303BFB"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3)</w:t>
            </w:r>
            <w:r>
              <w:rPr>
                <w:rFonts w:ascii="Times New Roman" w:hAnsi="Times New Roman" w:cs="Times New Roman"/>
                <w:color w:val="000000"/>
              </w:rPr>
              <w:t xml:space="preserve"> </w:t>
            </w:r>
            <w:r w:rsidRPr="00C80292">
              <w:rPr>
                <w:rFonts w:ascii="Times New Roman" w:hAnsi="Times New Roman" w:cs="Times New Roman"/>
                <w:color w:val="000000"/>
              </w:rPr>
              <w:t>marszałkom województw.</w:t>
            </w:r>
          </w:p>
          <w:p w14:paraId="3D829BC2" w14:textId="77777777" w:rsidR="00303BFB" w:rsidRPr="00C80292" w:rsidRDefault="00303BFB"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2. Minister właściwy do spraw gospodarki</w:t>
            </w:r>
            <w:r w:rsidRPr="00C80292" w:rsidDel="005071D3">
              <w:rPr>
                <w:rFonts w:ascii="Times New Roman" w:hAnsi="Times New Roman" w:cs="Times New Roman"/>
                <w:color w:val="000000"/>
              </w:rPr>
              <w:t xml:space="preserve"> </w:t>
            </w:r>
            <w:r w:rsidRPr="00C80292">
              <w:rPr>
                <w:rFonts w:ascii="Times New Roman" w:hAnsi="Times New Roman" w:cs="Times New Roman"/>
                <w:color w:val="000000"/>
              </w:rPr>
              <w:t>udostępnia hasła dostępu do konta użytkownika Bazy Azbestowej na wniosek osoby uprawnionej do reprezentowania podmiotu, o którym mowa w ust. 1, w terminie 14 dni od dnia otrzymania wniosku.</w:t>
            </w:r>
          </w:p>
          <w:p w14:paraId="569E39AB" w14:textId="77777777" w:rsidR="00303BFB" w:rsidRPr="00C80292" w:rsidRDefault="00303BFB"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3. Minister właściwy do spraw gospodarki udostępnia wzór wniosku o utworzenie konta użytkownika Bazy Azbestowej za pośrednictwem strony internetowej wskazanej pod adresem elektronicznym określonym w Biuletynie Informacji Publicznej na stronie podmiotowej ministra właściwego do spraw gospodarki.</w:t>
            </w:r>
          </w:p>
          <w:p w14:paraId="77AF06DB" w14:textId="77777777" w:rsidR="006F52A1" w:rsidRDefault="006F52A1" w:rsidP="006F52A1">
            <w:pPr>
              <w:autoSpaceDE w:val="0"/>
              <w:autoSpaceDN w:val="0"/>
              <w:adjustRightInd w:val="0"/>
              <w:spacing w:after="0" w:line="240" w:lineRule="auto"/>
              <w:jc w:val="both"/>
              <w:rPr>
                <w:rFonts w:ascii="Times New Roman" w:hAnsi="Times New Roman" w:cs="Times New Roman"/>
                <w:color w:val="000000"/>
              </w:rPr>
            </w:pPr>
          </w:p>
          <w:p w14:paraId="41849403" w14:textId="4E486F02" w:rsidR="006F52A1" w:rsidRPr="00AE6722" w:rsidRDefault="00A974C2"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 xml:space="preserve">Starosta wprowadza do Bazy Azbestowej informacje, o których mowa w art. 18, oraz aktualizuje je, w terminie określonym w tym przepisie.  </w:t>
            </w:r>
          </w:p>
          <w:p w14:paraId="23DBE8A0" w14:textId="77777777" w:rsidR="00CD1664" w:rsidRPr="00AE6722" w:rsidRDefault="00CD1664" w:rsidP="00C80292">
            <w:pPr>
              <w:autoSpaceDE w:val="0"/>
              <w:autoSpaceDN w:val="0"/>
              <w:adjustRightInd w:val="0"/>
              <w:spacing w:after="0" w:line="240" w:lineRule="auto"/>
              <w:jc w:val="both"/>
              <w:rPr>
                <w:rFonts w:ascii="Times New Roman" w:hAnsi="Times New Roman" w:cs="Times New Roman"/>
                <w:color w:val="000000"/>
              </w:rPr>
            </w:pPr>
          </w:p>
          <w:p w14:paraId="0E6A42AE" w14:textId="4F68193A" w:rsidR="00434D24" w:rsidRPr="00AE6722" w:rsidRDefault="00A974C2" w:rsidP="00C80292">
            <w:pPr>
              <w:autoSpaceDE w:val="0"/>
              <w:autoSpaceDN w:val="0"/>
              <w:adjustRightInd w:val="0"/>
              <w:spacing w:after="0" w:line="240" w:lineRule="auto"/>
              <w:jc w:val="both"/>
              <w:rPr>
                <w:rFonts w:ascii="Times New Roman" w:hAnsi="Times New Roman" w:cs="Times New Roman"/>
                <w:color w:val="000000"/>
              </w:rPr>
            </w:pPr>
            <w:r w:rsidRPr="00C80292">
              <w:rPr>
                <w:rFonts w:ascii="Times New Roman" w:hAnsi="Times New Roman" w:cs="Times New Roman"/>
                <w:color w:val="000000"/>
              </w:rPr>
              <w:t>Organy Krajowej Administracji Skarbowej mają dostęp do informacji zawartych w Bazie Azbestowej pochodzących z terenu całego kraju na potrzeby postępowania podatkowego, kontroli celno-skarbowej, kontroli podatkowej, czynności sprawdzających oraz audytu, na wniosek o którym mowa w art. 44 ust. 2.</w:t>
            </w:r>
          </w:p>
        </w:tc>
        <w:tc>
          <w:tcPr>
            <w:tcW w:w="1500" w:type="dxa"/>
          </w:tcPr>
          <w:p w14:paraId="1D8CD49F" w14:textId="77777777" w:rsidR="00E6385E" w:rsidRPr="00AE6722" w:rsidRDefault="00E6385E" w:rsidP="0021651B">
            <w:pPr>
              <w:spacing w:after="0" w:line="240" w:lineRule="auto"/>
              <w:jc w:val="both"/>
              <w:rPr>
                <w:rFonts w:ascii="Times New Roman" w:eastAsia="Times New Roman" w:hAnsi="Times New Roman" w:cs="Times New Roman"/>
                <w:lang w:eastAsia="pl-PL"/>
              </w:rPr>
            </w:pPr>
          </w:p>
        </w:tc>
      </w:tr>
      <w:tr w:rsidR="00E6385E" w:rsidRPr="00AE6722" w14:paraId="54B4B753" w14:textId="77777777" w:rsidTr="0085688B">
        <w:trPr>
          <w:trHeight w:val="539"/>
        </w:trPr>
        <w:tc>
          <w:tcPr>
            <w:tcW w:w="846" w:type="dxa"/>
          </w:tcPr>
          <w:p w14:paraId="081C630D" w14:textId="211775ED" w:rsidR="00E6385E" w:rsidRPr="00AE6722" w:rsidRDefault="006D3E0A" w:rsidP="0021651B">
            <w:pPr>
              <w:spacing w:after="0" w:line="240" w:lineRule="auto"/>
              <w:jc w:val="both"/>
              <w:rPr>
                <w:rFonts w:ascii="Times New Roman" w:hAnsi="Times New Roman" w:cs="Times New Roman"/>
                <w:b/>
                <w:bCs/>
              </w:rPr>
            </w:pPr>
            <w:r w:rsidRPr="003175D5">
              <w:rPr>
                <w:rFonts w:ascii="Times New Roman" w:hAnsi="Times New Roman" w:cs="Times New Roman"/>
                <w:b/>
                <w:bCs/>
              </w:rPr>
              <w:lastRenderedPageBreak/>
              <w:t>Art. 16 ust. 1 lit</w:t>
            </w:r>
            <w:r w:rsidR="007B6E0A" w:rsidRPr="003175D5">
              <w:rPr>
                <w:rFonts w:ascii="Times New Roman" w:hAnsi="Times New Roman" w:cs="Times New Roman"/>
                <w:b/>
                <w:bCs/>
              </w:rPr>
              <w:t>.</w:t>
            </w:r>
            <w:r w:rsidRPr="003175D5">
              <w:rPr>
                <w:rFonts w:ascii="Times New Roman" w:hAnsi="Times New Roman" w:cs="Times New Roman"/>
                <w:b/>
                <w:bCs/>
              </w:rPr>
              <w:t xml:space="preserve"> a</w:t>
            </w:r>
          </w:p>
        </w:tc>
        <w:tc>
          <w:tcPr>
            <w:tcW w:w="5528" w:type="dxa"/>
            <w:gridSpan w:val="2"/>
          </w:tcPr>
          <w:p w14:paraId="515651E5" w14:textId="77777777" w:rsidR="006D3E0A" w:rsidRPr="00AE6722" w:rsidRDefault="006D3E0A" w:rsidP="0021651B">
            <w:pPr>
              <w:pStyle w:val="CM4"/>
              <w:rPr>
                <w:rFonts w:ascii="Times New Roman" w:hAnsi="Times New Roman" w:cs="Times New Roman"/>
                <w:color w:val="000000"/>
                <w:sz w:val="22"/>
                <w:szCs w:val="22"/>
              </w:rPr>
            </w:pPr>
            <w:r w:rsidRPr="00AE6722">
              <w:rPr>
                <w:rFonts w:ascii="Times New Roman" w:hAnsi="Times New Roman" w:cs="Times New Roman"/>
                <w:color w:val="000000"/>
                <w:sz w:val="22"/>
                <w:szCs w:val="22"/>
              </w:rPr>
              <w:t xml:space="preserve">W przypadku wszystkich prac, o których mowa w art. 3 ust. 1, i z zastrzeżeniem art. 3 ust. 3, podejmuje się odpowiednie kroki w celu zapewnienia, aby: </w:t>
            </w:r>
          </w:p>
          <w:p w14:paraId="779095EE" w14:textId="77777777" w:rsidR="006D3E0A" w:rsidRPr="00AE6722" w:rsidRDefault="006D3E0A" w:rsidP="0021651B">
            <w:pPr>
              <w:pStyle w:val="CM4"/>
              <w:rPr>
                <w:rFonts w:ascii="Times New Roman" w:hAnsi="Times New Roman" w:cs="Times New Roman"/>
                <w:color w:val="000000"/>
                <w:sz w:val="22"/>
                <w:szCs w:val="22"/>
              </w:rPr>
            </w:pPr>
            <w:r w:rsidRPr="00AE6722">
              <w:rPr>
                <w:rFonts w:ascii="Times New Roman" w:hAnsi="Times New Roman" w:cs="Times New Roman"/>
                <w:color w:val="000000"/>
                <w:sz w:val="22"/>
                <w:szCs w:val="22"/>
              </w:rPr>
              <w:lastRenderedPageBreak/>
              <w:t xml:space="preserve">a) miejsca, w których odbywają się takie prace, były: </w:t>
            </w:r>
          </w:p>
          <w:p w14:paraId="00D4C034" w14:textId="77777777" w:rsidR="006D3E0A" w:rsidRPr="00AE6722" w:rsidRDefault="006D3E0A" w:rsidP="0021651B">
            <w:pPr>
              <w:pStyle w:val="CM4"/>
              <w:rPr>
                <w:rFonts w:ascii="Times New Roman" w:hAnsi="Times New Roman" w:cs="Times New Roman"/>
                <w:color w:val="000000"/>
                <w:sz w:val="22"/>
                <w:szCs w:val="22"/>
              </w:rPr>
            </w:pPr>
            <w:r w:rsidRPr="00AE6722">
              <w:rPr>
                <w:rFonts w:ascii="Times New Roman" w:hAnsi="Times New Roman" w:cs="Times New Roman"/>
                <w:color w:val="000000"/>
                <w:sz w:val="22"/>
                <w:szCs w:val="22"/>
              </w:rPr>
              <w:t xml:space="preserve">i) w sposób jasny odgraniczone i oznaczone znakami ostrzegawczymi; </w:t>
            </w:r>
          </w:p>
          <w:p w14:paraId="7CDE3E5D" w14:textId="77777777" w:rsidR="006D3E0A" w:rsidRPr="00AE6722" w:rsidRDefault="006D3E0A" w:rsidP="0021651B">
            <w:pPr>
              <w:pStyle w:val="CM4"/>
              <w:rPr>
                <w:rFonts w:ascii="Times New Roman" w:hAnsi="Times New Roman" w:cs="Times New Roman"/>
                <w:color w:val="000000"/>
                <w:sz w:val="22"/>
                <w:szCs w:val="22"/>
              </w:rPr>
            </w:pPr>
            <w:r w:rsidRPr="00AE6722">
              <w:rPr>
                <w:rFonts w:ascii="Times New Roman" w:hAnsi="Times New Roman" w:cs="Times New Roman"/>
                <w:color w:val="000000"/>
                <w:sz w:val="22"/>
                <w:szCs w:val="22"/>
              </w:rPr>
              <w:t xml:space="preserve">(ii) niedostępne dla pracowników innych niż ci, od których wymaga się przebywania w nich, z racji ich pracy i obowiązków; </w:t>
            </w:r>
          </w:p>
          <w:p w14:paraId="4410951B" w14:textId="750B6DD2" w:rsidR="00E6385E" w:rsidRPr="00AE6722" w:rsidRDefault="006D3E0A"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(iii) objęte zakazem palenia;</w:t>
            </w:r>
          </w:p>
        </w:tc>
        <w:tc>
          <w:tcPr>
            <w:tcW w:w="851" w:type="dxa"/>
          </w:tcPr>
          <w:p w14:paraId="4B350D2B" w14:textId="573EEFB0" w:rsidR="00E6385E" w:rsidRPr="00AE6722" w:rsidRDefault="006D3E0A"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lastRenderedPageBreak/>
              <w:t>T</w:t>
            </w:r>
          </w:p>
        </w:tc>
        <w:tc>
          <w:tcPr>
            <w:tcW w:w="850" w:type="dxa"/>
          </w:tcPr>
          <w:p w14:paraId="0BE2EFA0" w14:textId="514175B8" w:rsidR="00520AD1" w:rsidRPr="00AE6722" w:rsidRDefault="00520AD1" w:rsidP="0021651B">
            <w:pPr>
              <w:spacing w:after="0" w:line="240" w:lineRule="auto"/>
              <w:rPr>
                <w:rFonts w:ascii="Times New Roman" w:hAnsi="Times New Roman" w:cs="Times New Roman"/>
                <w:b/>
                <w:bCs/>
              </w:rPr>
            </w:pPr>
            <w:r w:rsidRPr="00AE6722">
              <w:rPr>
                <w:rFonts w:ascii="Times New Roman" w:hAnsi="Times New Roman" w:cs="Times New Roman"/>
                <w:b/>
                <w:bCs/>
              </w:rPr>
              <w:t>Art. 2</w:t>
            </w:r>
            <w:r w:rsidR="00576573" w:rsidRPr="00AE6722">
              <w:rPr>
                <w:rFonts w:ascii="Times New Roman" w:hAnsi="Times New Roman" w:cs="Times New Roman"/>
                <w:b/>
                <w:bCs/>
              </w:rPr>
              <w:t>1</w:t>
            </w:r>
            <w:r w:rsidRPr="00AE6722">
              <w:rPr>
                <w:rFonts w:ascii="Times New Roman" w:hAnsi="Times New Roman" w:cs="Times New Roman"/>
                <w:b/>
                <w:bCs/>
              </w:rPr>
              <w:t xml:space="preserve"> pkt 2</w:t>
            </w:r>
          </w:p>
          <w:p w14:paraId="1C0F7DD5" w14:textId="77777777" w:rsidR="00520AD1" w:rsidRPr="00AE6722" w:rsidRDefault="00520AD1" w:rsidP="0021651B">
            <w:pPr>
              <w:spacing w:after="0" w:line="240" w:lineRule="auto"/>
              <w:jc w:val="both"/>
              <w:rPr>
                <w:rFonts w:ascii="Times New Roman" w:hAnsi="Times New Roman" w:cs="Times New Roman"/>
                <w:b/>
                <w:bCs/>
              </w:rPr>
            </w:pPr>
          </w:p>
          <w:p w14:paraId="195B0A68" w14:textId="77777777" w:rsidR="00520AD1" w:rsidRPr="00AE6722" w:rsidRDefault="00520AD1" w:rsidP="0021651B">
            <w:pPr>
              <w:spacing w:after="0" w:line="240" w:lineRule="auto"/>
              <w:jc w:val="both"/>
              <w:rPr>
                <w:rFonts w:ascii="Times New Roman" w:hAnsi="Times New Roman" w:cs="Times New Roman"/>
                <w:b/>
                <w:bCs/>
              </w:rPr>
            </w:pPr>
          </w:p>
          <w:p w14:paraId="2E371D97" w14:textId="77777777" w:rsidR="00D4093D" w:rsidRPr="00AE6722" w:rsidRDefault="00D4093D" w:rsidP="0021651B">
            <w:pPr>
              <w:spacing w:after="0" w:line="240" w:lineRule="auto"/>
              <w:rPr>
                <w:rFonts w:ascii="Times New Roman" w:hAnsi="Times New Roman" w:cs="Times New Roman"/>
                <w:b/>
                <w:bCs/>
              </w:rPr>
            </w:pPr>
          </w:p>
          <w:p w14:paraId="02050426" w14:textId="77777777" w:rsidR="004508DD" w:rsidRPr="00AE6722" w:rsidRDefault="004508DD" w:rsidP="0021651B">
            <w:pPr>
              <w:spacing w:after="0" w:line="240" w:lineRule="auto"/>
              <w:rPr>
                <w:rFonts w:ascii="Times New Roman" w:hAnsi="Times New Roman" w:cs="Times New Roman"/>
                <w:b/>
                <w:bCs/>
              </w:rPr>
            </w:pPr>
          </w:p>
          <w:p w14:paraId="7188D240" w14:textId="77777777" w:rsidR="004508DD" w:rsidRPr="00AE6722" w:rsidRDefault="004508DD" w:rsidP="0021651B">
            <w:pPr>
              <w:spacing w:after="0" w:line="240" w:lineRule="auto"/>
              <w:rPr>
                <w:rFonts w:ascii="Times New Roman" w:hAnsi="Times New Roman" w:cs="Times New Roman"/>
                <w:b/>
                <w:bCs/>
              </w:rPr>
            </w:pPr>
          </w:p>
          <w:p w14:paraId="6A5BB51C" w14:textId="77777777" w:rsidR="002D1808" w:rsidRDefault="002D1808" w:rsidP="0021651B">
            <w:pPr>
              <w:spacing w:after="0" w:line="240" w:lineRule="auto"/>
              <w:rPr>
                <w:rFonts w:ascii="Times New Roman" w:hAnsi="Times New Roman" w:cs="Times New Roman"/>
                <w:b/>
                <w:bCs/>
              </w:rPr>
            </w:pPr>
          </w:p>
          <w:p w14:paraId="3BD9771B" w14:textId="0D6B59AB" w:rsidR="00520AD1" w:rsidRPr="00AE6722" w:rsidRDefault="00520AD1" w:rsidP="0021651B">
            <w:pPr>
              <w:spacing w:after="0" w:line="240" w:lineRule="auto"/>
              <w:rPr>
                <w:rFonts w:ascii="Times New Roman" w:hAnsi="Times New Roman" w:cs="Times New Roman"/>
                <w:b/>
                <w:bCs/>
              </w:rPr>
            </w:pPr>
            <w:r w:rsidRPr="00AE6722">
              <w:rPr>
                <w:rFonts w:ascii="Times New Roman" w:hAnsi="Times New Roman" w:cs="Times New Roman"/>
                <w:b/>
                <w:bCs/>
              </w:rPr>
              <w:t xml:space="preserve">Art. </w:t>
            </w:r>
            <w:r w:rsidR="00576573" w:rsidRPr="00AE6722">
              <w:rPr>
                <w:rFonts w:ascii="Times New Roman" w:hAnsi="Times New Roman" w:cs="Times New Roman"/>
                <w:b/>
                <w:bCs/>
              </w:rPr>
              <w:t>26</w:t>
            </w:r>
          </w:p>
          <w:p w14:paraId="20BB21C6" w14:textId="77777777" w:rsidR="00520AD1" w:rsidRPr="00AE6722" w:rsidRDefault="00520AD1" w:rsidP="0021651B">
            <w:pPr>
              <w:spacing w:after="0" w:line="240" w:lineRule="auto"/>
              <w:rPr>
                <w:rFonts w:ascii="Times New Roman" w:hAnsi="Times New Roman" w:cs="Times New Roman"/>
                <w:b/>
                <w:bCs/>
              </w:rPr>
            </w:pPr>
          </w:p>
          <w:p w14:paraId="460B7009" w14:textId="77777777" w:rsidR="00520AD1" w:rsidRPr="00AE6722" w:rsidRDefault="00520AD1" w:rsidP="0021651B">
            <w:pPr>
              <w:spacing w:after="0" w:line="240" w:lineRule="auto"/>
              <w:rPr>
                <w:rFonts w:ascii="Times New Roman" w:hAnsi="Times New Roman" w:cs="Times New Roman"/>
                <w:b/>
                <w:bCs/>
              </w:rPr>
            </w:pPr>
          </w:p>
          <w:p w14:paraId="3FD5F192" w14:textId="77777777" w:rsidR="00520AD1" w:rsidRPr="00AE6722" w:rsidRDefault="00520AD1" w:rsidP="0021651B">
            <w:pPr>
              <w:spacing w:after="0" w:line="240" w:lineRule="auto"/>
              <w:rPr>
                <w:rFonts w:ascii="Times New Roman" w:hAnsi="Times New Roman" w:cs="Times New Roman"/>
                <w:b/>
                <w:bCs/>
              </w:rPr>
            </w:pPr>
          </w:p>
          <w:p w14:paraId="20E0C026" w14:textId="77777777" w:rsidR="004508DD" w:rsidRPr="00AE6722" w:rsidRDefault="004508DD" w:rsidP="0021651B">
            <w:pPr>
              <w:spacing w:after="0" w:line="240" w:lineRule="auto"/>
              <w:rPr>
                <w:rFonts w:ascii="Times New Roman" w:hAnsi="Times New Roman" w:cs="Times New Roman"/>
                <w:b/>
                <w:bCs/>
              </w:rPr>
            </w:pPr>
          </w:p>
          <w:p w14:paraId="2ED7B4D5" w14:textId="77777777" w:rsidR="004508DD" w:rsidRPr="00AE6722" w:rsidRDefault="004508DD" w:rsidP="0021651B">
            <w:pPr>
              <w:spacing w:after="0" w:line="240" w:lineRule="auto"/>
              <w:rPr>
                <w:rFonts w:ascii="Times New Roman" w:hAnsi="Times New Roman" w:cs="Times New Roman"/>
                <w:b/>
                <w:bCs/>
              </w:rPr>
            </w:pPr>
          </w:p>
          <w:p w14:paraId="6FD1DDCD" w14:textId="77777777" w:rsidR="004508DD" w:rsidRPr="00AE6722" w:rsidRDefault="004508DD" w:rsidP="0021651B">
            <w:pPr>
              <w:spacing w:after="0" w:line="240" w:lineRule="auto"/>
              <w:rPr>
                <w:rFonts w:ascii="Times New Roman" w:hAnsi="Times New Roman" w:cs="Times New Roman"/>
                <w:b/>
                <w:bCs/>
              </w:rPr>
            </w:pPr>
          </w:p>
          <w:p w14:paraId="7BC7BAAD" w14:textId="77777777" w:rsidR="002D1808" w:rsidRDefault="002D1808" w:rsidP="0021651B">
            <w:pPr>
              <w:spacing w:after="0" w:line="240" w:lineRule="auto"/>
              <w:rPr>
                <w:rFonts w:ascii="Times New Roman" w:hAnsi="Times New Roman" w:cs="Times New Roman"/>
                <w:b/>
                <w:bCs/>
              </w:rPr>
            </w:pPr>
          </w:p>
          <w:p w14:paraId="607B14A7" w14:textId="77777777" w:rsidR="004030B9" w:rsidRDefault="004030B9" w:rsidP="0021651B">
            <w:pPr>
              <w:spacing w:after="0" w:line="240" w:lineRule="auto"/>
              <w:rPr>
                <w:rFonts w:ascii="Times New Roman" w:hAnsi="Times New Roman" w:cs="Times New Roman"/>
                <w:b/>
                <w:bCs/>
              </w:rPr>
            </w:pPr>
          </w:p>
          <w:p w14:paraId="2B650248" w14:textId="61DC6E29" w:rsidR="00520AD1" w:rsidRPr="00AE6722" w:rsidRDefault="00520AD1" w:rsidP="0021651B">
            <w:pPr>
              <w:spacing w:after="0" w:line="240" w:lineRule="auto"/>
              <w:rPr>
                <w:rFonts w:ascii="Times New Roman" w:hAnsi="Times New Roman" w:cs="Times New Roman"/>
                <w:b/>
                <w:bCs/>
              </w:rPr>
            </w:pPr>
            <w:r w:rsidRPr="00AE6722">
              <w:rPr>
                <w:rFonts w:ascii="Times New Roman" w:hAnsi="Times New Roman" w:cs="Times New Roman"/>
                <w:b/>
                <w:bCs/>
              </w:rPr>
              <w:t xml:space="preserve">Art. </w:t>
            </w:r>
            <w:r w:rsidR="00D37859" w:rsidRPr="00AE6722">
              <w:rPr>
                <w:rFonts w:ascii="Times New Roman" w:hAnsi="Times New Roman" w:cs="Times New Roman"/>
                <w:b/>
                <w:bCs/>
              </w:rPr>
              <w:t xml:space="preserve">27 </w:t>
            </w:r>
            <w:r w:rsidRPr="00AE6722">
              <w:rPr>
                <w:rFonts w:ascii="Times New Roman" w:hAnsi="Times New Roman" w:cs="Times New Roman"/>
                <w:b/>
                <w:bCs/>
              </w:rPr>
              <w:t>ust. 1</w:t>
            </w:r>
            <w:r w:rsidR="001B0515" w:rsidRPr="00AE6722">
              <w:rPr>
                <w:rFonts w:ascii="Times New Roman" w:hAnsi="Times New Roman" w:cs="Times New Roman"/>
                <w:b/>
                <w:bCs/>
              </w:rPr>
              <w:t xml:space="preserve">, </w:t>
            </w:r>
            <w:r w:rsidR="00D37859" w:rsidRPr="00AE6722">
              <w:rPr>
                <w:rFonts w:ascii="Times New Roman" w:hAnsi="Times New Roman" w:cs="Times New Roman"/>
                <w:b/>
                <w:bCs/>
              </w:rPr>
              <w:t>2</w:t>
            </w:r>
            <w:r w:rsidR="001B0515" w:rsidRPr="00AE6722">
              <w:rPr>
                <w:rFonts w:ascii="Times New Roman" w:hAnsi="Times New Roman" w:cs="Times New Roman"/>
                <w:b/>
                <w:bCs/>
              </w:rPr>
              <w:t xml:space="preserve"> i 4</w:t>
            </w:r>
          </w:p>
          <w:p w14:paraId="5D155AD9" w14:textId="77777777" w:rsidR="00520AD1" w:rsidRPr="00AE6722" w:rsidRDefault="00520AD1" w:rsidP="0021651B">
            <w:pPr>
              <w:spacing w:after="0" w:line="240" w:lineRule="auto"/>
              <w:jc w:val="both"/>
              <w:rPr>
                <w:rFonts w:ascii="Times New Roman" w:hAnsi="Times New Roman" w:cs="Times New Roman"/>
                <w:b/>
                <w:bCs/>
              </w:rPr>
            </w:pPr>
          </w:p>
          <w:p w14:paraId="08702B49" w14:textId="77777777" w:rsidR="00596267" w:rsidRPr="00AE6722" w:rsidRDefault="00596267" w:rsidP="0021651B">
            <w:pPr>
              <w:spacing w:after="0" w:line="240" w:lineRule="auto"/>
              <w:rPr>
                <w:rFonts w:ascii="Times New Roman" w:hAnsi="Times New Roman" w:cs="Times New Roman"/>
                <w:b/>
                <w:bCs/>
              </w:rPr>
            </w:pPr>
          </w:p>
          <w:p w14:paraId="7BBA6C10" w14:textId="77777777" w:rsidR="00596267" w:rsidRPr="00AE6722" w:rsidRDefault="00596267" w:rsidP="0021651B">
            <w:pPr>
              <w:spacing w:after="0" w:line="240" w:lineRule="auto"/>
              <w:rPr>
                <w:rFonts w:ascii="Times New Roman" w:hAnsi="Times New Roman" w:cs="Times New Roman"/>
                <w:b/>
                <w:bCs/>
              </w:rPr>
            </w:pPr>
          </w:p>
          <w:p w14:paraId="1115A589" w14:textId="77777777" w:rsidR="00596267" w:rsidRPr="00AE6722" w:rsidRDefault="00596267" w:rsidP="0021651B">
            <w:pPr>
              <w:spacing w:after="0" w:line="240" w:lineRule="auto"/>
              <w:rPr>
                <w:rFonts w:ascii="Times New Roman" w:hAnsi="Times New Roman" w:cs="Times New Roman"/>
                <w:b/>
                <w:bCs/>
              </w:rPr>
            </w:pPr>
          </w:p>
          <w:p w14:paraId="64DF9CE0" w14:textId="77777777" w:rsidR="00596267" w:rsidRPr="00AE6722" w:rsidRDefault="00596267" w:rsidP="0021651B">
            <w:pPr>
              <w:spacing w:after="0" w:line="240" w:lineRule="auto"/>
              <w:rPr>
                <w:rFonts w:ascii="Times New Roman" w:hAnsi="Times New Roman" w:cs="Times New Roman"/>
                <w:b/>
                <w:bCs/>
              </w:rPr>
            </w:pPr>
          </w:p>
          <w:p w14:paraId="0FF86378" w14:textId="77777777" w:rsidR="00596267" w:rsidRPr="00AE6722" w:rsidRDefault="00596267" w:rsidP="0021651B">
            <w:pPr>
              <w:spacing w:after="0" w:line="240" w:lineRule="auto"/>
              <w:rPr>
                <w:rFonts w:ascii="Times New Roman" w:hAnsi="Times New Roman" w:cs="Times New Roman"/>
                <w:b/>
                <w:bCs/>
              </w:rPr>
            </w:pPr>
          </w:p>
          <w:p w14:paraId="4DD574FC" w14:textId="77777777" w:rsidR="00596267" w:rsidRPr="00AE6722" w:rsidRDefault="00596267" w:rsidP="0021651B">
            <w:pPr>
              <w:spacing w:after="0" w:line="240" w:lineRule="auto"/>
              <w:rPr>
                <w:rFonts w:ascii="Times New Roman" w:hAnsi="Times New Roman" w:cs="Times New Roman"/>
                <w:b/>
                <w:bCs/>
              </w:rPr>
            </w:pPr>
          </w:p>
          <w:p w14:paraId="3D5F57C7" w14:textId="77777777" w:rsidR="00596267" w:rsidRPr="00AE6722" w:rsidRDefault="00596267" w:rsidP="0021651B">
            <w:pPr>
              <w:spacing w:after="0" w:line="240" w:lineRule="auto"/>
              <w:rPr>
                <w:rFonts w:ascii="Times New Roman" w:hAnsi="Times New Roman" w:cs="Times New Roman"/>
                <w:b/>
                <w:bCs/>
              </w:rPr>
            </w:pPr>
          </w:p>
          <w:p w14:paraId="4A89FC86" w14:textId="77777777" w:rsidR="00596267" w:rsidRPr="00AE6722" w:rsidRDefault="00596267" w:rsidP="0021651B">
            <w:pPr>
              <w:spacing w:after="0" w:line="240" w:lineRule="auto"/>
              <w:rPr>
                <w:rFonts w:ascii="Times New Roman" w:hAnsi="Times New Roman" w:cs="Times New Roman"/>
                <w:b/>
                <w:bCs/>
              </w:rPr>
            </w:pPr>
          </w:p>
          <w:p w14:paraId="44100381" w14:textId="77777777" w:rsidR="00596267" w:rsidRPr="00AE6722" w:rsidRDefault="00596267" w:rsidP="0021651B">
            <w:pPr>
              <w:spacing w:after="0" w:line="240" w:lineRule="auto"/>
              <w:rPr>
                <w:rFonts w:ascii="Times New Roman" w:hAnsi="Times New Roman" w:cs="Times New Roman"/>
                <w:b/>
                <w:bCs/>
              </w:rPr>
            </w:pPr>
          </w:p>
          <w:p w14:paraId="3C369EE8" w14:textId="77777777" w:rsidR="00596267" w:rsidRPr="00AE6722" w:rsidRDefault="00596267" w:rsidP="0021651B">
            <w:pPr>
              <w:spacing w:after="0" w:line="240" w:lineRule="auto"/>
              <w:rPr>
                <w:rFonts w:ascii="Times New Roman" w:hAnsi="Times New Roman" w:cs="Times New Roman"/>
                <w:b/>
                <w:bCs/>
              </w:rPr>
            </w:pPr>
          </w:p>
          <w:p w14:paraId="7F35E905" w14:textId="77777777" w:rsidR="0067541C" w:rsidRPr="00AE6722" w:rsidRDefault="0067541C" w:rsidP="0021651B">
            <w:pPr>
              <w:spacing w:after="0" w:line="240" w:lineRule="auto"/>
              <w:rPr>
                <w:rFonts w:ascii="Times New Roman" w:hAnsi="Times New Roman" w:cs="Times New Roman"/>
                <w:b/>
                <w:bCs/>
              </w:rPr>
            </w:pPr>
          </w:p>
          <w:p w14:paraId="159E8327" w14:textId="77777777" w:rsidR="004508DD" w:rsidRPr="00AE6722" w:rsidRDefault="004508DD" w:rsidP="0021651B">
            <w:pPr>
              <w:spacing w:after="0" w:line="240" w:lineRule="auto"/>
              <w:rPr>
                <w:rFonts w:ascii="Times New Roman" w:hAnsi="Times New Roman" w:cs="Times New Roman"/>
                <w:b/>
                <w:bCs/>
              </w:rPr>
            </w:pPr>
          </w:p>
          <w:p w14:paraId="708FF003" w14:textId="77777777" w:rsidR="004508DD" w:rsidRPr="00AE6722" w:rsidRDefault="004508DD" w:rsidP="0021651B">
            <w:pPr>
              <w:spacing w:after="0" w:line="240" w:lineRule="auto"/>
              <w:rPr>
                <w:rFonts w:ascii="Times New Roman" w:hAnsi="Times New Roman" w:cs="Times New Roman"/>
                <w:b/>
                <w:bCs/>
              </w:rPr>
            </w:pPr>
          </w:p>
          <w:p w14:paraId="238B02A2" w14:textId="77777777" w:rsidR="004508DD" w:rsidRPr="00AE6722" w:rsidRDefault="004508DD" w:rsidP="0021651B">
            <w:pPr>
              <w:spacing w:after="0" w:line="240" w:lineRule="auto"/>
              <w:rPr>
                <w:rFonts w:ascii="Times New Roman" w:hAnsi="Times New Roman" w:cs="Times New Roman"/>
                <w:b/>
                <w:bCs/>
              </w:rPr>
            </w:pPr>
          </w:p>
          <w:p w14:paraId="7D6D9339" w14:textId="77777777" w:rsidR="004508DD" w:rsidRPr="00AE6722" w:rsidRDefault="004508DD" w:rsidP="0021651B">
            <w:pPr>
              <w:spacing w:after="0" w:line="240" w:lineRule="auto"/>
              <w:rPr>
                <w:rFonts w:ascii="Times New Roman" w:hAnsi="Times New Roman" w:cs="Times New Roman"/>
                <w:b/>
                <w:bCs/>
              </w:rPr>
            </w:pPr>
          </w:p>
          <w:p w14:paraId="3386D887" w14:textId="77777777" w:rsidR="004508DD" w:rsidRPr="00AE6722" w:rsidRDefault="004508DD" w:rsidP="0021651B">
            <w:pPr>
              <w:spacing w:after="0" w:line="240" w:lineRule="auto"/>
              <w:rPr>
                <w:rFonts w:ascii="Times New Roman" w:hAnsi="Times New Roman" w:cs="Times New Roman"/>
                <w:b/>
                <w:bCs/>
              </w:rPr>
            </w:pPr>
          </w:p>
          <w:p w14:paraId="0560BB5F" w14:textId="77777777" w:rsidR="004508DD" w:rsidRPr="00AE6722" w:rsidRDefault="004508DD" w:rsidP="0021651B">
            <w:pPr>
              <w:spacing w:after="0" w:line="240" w:lineRule="auto"/>
              <w:rPr>
                <w:rFonts w:ascii="Times New Roman" w:hAnsi="Times New Roman" w:cs="Times New Roman"/>
                <w:b/>
                <w:bCs/>
              </w:rPr>
            </w:pPr>
          </w:p>
          <w:p w14:paraId="18B44166" w14:textId="77777777" w:rsidR="004508DD" w:rsidRPr="00AE6722" w:rsidRDefault="004508DD" w:rsidP="0021651B">
            <w:pPr>
              <w:spacing w:after="0" w:line="240" w:lineRule="auto"/>
              <w:rPr>
                <w:rFonts w:ascii="Times New Roman" w:hAnsi="Times New Roman" w:cs="Times New Roman"/>
                <w:b/>
                <w:bCs/>
              </w:rPr>
            </w:pPr>
          </w:p>
          <w:p w14:paraId="16992CAA" w14:textId="77777777" w:rsidR="004508DD" w:rsidRPr="00AE6722" w:rsidRDefault="004508DD" w:rsidP="0021651B">
            <w:pPr>
              <w:spacing w:after="0" w:line="240" w:lineRule="auto"/>
              <w:rPr>
                <w:rFonts w:ascii="Times New Roman" w:hAnsi="Times New Roman" w:cs="Times New Roman"/>
                <w:b/>
                <w:bCs/>
              </w:rPr>
            </w:pPr>
          </w:p>
          <w:p w14:paraId="583B5267" w14:textId="77777777" w:rsidR="00520AD1" w:rsidRPr="00AE6722" w:rsidRDefault="00520AD1" w:rsidP="001B0515">
            <w:pPr>
              <w:spacing w:after="0" w:line="240" w:lineRule="auto"/>
              <w:rPr>
                <w:rFonts w:ascii="Times New Roman" w:eastAsia="Times New Roman" w:hAnsi="Times New Roman" w:cs="Times New Roman"/>
                <w:lang w:eastAsia="pl-PL"/>
              </w:rPr>
            </w:pPr>
          </w:p>
          <w:p w14:paraId="69A0C201" w14:textId="77777777" w:rsidR="001B0515" w:rsidRPr="00AE6722" w:rsidRDefault="001B0515" w:rsidP="001B0515">
            <w:pPr>
              <w:spacing w:after="0" w:line="240" w:lineRule="auto"/>
              <w:rPr>
                <w:rFonts w:ascii="Times New Roman" w:eastAsia="Times New Roman" w:hAnsi="Times New Roman" w:cs="Times New Roman"/>
                <w:lang w:eastAsia="pl-PL"/>
              </w:rPr>
            </w:pPr>
          </w:p>
          <w:p w14:paraId="3E30B5A9" w14:textId="77777777" w:rsidR="001B0515" w:rsidRPr="00AE6722" w:rsidRDefault="001B0515" w:rsidP="001B0515">
            <w:pPr>
              <w:spacing w:after="0" w:line="240" w:lineRule="auto"/>
              <w:rPr>
                <w:rFonts w:ascii="Times New Roman" w:eastAsia="Times New Roman" w:hAnsi="Times New Roman" w:cs="Times New Roman"/>
                <w:lang w:eastAsia="pl-PL"/>
              </w:rPr>
            </w:pPr>
          </w:p>
          <w:p w14:paraId="75E917D4" w14:textId="77777777" w:rsidR="001B0515" w:rsidRPr="00AE6722" w:rsidRDefault="001B0515" w:rsidP="001B0515">
            <w:pPr>
              <w:spacing w:after="0" w:line="240" w:lineRule="auto"/>
              <w:rPr>
                <w:rFonts w:ascii="Times New Roman" w:eastAsia="Times New Roman" w:hAnsi="Times New Roman" w:cs="Times New Roman"/>
                <w:lang w:eastAsia="pl-PL"/>
              </w:rPr>
            </w:pPr>
          </w:p>
          <w:p w14:paraId="73F9460D" w14:textId="77777777" w:rsidR="001B0515" w:rsidRPr="00AE6722" w:rsidRDefault="001B0515" w:rsidP="001B0515">
            <w:pPr>
              <w:spacing w:after="0" w:line="240" w:lineRule="auto"/>
              <w:rPr>
                <w:rFonts w:ascii="Times New Roman" w:eastAsia="Times New Roman" w:hAnsi="Times New Roman" w:cs="Times New Roman"/>
                <w:lang w:eastAsia="pl-PL"/>
              </w:rPr>
            </w:pPr>
          </w:p>
          <w:p w14:paraId="7812DFE0" w14:textId="77777777" w:rsidR="001B0515" w:rsidRPr="00AE6722" w:rsidRDefault="001B0515" w:rsidP="001B0515">
            <w:pPr>
              <w:spacing w:after="0" w:line="240" w:lineRule="auto"/>
              <w:rPr>
                <w:rFonts w:ascii="Times New Roman" w:eastAsia="Times New Roman" w:hAnsi="Times New Roman" w:cs="Times New Roman"/>
                <w:lang w:eastAsia="pl-PL"/>
              </w:rPr>
            </w:pPr>
          </w:p>
          <w:p w14:paraId="78DCFC8B" w14:textId="77777777" w:rsidR="001B0515" w:rsidRPr="00AE6722" w:rsidRDefault="001B0515" w:rsidP="001B0515">
            <w:pPr>
              <w:spacing w:after="0" w:line="240" w:lineRule="auto"/>
              <w:rPr>
                <w:rFonts w:ascii="Times New Roman" w:eastAsia="Times New Roman" w:hAnsi="Times New Roman" w:cs="Times New Roman"/>
                <w:lang w:eastAsia="pl-PL"/>
              </w:rPr>
            </w:pPr>
          </w:p>
          <w:p w14:paraId="09042976" w14:textId="77777777" w:rsidR="001B0515" w:rsidRDefault="001B0515" w:rsidP="001B0515">
            <w:pPr>
              <w:spacing w:after="0" w:line="240" w:lineRule="auto"/>
              <w:rPr>
                <w:rFonts w:ascii="Times New Roman" w:hAnsi="Times New Roman" w:cs="Times New Roman"/>
                <w:b/>
                <w:bCs/>
              </w:rPr>
            </w:pPr>
          </w:p>
          <w:p w14:paraId="4D46F4BA" w14:textId="4F72A41D" w:rsidR="001B0515" w:rsidRPr="00AE6722" w:rsidRDefault="001B0515" w:rsidP="001B0515">
            <w:pPr>
              <w:spacing w:after="0" w:line="240" w:lineRule="auto"/>
              <w:rPr>
                <w:rFonts w:ascii="Times New Roman" w:eastAsia="Times New Roman" w:hAnsi="Times New Roman" w:cs="Times New Roman"/>
                <w:lang w:eastAsia="pl-PL"/>
              </w:rPr>
            </w:pPr>
            <w:r w:rsidRPr="00AE6722">
              <w:rPr>
                <w:rFonts w:ascii="Times New Roman" w:hAnsi="Times New Roman" w:cs="Times New Roman"/>
                <w:b/>
                <w:bCs/>
              </w:rPr>
              <w:t>Art. 33</w:t>
            </w:r>
          </w:p>
        </w:tc>
        <w:tc>
          <w:tcPr>
            <w:tcW w:w="5420" w:type="dxa"/>
          </w:tcPr>
          <w:p w14:paraId="4C25B1CA" w14:textId="77777777" w:rsidR="00520AD1" w:rsidRPr="00AE6722" w:rsidRDefault="00520AD1"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lastRenderedPageBreak/>
              <w:t>Wykonawca prac zapewnia przy pracach polegających na usuwaniu lub zabezpieczaniu wyrobów zawierających azbest:</w:t>
            </w:r>
          </w:p>
          <w:p w14:paraId="6CF63B9D" w14:textId="7D4E44F5" w:rsidR="00520AD1" w:rsidRPr="00AE6722" w:rsidRDefault="00520AD1"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lastRenderedPageBreak/>
              <w:t xml:space="preserve">2) ograniczenie do niezbędnego minimum liczby </w:t>
            </w:r>
            <w:r w:rsidR="00576573" w:rsidRPr="00AE6722">
              <w:rPr>
                <w:rFonts w:ascii="Times New Roman" w:hAnsi="Times New Roman" w:cs="Times New Roman"/>
                <w:color w:val="000000"/>
                <w:sz w:val="22"/>
                <w:szCs w:val="22"/>
              </w:rPr>
              <w:t xml:space="preserve">osób narażonych na działanie azbestu </w:t>
            </w:r>
            <w:r w:rsidRPr="00AE6722">
              <w:rPr>
                <w:rFonts w:ascii="Times New Roman" w:hAnsi="Times New Roman" w:cs="Times New Roman"/>
                <w:color w:val="000000"/>
                <w:sz w:val="22"/>
                <w:szCs w:val="22"/>
              </w:rPr>
              <w:t>oraz czasu trwania narażenia na działanie azbestu;</w:t>
            </w:r>
          </w:p>
          <w:p w14:paraId="3517E398" w14:textId="77777777" w:rsidR="002D1808" w:rsidRPr="00C80292" w:rsidRDefault="002D1808" w:rsidP="00C80292"/>
          <w:p w14:paraId="29EC214D" w14:textId="77777777" w:rsidR="00794727" w:rsidRPr="00C80292" w:rsidRDefault="00794727" w:rsidP="00C80292">
            <w:pPr>
              <w:spacing w:after="0" w:line="240" w:lineRule="auto"/>
              <w:jc w:val="both"/>
              <w:rPr>
                <w:rFonts w:ascii="Times New Roman" w:hAnsi="Times New Roman" w:cs="Times New Roman"/>
              </w:rPr>
            </w:pPr>
            <w:r w:rsidRPr="00C80292">
              <w:rPr>
                <w:rFonts w:ascii="Times New Roman" w:hAnsi="Times New Roman" w:cs="Times New Roman"/>
              </w:rPr>
              <w:t>W miejscach wykonywania prac polegających na usuwaniu lub zabezpieczaniu wyrobów zawierających azbest niedopuszczalne jest spożywanie posiłków, picie napojów, palenie tytoniu, w tym nowatorskich wyrobów tytoniowych oraz używania wyrobów powiązanych z wyrobami tytoniowymi, przechowywanie rzeczy osobistych, przebywanie bez uzasadnionej potrzeby, zdejmowanie środków ochrony układu oddechowego i odzieży ochronnej.</w:t>
            </w:r>
          </w:p>
          <w:p w14:paraId="63874EF7" w14:textId="77777777" w:rsidR="004030B9" w:rsidRPr="00AE6722" w:rsidRDefault="004030B9" w:rsidP="0021651B">
            <w:pPr>
              <w:spacing w:after="0" w:line="240" w:lineRule="auto"/>
              <w:rPr>
                <w:rFonts w:ascii="Times New Roman" w:eastAsia="Times New Roman" w:hAnsi="Times New Roman" w:cs="Times New Roman"/>
                <w:lang w:eastAsia="pl-PL"/>
              </w:rPr>
            </w:pPr>
          </w:p>
          <w:p w14:paraId="66CE2E4D" w14:textId="4E321C1A" w:rsidR="00D37859" w:rsidRPr="00AE6722" w:rsidRDefault="00F64F46" w:rsidP="00D37859">
            <w:pPr>
              <w:spacing w:after="0" w:line="240" w:lineRule="auto"/>
              <w:jc w:val="both"/>
              <w:rPr>
                <w:rFonts w:ascii="Times New Roman" w:hAnsi="Times New Roman" w:cs="Times New Roman"/>
              </w:rPr>
            </w:pPr>
            <w:r w:rsidRPr="00AE6722">
              <w:rPr>
                <w:rFonts w:ascii="Times New Roman" w:hAnsi="Times New Roman" w:cs="Times New Roman"/>
              </w:rPr>
              <w:t xml:space="preserve">1. </w:t>
            </w:r>
            <w:r w:rsidR="00D37859" w:rsidRPr="00AE6722">
              <w:rPr>
                <w:rFonts w:ascii="Times New Roman" w:hAnsi="Times New Roman" w:cs="Times New Roman"/>
                <w:color w:val="000000"/>
              </w:rPr>
              <w:t>Podczas usuwania lub zabezpieczania wyrobów zawierających azbest wykonawca prac:</w:t>
            </w:r>
          </w:p>
          <w:p w14:paraId="0ED33C6F" w14:textId="77777777" w:rsidR="00D37859" w:rsidRPr="00AE6722" w:rsidRDefault="00D37859" w:rsidP="00D37859">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1)</w:t>
            </w:r>
            <w:r w:rsidRPr="00AE6722">
              <w:rPr>
                <w:rFonts w:ascii="Times New Roman" w:hAnsi="Times New Roman" w:cs="Times New Roman"/>
                <w:color w:val="000000"/>
                <w:sz w:val="22"/>
                <w:szCs w:val="22"/>
              </w:rPr>
              <w:tab/>
              <w:t>izoluje od otoczenia miejsce wykonywania prac przez stosowanie osłon zabezpieczających przed emisją azbestu;</w:t>
            </w:r>
          </w:p>
          <w:p w14:paraId="58C2167C" w14:textId="77777777" w:rsidR="00D37859" w:rsidRPr="00AE6722" w:rsidRDefault="00D37859" w:rsidP="00D37859">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2)</w:t>
            </w:r>
            <w:r w:rsidRPr="00AE6722">
              <w:rPr>
                <w:rFonts w:ascii="Times New Roman" w:hAnsi="Times New Roman" w:cs="Times New Roman"/>
                <w:color w:val="000000"/>
                <w:sz w:val="22"/>
                <w:szCs w:val="22"/>
              </w:rPr>
              <w:tab/>
              <w:t>ogradza miejsca wykonywania prac z zachowaniem bezpiecznej odległości od dróg komunikacyjnych dla osób pieszych, nie mniejszej niż 1 m, w sposób uniemożliwiający dostęp osobom postronnym;</w:t>
            </w:r>
          </w:p>
          <w:p w14:paraId="28E57AAD" w14:textId="77777777" w:rsidR="00D37859" w:rsidRPr="00AE6722" w:rsidRDefault="00D37859" w:rsidP="00D37859">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3)</w:t>
            </w:r>
            <w:r w:rsidRPr="00AE6722">
              <w:rPr>
                <w:rFonts w:ascii="Times New Roman" w:hAnsi="Times New Roman" w:cs="Times New Roman"/>
                <w:color w:val="000000"/>
                <w:sz w:val="22"/>
                <w:szCs w:val="22"/>
              </w:rPr>
              <w:tab/>
              <w:t>umieszcza tablice informacyjne o narażeniu na działanie azbestu w miejscach widocznych dla osób narażonych na działanie azbestu oraz osób postronnych;</w:t>
            </w:r>
          </w:p>
          <w:p w14:paraId="069FFA58" w14:textId="77777777" w:rsidR="00D37859" w:rsidRPr="00AE6722" w:rsidRDefault="00D37859" w:rsidP="00D37859">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4)</w:t>
            </w:r>
            <w:r w:rsidRPr="00AE6722">
              <w:rPr>
                <w:rFonts w:ascii="Times New Roman" w:hAnsi="Times New Roman" w:cs="Times New Roman"/>
                <w:color w:val="000000"/>
                <w:sz w:val="22"/>
                <w:szCs w:val="22"/>
              </w:rPr>
              <w:tab/>
              <w:t>stosuje odpowiednie środki techniczne ograniczające do minimum emisję azbestu;</w:t>
            </w:r>
          </w:p>
          <w:p w14:paraId="4253BDFD" w14:textId="033CC80E" w:rsidR="00D37859" w:rsidRPr="00AE6722" w:rsidRDefault="00D37859" w:rsidP="00D37859">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5)</w:t>
            </w:r>
            <w:r w:rsidRPr="00AE6722">
              <w:rPr>
                <w:rFonts w:ascii="Times New Roman" w:hAnsi="Times New Roman" w:cs="Times New Roman"/>
                <w:color w:val="000000"/>
                <w:sz w:val="22"/>
                <w:szCs w:val="22"/>
              </w:rPr>
              <w:tab/>
              <w:t>stosuje w miejscu wykonywania prac odpowiednie zabezpieczenia przed narażeniem na działanie azbestu, w tym uszczelnienia otworów okiennych</w:t>
            </w:r>
            <w:r w:rsidR="003C4AD7">
              <w:rPr>
                <w:rFonts w:ascii="Times New Roman" w:hAnsi="Times New Roman" w:cs="Times New Roman"/>
                <w:color w:val="000000"/>
                <w:sz w:val="22"/>
                <w:szCs w:val="22"/>
              </w:rPr>
              <w:t>,</w:t>
            </w:r>
            <w:r w:rsidRPr="00AE6722">
              <w:rPr>
                <w:rFonts w:ascii="Times New Roman" w:hAnsi="Times New Roman" w:cs="Times New Roman"/>
                <w:color w:val="000000"/>
                <w:sz w:val="22"/>
                <w:szCs w:val="22"/>
              </w:rPr>
              <w:t xml:space="preserve"> drzwiowych</w:t>
            </w:r>
            <w:r w:rsidR="003C4AD7">
              <w:rPr>
                <w:rFonts w:ascii="Times New Roman" w:hAnsi="Times New Roman" w:cs="Times New Roman"/>
                <w:color w:val="000000"/>
                <w:sz w:val="22"/>
                <w:szCs w:val="22"/>
              </w:rPr>
              <w:t xml:space="preserve"> oraz wentylacyjnych</w:t>
            </w:r>
            <w:r w:rsidRPr="00AE6722">
              <w:rPr>
                <w:rFonts w:ascii="Times New Roman" w:hAnsi="Times New Roman" w:cs="Times New Roman"/>
                <w:color w:val="000000"/>
                <w:sz w:val="22"/>
                <w:szCs w:val="22"/>
              </w:rPr>
              <w:t>;</w:t>
            </w:r>
          </w:p>
          <w:p w14:paraId="260D5558" w14:textId="77777777" w:rsidR="00D37859" w:rsidRPr="00AE6722" w:rsidRDefault="00D37859" w:rsidP="00D37859">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6)</w:t>
            </w:r>
            <w:r w:rsidRPr="00AE6722">
              <w:rPr>
                <w:rFonts w:ascii="Times New Roman" w:hAnsi="Times New Roman" w:cs="Times New Roman"/>
                <w:color w:val="000000"/>
                <w:sz w:val="22"/>
                <w:szCs w:val="22"/>
              </w:rPr>
              <w:tab/>
              <w:t>stosuje zabezpieczenia przewidziane w planie bezpieczeństwa i ochrony zdrowia, o którym mowa w art. 21a ustawy z dnia 7 lipca 1994 r. – Prawo budowlane, o ile został sporządzony.</w:t>
            </w:r>
          </w:p>
          <w:p w14:paraId="34296597" w14:textId="77CA46DC" w:rsidR="00D37859" w:rsidRPr="00AE6722" w:rsidRDefault="00D37859" w:rsidP="00D37859">
            <w:pPr>
              <w:pStyle w:val="CM4"/>
              <w:jc w:val="both"/>
              <w:rPr>
                <w:rFonts w:ascii="Times New Roman" w:hAnsi="Times New Roman" w:cs="Times New Roman"/>
                <w:color w:val="000000"/>
                <w:sz w:val="22"/>
                <w:szCs w:val="22"/>
              </w:rPr>
            </w:pPr>
            <w:r w:rsidRPr="00AE6722">
              <w:rPr>
                <w:rFonts w:ascii="Times New Roman" w:hAnsi="Times New Roman" w:cs="Times New Roman"/>
                <w:bCs/>
                <w:color w:val="000000"/>
                <w:sz w:val="22"/>
                <w:szCs w:val="22"/>
              </w:rPr>
              <w:lastRenderedPageBreak/>
              <w:t>2. Do prac polegających na usuwaniu wyrobów zawierających azbest z dachu nie stosuje się ust. 1 pkt 1.</w:t>
            </w:r>
          </w:p>
          <w:p w14:paraId="362FFFCF" w14:textId="77777777" w:rsidR="001B0515" w:rsidRPr="00AE6722" w:rsidRDefault="001B0515" w:rsidP="001B0515">
            <w:pPr>
              <w:pStyle w:val="CM4"/>
              <w:jc w:val="both"/>
              <w:rPr>
                <w:rFonts w:ascii="Times New Roman" w:hAnsi="Times New Roman" w:cs="Times New Roman"/>
                <w:bCs/>
                <w:color w:val="000000"/>
                <w:sz w:val="22"/>
                <w:szCs w:val="22"/>
              </w:rPr>
            </w:pPr>
            <w:r w:rsidRPr="00AE6722">
              <w:rPr>
                <w:rFonts w:ascii="Times New Roman" w:hAnsi="Times New Roman" w:cs="Times New Roman"/>
                <w:color w:val="000000"/>
                <w:sz w:val="22"/>
                <w:szCs w:val="22"/>
              </w:rPr>
              <w:t>4.</w:t>
            </w:r>
            <w:r w:rsidRPr="00AE6722">
              <w:rPr>
                <w:rFonts w:ascii="Times New Roman" w:hAnsi="Times New Roman" w:cs="Times New Roman"/>
                <w:b/>
                <w:bCs/>
                <w:color w:val="000000"/>
                <w:sz w:val="22"/>
                <w:szCs w:val="22"/>
              </w:rPr>
              <w:t xml:space="preserve"> </w:t>
            </w:r>
            <w:r w:rsidRPr="00AE6722">
              <w:rPr>
                <w:rFonts w:ascii="Times New Roman" w:hAnsi="Times New Roman" w:cs="Times New Roman"/>
                <w:bCs/>
                <w:color w:val="000000"/>
                <w:sz w:val="22"/>
                <w:szCs w:val="22"/>
              </w:rPr>
              <w:t>W przypadku usuwania wyrobów zawierających azbest w pomieszczeniach wykonawca prac dodatkowo:</w:t>
            </w:r>
          </w:p>
          <w:p w14:paraId="6A7588EE" w14:textId="77777777" w:rsidR="001B0515" w:rsidRPr="00AE6722" w:rsidRDefault="001B0515" w:rsidP="001B0515">
            <w:pPr>
              <w:pStyle w:val="CM4"/>
              <w:jc w:val="both"/>
              <w:rPr>
                <w:rFonts w:ascii="Times New Roman" w:hAnsi="Times New Roman" w:cs="Times New Roman"/>
                <w:bCs/>
                <w:color w:val="000000"/>
                <w:sz w:val="22"/>
                <w:szCs w:val="22"/>
              </w:rPr>
            </w:pPr>
            <w:r w:rsidRPr="00AE6722">
              <w:rPr>
                <w:rFonts w:ascii="Times New Roman" w:hAnsi="Times New Roman" w:cs="Times New Roman"/>
                <w:bCs/>
                <w:color w:val="000000"/>
                <w:sz w:val="22"/>
                <w:szCs w:val="22"/>
              </w:rPr>
              <w:t>1)</w:t>
            </w:r>
            <w:r w:rsidRPr="00AE6722">
              <w:rPr>
                <w:rFonts w:ascii="Times New Roman" w:hAnsi="Times New Roman" w:cs="Times New Roman"/>
                <w:bCs/>
                <w:color w:val="000000"/>
                <w:sz w:val="22"/>
                <w:szCs w:val="22"/>
              </w:rPr>
              <w:tab/>
              <w:t>izoluje te pomieszczenia od pozostałej części budynku;</w:t>
            </w:r>
          </w:p>
          <w:p w14:paraId="3A12FF68" w14:textId="77777777" w:rsidR="001B0515" w:rsidRPr="00AE6722" w:rsidRDefault="001B0515" w:rsidP="001B0515">
            <w:pPr>
              <w:pStyle w:val="CM4"/>
              <w:jc w:val="both"/>
              <w:rPr>
                <w:rFonts w:ascii="Times New Roman" w:hAnsi="Times New Roman" w:cs="Times New Roman"/>
                <w:bCs/>
                <w:color w:val="000000"/>
                <w:sz w:val="22"/>
                <w:szCs w:val="22"/>
              </w:rPr>
            </w:pPr>
            <w:r w:rsidRPr="00AE6722">
              <w:rPr>
                <w:rFonts w:ascii="Times New Roman" w:hAnsi="Times New Roman" w:cs="Times New Roman"/>
                <w:bCs/>
                <w:color w:val="000000"/>
                <w:sz w:val="22"/>
                <w:szCs w:val="22"/>
              </w:rPr>
              <w:t>2)</w:t>
            </w:r>
            <w:r w:rsidRPr="00AE6722">
              <w:rPr>
                <w:rFonts w:ascii="Times New Roman" w:hAnsi="Times New Roman" w:cs="Times New Roman"/>
                <w:bCs/>
                <w:color w:val="000000"/>
                <w:sz w:val="22"/>
                <w:szCs w:val="22"/>
              </w:rPr>
              <w:tab/>
              <w:t>stosuje zespół szczelnych pomieszczeń do oczyszczania z azbestu osób narażonych na jego działanie (komora dekontaminacyjna).</w:t>
            </w:r>
          </w:p>
          <w:p w14:paraId="115DEC71" w14:textId="77777777" w:rsidR="00D37859" w:rsidRPr="00AE6722" w:rsidRDefault="00D37859" w:rsidP="00D37859">
            <w:pPr>
              <w:spacing w:after="0" w:line="240" w:lineRule="auto"/>
              <w:jc w:val="both"/>
              <w:rPr>
                <w:rFonts w:ascii="Times New Roman" w:hAnsi="Times New Roman" w:cs="Times New Roman"/>
              </w:rPr>
            </w:pPr>
          </w:p>
          <w:p w14:paraId="7DED6977" w14:textId="77777777" w:rsidR="001B0515" w:rsidRPr="00AE6722" w:rsidRDefault="001B0515" w:rsidP="001B0515">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Minister właściwy do spraw gospodarki, uwzględniając potrzebę zapewnienia informacji o potencjalnym ryzyku narażenia na działanie azbestu, określi w drodze rozporządzenia:</w:t>
            </w:r>
          </w:p>
          <w:p w14:paraId="17F400E1" w14:textId="77777777" w:rsidR="001B0515" w:rsidRPr="00AE6722" w:rsidRDefault="001B0515" w:rsidP="001B0515">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1)</w:t>
            </w:r>
            <w:r w:rsidRPr="00AE6722">
              <w:rPr>
                <w:rFonts w:ascii="Times New Roman" w:hAnsi="Times New Roman" w:cs="Times New Roman"/>
                <w:color w:val="000000"/>
                <w:sz w:val="22"/>
                <w:szCs w:val="22"/>
              </w:rPr>
              <w:tab/>
              <w:t>sposób oznakowania miejsca wykonywania prac polegających na usuwaniu lub zabezpieczaniu wyrobów zawierających azbest;</w:t>
            </w:r>
          </w:p>
          <w:p w14:paraId="06D27AF4" w14:textId="2B498F76" w:rsidR="001B0515" w:rsidRPr="00AE6722" w:rsidRDefault="001B0515" w:rsidP="001B0515">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2)</w:t>
            </w:r>
            <w:r w:rsidRPr="00AE6722">
              <w:rPr>
                <w:rFonts w:ascii="Times New Roman" w:hAnsi="Times New Roman" w:cs="Times New Roman"/>
                <w:color w:val="000000"/>
                <w:sz w:val="22"/>
                <w:szCs w:val="22"/>
              </w:rPr>
              <w:tab/>
              <w:t>wzór i sposób oznakowania odpadów zawierających azbest.</w:t>
            </w:r>
          </w:p>
          <w:p w14:paraId="413162E5" w14:textId="77777777" w:rsidR="00596267" w:rsidRPr="00AE6722" w:rsidRDefault="00596267" w:rsidP="0021651B">
            <w:pPr>
              <w:spacing w:after="0" w:line="240" w:lineRule="auto"/>
              <w:jc w:val="both"/>
              <w:rPr>
                <w:rFonts w:ascii="Times New Roman" w:hAnsi="Times New Roman" w:cs="Times New Roman"/>
              </w:rPr>
            </w:pPr>
          </w:p>
          <w:p w14:paraId="10DD7136" w14:textId="2459F143" w:rsidR="00F27361" w:rsidRPr="00AE6722" w:rsidRDefault="004508DD" w:rsidP="0021651B">
            <w:pPr>
              <w:spacing w:after="0" w:line="240" w:lineRule="auto"/>
              <w:jc w:val="both"/>
              <w:rPr>
                <w:rFonts w:ascii="Times New Roman" w:hAnsi="Times New Roman" w:cs="Times New Roman"/>
                <w:b/>
                <w:bCs/>
              </w:rPr>
            </w:pPr>
            <w:r w:rsidRPr="00AE6722">
              <w:rPr>
                <w:rFonts w:ascii="Times New Roman" w:hAnsi="Times New Roman" w:cs="Times New Roman"/>
                <w:b/>
                <w:bCs/>
              </w:rPr>
              <w:t xml:space="preserve">Transpozycja do czasu wejścia w życie ustawy o wyrobach zawierających azbest </w:t>
            </w:r>
            <w:r w:rsidR="00F27361" w:rsidRPr="00AE6722">
              <w:rPr>
                <w:rFonts w:ascii="Times New Roman" w:hAnsi="Times New Roman" w:cs="Times New Roman"/>
                <w:b/>
                <w:bCs/>
              </w:rPr>
              <w:t>:</w:t>
            </w:r>
          </w:p>
          <w:p w14:paraId="19AD58BF" w14:textId="54FA1D6A" w:rsidR="004508DD" w:rsidRPr="00AE6722" w:rsidRDefault="00F27361" w:rsidP="004508DD">
            <w:pPr>
              <w:spacing w:after="0" w:line="240" w:lineRule="auto"/>
              <w:jc w:val="both"/>
              <w:rPr>
                <w:rFonts w:ascii="Times New Roman" w:hAnsi="Times New Roman" w:cs="Times New Roman"/>
              </w:rPr>
            </w:pPr>
            <w:r w:rsidRPr="00AE6722">
              <w:rPr>
                <w:rFonts w:ascii="Times New Roman" w:hAnsi="Times New Roman" w:cs="Times New Roman"/>
              </w:rPr>
              <w:t xml:space="preserve">rozporządzenie Ministra Gospodarki, Pracy i Polityki Społecznej z dnia 2 kwietnia 2004 r. w sprawie sposobów i warunków bezpiecznego użytkowania i usuwania wyrobów zawierających azbest </w:t>
            </w:r>
            <w:hyperlink r:id="rId29" w:history="1">
              <w:r w:rsidRPr="00AE6722">
                <w:rPr>
                  <w:rFonts w:ascii="Times New Roman" w:hAnsi="Times New Roman" w:cs="Times New Roman"/>
                </w:rPr>
                <w:t>(Dz.U. z 2004 r. poz. 649 oraz z 2010 r. poz. 1089)</w:t>
              </w:r>
            </w:hyperlink>
            <w:r w:rsidRPr="00AE6722">
              <w:rPr>
                <w:rFonts w:ascii="Times New Roman" w:hAnsi="Times New Roman" w:cs="Times New Roman"/>
              </w:rPr>
              <w:t xml:space="preserve">. </w:t>
            </w:r>
          </w:p>
          <w:p w14:paraId="13526824" w14:textId="28BB6CF0" w:rsidR="00F27361" w:rsidRPr="00AE6722" w:rsidRDefault="004508DD" w:rsidP="0021651B">
            <w:pPr>
              <w:spacing w:after="0" w:line="240" w:lineRule="auto"/>
              <w:jc w:val="both"/>
              <w:rPr>
                <w:rFonts w:ascii="Times New Roman" w:hAnsi="Times New Roman" w:cs="Times New Roman"/>
              </w:rPr>
            </w:pPr>
            <w:r w:rsidRPr="00AE6722">
              <w:rPr>
                <w:rFonts w:ascii="Times New Roman" w:hAnsi="Times New Roman" w:cs="Times New Roman"/>
                <w:color w:val="000000"/>
              </w:rPr>
              <w:t xml:space="preserve">– </w:t>
            </w:r>
            <w:r w:rsidR="00F27361" w:rsidRPr="00AE6722">
              <w:rPr>
                <w:rFonts w:ascii="Times New Roman" w:hAnsi="Times New Roman" w:cs="Times New Roman"/>
              </w:rPr>
              <w:t>§ 8 ust. 1 pkt 1-3, 7</w:t>
            </w:r>
          </w:p>
          <w:p w14:paraId="5B71E785" w14:textId="77777777" w:rsidR="00F27361" w:rsidRPr="00AE6722" w:rsidRDefault="00F27361" w:rsidP="0021651B">
            <w:pPr>
              <w:spacing w:after="0" w:line="240" w:lineRule="auto"/>
              <w:jc w:val="both"/>
              <w:rPr>
                <w:rFonts w:ascii="Times New Roman" w:hAnsi="Times New Roman" w:cs="Times New Roman"/>
              </w:rPr>
            </w:pPr>
            <w:r w:rsidRPr="00AE6722">
              <w:rPr>
                <w:rFonts w:ascii="Times New Roman" w:hAnsi="Times New Roman" w:cs="Times New Roman"/>
              </w:rPr>
              <w:t>1. W celu zapewnienia warunków bezpiecznego usuwania wyrobów zawierających azbest z miejsca ich występowania, wykonawca prac obowiązany jest do:</w:t>
            </w:r>
          </w:p>
          <w:p w14:paraId="3BCBCD3B" w14:textId="77777777" w:rsidR="00F27361" w:rsidRPr="00AE6722" w:rsidRDefault="00F27361" w:rsidP="0021651B">
            <w:pPr>
              <w:spacing w:after="0" w:line="240" w:lineRule="auto"/>
              <w:jc w:val="both"/>
              <w:rPr>
                <w:rFonts w:ascii="Times New Roman" w:hAnsi="Times New Roman" w:cs="Times New Roman"/>
              </w:rPr>
            </w:pPr>
            <w:r w:rsidRPr="00AE6722">
              <w:rPr>
                <w:rFonts w:ascii="Times New Roman" w:hAnsi="Times New Roman" w:cs="Times New Roman"/>
              </w:rPr>
              <w:t>1) izolowania od otoczenia obszaru prac przez stosowanie osłon zabezpieczających przenikanie azbestu do środowiska;</w:t>
            </w:r>
          </w:p>
          <w:p w14:paraId="148D2A33" w14:textId="77777777" w:rsidR="00F27361" w:rsidRPr="00AE6722" w:rsidRDefault="00F27361" w:rsidP="0021651B">
            <w:pPr>
              <w:spacing w:after="0" w:line="240" w:lineRule="auto"/>
              <w:jc w:val="both"/>
              <w:rPr>
                <w:rFonts w:ascii="Times New Roman" w:hAnsi="Times New Roman" w:cs="Times New Roman"/>
              </w:rPr>
            </w:pPr>
            <w:r w:rsidRPr="00AE6722">
              <w:rPr>
                <w:rFonts w:ascii="Times New Roman" w:hAnsi="Times New Roman" w:cs="Times New Roman"/>
              </w:rPr>
              <w:lastRenderedPageBreak/>
              <w:t>2) ogrodzenia terenu prac z zachowaniem bezpiecznej odległości od traktów komunikacyjnych dla osób pieszych, nie mniejszej niż 1 m, przy zastosowaniu osłon zabezpieczających przed przenikaniem azbestu do środowiska;</w:t>
            </w:r>
          </w:p>
          <w:p w14:paraId="0698B13C" w14:textId="77777777" w:rsidR="00F27361" w:rsidRPr="00AE6722" w:rsidRDefault="00F27361" w:rsidP="0021651B">
            <w:pPr>
              <w:spacing w:after="0" w:line="240" w:lineRule="auto"/>
              <w:jc w:val="both"/>
              <w:rPr>
                <w:rFonts w:ascii="Times New Roman" w:hAnsi="Times New Roman" w:cs="Times New Roman"/>
              </w:rPr>
            </w:pPr>
            <w:r w:rsidRPr="00AE6722">
              <w:rPr>
                <w:rFonts w:ascii="Times New Roman" w:hAnsi="Times New Roman" w:cs="Times New Roman"/>
              </w:rPr>
              <w:t>3) umieszczenia w strefie prac w widocznym miejscu tablic informacyjnych o następującej treści: "Uwaga! Zagrożenie azbestem"; w przypadku prowadzenia prac z wyrobami zawierającymi krokidolit treść tablic informacyjnych powinna być następująca: "Uwaga! Zagrożenie azbestem - krokidolitem";</w:t>
            </w:r>
          </w:p>
          <w:p w14:paraId="2AD401F2" w14:textId="77777777" w:rsidR="00F27361" w:rsidRPr="00AE6722" w:rsidRDefault="00F27361" w:rsidP="0021651B">
            <w:pPr>
              <w:spacing w:after="0" w:line="240" w:lineRule="auto"/>
              <w:jc w:val="both"/>
              <w:rPr>
                <w:rFonts w:ascii="Times New Roman" w:hAnsi="Times New Roman" w:cs="Times New Roman"/>
              </w:rPr>
            </w:pPr>
            <w:r w:rsidRPr="00AE6722">
              <w:rPr>
                <w:rFonts w:ascii="Times New Roman" w:hAnsi="Times New Roman" w:cs="Times New Roman"/>
              </w:rPr>
              <w:t>7) izolowania pomieszczeń, w których zostały przekroczone dopuszczalne wartości stężeń pyłu azbestowego dla obszaru prac, w szczególności izolowania pomieszczeń w przypadku prowadzenia prac z wyrobami zawierającymi krokidolit;</w:t>
            </w:r>
          </w:p>
          <w:p w14:paraId="51AAC8F7" w14:textId="0707C87C" w:rsidR="00DE0041" w:rsidRPr="00AE6722" w:rsidRDefault="00DE0041" w:rsidP="0021651B">
            <w:pPr>
              <w:spacing w:after="0" w:line="240" w:lineRule="auto"/>
              <w:jc w:val="both"/>
              <w:rPr>
                <w:rFonts w:ascii="Times New Roman" w:hAnsi="Times New Roman" w:cs="Times New Roman"/>
              </w:rPr>
            </w:pPr>
          </w:p>
          <w:p w14:paraId="5319A908" w14:textId="1F10F73B" w:rsidR="00DE0041" w:rsidRPr="00AE6722" w:rsidRDefault="00DE0041" w:rsidP="0021651B">
            <w:pPr>
              <w:spacing w:after="0" w:line="240" w:lineRule="auto"/>
              <w:jc w:val="both"/>
              <w:rPr>
                <w:rFonts w:ascii="Times New Roman" w:hAnsi="Times New Roman" w:cs="Times New Roman"/>
                <w:bCs/>
              </w:rPr>
            </w:pPr>
            <w:r w:rsidRPr="00AE6722">
              <w:rPr>
                <w:rFonts w:ascii="Times New Roman" w:hAnsi="Times New Roman" w:cs="Times New Roman"/>
                <w:bCs/>
              </w:rPr>
              <w:t>rozporządzenie Ministra Gospodarki i Pracy z dnia 14 października 2005 r. w sprawie zasad bezpieczeństwa i higieny pracy przy zabezpieczaniu i usuwaniu wyrobów zawierających azbest oraz programu szkolenia w zakresie bezpiecznego użytkowania takich wyrobów (Dz.U. z 2005 r. poz. 1824).</w:t>
            </w:r>
          </w:p>
          <w:p w14:paraId="1A766992" w14:textId="05EFEA77" w:rsidR="00DE0041" w:rsidRPr="00AE6722" w:rsidRDefault="004508DD" w:rsidP="0021651B">
            <w:pPr>
              <w:spacing w:after="0" w:line="240" w:lineRule="auto"/>
              <w:jc w:val="both"/>
              <w:rPr>
                <w:rFonts w:ascii="Times New Roman" w:hAnsi="Times New Roman" w:cs="Times New Roman"/>
                <w:bCs/>
              </w:rPr>
            </w:pPr>
            <w:r w:rsidRPr="00AE6722">
              <w:rPr>
                <w:rFonts w:ascii="Times New Roman" w:hAnsi="Times New Roman" w:cs="Times New Roman"/>
                <w:color w:val="000000"/>
              </w:rPr>
              <w:t>–</w:t>
            </w:r>
            <w:r w:rsidR="00DE0041" w:rsidRPr="00AE6722">
              <w:rPr>
                <w:rFonts w:ascii="Times New Roman" w:hAnsi="Times New Roman" w:cs="Times New Roman"/>
                <w:bCs/>
              </w:rPr>
              <w:t xml:space="preserve"> § 5 ust. 2 pkt 1</w:t>
            </w:r>
          </w:p>
          <w:p w14:paraId="4BBCD025" w14:textId="77777777" w:rsidR="00DE0041" w:rsidRPr="00AE6722" w:rsidRDefault="00DE0041" w:rsidP="0021651B">
            <w:pPr>
              <w:spacing w:after="0" w:line="240" w:lineRule="auto"/>
              <w:jc w:val="both"/>
              <w:rPr>
                <w:rFonts w:ascii="Times New Roman" w:hAnsi="Times New Roman" w:cs="Times New Roman"/>
                <w:bCs/>
              </w:rPr>
            </w:pPr>
            <w:r w:rsidRPr="00AE6722">
              <w:rPr>
                <w:rFonts w:ascii="Times New Roman" w:hAnsi="Times New Roman" w:cs="Times New Roman"/>
                <w:bCs/>
              </w:rPr>
              <w:t>2. Pracodawca w szczególności jest obowiązany zapewnić, aby przy pracach stwarzających narażenie na działanie pyłu azbestu:</w:t>
            </w:r>
          </w:p>
          <w:p w14:paraId="2589E792" w14:textId="77777777" w:rsidR="00DE0041" w:rsidRPr="00AE6722" w:rsidRDefault="00DE0041" w:rsidP="0021651B">
            <w:pPr>
              <w:spacing w:after="0" w:line="240" w:lineRule="auto"/>
              <w:jc w:val="both"/>
              <w:rPr>
                <w:rFonts w:ascii="Times New Roman" w:hAnsi="Times New Roman" w:cs="Times New Roman"/>
                <w:bCs/>
              </w:rPr>
            </w:pPr>
            <w:r w:rsidRPr="00AE6722">
              <w:rPr>
                <w:rFonts w:ascii="Times New Roman" w:hAnsi="Times New Roman" w:cs="Times New Roman"/>
                <w:bCs/>
              </w:rPr>
              <w:t>1) liczba osób przydzielonych do prac oraz czas trwania narażenia były ograniczone do niezbędnego minimum;</w:t>
            </w:r>
          </w:p>
          <w:p w14:paraId="3685947F" w14:textId="5319DFF5" w:rsidR="00DE0041" w:rsidRPr="00AE6722" w:rsidRDefault="004508DD" w:rsidP="0021651B">
            <w:pPr>
              <w:spacing w:after="0" w:line="240" w:lineRule="auto"/>
              <w:jc w:val="both"/>
              <w:rPr>
                <w:rFonts w:ascii="Times New Roman" w:hAnsi="Times New Roman" w:cs="Times New Roman"/>
                <w:bCs/>
              </w:rPr>
            </w:pPr>
            <w:r w:rsidRPr="00AE6722">
              <w:rPr>
                <w:rFonts w:ascii="Times New Roman" w:hAnsi="Times New Roman" w:cs="Times New Roman"/>
                <w:color w:val="000000"/>
              </w:rPr>
              <w:t xml:space="preserve">– </w:t>
            </w:r>
            <w:r w:rsidR="00DE0041" w:rsidRPr="00AE6722">
              <w:rPr>
                <w:rFonts w:ascii="Times New Roman" w:hAnsi="Times New Roman" w:cs="Times New Roman"/>
                <w:bCs/>
              </w:rPr>
              <w:t>§ 13</w:t>
            </w:r>
          </w:p>
          <w:p w14:paraId="36274FB3" w14:textId="429D585F" w:rsidR="00F27361" w:rsidRPr="00AE6722" w:rsidRDefault="00DE0041" w:rsidP="0021651B">
            <w:pPr>
              <w:spacing w:after="0" w:line="240" w:lineRule="auto"/>
              <w:jc w:val="both"/>
              <w:rPr>
                <w:rFonts w:ascii="Times New Roman" w:hAnsi="Times New Roman" w:cs="Times New Roman"/>
                <w:bCs/>
              </w:rPr>
            </w:pPr>
            <w:r w:rsidRPr="00AE6722">
              <w:rPr>
                <w:rFonts w:ascii="Times New Roman" w:hAnsi="Times New Roman" w:cs="Times New Roman"/>
                <w:bCs/>
              </w:rPr>
              <w:t>W miejscach wykonywania prac, w których występuje narażenie na działanie pyłu azbestu, niedopuszczalne jest spożywanie posiłków, picie napojów, palenie tytoniu, przechowywanie rzeczy osobistych oraz przebywanie bez uzasadnionej potrzeby.</w:t>
            </w:r>
          </w:p>
        </w:tc>
        <w:tc>
          <w:tcPr>
            <w:tcW w:w="1500" w:type="dxa"/>
          </w:tcPr>
          <w:p w14:paraId="1D294E7C" w14:textId="77777777" w:rsidR="00E6385E" w:rsidRPr="00AE6722" w:rsidRDefault="00E6385E" w:rsidP="0021651B">
            <w:pPr>
              <w:spacing w:after="0" w:line="240" w:lineRule="auto"/>
              <w:jc w:val="both"/>
              <w:rPr>
                <w:rFonts w:ascii="Times New Roman" w:eastAsia="Times New Roman" w:hAnsi="Times New Roman" w:cs="Times New Roman"/>
                <w:lang w:eastAsia="pl-PL"/>
              </w:rPr>
            </w:pPr>
          </w:p>
        </w:tc>
      </w:tr>
      <w:tr w:rsidR="00E6385E" w:rsidRPr="00AE6722" w14:paraId="6447E3B5" w14:textId="77777777" w:rsidTr="0085688B">
        <w:trPr>
          <w:trHeight w:val="539"/>
        </w:trPr>
        <w:tc>
          <w:tcPr>
            <w:tcW w:w="846" w:type="dxa"/>
          </w:tcPr>
          <w:p w14:paraId="1EC72AE3" w14:textId="1C13BF18" w:rsidR="00E6385E" w:rsidRPr="00AE6722" w:rsidRDefault="006D3E0A" w:rsidP="0021651B">
            <w:pPr>
              <w:spacing w:after="0" w:line="240" w:lineRule="auto"/>
              <w:jc w:val="both"/>
              <w:rPr>
                <w:rFonts w:ascii="Times New Roman" w:hAnsi="Times New Roman" w:cs="Times New Roman"/>
                <w:b/>
                <w:bCs/>
              </w:rPr>
            </w:pPr>
            <w:r w:rsidRPr="00AE6722">
              <w:rPr>
                <w:rFonts w:ascii="Times New Roman" w:hAnsi="Times New Roman" w:cs="Times New Roman"/>
                <w:b/>
                <w:bCs/>
              </w:rPr>
              <w:lastRenderedPageBreak/>
              <w:t>Art. 16 ust. 1 lit</w:t>
            </w:r>
            <w:r w:rsidR="007B6E0A" w:rsidRPr="00AE6722">
              <w:rPr>
                <w:rFonts w:ascii="Times New Roman" w:hAnsi="Times New Roman" w:cs="Times New Roman"/>
                <w:b/>
                <w:bCs/>
              </w:rPr>
              <w:t>.</w:t>
            </w:r>
            <w:r w:rsidRPr="00AE6722">
              <w:rPr>
                <w:rFonts w:ascii="Times New Roman" w:hAnsi="Times New Roman" w:cs="Times New Roman"/>
                <w:b/>
                <w:bCs/>
              </w:rPr>
              <w:t xml:space="preserve"> b</w:t>
            </w:r>
          </w:p>
        </w:tc>
        <w:tc>
          <w:tcPr>
            <w:tcW w:w="5528" w:type="dxa"/>
            <w:gridSpan w:val="2"/>
          </w:tcPr>
          <w:p w14:paraId="59C4F8AA" w14:textId="4B784F7A" w:rsidR="00E6385E" w:rsidRPr="00AE6722" w:rsidRDefault="006D3E0A"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b) wydzielone były obszary, gdzie pracownicy mogą spożywać posiłki, nie ryzykując zanieczyszczenia ich pyłem azbestowym;</w:t>
            </w:r>
          </w:p>
        </w:tc>
        <w:tc>
          <w:tcPr>
            <w:tcW w:w="851" w:type="dxa"/>
          </w:tcPr>
          <w:p w14:paraId="7484866B" w14:textId="2B1D0BE7" w:rsidR="00E6385E" w:rsidRPr="00AE6722" w:rsidRDefault="006D3E0A"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1B25AFF5" w14:textId="49B160B2" w:rsidR="00E6385E" w:rsidRPr="00AE6722" w:rsidRDefault="009D7CC1"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Art. 3</w:t>
            </w:r>
            <w:r w:rsidR="005B054F" w:rsidRPr="00AE6722">
              <w:rPr>
                <w:rFonts w:ascii="Times New Roman" w:hAnsi="Times New Roman" w:cs="Times New Roman"/>
                <w:b/>
                <w:bCs/>
              </w:rPr>
              <w:t>6</w:t>
            </w:r>
          </w:p>
        </w:tc>
        <w:tc>
          <w:tcPr>
            <w:tcW w:w="5420" w:type="dxa"/>
          </w:tcPr>
          <w:p w14:paraId="148C2D72" w14:textId="1E008AE1" w:rsidR="009D7CC1" w:rsidRPr="00AE6722" w:rsidRDefault="009D7CC1"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 xml:space="preserve">W zakresie nieuregulowanym w niniejszym rozdziale, do spraw dotyczących zapewnienia bezpiecznych i higienicznych warunków pracy </w:t>
            </w:r>
            <w:r w:rsidR="00B47928">
              <w:rPr>
                <w:rFonts w:ascii="Times New Roman" w:hAnsi="Times New Roman" w:cs="Times New Roman"/>
                <w:color w:val="000000"/>
                <w:sz w:val="22"/>
                <w:szCs w:val="22"/>
              </w:rPr>
              <w:t xml:space="preserve">osobom narażonym na działanie azbestu </w:t>
            </w:r>
            <w:r w:rsidRPr="00AE6722">
              <w:rPr>
                <w:rFonts w:ascii="Times New Roman" w:hAnsi="Times New Roman" w:cs="Times New Roman"/>
                <w:color w:val="000000"/>
                <w:sz w:val="22"/>
                <w:szCs w:val="22"/>
              </w:rPr>
              <w:t>zatrudnionym przy pracach polegających na usuwaniu lub zabezpieczaniu wyrobów zawierających azbest, stosuje się przepisy działu X ustawy z dnia 26 czerwca 1974 r. – Kodeks pracy.</w:t>
            </w:r>
          </w:p>
          <w:p w14:paraId="6D701034" w14:textId="77777777" w:rsidR="00B176DD" w:rsidRPr="00AE6722" w:rsidRDefault="00B176DD" w:rsidP="004508DD">
            <w:pPr>
              <w:pStyle w:val="CM4"/>
              <w:jc w:val="both"/>
              <w:rPr>
                <w:rFonts w:ascii="Times New Roman" w:hAnsi="Times New Roman" w:cs="Times New Roman"/>
                <w:color w:val="000000"/>
                <w:sz w:val="22"/>
                <w:szCs w:val="22"/>
              </w:rPr>
            </w:pPr>
          </w:p>
          <w:p w14:paraId="11DD9301" w14:textId="5CCB2698" w:rsidR="004508DD" w:rsidRPr="00AE6722" w:rsidRDefault="004508DD" w:rsidP="004508DD">
            <w:pPr>
              <w:pStyle w:val="CM4"/>
              <w:jc w:val="both"/>
              <w:rPr>
                <w:rFonts w:ascii="Times New Roman" w:hAnsi="Times New Roman" w:cs="Times New Roman"/>
                <w:b/>
                <w:bCs/>
                <w:color w:val="000000"/>
                <w:sz w:val="22"/>
                <w:szCs w:val="22"/>
              </w:rPr>
            </w:pPr>
            <w:r w:rsidRPr="00AE6722">
              <w:rPr>
                <w:rFonts w:ascii="Times New Roman" w:hAnsi="Times New Roman" w:cs="Times New Roman"/>
                <w:b/>
                <w:bCs/>
                <w:color w:val="000000"/>
                <w:sz w:val="22"/>
                <w:szCs w:val="22"/>
              </w:rPr>
              <w:t>oraz</w:t>
            </w:r>
          </w:p>
          <w:p w14:paraId="23B7E54F" w14:textId="77777777" w:rsidR="004508DD" w:rsidRPr="00AE6722" w:rsidRDefault="004508DD" w:rsidP="004508DD">
            <w:pPr>
              <w:pStyle w:val="CM4"/>
              <w:jc w:val="both"/>
              <w:rPr>
                <w:rFonts w:ascii="Times New Roman" w:hAnsi="Times New Roman" w:cs="Times New Roman"/>
                <w:color w:val="000000"/>
                <w:sz w:val="22"/>
                <w:szCs w:val="22"/>
              </w:rPr>
            </w:pPr>
          </w:p>
          <w:p w14:paraId="5D1E6D24" w14:textId="2E28B526" w:rsidR="00B176DD" w:rsidRPr="00AE6722" w:rsidRDefault="00B176DD"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rozporządzenie Ministra Pracy i Polityki Socjalnej z dnia 26 września 1997 r. w sprawie ogólnych przepisów bezpieczeństwa i higieny pracy (Dz. U. z 2003 r. poz. 1650, z 2007 r. poz. 330, z 2008 r. poz. 690, z 2011 r. poz. 1034 oraz z 2021 poz. 2088)</w:t>
            </w:r>
            <w:r w:rsidR="000A082E" w:rsidRPr="00AE6722">
              <w:rPr>
                <w:rFonts w:ascii="Times New Roman" w:hAnsi="Times New Roman" w:cs="Times New Roman"/>
                <w:color w:val="000000"/>
                <w:sz w:val="22"/>
                <w:szCs w:val="22"/>
              </w:rPr>
              <w:t xml:space="preserve"> (</w:t>
            </w:r>
            <w:r w:rsidR="000A082E" w:rsidRPr="00AE6722">
              <w:rPr>
                <w:rFonts w:ascii="Times New Roman" w:hAnsi="Times New Roman" w:cs="Times New Roman"/>
                <w:b/>
                <w:bCs/>
                <w:color w:val="000000"/>
                <w:sz w:val="22"/>
                <w:szCs w:val="22"/>
              </w:rPr>
              <w:t>obowiązuje obecnie i będzie nadal aktualne</w:t>
            </w:r>
            <w:r w:rsidR="000A082E" w:rsidRPr="00AE6722">
              <w:rPr>
                <w:rFonts w:ascii="Times New Roman" w:hAnsi="Times New Roman" w:cs="Times New Roman"/>
                <w:color w:val="000000"/>
                <w:sz w:val="22"/>
                <w:szCs w:val="22"/>
              </w:rPr>
              <w:t>)</w:t>
            </w:r>
          </w:p>
          <w:p w14:paraId="734DDAC3" w14:textId="77777777" w:rsidR="00B176DD" w:rsidRPr="00AE6722" w:rsidRDefault="00B176DD"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 § 111 w zw. z  § 2 pkt 2 oraz załącznikiem nr 3</w:t>
            </w:r>
          </w:p>
          <w:p w14:paraId="0CCE5F22" w14:textId="77777777" w:rsidR="00B176DD" w:rsidRPr="00AE6722" w:rsidRDefault="00B176DD"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1. Pracodawca jest obowiązany zapewnić pracownikom pomieszczenia i urządzenia higienicznosanitarne, których rodzaj, ilość i wielkość powinny być dostosowane do liczby zatrudnionych pracowników, stosowanych technologii i rodzajów pracy oraz warunków, w jakich ta praca jest wykonywana.</w:t>
            </w:r>
          </w:p>
          <w:p w14:paraId="64244B3B" w14:textId="77777777" w:rsidR="00B176DD" w:rsidRPr="00AE6722" w:rsidRDefault="00B176DD" w:rsidP="0021651B">
            <w:pPr>
              <w:pStyle w:val="CM4"/>
              <w:jc w:val="both"/>
              <w:rPr>
                <w:rFonts w:ascii="Times New Roman" w:hAnsi="Times New Roman" w:cs="Times New Roman"/>
                <w:color w:val="000000"/>
                <w:sz w:val="22"/>
                <w:szCs w:val="22"/>
              </w:rPr>
            </w:pPr>
            <w:bookmarkStart w:id="73" w:name="mip10837717"/>
            <w:bookmarkEnd w:id="73"/>
            <w:r w:rsidRPr="00AE6722">
              <w:rPr>
                <w:rFonts w:ascii="Times New Roman" w:hAnsi="Times New Roman" w:cs="Times New Roman"/>
                <w:color w:val="000000"/>
                <w:sz w:val="22"/>
                <w:szCs w:val="22"/>
              </w:rPr>
              <w:t xml:space="preserve">2. Wymagania dla pomieszczeń i urządzeń higienicznosanitarnych określa </w:t>
            </w:r>
            <w:hyperlink r:id="rId30" w:history="1">
              <w:r w:rsidRPr="00AE6722">
                <w:rPr>
                  <w:rFonts w:ascii="Times New Roman" w:hAnsi="Times New Roman" w:cs="Times New Roman"/>
                  <w:color w:val="000000"/>
                  <w:sz w:val="22"/>
                  <w:szCs w:val="22"/>
                </w:rPr>
                <w:t>załącznik nr 3</w:t>
              </w:r>
            </w:hyperlink>
            <w:r w:rsidRPr="00AE6722">
              <w:rPr>
                <w:rFonts w:ascii="Times New Roman" w:hAnsi="Times New Roman" w:cs="Times New Roman"/>
                <w:color w:val="000000"/>
                <w:sz w:val="22"/>
                <w:szCs w:val="22"/>
              </w:rPr>
              <w:t xml:space="preserve"> do rozporządzenia.</w:t>
            </w:r>
          </w:p>
          <w:p w14:paraId="5F66F2E5" w14:textId="77777777" w:rsidR="00B176DD" w:rsidRPr="00AE6722" w:rsidRDefault="00B176DD"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 xml:space="preserve">– § 2 Ilekroć w rozporządzeniu jest mowa o: </w:t>
            </w:r>
          </w:p>
          <w:p w14:paraId="0B811A94" w14:textId="77777777" w:rsidR="00B176DD" w:rsidRPr="00AE6722" w:rsidRDefault="00B176DD"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 xml:space="preserve">2) pomieszczeniach higienicznosanitarnych - rozumie się przez to szatnie, umywalnie, pomieszczenia z natryskami, ustępy, jadalnie z wyjątkiem stołówek, pomieszczenia do wypoczynku, pomieszczenia do ogrzewania się pracowników oraz pomieszczenia do prania, odkażania, suszenia i odpylania odzieży i obuwia roboczego oraz środków ochrony indywidualnej; </w:t>
            </w:r>
          </w:p>
          <w:p w14:paraId="72E55C01" w14:textId="77777777" w:rsidR="00B176DD" w:rsidRPr="00AE6722" w:rsidRDefault="00B176DD"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  § 3 ust. 2, § 29-36 załącznika nr 3 do rozporządzenia</w:t>
            </w:r>
          </w:p>
          <w:p w14:paraId="64079410" w14:textId="77777777" w:rsidR="00B176DD" w:rsidRPr="00AE6722" w:rsidRDefault="00B176DD"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lastRenderedPageBreak/>
              <w:t>2. Pracodawca zatrudniający do dwudziestu pracowników powinien zapewnić im co najmniej ustępy i umywalki, a także warunki do higienicznego przechowywania odzieży własnej (domowej), roboczej i ochronnej oraz do higienicznego spożywania posiłków. Jeżeli w zakładzie pracy takiego pracodawcy nie występują czynniki szkodliwe dla zdrowia i prace brudzące lub nie występują szczególne wymagania sanitarne, miejsca do spożywania posiłków, przechowywania odzieży oraz umywalki mogą znajdować się w jednym pomieszczeniu.</w:t>
            </w:r>
          </w:p>
          <w:p w14:paraId="11C813D7" w14:textId="77777777" w:rsidR="00B176DD" w:rsidRPr="00AE6722" w:rsidRDefault="00B176DD"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 29. 1. Pracodawca zatrudniający powyżej dwudziestu pracowników na jednej zmianie powinien zapewnić pracownikom pomieszczenie do spożywania posiłków, zwane dalej "jadalnią".</w:t>
            </w:r>
          </w:p>
          <w:p w14:paraId="43ADD368" w14:textId="77777777" w:rsidR="00B176DD" w:rsidRPr="00AE6722" w:rsidRDefault="00B176DD"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2. Obowiązek określony w ust. 1 dotyczy również pracodawców zatrudniających dwudziestu i mniej pracowników, jeżeli narażeni są na kontakt ze szkodliwymi środkami chemicznymi lub promieniotwórczymi, materiałami biologicznie zakaźnymi albo przy pracach szczególnie brudzących.</w:t>
            </w:r>
          </w:p>
          <w:p w14:paraId="7E940E60" w14:textId="77777777" w:rsidR="00B176DD" w:rsidRPr="00AE6722" w:rsidRDefault="00B176DD"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3. W jadalni należy umieścić w widocznych miejscach napisy lub znaki informujące o zakazie palenia tytoniu.</w:t>
            </w:r>
          </w:p>
          <w:p w14:paraId="10F871AA" w14:textId="77777777" w:rsidR="00B176DD" w:rsidRPr="00AE6722" w:rsidRDefault="00B176DD"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4. Przepis ust. 1 nie dotyczy zakładów pracy, w których wykonywane są prace wyłącznie o charakterze biurowym.</w:t>
            </w:r>
          </w:p>
          <w:p w14:paraId="262D32BE" w14:textId="77777777" w:rsidR="00B176DD" w:rsidRPr="00AE6722" w:rsidRDefault="00B176DD"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 30. Ustala się następujące typy jadalni:</w:t>
            </w:r>
          </w:p>
          <w:p w14:paraId="2F006E67" w14:textId="77777777" w:rsidR="00B176DD" w:rsidRPr="00AE6722" w:rsidRDefault="00B176DD"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1) jadalnia przeznaczona do spożywania posiłków własnych (typ I);</w:t>
            </w:r>
          </w:p>
          <w:p w14:paraId="3E9834EB" w14:textId="77777777" w:rsidR="00B176DD" w:rsidRPr="00AE6722" w:rsidRDefault="00B176DD"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2) jadalnia przeznaczona do spożywania posiłków własnych i wydawania napojów (typ II);</w:t>
            </w:r>
          </w:p>
          <w:p w14:paraId="7032EA7E" w14:textId="77777777" w:rsidR="00B176DD" w:rsidRPr="00AE6722" w:rsidRDefault="00B176DD"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3) jadalnia z zapleczem - przeznaczona do spożywania posiłków profilaktycznych (typ III).</w:t>
            </w:r>
          </w:p>
          <w:p w14:paraId="6C5ADCC8" w14:textId="77777777" w:rsidR="00B176DD" w:rsidRPr="00AE6722" w:rsidRDefault="00B176DD"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Dopuszcza się łączenie jadalni typu II i III.</w:t>
            </w:r>
          </w:p>
          <w:p w14:paraId="74D4CBFB" w14:textId="77777777" w:rsidR="00B176DD" w:rsidRPr="00AE6722" w:rsidRDefault="00B176DD"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 31. 1. W pomieszczeniu jadalni typu I powinno przypadać co najmniej 1,1 m2 powierzchni na każdego z pracowników jednocześnie spożywających posiłek.</w:t>
            </w:r>
          </w:p>
          <w:p w14:paraId="22A2489B" w14:textId="77777777" w:rsidR="00B176DD" w:rsidRPr="00AE6722" w:rsidRDefault="00B176DD"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lastRenderedPageBreak/>
              <w:t>2. Powierzchnia jadalni nie powinna być mniejsza niż 8 m2.</w:t>
            </w:r>
          </w:p>
          <w:p w14:paraId="46C835DB" w14:textId="77777777" w:rsidR="00B176DD" w:rsidRPr="00AE6722" w:rsidRDefault="00B176DD"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 32. Jadalnia typu II powinna składać się z dwóch części:</w:t>
            </w:r>
          </w:p>
          <w:p w14:paraId="09C6DA58" w14:textId="77777777" w:rsidR="00B176DD" w:rsidRPr="00AE6722" w:rsidRDefault="00B176DD"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1) jadalni właściwej odpowiadającej wymaganiom jadalni typu I oraz</w:t>
            </w:r>
          </w:p>
          <w:p w14:paraId="2CB315E5" w14:textId="77777777" w:rsidR="00B176DD" w:rsidRPr="00AE6722" w:rsidRDefault="00B176DD"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2) pomieszczeń do przygotowywania, wydawania napojów i zmywania naczyń stołowych.</w:t>
            </w:r>
          </w:p>
          <w:p w14:paraId="6D5BC74F" w14:textId="77777777" w:rsidR="00B176DD" w:rsidRPr="00AE6722" w:rsidRDefault="00B176DD"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 33. Jadalnia typu III powinna odpowiadać wymaganiom określonym dla jadalni typu II oraz powinna posiadać węzeł sanitarny dla konsumentów i węzeł sanitarny z szatnią dla pracowników obsługi.</w:t>
            </w:r>
          </w:p>
          <w:p w14:paraId="74FA08B9" w14:textId="77777777" w:rsidR="00B176DD" w:rsidRPr="00AE6722" w:rsidRDefault="00B176DD"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 34. 1. Dla każdego pracownika spożywającego posiłek w jadalni należy zapewnić indywidualne miejsce siedzące przy stole.</w:t>
            </w:r>
          </w:p>
          <w:p w14:paraId="372D981E" w14:textId="77777777" w:rsidR="00B176DD" w:rsidRPr="00AE6722" w:rsidRDefault="00B176DD"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2. Jadalnia powinna być wyposażona w umywalki w ilości nie mniejszej niż jedna umywalka na dwadzieścia miejsc siedzących w jadalni, lecz nie mniej niż jedna umywalka. Przy każdej umywalce powinny znajdować się ręczniki jednorazowe lub powinna być zainstalowana suszarka do rąk.</w:t>
            </w:r>
          </w:p>
          <w:p w14:paraId="6B319AED" w14:textId="77777777" w:rsidR="00B176DD" w:rsidRPr="00AE6722" w:rsidRDefault="00B176DD"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3. W jadalni powinny być zainstalowane urządzenia do podgrzewania przez pracownika posiłku własnego oraz zlewozmywaki dwukomorowe w ilości jeden zlewozmywak na dwadzieścia miejsc w jadalni, ale nie mniej niż jeden zlewozmywak.</w:t>
            </w:r>
          </w:p>
          <w:p w14:paraId="691162BE" w14:textId="77777777" w:rsidR="00B176DD" w:rsidRPr="00AE6722" w:rsidRDefault="00B176DD"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4. W jadalniach typu I i II lub przy nich powinny znajdować się indywidualne zamykane szafki przeznaczone do przechowywania w higienicznych warunkach własnego posiłku pracownika.</w:t>
            </w:r>
          </w:p>
          <w:p w14:paraId="5B05FB8C" w14:textId="77777777" w:rsidR="00B176DD" w:rsidRPr="00AE6722" w:rsidRDefault="00B176DD"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 35. W pomieszczeniu jadalni należy zapewnić przynajmniej 2-krotną wymianę powietrza w ciągu godziny.</w:t>
            </w:r>
          </w:p>
          <w:p w14:paraId="0F90129D" w14:textId="77777777" w:rsidR="00B176DD" w:rsidRPr="00AE6722" w:rsidRDefault="00B176DD"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 36. 1. Dla pracowników zatrudnionych przy wykonywaniu prac w kontakcie z materiałami zakaźnymi lub trującymi powinny być urządzone oddzielnie jadalnie niedostępne dla innych pracowników.</w:t>
            </w:r>
          </w:p>
          <w:p w14:paraId="0FDC11DD" w14:textId="09525510" w:rsidR="009D7CC1" w:rsidRPr="00AE6722" w:rsidRDefault="00B176DD" w:rsidP="004508DD">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lastRenderedPageBreak/>
              <w:t>2. Jadalnia, o której mowa w ust. 1, powinna być oddzielona od pomieszczeń pracy pomieszczeniem izolującym, w którym należy urządzić miejsca do pozostawiania odzieży ochronnej oraz zainstalować umywalki z ciepłą bieżącą wodą.</w:t>
            </w:r>
          </w:p>
        </w:tc>
        <w:tc>
          <w:tcPr>
            <w:tcW w:w="1500" w:type="dxa"/>
          </w:tcPr>
          <w:p w14:paraId="08A6062F" w14:textId="77777777" w:rsidR="00E6385E" w:rsidRPr="00AE6722" w:rsidRDefault="00E6385E" w:rsidP="0021651B">
            <w:pPr>
              <w:spacing w:after="0" w:line="240" w:lineRule="auto"/>
              <w:jc w:val="both"/>
              <w:rPr>
                <w:rFonts w:ascii="Times New Roman" w:eastAsia="Times New Roman" w:hAnsi="Times New Roman" w:cs="Times New Roman"/>
                <w:lang w:eastAsia="pl-PL"/>
              </w:rPr>
            </w:pPr>
          </w:p>
        </w:tc>
      </w:tr>
      <w:tr w:rsidR="00E6385E" w:rsidRPr="00AE6722" w14:paraId="5F87AC86" w14:textId="77777777" w:rsidTr="0085688B">
        <w:trPr>
          <w:trHeight w:val="539"/>
        </w:trPr>
        <w:tc>
          <w:tcPr>
            <w:tcW w:w="846" w:type="dxa"/>
          </w:tcPr>
          <w:p w14:paraId="056242CA" w14:textId="3C96C5D3" w:rsidR="00E6385E" w:rsidRPr="00AE6722" w:rsidRDefault="006D3E0A" w:rsidP="0021651B">
            <w:pPr>
              <w:spacing w:after="0" w:line="240" w:lineRule="auto"/>
              <w:jc w:val="both"/>
              <w:rPr>
                <w:rFonts w:ascii="Times New Roman" w:hAnsi="Times New Roman" w:cs="Times New Roman"/>
                <w:b/>
                <w:bCs/>
              </w:rPr>
            </w:pPr>
            <w:r w:rsidRPr="00AE6722">
              <w:rPr>
                <w:rFonts w:ascii="Times New Roman" w:hAnsi="Times New Roman" w:cs="Times New Roman"/>
                <w:b/>
                <w:bCs/>
              </w:rPr>
              <w:lastRenderedPageBreak/>
              <w:t>Art. 16 ust. 1 lit</w:t>
            </w:r>
            <w:r w:rsidR="007B6E0A" w:rsidRPr="00AE6722">
              <w:rPr>
                <w:rFonts w:ascii="Times New Roman" w:hAnsi="Times New Roman" w:cs="Times New Roman"/>
                <w:b/>
                <w:bCs/>
              </w:rPr>
              <w:t>.</w:t>
            </w:r>
            <w:r w:rsidRPr="00AE6722">
              <w:rPr>
                <w:rFonts w:ascii="Times New Roman" w:hAnsi="Times New Roman" w:cs="Times New Roman"/>
                <w:b/>
                <w:bCs/>
              </w:rPr>
              <w:t xml:space="preserve"> c</w:t>
            </w:r>
          </w:p>
        </w:tc>
        <w:tc>
          <w:tcPr>
            <w:tcW w:w="5528" w:type="dxa"/>
            <w:gridSpan w:val="2"/>
          </w:tcPr>
          <w:p w14:paraId="25A8E7C5" w14:textId="62BCEF9D" w:rsidR="00E6385E" w:rsidRPr="00AE6722" w:rsidRDefault="006D3E0A"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c) pracownikom przydzielono właściwą odzież roboczą lub ochronną; takie ubrania robocze lub ochronne pozostają na terenie przedsiębiorstwa; można je jednak prać w odpowiednio wyposażonych pralniach znajdujących się poza terenem przedsiębiorstwa, jeżeli przedsiębiorstwo samo nie pierze takich ubrań; wówczas do transportu tej odzieży używa się szczelnych pojemników;</w:t>
            </w:r>
          </w:p>
        </w:tc>
        <w:tc>
          <w:tcPr>
            <w:tcW w:w="851" w:type="dxa"/>
          </w:tcPr>
          <w:p w14:paraId="5BD046BC" w14:textId="1DE607A3" w:rsidR="00E6385E" w:rsidRPr="00AE6722" w:rsidRDefault="006D3E0A"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1B127DC6" w14:textId="443CAECA" w:rsidR="000C2A29" w:rsidRPr="00AE6722" w:rsidRDefault="000C2A29" w:rsidP="0021651B">
            <w:pPr>
              <w:pStyle w:val="CM4"/>
              <w:rPr>
                <w:rFonts w:ascii="Times New Roman" w:hAnsi="Times New Roman" w:cs="Times New Roman"/>
                <w:b/>
                <w:color w:val="000000"/>
                <w:sz w:val="22"/>
                <w:szCs w:val="22"/>
              </w:rPr>
            </w:pPr>
            <w:r w:rsidRPr="00AE6722">
              <w:rPr>
                <w:rFonts w:ascii="Times New Roman" w:hAnsi="Times New Roman" w:cs="Times New Roman"/>
                <w:b/>
                <w:color w:val="000000"/>
                <w:sz w:val="22"/>
                <w:szCs w:val="22"/>
              </w:rPr>
              <w:t>Art. 2</w:t>
            </w:r>
            <w:r w:rsidR="005B054F" w:rsidRPr="00AE6722">
              <w:rPr>
                <w:rFonts w:ascii="Times New Roman" w:hAnsi="Times New Roman" w:cs="Times New Roman"/>
                <w:b/>
                <w:color w:val="000000"/>
                <w:sz w:val="22"/>
                <w:szCs w:val="22"/>
              </w:rPr>
              <w:t>3</w:t>
            </w:r>
          </w:p>
          <w:p w14:paraId="1AE4A8F5" w14:textId="77777777" w:rsidR="00994667" w:rsidRPr="00AE6722" w:rsidRDefault="00994667" w:rsidP="0021651B">
            <w:pPr>
              <w:pStyle w:val="CM4"/>
              <w:rPr>
                <w:rFonts w:ascii="Times New Roman" w:hAnsi="Times New Roman" w:cs="Times New Roman"/>
                <w:b/>
                <w:color w:val="000000"/>
                <w:sz w:val="22"/>
                <w:szCs w:val="22"/>
              </w:rPr>
            </w:pPr>
          </w:p>
          <w:p w14:paraId="17E5C448" w14:textId="77777777" w:rsidR="00994667" w:rsidRPr="00AE6722" w:rsidRDefault="00994667" w:rsidP="0021651B">
            <w:pPr>
              <w:pStyle w:val="CM4"/>
              <w:rPr>
                <w:rFonts w:ascii="Times New Roman" w:hAnsi="Times New Roman" w:cs="Times New Roman"/>
                <w:b/>
                <w:color w:val="000000"/>
                <w:sz w:val="22"/>
                <w:szCs w:val="22"/>
              </w:rPr>
            </w:pPr>
          </w:p>
          <w:p w14:paraId="0FFD4989" w14:textId="77777777" w:rsidR="00994667" w:rsidRPr="00AE6722" w:rsidRDefault="00994667" w:rsidP="0021651B">
            <w:pPr>
              <w:pStyle w:val="CM4"/>
              <w:rPr>
                <w:rFonts w:ascii="Times New Roman" w:hAnsi="Times New Roman" w:cs="Times New Roman"/>
                <w:b/>
                <w:color w:val="000000"/>
                <w:sz w:val="22"/>
                <w:szCs w:val="22"/>
              </w:rPr>
            </w:pPr>
          </w:p>
          <w:p w14:paraId="6A828D7A" w14:textId="77777777" w:rsidR="00994667" w:rsidRPr="00AE6722" w:rsidRDefault="00994667" w:rsidP="0021651B">
            <w:pPr>
              <w:pStyle w:val="CM4"/>
              <w:rPr>
                <w:rFonts w:ascii="Times New Roman" w:hAnsi="Times New Roman" w:cs="Times New Roman"/>
                <w:b/>
                <w:color w:val="000000"/>
                <w:sz w:val="22"/>
                <w:szCs w:val="22"/>
              </w:rPr>
            </w:pPr>
          </w:p>
          <w:p w14:paraId="4CC85CE2" w14:textId="77777777" w:rsidR="00994667" w:rsidRPr="00AE6722" w:rsidRDefault="00994667" w:rsidP="0021651B">
            <w:pPr>
              <w:pStyle w:val="CM4"/>
              <w:rPr>
                <w:rFonts w:ascii="Times New Roman" w:hAnsi="Times New Roman" w:cs="Times New Roman"/>
                <w:b/>
                <w:color w:val="000000"/>
                <w:sz w:val="22"/>
                <w:szCs w:val="22"/>
              </w:rPr>
            </w:pPr>
          </w:p>
          <w:p w14:paraId="460DC983" w14:textId="77777777" w:rsidR="00994667" w:rsidRPr="00AE6722" w:rsidRDefault="00994667" w:rsidP="0021651B">
            <w:pPr>
              <w:pStyle w:val="CM4"/>
              <w:rPr>
                <w:rFonts w:ascii="Times New Roman" w:hAnsi="Times New Roman" w:cs="Times New Roman"/>
                <w:b/>
                <w:color w:val="000000"/>
                <w:sz w:val="22"/>
                <w:szCs w:val="22"/>
              </w:rPr>
            </w:pPr>
          </w:p>
          <w:p w14:paraId="6E32C452" w14:textId="77777777" w:rsidR="00994667" w:rsidRPr="00AE6722" w:rsidRDefault="00994667" w:rsidP="0021651B">
            <w:pPr>
              <w:pStyle w:val="CM4"/>
              <w:rPr>
                <w:rFonts w:ascii="Times New Roman" w:hAnsi="Times New Roman" w:cs="Times New Roman"/>
                <w:b/>
                <w:color w:val="000000"/>
                <w:sz w:val="22"/>
                <w:szCs w:val="22"/>
              </w:rPr>
            </w:pPr>
          </w:p>
          <w:p w14:paraId="6C7E3C6C" w14:textId="77777777" w:rsidR="00994667" w:rsidRPr="00AE6722" w:rsidRDefault="00994667" w:rsidP="0021651B">
            <w:pPr>
              <w:pStyle w:val="CM4"/>
              <w:rPr>
                <w:rFonts w:ascii="Times New Roman" w:hAnsi="Times New Roman" w:cs="Times New Roman"/>
                <w:b/>
                <w:color w:val="000000"/>
                <w:sz w:val="22"/>
                <w:szCs w:val="22"/>
              </w:rPr>
            </w:pPr>
          </w:p>
          <w:p w14:paraId="6A88DDFE" w14:textId="77777777" w:rsidR="00994667" w:rsidRPr="00AE6722" w:rsidRDefault="00994667" w:rsidP="0021651B">
            <w:pPr>
              <w:pStyle w:val="CM4"/>
              <w:rPr>
                <w:rFonts w:ascii="Times New Roman" w:hAnsi="Times New Roman" w:cs="Times New Roman"/>
                <w:b/>
                <w:color w:val="000000"/>
                <w:sz w:val="22"/>
                <w:szCs w:val="22"/>
              </w:rPr>
            </w:pPr>
          </w:p>
          <w:p w14:paraId="22FE2244" w14:textId="77777777" w:rsidR="00994667" w:rsidRPr="00AE6722" w:rsidRDefault="00994667" w:rsidP="0021651B">
            <w:pPr>
              <w:pStyle w:val="CM4"/>
              <w:rPr>
                <w:rFonts w:ascii="Times New Roman" w:hAnsi="Times New Roman" w:cs="Times New Roman"/>
                <w:b/>
                <w:color w:val="000000"/>
                <w:sz w:val="22"/>
                <w:szCs w:val="22"/>
              </w:rPr>
            </w:pPr>
          </w:p>
          <w:p w14:paraId="4ED69CC5" w14:textId="77777777" w:rsidR="00994667" w:rsidRPr="00AE6722" w:rsidRDefault="00994667" w:rsidP="0021651B">
            <w:pPr>
              <w:pStyle w:val="CM4"/>
              <w:rPr>
                <w:rFonts w:ascii="Times New Roman" w:hAnsi="Times New Roman" w:cs="Times New Roman"/>
                <w:b/>
                <w:color w:val="000000"/>
                <w:sz w:val="22"/>
                <w:szCs w:val="22"/>
              </w:rPr>
            </w:pPr>
          </w:p>
          <w:p w14:paraId="011071E5" w14:textId="77777777" w:rsidR="00994667" w:rsidRPr="00AE6722" w:rsidRDefault="00994667" w:rsidP="0021651B">
            <w:pPr>
              <w:pStyle w:val="CM4"/>
              <w:rPr>
                <w:rFonts w:ascii="Times New Roman" w:hAnsi="Times New Roman" w:cs="Times New Roman"/>
                <w:b/>
                <w:color w:val="000000"/>
                <w:sz w:val="22"/>
                <w:szCs w:val="22"/>
              </w:rPr>
            </w:pPr>
          </w:p>
          <w:p w14:paraId="113BA166" w14:textId="77777777" w:rsidR="00994667" w:rsidRPr="00AE6722" w:rsidRDefault="00994667" w:rsidP="0021651B">
            <w:pPr>
              <w:pStyle w:val="CM4"/>
              <w:rPr>
                <w:rFonts w:ascii="Times New Roman" w:hAnsi="Times New Roman" w:cs="Times New Roman"/>
                <w:b/>
                <w:color w:val="000000"/>
                <w:sz w:val="22"/>
                <w:szCs w:val="22"/>
              </w:rPr>
            </w:pPr>
          </w:p>
          <w:p w14:paraId="24148CBA" w14:textId="77777777" w:rsidR="005B054F" w:rsidRPr="00AE6722" w:rsidRDefault="005B054F" w:rsidP="0021651B">
            <w:pPr>
              <w:pStyle w:val="CM4"/>
              <w:rPr>
                <w:rFonts w:ascii="Times New Roman" w:hAnsi="Times New Roman" w:cs="Times New Roman"/>
                <w:b/>
                <w:color w:val="000000"/>
                <w:sz w:val="22"/>
                <w:szCs w:val="22"/>
              </w:rPr>
            </w:pPr>
          </w:p>
          <w:p w14:paraId="231554C0" w14:textId="75BF4720" w:rsidR="00994667" w:rsidRPr="00AE6722" w:rsidRDefault="00994667" w:rsidP="0021651B">
            <w:pPr>
              <w:pStyle w:val="CM4"/>
              <w:rPr>
                <w:rFonts w:ascii="Times New Roman" w:hAnsi="Times New Roman" w:cs="Times New Roman"/>
                <w:b/>
                <w:color w:val="000000"/>
                <w:sz w:val="22"/>
                <w:szCs w:val="22"/>
              </w:rPr>
            </w:pPr>
            <w:r w:rsidRPr="00AE6722">
              <w:rPr>
                <w:rFonts w:ascii="Times New Roman" w:hAnsi="Times New Roman" w:cs="Times New Roman"/>
                <w:b/>
                <w:color w:val="000000"/>
                <w:sz w:val="22"/>
                <w:szCs w:val="22"/>
              </w:rPr>
              <w:t>Art. 2</w:t>
            </w:r>
            <w:r w:rsidR="005B054F" w:rsidRPr="00AE6722">
              <w:rPr>
                <w:rFonts w:ascii="Times New Roman" w:hAnsi="Times New Roman" w:cs="Times New Roman"/>
                <w:b/>
                <w:color w:val="000000"/>
                <w:sz w:val="22"/>
                <w:szCs w:val="22"/>
              </w:rPr>
              <w:t>4</w:t>
            </w:r>
          </w:p>
          <w:p w14:paraId="15A2AD89" w14:textId="77777777" w:rsidR="00327811" w:rsidRPr="00AE6722" w:rsidRDefault="00327811" w:rsidP="0021651B">
            <w:pPr>
              <w:pStyle w:val="CM4"/>
              <w:rPr>
                <w:rFonts w:ascii="Times New Roman" w:hAnsi="Times New Roman" w:cs="Times New Roman"/>
                <w:b/>
                <w:color w:val="000000"/>
                <w:sz w:val="22"/>
                <w:szCs w:val="22"/>
              </w:rPr>
            </w:pPr>
          </w:p>
          <w:p w14:paraId="0FD8F57E" w14:textId="77777777" w:rsidR="00327811" w:rsidRPr="00AE6722" w:rsidRDefault="00327811" w:rsidP="0021651B">
            <w:pPr>
              <w:pStyle w:val="CM4"/>
              <w:rPr>
                <w:rFonts w:ascii="Times New Roman" w:hAnsi="Times New Roman" w:cs="Times New Roman"/>
                <w:b/>
                <w:color w:val="000000"/>
                <w:sz w:val="22"/>
                <w:szCs w:val="22"/>
              </w:rPr>
            </w:pPr>
          </w:p>
          <w:p w14:paraId="0DCD3399" w14:textId="77777777" w:rsidR="00327811" w:rsidRPr="00AE6722" w:rsidRDefault="00327811" w:rsidP="0021651B">
            <w:pPr>
              <w:pStyle w:val="CM4"/>
              <w:rPr>
                <w:rFonts w:ascii="Times New Roman" w:hAnsi="Times New Roman" w:cs="Times New Roman"/>
                <w:b/>
                <w:color w:val="000000"/>
                <w:sz w:val="22"/>
                <w:szCs w:val="22"/>
              </w:rPr>
            </w:pPr>
          </w:p>
          <w:p w14:paraId="25A176FB" w14:textId="77777777" w:rsidR="00327811" w:rsidRPr="00AE6722" w:rsidRDefault="00327811" w:rsidP="0021651B">
            <w:pPr>
              <w:pStyle w:val="CM4"/>
              <w:rPr>
                <w:rFonts w:ascii="Times New Roman" w:hAnsi="Times New Roman" w:cs="Times New Roman"/>
                <w:b/>
                <w:color w:val="000000"/>
                <w:sz w:val="22"/>
                <w:szCs w:val="22"/>
              </w:rPr>
            </w:pPr>
          </w:p>
          <w:p w14:paraId="41CE716C" w14:textId="77777777" w:rsidR="00327811" w:rsidRPr="00AE6722" w:rsidRDefault="00327811" w:rsidP="0021651B">
            <w:pPr>
              <w:pStyle w:val="CM4"/>
              <w:rPr>
                <w:rFonts w:ascii="Times New Roman" w:hAnsi="Times New Roman" w:cs="Times New Roman"/>
                <w:b/>
                <w:color w:val="000000"/>
                <w:sz w:val="22"/>
                <w:szCs w:val="22"/>
              </w:rPr>
            </w:pPr>
          </w:p>
          <w:p w14:paraId="29C00E32" w14:textId="77777777" w:rsidR="00327811" w:rsidRPr="00AE6722" w:rsidRDefault="00327811" w:rsidP="0021651B">
            <w:pPr>
              <w:pStyle w:val="CM4"/>
              <w:rPr>
                <w:rFonts w:ascii="Times New Roman" w:hAnsi="Times New Roman" w:cs="Times New Roman"/>
                <w:b/>
                <w:color w:val="000000"/>
                <w:sz w:val="22"/>
                <w:szCs w:val="22"/>
              </w:rPr>
            </w:pPr>
          </w:p>
          <w:p w14:paraId="754F6B55" w14:textId="77777777" w:rsidR="00327811" w:rsidRPr="00AE6722" w:rsidRDefault="00327811" w:rsidP="0021651B">
            <w:pPr>
              <w:pStyle w:val="CM4"/>
              <w:rPr>
                <w:rFonts w:ascii="Times New Roman" w:hAnsi="Times New Roman" w:cs="Times New Roman"/>
                <w:b/>
                <w:color w:val="000000"/>
                <w:sz w:val="22"/>
                <w:szCs w:val="22"/>
              </w:rPr>
            </w:pPr>
          </w:p>
          <w:p w14:paraId="5747A995" w14:textId="77777777" w:rsidR="00327811" w:rsidRPr="00AE6722" w:rsidRDefault="00327811" w:rsidP="0021651B">
            <w:pPr>
              <w:pStyle w:val="CM4"/>
              <w:rPr>
                <w:rFonts w:ascii="Times New Roman" w:hAnsi="Times New Roman" w:cs="Times New Roman"/>
                <w:b/>
                <w:color w:val="000000"/>
                <w:sz w:val="22"/>
                <w:szCs w:val="22"/>
              </w:rPr>
            </w:pPr>
          </w:p>
          <w:p w14:paraId="3790272C" w14:textId="77777777" w:rsidR="00327811" w:rsidRPr="00AE6722" w:rsidRDefault="00327811" w:rsidP="0021651B">
            <w:pPr>
              <w:pStyle w:val="CM4"/>
              <w:rPr>
                <w:rFonts w:ascii="Times New Roman" w:hAnsi="Times New Roman" w:cs="Times New Roman"/>
                <w:b/>
                <w:color w:val="000000"/>
                <w:sz w:val="22"/>
                <w:szCs w:val="22"/>
              </w:rPr>
            </w:pPr>
          </w:p>
          <w:p w14:paraId="78E828BC" w14:textId="77777777" w:rsidR="00327811" w:rsidRPr="00AE6722" w:rsidRDefault="00327811" w:rsidP="0021651B">
            <w:pPr>
              <w:pStyle w:val="CM4"/>
              <w:rPr>
                <w:rFonts w:ascii="Times New Roman" w:hAnsi="Times New Roman" w:cs="Times New Roman"/>
                <w:b/>
                <w:color w:val="000000"/>
                <w:sz w:val="22"/>
                <w:szCs w:val="22"/>
              </w:rPr>
            </w:pPr>
          </w:p>
          <w:p w14:paraId="43271055" w14:textId="77777777" w:rsidR="00327811" w:rsidRPr="00AE6722" w:rsidRDefault="00327811" w:rsidP="0021651B">
            <w:pPr>
              <w:pStyle w:val="CM4"/>
              <w:rPr>
                <w:rFonts w:ascii="Times New Roman" w:hAnsi="Times New Roman" w:cs="Times New Roman"/>
                <w:b/>
                <w:color w:val="000000"/>
                <w:sz w:val="22"/>
                <w:szCs w:val="22"/>
              </w:rPr>
            </w:pPr>
          </w:p>
          <w:p w14:paraId="3E114B17" w14:textId="77777777" w:rsidR="00327811" w:rsidRPr="00AE6722" w:rsidRDefault="00327811" w:rsidP="0021651B">
            <w:pPr>
              <w:pStyle w:val="CM4"/>
              <w:rPr>
                <w:rFonts w:ascii="Times New Roman" w:hAnsi="Times New Roman" w:cs="Times New Roman"/>
                <w:b/>
                <w:color w:val="000000"/>
                <w:sz w:val="22"/>
                <w:szCs w:val="22"/>
              </w:rPr>
            </w:pPr>
          </w:p>
          <w:p w14:paraId="4CC576AB" w14:textId="77777777" w:rsidR="00327811" w:rsidRPr="00AE6722" w:rsidRDefault="00327811" w:rsidP="0021651B">
            <w:pPr>
              <w:pStyle w:val="CM4"/>
              <w:rPr>
                <w:rFonts w:ascii="Times New Roman" w:hAnsi="Times New Roman" w:cs="Times New Roman"/>
                <w:b/>
                <w:color w:val="000000"/>
                <w:sz w:val="22"/>
                <w:szCs w:val="22"/>
              </w:rPr>
            </w:pPr>
          </w:p>
          <w:p w14:paraId="47B68520" w14:textId="77777777" w:rsidR="00327811" w:rsidRPr="00AE6722" w:rsidRDefault="00327811" w:rsidP="0021651B">
            <w:pPr>
              <w:pStyle w:val="CM4"/>
              <w:rPr>
                <w:rFonts w:ascii="Times New Roman" w:hAnsi="Times New Roman" w:cs="Times New Roman"/>
                <w:b/>
                <w:color w:val="000000"/>
                <w:sz w:val="22"/>
                <w:szCs w:val="22"/>
              </w:rPr>
            </w:pPr>
          </w:p>
          <w:p w14:paraId="57FB0B1C" w14:textId="77777777" w:rsidR="00327811" w:rsidRPr="00AE6722" w:rsidRDefault="00327811" w:rsidP="0021651B">
            <w:pPr>
              <w:pStyle w:val="CM4"/>
              <w:rPr>
                <w:rFonts w:ascii="Times New Roman" w:hAnsi="Times New Roman" w:cs="Times New Roman"/>
                <w:b/>
                <w:color w:val="000000"/>
                <w:sz w:val="22"/>
                <w:szCs w:val="22"/>
              </w:rPr>
            </w:pPr>
          </w:p>
          <w:p w14:paraId="5FF155A4" w14:textId="77777777" w:rsidR="00327811" w:rsidRPr="00AE6722" w:rsidRDefault="00327811" w:rsidP="0021651B">
            <w:pPr>
              <w:pStyle w:val="CM4"/>
              <w:rPr>
                <w:rFonts w:ascii="Times New Roman" w:hAnsi="Times New Roman" w:cs="Times New Roman"/>
                <w:b/>
                <w:color w:val="000000"/>
                <w:sz w:val="22"/>
                <w:szCs w:val="22"/>
              </w:rPr>
            </w:pPr>
          </w:p>
          <w:p w14:paraId="157748C2" w14:textId="77777777" w:rsidR="00D343D9" w:rsidRDefault="00D343D9" w:rsidP="0021651B">
            <w:pPr>
              <w:pStyle w:val="CM4"/>
              <w:rPr>
                <w:rFonts w:ascii="Times New Roman" w:hAnsi="Times New Roman" w:cs="Times New Roman"/>
                <w:b/>
                <w:color w:val="000000"/>
                <w:sz w:val="22"/>
                <w:szCs w:val="22"/>
              </w:rPr>
            </w:pPr>
          </w:p>
          <w:p w14:paraId="3E6CCC09" w14:textId="24E58DA2" w:rsidR="00327811" w:rsidRPr="00AE6722" w:rsidRDefault="00327811" w:rsidP="0021651B">
            <w:pPr>
              <w:pStyle w:val="CM4"/>
              <w:rPr>
                <w:rFonts w:ascii="Times New Roman" w:hAnsi="Times New Roman" w:cs="Times New Roman"/>
                <w:b/>
                <w:color w:val="000000"/>
                <w:sz w:val="22"/>
                <w:szCs w:val="22"/>
              </w:rPr>
            </w:pPr>
            <w:r w:rsidRPr="00AE6722">
              <w:rPr>
                <w:rFonts w:ascii="Times New Roman" w:hAnsi="Times New Roman" w:cs="Times New Roman"/>
                <w:b/>
                <w:color w:val="000000"/>
                <w:sz w:val="22"/>
                <w:szCs w:val="22"/>
              </w:rPr>
              <w:t>Art. 3</w:t>
            </w:r>
            <w:r w:rsidR="005B054F" w:rsidRPr="00AE6722">
              <w:rPr>
                <w:rFonts w:ascii="Times New Roman" w:hAnsi="Times New Roman" w:cs="Times New Roman"/>
                <w:b/>
                <w:color w:val="000000"/>
                <w:sz w:val="22"/>
                <w:szCs w:val="22"/>
              </w:rPr>
              <w:t>6</w:t>
            </w:r>
          </w:p>
          <w:p w14:paraId="60366FCA" w14:textId="77777777" w:rsidR="00E6385E" w:rsidRPr="00AE6722" w:rsidRDefault="00E6385E" w:rsidP="0021651B">
            <w:pPr>
              <w:spacing w:after="0" w:line="240" w:lineRule="auto"/>
              <w:jc w:val="both"/>
              <w:rPr>
                <w:rFonts w:ascii="Times New Roman" w:eastAsia="Times New Roman" w:hAnsi="Times New Roman" w:cs="Times New Roman"/>
                <w:lang w:eastAsia="pl-PL"/>
              </w:rPr>
            </w:pPr>
          </w:p>
        </w:tc>
        <w:tc>
          <w:tcPr>
            <w:tcW w:w="5420" w:type="dxa"/>
          </w:tcPr>
          <w:p w14:paraId="4A2F0B03" w14:textId="44B1A4BF" w:rsidR="005B054F" w:rsidRPr="00AE6722" w:rsidRDefault="005B054F" w:rsidP="005B054F">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lastRenderedPageBreak/>
              <w:t>1. Wykonawca prac dostarcza osobom narażonym na działanie azbestu odzież i obuwie robocze oraz środki ochrony indywidualnej, w tym odzież ochronną, właściwe do rodzaju i poziomu narażenia na działanie azbestu oraz zapobiegające odpowiednio stykaniu się ciała z azbestem i jego wdychaniu.</w:t>
            </w:r>
          </w:p>
          <w:p w14:paraId="09C64856" w14:textId="77777777" w:rsidR="005B054F" w:rsidRPr="00AE6722" w:rsidRDefault="005B054F" w:rsidP="005B054F">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2. Środki ochrony indywidualnej wielokrotnego użytku oraz odzież ochronna są wykonane z materiału uniemożliwiającego przenikanie przez niego azbestu oraz umożliwiającego ich łatwe czyszczenie.</w:t>
            </w:r>
          </w:p>
          <w:p w14:paraId="16D1C158" w14:textId="77777777" w:rsidR="005B054F" w:rsidRPr="00AE6722" w:rsidRDefault="005B054F" w:rsidP="005B054F">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3. Wykonawca prac wymienia środki ochrony układu oddechowego jednorazowego użytku po każdej zmianie roboczej lub gdy opory oddychania odczuwalnie wzrosną lub zgodnie z zaleceniami producenta.</w:t>
            </w:r>
          </w:p>
          <w:p w14:paraId="776ACD27" w14:textId="77777777" w:rsidR="005B054F" w:rsidRPr="00AE6722" w:rsidRDefault="005B054F" w:rsidP="005B054F">
            <w:pPr>
              <w:pStyle w:val="CM4"/>
              <w:jc w:val="both"/>
              <w:rPr>
                <w:rFonts w:ascii="Times New Roman" w:hAnsi="Times New Roman" w:cs="Times New Roman"/>
                <w:color w:val="000000"/>
                <w:sz w:val="22"/>
                <w:szCs w:val="22"/>
              </w:rPr>
            </w:pPr>
          </w:p>
          <w:p w14:paraId="55F222AA" w14:textId="0661F7C4" w:rsidR="005B054F" w:rsidRPr="00AE6722" w:rsidRDefault="005B054F" w:rsidP="005B054F">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1. Wykonawca prac zapewnia, aby po zakończeniu prac polegających na usuwaniu lub zabezpieczaniu wyrobów zawierających azbest w danym dniu, odzież i obuwie robocze oraz środki ochrony indywidualnej, w tym odzież ochronna, były:</w:t>
            </w:r>
          </w:p>
          <w:p w14:paraId="4528AFD8" w14:textId="77777777" w:rsidR="005B054F" w:rsidRPr="00AE6722" w:rsidRDefault="005B054F" w:rsidP="005B054F">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1)</w:t>
            </w:r>
            <w:r w:rsidRPr="00AE6722">
              <w:rPr>
                <w:rFonts w:ascii="Times New Roman" w:hAnsi="Times New Roman" w:cs="Times New Roman"/>
                <w:color w:val="000000"/>
                <w:sz w:val="22"/>
                <w:szCs w:val="22"/>
              </w:rPr>
              <w:tab/>
              <w:t>oczyszczone z azbestu podciśnieniowymi urządzeniami filtracyjno-wentylacyjnymi lub na mokro, w sposób uniemożliwiający emisję azbestu;</w:t>
            </w:r>
          </w:p>
          <w:p w14:paraId="44EED460" w14:textId="77777777" w:rsidR="005B054F" w:rsidRPr="00AE6722" w:rsidRDefault="005B054F" w:rsidP="005B054F">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2)</w:t>
            </w:r>
            <w:r w:rsidRPr="00AE6722">
              <w:rPr>
                <w:rFonts w:ascii="Times New Roman" w:hAnsi="Times New Roman" w:cs="Times New Roman"/>
                <w:color w:val="000000"/>
                <w:sz w:val="22"/>
                <w:szCs w:val="22"/>
              </w:rPr>
              <w:tab/>
              <w:t>przechowywane wyłącznie w wyznaczonym miejscu, w sposób wykluczający kontakt z własną odzieżą osób narażonych na działanie azbestu.</w:t>
            </w:r>
          </w:p>
          <w:p w14:paraId="195637BA" w14:textId="77777777" w:rsidR="005B054F" w:rsidRPr="00AE6722" w:rsidRDefault="005B054F" w:rsidP="005B054F">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 xml:space="preserve">2. Odzież i obuwie robocze oraz środki ochrony indywidualnej, w tym odzież ochronna, stosowane przy pracach </w:t>
            </w:r>
            <w:bookmarkStart w:id="74" w:name="_Hlk108087475"/>
            <w:r w:rsidRPr="00AE6722">
              <w:rPr>
                <w:rFonts w:ascii="Times New Roman" w:hAnsi="Times New Roman" w:cs="Times New Roman"/>
                <w:color w:val="000000"/>
                <w:sz w:val="22"/>
                <w:szCs w:val="22"/>
              </w:rPr>
              <w:t xml:space="preserve">polegających na usuwaniu lub zabezpieczaniu </w:t>
            </w:r>
            <w:r w:rsidRPr="00AE6722">
              <w:rPr>
                <w:rFonts w:ascii="Times New Roman" w:hAnsi="Times New Roman" w:cs="Times New Roman"/>
                <w:color w:val="000000"/>
                <w:sz w:val="22"/>
                <w:szCs w:val="22"/>
              </w:rPr>
              <w:lastRenderedPageBreak/>
              <w:t>wyrobów zawierających azbest</w:t>
            </w:r>
            <w:bookmarkEnd w:id="74"/>
            <w:r w:rsidRPr="00AE6722">
              <w:rPr>
                <w:rFonts w:ascii="Times New Roman" w:hAnsi="Times New Roman" w:cs="Times New Roman"/>
                <w:color w:val="000000"/>
                <w:sz w:val="22"/>
                <w:szCs w:val="22"/>
              </w:rPr>
              <w:t xml:space="preserve"> nie mogą być używane poza miejscem wykonywania tych prac.</w:t>
            </w:r>
          </w:p>
          <w:p w14:paraId="496E9B55" w14:textId="77777777" w:rsidR="005B054F" w:rsidRPr="00AE6722" w:rsidRDefault="005B054F" w:rsidP="0021651B">
            <w:pPr>
              <w:pStyle w:val="CM4"/>
              <w:jc w:val="both"/>
              <w:rPr>
                <w:rFonts w:ascii="Times New Roman" w:hAnsi="Times New Roman" w:cs="Times New Roman"/>
                <w:color w:val="000000"/>
                <w:sz w:val="22"/>
                <w:szCs w:val="22"/>
              </w:rPr>
            </w:pPr>
          </w:p>
          <w:p w14:paraId="03D59E5F" w14:textId="15DC9D8D" w:rsidR="00327811" w:rsidRPr="00AE6722" w:rsidRDefault="00327811"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 xml:space="preserve">W zakresie nieuregulowanym w niniejszym rozdziale, do spraw dotyczących zapewnienia bezpiecznych i higienicznych warunków pracy </w:t>
            </w:r>
            <w:r w:rsidR="004133E9">
              <w:rPr>
                <w:rFonts w:ascii="Times New Roman" w:hAnsi="Times New Roman" w:cs="Times New Roman"/>
                <w:color w:val="000000"/>
                <w:sz w:val="22"/>
                <w:szCs w:val="22"/>
              </w:rPr>
              <w:t xml:space="preserve">osobom narażonym na działanie azbestu </w:t>
            </w:r>
            <w:r w:rsidRPr="00AE6722">
              <w:rPr>
                <w:rFonts w:ascii="Times New Roman" w:hAnsi="Times New Roman" w:cs="Times New Roman"/>
                <w:color w:val="000000"/>
                <w:sz w:val="22"/>
                <w:szCs w:val="22"/>
              </w:rPr>
              <w:t>zatrudnionym przy pracach polegających na usuwaniu lub zabezpieczaniu wyrobów zawierających azbest, stosuje się przepisy działu X ustawy z dnia 26 czerwca 1974 r. – Kodeks pracy.</w:t>
            </w:r>
          </w:p>
          <w:p w14:paraId="48E07ACA" w14:textId="77777777" w:rsidR="000C2A29" w:rsidRPr="00AE6722" w:rsidRDefault="000C2A29" w:rsidP="0021651B">
            <w:pPr>
              <w:spacing w:after="0" w:line="240" w:lineRule="auto"/>
              <w:jc w:val="both"/>
              <w:rPr>
                <w:rFonts w:ascii="Times New Roman" w:hAnsi="Times New Roman" w:cs="Times New Roman"/>
              </w:rPr>
            </w:pPr>
          </w:p>
          <w:p w14:paraId="66F24359" w14:textId="68C58A3F" w:rsidR="002035A7" w:rsidRPr="00AE6722" w:rsidRDefault="002035A7" w:rsidP="0021651B">
            <w:pPr>
              <w:spacing w:after="0" w:line="240" w:lineRule="auto"/>
              <w:jc w:val="both"/>
              <w:rPr>
                <w:rFonts w:ascii="Times New Roman" w:hAnsi="Times New Roman" w:cs="Times New Roman"/>
                <w:b/>
                <w:bCs/>
              </w:rPr>
            </w:pPr>
            <w:r w:rsidRPr="00AE6722">
              <w:rPr>
                <w:rFonts w:ascii="Times New Roman" w:hAnsi="Times New Roman" w:cs="Times New Roman"/>
                <w:b/>
                <w:bCs/>
              </w:rPr>
              <w:t>oraz</w:t>
            </w:r>
          </w:p>
          <w:p w14:paraId="08387D0D" w14:textId="77777777" w:rsidR="002035A7" w:rsidRPr="00AE6722" w:rsidRDefault="002035A7" w:rsidP="0021651B">
            <w:pPr>
              <w:spacing w:after="0" w:line="240" w:lineRule="auto"/>
              <w:jc w:val="both"/>
              <w:rPr>
                <w:rFonts w:ascii="Times New Roman" w:hAnsi="Times New Roman" w:cs="Times New Roman"/>
              </w:rPr>
            </w:pPr>
          </w:p>
          <w:p w14:paraId="7AC13EA6" w14:textId="7B6C8EC1" w:rsidR="00FF33EA" w:rsidRPr="00AE6722" w:rsidRDefault="00FF33EA"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 xml:space="preserve">rozporządzenie Ministra Pracy i Polityki Socjalnej z dnia 26 września 1997 r. w sprawie ogólnych przepisów bezpieczeństwa i higieny pracy (Dz. U. z 2003 r. poz. 1640, z 2007 r. poz. 330, z 2008 r. poz. 690 oraz z 2011 r. poz. 1034) </w:t>
            </w:r>
            <w:r w:rsidR="000A082E" w:rsidRPr="00AE6722">
              <w:rPr>
                <w:rFonts w:ascii="Times New Roman" w:hAnsi="Times New Roman" w:cs="Times New Roman"/>
                <w:color w:val="000000"/>
                <w:sz w:val="22"/>
                <w:szCs w:val="22"/>
              </w:rPr>
              <w:t>(</w:t>
            </w:r>
            <w:bookmarkStart w:id="75" w:name="_Hlk175232568"/>
            <w:r w:rsidR="000A082E" w:rsidRPr="00AE6722">
              <w:rPr>
                <w:rFonts w:ascii="Times New Roman" w:hAnsi="Times New Roman" w:cs="Times New Roman"/>
                <w:b/>
                <w:bCs/>
                <w:color w:val="000000"/>
                <w:sz w:val="22"/>
                <w:szCs w:val="22"/>
              </w:rPr>
              <w:t>obowiązuje obecnie i będzie nadal aktualne</w:t>
            </w:r>
            <w:bookmarkEnd w:id="75"/>
            <w:r w:rsidR="000A082E" w:rsidRPr="00AE6722">
              <w:rPr>
                <w:rFonts w:ascii="Times New Roman" w:hAnsi="Times New Roman" w:cs="Times New Roman"/>
                <w:color w:val="000000"/>
                <w:sz w:val="22"/>
                <w:szCs w:val="22"/>
              </w:rPr>
              <w:t>)</w:t>
            </w:r>
          </w:p>
          <w:p w14:paraId="628D4E14" w14:textId="77777777" w:rsidR="00FF33EA" w:rsidRPr="00AE6722" w:rsidRDefault="00FF33EA"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 § 111 w zw. z  § 2 pkt 2 oraz załącznikiem nr 3</w:t>
            </w:r>
          </w:p>
          <w:p w14:paraId="61F94522" w14:textId="77777777" w:rsidR="00FF33EA" w:rsidRPr="00AE6722" w:rsidRDefault="00FF33EA"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1. Pracodawca jest obowiązany zapewnić pracownikom pomieszczenia i urządzenia higienicznosanitarne, których rodzaj, ilość i wielkość powinny być dostosowane do liczby zatrudnionych pracowników, stosowanych technologii i rodzajów pracy oraz warunków, w jakich ta praca jest wykonywana.</w:t>
            </w:r>
          </w:p>
          <w:p w14:paraId="32DE0A76" w14:textId="77777777" w:rsidR="00FF33EA" w:rsidRPr="00AE6722" w:rsidRDefault="00FF33EA"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 xml:space="preserve">2. Wymagania dla pomieszczeń i urządzeń higienicznosanitarnych określa </w:t>
            </w:r>
            <w:hyperlink r:id="rId31" w:history="1">
              <w:r w:rsidRPr="00AE6722">
                <w:rPr>
                  <w:rFonts w:ascii="Times New Roman" w:hAnsi="Times New Roman" w:cs="Times New Roman"/>
                  <w:color w:val="000000"/>
                  <w:sz w:val="22"/>
                  <w:szCs w:val="22"/>
                </w:rPr>
                <w:t>załącznik nr 3</w:t>
              </w:r>
            </w:hyperlink>
            <w:r w:rsidRPr="00AE6722">
              <w:rPr>
                <w:rFonts w:ascii="Times New Roman" w:hAnsi="Times New Roman" w:cs="Times New Roman"/>
                <w:color w:val="000000"/>
                <w:sz w:val="22"/>
                <w:szCs w:val="22"/>
              </w:rPr>
              <w:t xml:space="preserve"> do rozporządzenia.</w:t>
            </w:r>
          </w:p>
          <w:p w14:paraId="0B4413EE" w14:textId="77777777" w:rsidR="00FF33EA" w:rsidRPr="00AE6722" w:rsidRDefault="00FF33EA" w:rsidP="0021651B">
            <w:pPr>
              <w:pStyle w:val="CM4"/>
              <w:jc w:val="both"/>
              <w:rPr>
                <w:rFonts w:ascii="Times New Roman" w:hAnsi="Times New Roman" w:cs="Times New Roman"/>
                <w:color w:val="000000"/>
                <w:sz w:val="22"/>
                <w:szCs w:val="22"/>
              </w:rPr>
            </w:pPr>
            <w:bookmarkStart w:id="76" w:name="mip10837369"/>
            <w:bookmarkEnd w:id="76"/>
            <w:r w:rsidRPr="00AE6722">
              <w:rPr>
                <w:rFonts w:ascii="Times New Roman" w:hAnsi="Times New Roman" w:cs="Times New Roman"/>
                <w:color w:val="000000"/>
                <w:sz w:val="22"/>
                <w:szCs w:val="22"/>
              </w:rPr>
              <w:t xml:space="preserve">§ 2 Ilekroć w rozporządzeniu jest mowa o: </w:t>
            </w:r>
          </w:p>
          <w:p w14:paraId="4DBD5ABE" w14:textId="77777777" w:rsidR="00FF33EA" w:rsidRPr="00AE6722" w:rsidRDefault="00FF33EA"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 xml:space="preserve">2) pomieszczeniach higienicznosanitarnych - rozumie się przez to szatnie, umywalnie, pomieszczenia z natryskami, ustępy, jadalnie z wyjątkiem stołówek, pomieszczenia do wypoczynku, pomieszczenia do ogrzewania się pracowników oraz pomieszczenia do prania, odkażania, </w:t>
            </w:r>
            <w:r w:rsidRPr="00AE6722">
              <w:rPr>
                <w:rFonts w:ascii="Times New Roman" w:hAnsi="Times New Roman" w:cs="Times New Roman"/>
                <w:color w:val="000000"/>
                <w:sz w:val="22"/>
                <w:szCs w:val="22"/>
              </w:rPr>
              <w:lastRenderedPageBreak/>
              <w:t xml:space="preserve">suszenia i odpylania odzieży i obuwia roboczego oraz środków ochrony indywidualnej; </w:t>
            </w:r>
          </w:p>
          <w:p w14:paraId="744EF739" w14:textId="77777777" w:rsidR="00FF33EA" w:rsidRPr="00AE6722" w:rsidRDefault="00FF33EA"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 § 43 załącznika nr 3 do rozporządzenia</w:t>
            </w:r>
          </w:p>
          <w:p w14:paraId="146F3B7F" w14:textId="77777777" w:rsidR="00FF33EA" w:rsidRPr="00AE6722" w:rsidRDefault="00FF33EA"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1. Jeżeli przeznaczona do prania odzież robocza lub ochronna może stać się powodem skażenia innej odzieży pranej jednocześnie lub jeżeli jest ona szczególnie zabrudzona, a także gdy wymagają tego specjalne względy higieny produkcji, w zakładzie pracy powinna być urządzona specjalna pralnia odzieży wyposażona w urządzenia mechaniczne do prania.</w:t>
            </w:r>
          </w:p>
          <w:p w14:paraId="0A4A3F4C" w14:textId="77777777" w:rsidR="00FF33EA" w:rsidRPr="00AE6722" w:rsidRDefault="00FF33EA"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2. Przy pralni należy zapewnić możliwość odpylania, dezynfekcji i suszenia odzieży i obuwia roboczego oraz środków ochrony indywidualnej, a także naprawy odzieży i obuwia roboczego.</w:t>
            </w:r>
          </w:p>
          <w:p w14:paraId="5D6AF703" w14:textId="77777777" w:rsidR="00FF33EA" w:rsidRPr="00AE6722" w:rsidRDefault="00FF33EA"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3. W zakładzie pracy, w którym odzież i obuwie robocze oraz środki ochrony indywidualnej stosowane przez pracowników są narażone na zanieczyszczenie substancjami stwarzającymi zagrożenie lub mieszaninami stwarzającymi zagrożenie, należy stosować urządzenia służące do neutralizacji tych substancji lub mieszanin.</w:t>
            </w:r>
          </w:p>
          <w:p w14:paraId="199ACF0A" w14:textId="77777777" w:rsidR="00FF33EA" w:rsidRPr="00AE6722" w:rsidRDefault="00FF33EA" w:rsidP="0021651B">
            <w:pPr>
              <w:pStyle w:val="CM4"/>
              <w:rPr>
                <w:rFonts w:ascii="Times New Roman" w:hAnsi="Times New Roman" w:cs="Times New Roman"/>
                <w:b/>
                <w:color w:val="000000"/>
                <w:sz w:val="22"/>
                <w:szCs w:val="22"/>
              </w:rPr>
            </w:pPr>
          </w:p>
          <w:p w14:paraId="40A387E5" w14:textId="7D59476E" w:rsidR="00FF33EA" w:rsidRPr="00C842D1" w:rsidRDefault="000A082E" w:rsidP="0021651B">
            <w:pPr>
              <w:pStyle w:val="CM4"/>
              <w:jc w:val="both"/>
              <w:rPr>
                <w:rFonts w:ascii="Times New Roman" w:hAnsi="Times New Roman" w:cs="Times New Roman"/>
                <w:b/>
                <w:bCs/>
                <w:sz w:val="22"/>
                <w:szCs w:val="22"/>
              </w:rPr>
            </w:pPr>
            <w:r w:rsidRPr="00AE6722">
              <w:rPr>
                <w:rFonts w:ascii="Times New Roman" w:hAnsi="Times New Roman" w:cs="Times New Roman"/>
                <w:b/>
                <w:bCs/>
                <w:sz w:val="22"/>
                <w:szCs w:val="22"/>
              </w:rPr>
              <w:t xml:space="preserve">Transpozycja </w:t>
            </w:r>
            <w:r w:rsidRPr="00C842D1">
              <w:rPr>
                <w:rFonts w:ascii="Times New Roman" w:hAnsi="Times New Roman" w:cs="Times New Roman"/>
                <w:b/>
                <w:bCs/>
                <w:sz w:val="22"/>
                <w:szCs w:val="22"/>
              </w:rPr>
              <w:t>do czasu wejścia w życie ustawy o wyrobach zawierających azbest</w:t>
            </w:r>
            <w:r w:rsidR="00FF33EA" w:rsidRPr="00C842D1">
              <w:rPr>
                <w:rFonts w:ascii="Times New Roman" w:hAnsi="Times New Roman" w:cs="Times New Roman"/>
                <w:b/>
                <w:bCs/>
                <w:sz w:val="22"/>
                <w:szCs w:val="22"/>
              </w:rPr>
              <w:t>:</w:t>
            </w:r>
          </w:p>
          <w:p w14:paraId="5CA134FB" w14:textId="296A2107" w:rsidR="00FF33EA" w:rsidRPr="00AE6722" w:rsidRDefault="00FF33EA"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rozporządzenie Ministra Gospodarki i Pracy z dnia 14 października 2005 r. w sprawie zasad bezpieczeństwa i higieny pracy przy zabezpieczaniu i usuwaniu wyrobów zawierających azbest oraz programu szkolenia w zakresie bezpiecznego użytkowania takich wyrobów (Dz.U. z 2005 r. poz. 1824)</w:t>
            </w:r>
            <w:r w:rsidR="00BC1264" w:rsidRPr="00AE6722">
              <w:rPr>
                <w:rFonts w:ascii="Times New Roman" w:hAnsi="Times New Roman" w:cs="Times New Roman"/>
                <w:color w:val="000000"/>
                <w:sz w:val="22"/>
                <w:szCs w:val="22"/>
              </w:rPr>
              <w:t>.</w:t>
            </w:r>
          </w:p>
          <w:p w14:paraId="2F7A6464" w14:textId="77777777" w:rsidR="00FF33EA" w:rsidRPr="00AE6722" w:rsidRDefault="00FF33EA"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 § 11 ust. 1</w:t>
            </w:r>
          </w:p>
          <w:p w14:paraId="056A16B1" w14:textId="77777777" w:rsidR="00FF33EA" w:rsidRPr="00AE6722" w:rsidRDefault="00FF33EA"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1. Pracodawca jest obowiązany dostarczać pracownikom narażonym na działanie pyłu azbestu odzież i obuwie robocze oraz środki ochrony indywidualnej właściwe do poziomu narażenia oraz zapobiegające odpowiednio stykaniu się ciała z pyłami azbestu i ich wdychaniu.</w:t>
            </w:r>
          </w:p>
          <w:p w14:paraId="6AB30675" w14:textId="77777777" w:rsidR="00FF33EA" w:rsidRPr="00AE6722" w:rsidRDefault="00FF33EA"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lastRenderedPageBreak/>
              <w:t>- § 14 ust. 1 pkt 1, ust. 2, 3</w:t>
            </w:r>
          </w:p>
          <w:p w14:paraId="710BB5E1" w14:textId="77777777" w:rsidR="00FF33EA" w:rsidRPr="00AE6722" w:rsidRDefault="00FF33EA"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1. Pracodawca jest obowiązany zapewnić, aby po zakończeniu pracy w warunkach narażenia na działanie pyłu azbestu odzież i obuwie robocze oraz środki ochrony indywidualnej były:</w:t>
            </w:r>
          </w:p>
          <w:p w14:paraId="694D70D9" w14:textId="77777777" w:rsidR="00FF33EA" w:rsidRPr="00AE6722" w:rsidRDefault="00FF33EA"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1) oczyszczone z pyłu azbestu wysoko skutecznymi urządzeniami filtracyjno-wentylacyjnymi lub na mokro w sposób uniemożliwiający uwalnianie się pyłu do środowiska pracy lub do środowiska naturalnego;</w:t>
            </w:r>
          </w:p>
          <w:p w14:paraId="5AEF1543" w14:textId="77777777" w:rsidR="00FF33EA" w:rsidRPr="00AE6722" w:rsidRDefault="00FF33EA"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2. Odzież i obuwie robocze oraz środki ochrony indywidualnej stosowane w warunkach, o których mowa w ust. 1, nie mogą być używane poza miejscem pracy.</w:t>
            </w:r>
          </w:p>
          <w:p w14:paraId="210FA2C7" w14:textId="77777777" w:rsidR="00FF33EA" w:rsidRPr="00AE6722" w:rsidRDefault="00FF33EA"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3. Odzież zanieczyszczona pyłem azbestu przeznaczona do prania powinna być pakowana i oznakowana w sposób określony w przepisach wydanych na podstawie art. 4 ust. 1 ustawy z dnia 19 czerwca 1997 r. o zakazie stosowania wyrobów zawierających azbest.</w:t>
            </w:r>
          </w:p>
          <w:p w14:paraId="10510689" w14:textId="77777777" w:rsidR="00BC1264" w:rsidRPr="00AE6722" w:rsidRDefault="00BC1264" w:rsidP="0021651B">
            <w:pPr>
              <w:pStyle w:val="CM4"/>
              <w:rPr>
                <w:rFonts w:ascii="Times New Roman" w:hAnsi="Times New Roman" w:cs="Times New Roman"/>
                <w:color w:val="000000"/>
                <w:sz w:val="22"/>
                <w:szCs w:val="22"/>
              </w:rPr>
            </w:pPr>
          </w:p>
          <w:p w14:paraId="56E4DA90" w14:textId="60BEBC77" w:rsidR="00BC1264" w:rsidRPr="00AE6722" w:rsidRDefault="00BC1264"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 xml:space="preserve">rozporządzenie Ministra Pracy i Polityki Socjalnej z dnia 26 września 1997 r. w sprawie ogólnych przepisów bezpieczeństwa i higieny pracy (Dz. U. z 2003 r. poz. 1640, z 2007 r. poz. 330, z 2008 r. poz. 690, z 2011 r. poz. 1034 oraz z 2021 r. poz. 2088).) </w:t>
            </w:r>
          </w:p>
          <w:p w14:paraId="24A1A4CD" w14:textId="7DA4F084" w:rsidR="00BC1264" w:rsidRPr="00AE6722" w:rsidRDefault="00BC1264"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 § 111 w zw. z § 2 pkt 2 oraz załącznikiem nr 3</w:t>
            </w:r>
          </w:p>
          <w:p w14:paraId="683C01D2" w14:textId="77777777" w:rsidR="00BC1264" w:rsidRPr="00AE6722" w:rsidRDefault="00BC1264"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 111.1. Pracodawca jest obowiązany zapewnić pracownikom pomieszczenia i urządzenia higienicznosanitarne, których rodzaj, ilość i wielkość powinny być dostosowane do liczby zatrudnionych pracowników, stosowanych technologii i rodzajów pracy oraz warunków, w jakich ta praca jest wykonywana.</w:t>
            </w:r>
          </w:p>
          <w:p w14:paraId="611EBBB7" w14:textId="77777777" w:rsidR="00BC1264" w:rsidRPr="00AE6722" w:rsidRDefault="00BC1264"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 xml:space="preserve">2. Wymagania dla pomieszczeń i urządzeń higienicznosanitarnych określa </w:t>
            </w:r>
            <w:hyperlink r:id="rId32" w:history="1">
              <w:r w:rsidRPr="00AE6722">
                <w:rPr>
                  <w:rFonts w:ascii="Times New Roman" w:hAnsi="Times New Roman" w:cs="Times New Roman"/>
                  <w:color w:val="000000"/>
                  <w:sz w:val="22"/>
                  <w:szCs w:val="22"/>
                </w:rPr>
                <w:t>załącznik nr 3</w:t>
              </w:r>
            </w:hyperlink>
            <w:r w:rsidRPr="00AE6722">
              <w:rPr>
                <w:rFonts w:ascii="Times New Roman" w:hAnsi="Times New Roman" w:cs="Times New Roman"/>
                <w:color w:val="000000"/>
                <w:sz w:val="22"/>
                <w:szCs w:val="22"/>
              </w:rPr>
              <w:t xml:space="preserve"> do rozporządzenia.</w:t>
            </w:r>
          </w:p>
          <w:p w14:paraId="731440EE" w14:textId="77777777" w:rsidR="00BC1264" w:rsidRPr="00AE6722" w:rsidRDefault="00BC1264"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 xml:space="preserve">§ 2 Ilekroć w rozporządzeniu jest mowa o: </w:t>
            </w:r>
          </w:p>
          <w:p w14:paraId="6B0BE86A" w14:textId="77777777" w:rsidR="00BC1264" w:rsidRPr="00AE6722" w:rsidRDefault="00BC1264"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lastRenderedPageBreak/>
              <w:t xml:space="preserve">2) pomieszczeniach higienicznosanitarnych - rozumie się przez to szatnie, umywalnie, pomieszczenia z natryskami, ustępy, jadalnie z wyjątkiem stołówek, pomieszczenia do wypoczynku, pomieszczenia do ogrzewania się pracowników oraz pomieszczenia do prania, odkażania, suszenia i odpylania odzieży i obuwia roboczego oraz środków ochrony indywidualnej; </w:t>
            </w:r>
          </w:p>
          <w:p w14:paraId="42E01162" w14:textId="77777777" w:rsidR="00BC1264" w:rsidRPr="00AE6722" w:rsidRDefault="00BC1264"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  § 43 załącznika nr 3 do rozporządzenia</w:t>
            </w:r>
          </w:p>
          <w:p w14:paraId="2907C594" w14:textId="77777777" w:rsidR="00BC1264" w:rsidRPr="00AE6722" w:rsidRDefault="00BC1264"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1. Jeżeli przeznaczona do prania odzież robocza lub ochronna może stać się powodem skażenia innej odzieży pranej jednocześnie lub jeżeli jest ona szczególnie zabrudzona, a także gdy wymagają tego specjalne względy higieny produkcji, w zakładzie pracy powinna być urządzona specjalna pralnia odzieży wyposażona w urządzenia mechaniczne do prania.</w:t>
            </w:r>
          </w:p>
          <w:p w14:paraId="2A33849A" w14:textId="77777777" w:rsidR="00BC1264" w:rsidRPr="00AE6722" w:rsidRDefault="00BC1264"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2. Przy pralni należy zapewnić możliwość odpylania, dezynfekcji i suszenia odzieży i obuwia roboczego oraz środków ochrony indywidualnej, a także naprawy odzieży i obuwia roboczego.</w:t>
            </w:r>
          </w:p>
          <w:p w14:paraId="236B7BE4" w14:textId="0F747F6D" w:rsidR="00E6385E" w:rsidRPr="00AE6722" w:rsidRDefault="00BC1264"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3. W zakładzie pracy, w którym odzież i obuwie robocze oraz środki ochrony indywidualnej stosowane przez pracowników są narażone na zanieczyszczenie substancjami stwarzającymi zagrożenie lub mieszaninami stwarzającymi zagrożenie, należy stosować urządzenia służące do neutralizacji tych substancji lub mieszanin.</w:t>
            </w:r>
          </w:p>
        </w:tc>
        <w:tc>
          <w:tcPr>
            <w:tcW w:w="1500" w:type="dxa"/>
          </w:tcPr>
          <w:p w14:paraId="6D7C95B2" w14:textId="77777777" w:rsidR="00E6385E" w:rsidRPr="00AE6722" w:rsidRDefault="00E6385E" w:rsidP="0021651B">
            <w:pPr>
              <w:spacing w:after="0" w:line="240" w:lineRule="auto"/>
              <w:jc w:val="both"/>
              <w:rPr>
                <w:rFonts w:ascii="Times New Roman" w:eastAsia="Times New Roman" w:hAnsi="Times New Roman" w:cs="Times New Roman"/>
                <w:lang w:eastAsia="pl-PL"/>
              </w:rPr>
            </w:pPr>
          </w:p>
        </w:tc>
      </w:tr>
      <w:tr w:rsidR="00E6385E" w:rsidRPr="00AE6722" w14:paraId="7EECBAB2" w14:textId="77777777" w:rsidTr="0085688B">
        <w:trPr>
          <w:trHeight w:val="539"/>
        </w:trPr>
        <w:tc>
          <w:tcPr>
            <w:tcW w:w="846" w:type="dxa"/>
          </w:tcPr>
          <w:p w14:paraId="71A54D41" w14:textId="08E060CD" w:rsidR="00E6385E" w:rsidRPr="00AE6722" w:rsidRDefault="006D3E0A" w:rsidP="0021651B">
            <w:pPr>
              <w:spacing w:after="0" w:line="240" w:lineRule="auto"/>
              <w:jc w:val="both"/>
              <w:rPr>
                <w:rFonts w:ascii="Times New Roman" w:hAnsi="Times New Roman" w:cs="Times New Roman"/>
                <w:b/>
                <w:bCs/>
              </w:rPr>
            </w:pPr>
            <w:r w:rsidRPr="00AE6722">
              <w:rPr>
                <w:rFonts w:ascii="Times New Roman" w:hAnsi="Times New Roman" w:cs="Times New Roman"/>
                <w:b/>
                <w:bCs/>
              </w:rPr>
              <w:lastRenderedPageBreak/>
              <w:t>Art. 16 ust. 1 lit</w:t>
            </w:r>
            <w:r w:rsidR="007B6E0A" w:rsidRPr="00AE6722">
              <w:rPr>
                <w:rFonts w:ascii="Times New Roman" w:hAnsi="Times New Roman" w:cs="Times New Roman"/>
                <w:b/>
                <w:bCs/>
              </w:rPr>
              <w:t>.</w:t>
            </w:r>
            <w:r w:rsidRPr="00AE6722">
              <w:rPr>
                <w:rFonts w:ascii="Times New Roman" w:hAnsi="Times New Roman" w:cs="Times New Roman"/>
                <w:b/>
                <w:bCs/>
              </w:rPr>
              <w:t xml:space="preserve"> d</w:t>
            </w:r>
          </w:p>
        </w:tc>
        <w:tc>
          <w:tcPr>
            <w:tcW w:w="5528" w:type="dxa"/>
            <w:gridSpan w:val="2"/>
          </w:tcPr>
          <w:p w14:paraId="6D91ACD4" w14:textId="6EA7A05F" w:rsidR="00E6385E" w:rsidRPr="00AE6722" w:rsidRDefault="006D3E0A"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d) wydzielone były osobne miejsca do przechowywania ubrań roboczych i ochronnych, a osobne do przechowywania własnej odzieży pracownika;</w:t>
            </w:r>
          </w:p>
        </w:tc>
        <w:tc>
          <w:tcPr>
            <w:tcW w:w="851" w:type="dxa"/>
          </w:tcPr>
          <w:p w14:paraId="08A03AED" w14:textId="7B7DD743" w:rsidR="00E6385E" w:rsidRPr="00AE6722" w:rsidRDefault="006D3E0A"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06015DF5" w14:textId="24384568" w:rsidR="00E6385E" w:rsidRPr="00AE6722" w:rsidRDefault="00D04EBB"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Art. 2</w:t>
            </w:r>
            <w:r w:rsidR="006B3FF2" w:rsidRPr="00AE6722">
              <w:rPr>
                <w:rFonts w:ascii="Times New Roman" w:hAnsi="Times New Roman" w:cs="Times New Roman"/>
                <w:b/>
                <w:bCs/>
              </w:rPr>
              <w:t>4</w:t>
            </w:r>
            <w:r w:rsidRPr="00AE6722">
              <w:rPr>
                <w:rFonts w:ascii="Times New Roman" w:hAnsi="Times New Roman" w:cs="Times New Roman"/>
                <w:b/>
                <w:bCs/>
              </w:rPr>
              <w:t xml:space="preserve"> ust. 1 pkt 2</w:t>
            </w:r>
          </w:p>
        </w:tc>
        <w:tc>
          <w:tcPr>
            <w:tcW w:w="5420" w:type="dxa"/>
          </w:tcPr>
          <w:p w14:paraId="7C01D865" w14:textId="72C7EB3D" w:rsidR="00D04EBB" w:rsidRPr="00AE6722" w:rsidRDefault="00D04EBB"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1. Wykonawca prac zapewnia, aby po zakończeniu prac polegających na usuwaniu lub zabezpieczaniu wyrobów zawierających azbest w danym dniu, odzież i obuwie robocze</w:t>
            </w:r>
            <w:r w:rsidR="006B3FF2" w:rsidRPr="00AE6722">
              <w:rPr>
                <w:rFonts w:ascii="Times New Roman" w:hAnsi="Times New Roman" w:cs="Times New Roman"/>
                <w:color w:val="000000"/>
                <w:sz w:val="22"/>
                <w:szCs w:val="22"/>
              </w:rPr>
              <w:t xml:space="preserve"> </w:t>
            </w:r>
            <w:r w:rsidRPr="00AE6722">
              <w:rPr>
                <w:rFonts w:ascii="Times New Roman" w:hAnsi="Times New Roman" w:cs="Times New Roman"/>
                <w:color w:val="000000"/>
                <w:sz w:val="22"/>
                <w:szCs w:val="22"/>
              </w:rPr>
              <w:t>oraz środki ochrony indywidualnej</w:t>
            </w:r>
            <w:r w:rsidR="006B3FF2" w:rsidRPr="00AE6722">
              <w:rPr>
                <w:rFonts w:ascii="Times New Roman" w:hAnsi="Times New Roman" w:cs="Times New Roman"/>
                <w:color w:val="000000"/>
                <w:sz w:val="22"/>
                <w:szCs w:val="22"/>
              </w:rPr>
              <w:t>, w tym odzież ochronna,</w:t>
            </w:r>
            <w:r w:rsidRPr="00AE6722">
              <w:rPr>
                <w:rFonts w:ascii="Times New Roman" w:hAnsi="Times New Roman" w:cs="Times New Roman"/>
                <w:color w:val="000000"/>
                <w:sz w:val="22"/>
                <w:szCs w:val="22"/>
              </w:rPr>
              <w:t xml:space="preserve"> były:</w:t>
            </w:r>
          </w:p>
          <w:p w14:paraId="28C80A64" w14:textId="2F9D9A7B" w:rsidR="00D04EBB" w:rsidRPr="00AE6722" w:rsidRDefault="00D04EBB"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 xml:space="preserve">2) przechowywane wyłącznie w wyznaczonym miejscu, w sposób wykluczający kontakt z własną odzieżą </w:t>
            </w:r>
            <w:r w:rsidR="006B3FF2" w:rsidRPr="00AE6722">
              <w:rPr>
                <w:rFonts w:ascii="Times New Roman" w:hAnsi="Times New Roman" w:cs="Times New Roman"/>
                <w:color w:val="000000"/>
                <w:sz w:val="22"/>
                <w:szCs w:val="22"/>
              </w:rPr>
              <w:t>osób narażonych na działanie azbestu</w:t>
            </w:r>
            <w:r w:rsidRPr="00AE6722">
              <w:rPr>
                <w:rFonts w:ascii="Times New Roman" w:hAnsi="Times New Roman" w:cs="Times New Roman"/>
                <w:color w:val="000000"/>
                <w:sz w:val="22"/>
                <w:szCs w:val="22"/>
              </w:rPr>
              <w:t>.</w:t>
            </w:r>
          </w:p>
          <w:p w14:paraId="1A2FB2E1" w14:textId="77777777" w:rsidR="00BE385A" w:rsidRPr="00AE6722" w:rsidRDefault="00BE385A" w:rsidP="0021651B">
            <w:pPr>
              <w:spacing w:after="0" w:line="240" w:lineRule="auto"/>
              <w:jc w:val="both"/>
              <w:rPr>
                <w:rFonts w:ascii="Times New Roman" w:eastAsia="Times New Roman" w:hAnsi="Times New Roman" w:cs="Times New Roman"/>
                <w:lang w:eastAsia="pl-PL"/>
              </w:rPr>
            </w:pPr>
          </w:p>
          <w:p w14:paraId="13D26B09" w14:textId="7D890AAA" w:rsidR="00CD0ED9" w:rsidRPr="00AE6722" w:rsidRDefault="000A082E" w:rsidP="0021651B">
            <w:pPr>
              <w:pStyle w:val="CM4"/>
              <w:jc w:val="both"/>
              <w:rPr>
                <w:rFonts w:ascii="Times New Roman" w:hAnsi="Times New Roman" w:cs="Times New Roman"/>
                <w:b/>
                <w:color w:val="000000"/>
                <w:sz w:val="22"/>
                <w:szCs w:val="22"/>
              </w:rPr>
            </w:pPr>
            <w:r w:rsidRPr="00AE6722">
              <w:rPr>
                <w:rFonts w:ascii="Times New Roman" w:hAnsi="Times New Roman" w:cs="Times New Roman"/>
                <w:b/>
                <w:bCs/>
                <w:sz w:val="22"/>
                <w:szCs w:val="22"/>
              </w:rPr>
              <w:lastRenderedPageBreak/>
              <w:t xml:space="preserve">Transpozycja </w:t>
            </w:r>
            <w:r w:rsidRPr="00C842D1">
              <w:rPr>
                <w:rFonts w:ascii="Times New Roman" w:hAnsi="Times New Roman" w:cs="Times New Roman"/>
                <w:b/>
                <w:bCs/>
                <w:sz w:val="22"/>
                <w:szCs w:val="22"/>
              </w:rPr>
              <w:t>do czasu wejścia w życie ustawy o wyrobach zawierających azbest</w:t>
            </w:r>
            <w:r w:rsidR="00CD0ED9" w:rsidRPr="00C842D1">
              <w:rPr>
                <w:rFonts w:ascii="Times New Roman" w:hAnsi="Times New Roman" w:cs="Times New Roman"/>
                <w:b/>
                <w:bCs/>
                <w:sz w:val="22"/>
                <w:szCs w:val="22"/>
              </w:rPr>
              <w:t>:</w:t>
            </w:r>
          </w:p>
          <w:p w14:paraId="0A6103CD" w14:textId="07F52898" w:rsidR="00CD0ED9" w:rsidRPr="00AE6722" w:rsidRDefault="00CD0ED9"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rozporządzenie Ministra Gospodarki i Pracy z dnia 14 października 2005 r. w sprawie zasad bezpieczeństwa i higieny pracy przy zabezpieczaniu i usuwaniu wyrobów zawierających azbest oraz programu szkolenia w zakresie bezpiecznego użytkowania takich wyrobów (Dz.U. z 2005 r. poz. 1824)</w:t>
            </w:r>
            <w:r w:rsidR="00D37B11" w:rsidRPr="00AE6722">
              <w:rPr>
                <w:rFonts w:ascii="Times New Roman" w:hAnsi="Times New Roman" w:cs="Times New Roman"/>
                <w:color w:val="000000"/>
                <w:sz w:val="22"/>
                <w:szCs w:val="22"/>
              </w:rPr>
              <w:t>.</w:t>
            </w:r>
          </w:p>
          <w:p w14:paraId="46DB868B" w14:textId="77777777" w:rsidR="00CD0ED9" w:rsidRPr="00AE6722" w:rsidRDefault="00CD0ED9"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 § 14 ust. 1 pkt 2</w:t>
            </w:r>
          </w:p>
          <w:p w14:paraId="6EC56FBD" w14:textId="77777777" w:rsidR="00CD0ED9" w:rsidRPr="00AE6722" w:rsidRDefault="00CD0ED9" w:rsidP="0021651B">
            <w:pPr>
              <w:pStyle w:val="CM4"/>
              <w:jc w:val="both"/>
              <w:rPr>
                <w:rFonts w:ascii="Times New Roman" w:hAnsi="Times New Roman" w:cs="Times New Roman"/>
                <w:color w:val="000000"/>
                <w:sz w:val="22"/>
                <w:szCs w:val="22"/>
              </w:rPr>
            </w:pPr>
            <w:r w:rsidRPr="00AE6722">
              <w:rPr>
                <w:rFonts w:ascii="Times New Roman" w:hAnsi="Times New Roman" w:cs="Times New Roman"/>
                <w:color w:val="000000"/>
                <w:sz w:val="22"/>
                <w:szCs w:val="22"/>
              </w:rPr>
              <w:t>1. Pracodawca jest obowiązany zapewnić, aby po zakończeniu pracy w warunkach narażenia na działanie pyłu azbestu odzież i obuwie robocze oraz środki ochrony indywidualnej były:</w:t>
            </w:r>
          </w:p>
          <w:p w14:paraId="7D7E3AE5" w14:textId="672DB7CA" w:rsidR="00BE385A" w:rsidRPr="00AE6722" w:rsidRDefault="00CD0ED9"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color w:val="000000"/>
              </w:rPr>
              <w:t>2) przechowywane wyłącznie w wyznaczonym miejscu, w sposób wykluczający kontakt z własną odzieżą pracowników.</w:t>
            </w:r>
          </w:p>
        </w:tc>
        <w:tc>
          <w:tcPr>
            <w:tcW w:w="1500" w:type="dxa"/>
          </w:tcPr>
          <w:p w14:paraId="6EA65A8D" w14:textId="77777777" w:rsidR="00E6385E" w:rsidRPr="00AE6722" w:rsidRDefault="00E6385E" w:rsidP="0021651B">
            <w:pPr>
              <w:spacing w:after="0" w:line="240" w:lineRule="auto"/>
              <w:jc w:val="both"/>
              <w:rPr>
                <w:rFonts w:ascii="Times New Roman" w:eastAsia="Times New Roman" w:hAnsi="Times New Roman" w:cs="Times New Roman"/>
                <w:lang w:eastAsia="pl-PL"/>
              </w:rPr>
            </w:pPr>
          </w:p>
        </w:tc>
      </w:tr>
      <w:tr w:rsidR="00E6385E" w:rsidRPr="00AE6722" w14:paraId="1F7D792F" w14:textId="77777777" w:rsidTr="0085688B">
        <w:trPr>
          <w:trHeight w:val="539"/>
        </w:trPr>
        <w:tc>
          <w:tcPr>
            <w:tcW w:w="846" w:type="dxa"/>
          </w:tcPr>
          <w:p w14:paraId="5E64DDBF" w14:textId="22EE5551" w:rsidR="00E6385E" w:rsidRPr="00AE6722" w:rsidRDefault="006D3E0A" w:rsidP="0021651B">
            <w:pPr>
              <w:spacing w:after="0" w:line="240" w:lineRule="auto"/>
              <w:jc w:val="both"/>
              <w:rPr>
                <w:rFonts w:ascii="Times New Roman" w:hAnsi="Times New Roman" w:cs="Times New Roman"/>
                <w:b/>
                <w:bCs/>
              </w:rPr>
            </w:pPr>
            <w:r w:rsidRPr="00AE6722">
              <w:rPr>
                <w:rFonts w:ascii="Times New Roman" w:hAnsi="Times New Roman" w:cs="Times New Roman"/>
                <w:b/>
                <w:bCs/>
              </w:rPr>
              <w:t>Art. 16 ust. 1 lit</w:t>
            </w:r>
            <w:r w:rsidR="007B6E0A" w:rsidRPr="00AE6722">
              <w:rPr>
                <w:rFonts w:ascii="Times New Roman" w:hAnsi="Times New Roman" w:cs="Times New Roman"/>
                <w:b/>
                <w:bCs/>
              </w:rPr>
              <w:t>.</w:t>
            </w:r>
            <w:r w:rsidRPr="00AE6722">
              <w:rPr>
                <w:rFonts w:ascii="Times New Roman" w:hAnsi="Times New Roman" w:cs="Times New Roman"/>
                <w:b/>
                <w:bCs/>
              </w:rPr>
              <w:t xml:space="preserve"> e</w:t>
            </w:r>
          </w:p>
        </w:tc>
        <w:tc>
          <w:tcPr>
            <w:tcW w:w="5528" w:type="dxa"/>
            <w:gridSpan w:val="2"/>
          </w:tcPr>
          <w:p w14:paraId="5E9BD375" w14:textId="36323907" w:rsidR="00E6385E" w:rsidRPr="00AE6722" w:rsidRDefault="006D3E0A"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e) pracownikom zapewniono odpowiednie toalety i umywalnie, włącznie z natryskami w przypadku prac, przy których występuje duże zapylenie;</w:t>
            </w:r>
          </w:p>
        </w:tc>
        <w:tc>
          <w:tcPr>
            <w:tcW w:w="851" w:type="dxa"/>
          </w:tcPr>
          <w:p w14:paraId="1B0C1F00" w14:textId="40143091" w:rsidR="00E6385E" w:rsidRPr="00AE6722" w:rsidRDefault="006D3E0A"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3B0E0144" w14:textId="4BD0E782" w:rsidR="00E6385E" w:rsidRPr="00AE6722" w:rsidRDefault="001C10BD"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Art. 3</w:t>
            </w:r>
            <w:r w:rsidR="00085C7F" w:rsidRPr="00AE6722">
              <w:rPr>
                <w:rFonts w:ascii="Times New Roman" w:hAnsi="Times New Roman" w:cs="Times New Roman"/>
                <w:b/>
                <w:bCs/>
              </w:rPr>
              <w:t>6</w:t>
            </w:r>
          </w:p>
        </w:tc>
        <w:tc>
          <w:tcPr>
            <w:tcW w:w="5420" w:type="dxa"/>
          </w:tcPr>
          <w:p w14:paraId="34B3F9CB" w14:textId="4B94EC75" w:rsidR="001C10BD" w:rsidRPr="00AE6722" w:rsidRDefault="001C10BD" w:rsidP="0021651B">
            <w:pPr>
              <w:spacing w:after="0" w:line="240" w:lineRule="auto"/>
              <w:jc w:val="both"/>
              <w:rPr>
                <w:rFonts w:ascii="Times New Roman" w:hAnsi="Times New Roman" w:cs="Times New Roman"/>
                <w:bCs/>
              </w:rPr>
            </w:pPr>
            <w:r w:rsidRPr="00AE6722">
              <w:rPr>
                <w:rFonts w:ascii="Times New Roman" w:hAnsi="Times New Roman" w:cs="Times New Roman"/>
                <w:bCs/>
              </w:rPr>
              <w:t xml:space="preserve">W zakresie nieuregulowanym w niniejszym rozdziale, do spraw dotyczących zapewnienia bezpiecznych i higienicznych warunków pracy </w:t>
            </w:r>
            <w:r w:rsidR="009E4435">
              <w:rPr>
                <w:rFonts w:ascii="Times New Roman" w:hAnsi="Times New Roman" w:cs="Times New Roman"/>
                <w:bCs/>
              </w:rPr>
              <w:t xml:space="preserve">osobom narażonym na działanie azbestu </w:t>
            </w:r>
            <w:r w:rsidRPr="00AE6722">
              <w:rPr>
                <w:rFonts w:ascii="Times New Roman" w:hAnsi="Times New Roman" w:cs="Times New Roman"/>
                <w:bCs/>
              </w:rPr>
              <w:t>zatrudnionym przy pracach polegających na usuwaniu lub zabezpieczaniu wyrobów zawierających azbest, stosuje się przepisy działu X ustawy z dnia 26 czerwca 1974 r. – Kodeks pracy.</w:t>
            </w:r>
          </w:p>
          <w:p w14:paraId="0E50C0B2" w14:textId="77777777" w:rsidR="00BE385A" w:rsidRPr="00AE6722" w:rsidRDefault="00BE385A" w:rsidP="0021651B">
            <w:pPr>
              <w:spacing w:after="0" w:line="240" w:lineRule="auto"/>
              <w:jc w:val="both"/>
              <w:rPr>
                <w:rFonts w:ascii="Times New Roman" w:hAnsi="Times New Roman" w:cs="Times New Roman"/>
                <w:bCs/>
              </w:rPr>
            </w:pPr>
          </w:p>
          <w:p w14:paraId="5EA705E6" w14:textId="49ADFA5F" w:rsidR="000A082E" w:rsidRPr="00AE6722" w:rsidRDefault="000A082E" w:rsidP="0021651B">
            <w:pPr>
              <w:spacing w:after="0" w:line="240" w:lineRule="auto"/>
              <w:jc w:val="both"/>
              <w:rPr>
                <w:rFonts w:ascii="Times New Roman" w:hAnsi="Times New Roman" w:cs="Times New Roman"/>
                <w:b/>
              </w:rPr>
            </w:pPr>
            <w:r w:rsidRPr="00AE6722">
              <w:rPr>
                <w:rFonts w:ascii="Times New Roman" w:hAnsi="Times New Roman" w:cs="Times New Roman"/>
                <w:b/>
              </w:rPr>
              <w:t>oraz</w:t>
            </w:r>
          </w:p>
          <w:p w14:paraId="5EF20E29" w14:textId="77777777" w:rsidR="000A082E" w:rsidRPr="00AE6722" w:rsidRDefault="000A082E" w:rsidP="0021651B">
            <w:pPr>
              <w:spacing w:after="0" w:line="240" w:lineRule="auto"/>
              <w:jc w:val="both"/>
              <w:rPr>
                <w:rFonts w:ascii="Times New Roman" w:hAnsi="Times New Roman" w:cs="Times New Roman"/>
                <w:bCs/>
              </w:rPr>
            </w:pPr>
          </w:p>
          <w:p w14:paraId="317158B7" w14:textId="756FAC01" w:rsidR="002A5026" w:rsidRPr="00AE6722" w:rsidRDefault="002A5026" w:rsidP="000A082E">
            <w:pPr>
              <w:spacing w:after="0" w:line="240" w:lineRule="auto"/>
              <w:rPr>
                <w:b/>
                <w:bCs/>
              </w:rPr>
            </w:pPr>
            <w:r w:rsidRPr="00AE6722">
              <w:rPr>
                <w:rFonts w:ascii="Times New Roman" w:hAnsi="Times New Roman" w:cs="Times New Roman"/>
                <w:bCs/>
              </w:rPr>
              <w:t>rozporządzenie Ministra Pracy i Polityki Socjalnej z dnia 26 września 1997 r. w sprawie ogólnych przepisów bezpieczeństwa i higieny pracy (Dz. U. z 2003 r. poz. 1640, z 2007 r. poz. 330, z 2008 r. poz. 690, z 2011 r. poz. 1034 oraz z 2021 r. poz. 2088)</w:t>
            </w:r>
            <w:r w:rsidR="000A082E" w:rsidRPr="00AE6722">
              <w:rPr>
                <w:rFonts w:ascii="Times New Roman" w:hAnsi="Times New Roman" w:cs="Times New Roman"/>
                <w:bCs/>
              </w:rPr>
              <w:t xml:space="preserve"> </w:t>
            </w:r>
            <w:r w:rsidR="000A082E" w:rsidRPr="00AE6722">
              <w:rPr>
                <w:rFonts w:ascii="Times New Roman" w:hAnsi="Times New Roman" w:cs="Times New Roman"/>
                <w:b/>
                <w:bCs/>
                <w:color w:val="000000"/>
              </w:rPr>
              <w:t xml:space="preserve"> obowiązuje obecnie i będzie nadal aktualne)</w:t>
            </w:r>
          </w:p>
          <w:p w14:paraId="646526A4" w14:textId="77777777" w:rsidR="002A5026" w:rsidRPr="00AE6722" w:rsidRDefault="002A5026" w:rsidP="0021651B">
            <w:pPr>
              <w:spacing w:after="0" w:line="240" w:lineRule="auto"/>
              <w:jc w:val="both"/>
              <w:rPr>
                <w:rFonts w:ascii="Times New Roman" w:hAnsi="Times New Roman" w:cs="Times New Roman"/>
                <w:bCs/>
              </w:rPr>
            </w:pPr>
            <w:r w:rsidRPr="00AE6722">
              <w:rPr>
                <w:rFonts w:ascii="Times New Roman" w:hAnsi="Times New Roman" w:cs="Times New Roman"/>
                <w:bCs/>
              </w:rPr>
              <w:t>– § 111 w zw. z  § 2 pkt 2 oraz załącznikiem nr 3</w:t>
            </w:r>
          </w:p>
          <w:p w14:paraId="17884A55" w14:textId="77777777" w:rsidR="002A5026" w:rsidRPr="00AE6722" w:rsidRDefault="002A5026" w:rsidP="0021651B">
            <w:pPr>
              <w:spacing w:after="0" w:line="240" w:lineRule="auto"/>
              <w:jc w:val="both"/>
              <w:rPr>
                <w:rFonts w:ascii="Times New Roman" w:hAnsi="Times New Roman" w:cs="Times New Roman"/>
                <w:bCs/>
              </w:rPr>
            </w:pPr>
            <w:r w:rsidRPr="00AE6722">
              <w:rPr>
                <w:rFonts w:ascii="Times New Roman" w:hAnsi="Times New Roman" w:cs="Times New Roman"/>
                <w:bCs/>
              </w:rPr>
              <w:t xml:space="preserve">§ 111.1. Pracodawca jest obowiązany zapewnić pracownikom pomieszczenia i urządzenia </w:t>
            </w:r>
            <w:r w:rsidRPr="00AE6722">
              <w:rPr>
                <w:rFonts w:ascii="Times New Roman" w:hAnsi="Times New Roman" w:cs="Times New Roman"/>
                <w:bCs/>
              </w:rPr>
              <w:lastRenderedPageBreak/>
              <w:t>higienicznosanitarne, których rodzaj, ilość i wielkość powinny być dostosowane do liczby zatrudnionych pracowników, stosowanych technologii i rodzajów pracy oraz warunków, w jakich ta praca jest wykonywana.</w:t>
            </w:r>
          </w:p>
          <w:p w14:paraId="62984FCE" w14:textId="77777777" w:rsidR="002A5026" w:rsidRPr="00AE6722" w:rsidRDefault="002A5026" w:rsidP="0021651B">
            <w:pPr>
              <w:spacing w:after="0" w:line="240" w:lineRule="auto"/>
              <w:jc w:val="both"/>
              <w:rPr>
                <w:rFonts w:ascii="Times New Roman" w:hAnsi="Times New Roman" w:cs="Times New Roman"/>
                <w:bCs/>
              </w:rPr>
            </w:pPr>
            <w:r w:rsidRPr="00AE6722">
              <w:rPr>
                <w:rFonts w:ascii="Times New Roman" w:hAnsi="Times New Roman" w:cs="Times New Roman"/>
                <w:bCs/>
              </w:rPr>
              <w:t xml:space="preserve">2. Wymagania dla pomieszczeń i urządzeń higienicznosanitarnych określa </w:t>
            </w:r>
            <w:hyperlink r:id="rId33" w:history="1">
              <w:r w:rsidRPr="00AE6722">
                <w:rPr>
                  <w:rFonts w:ascii="Times New Roman" w:hAnsi="Times New Roman" w:cs="Times New Roman"/>
                  <w:bCs/>
                </w:rPr>
                <w:t>załącznik nr 3</w:t>
              </w:r>
            </w:hyperlink>
            <w:r w:rsidRPr="00AE6722">
              <w:rPr>
                <w:rFonts w:ascii="Times New Roman" w:hAnsi="Times New Roman" w:cs="Times New Roman"/>
                <w:bCs/>
              </w:rPr>
              <w:t xml:space="preserve"> do rozporządzenia.</w:t>
            </w:r>
          </w:p>
          <w:p w14:paraId="083A8322" w14:textId="77777777" w:rsidR="002A5026" w:rsidRPr="00AE6722" w:rsidRDefault="002A5026" w:rsidP="0021651B">
            <w:pPr>
              <w:spacing w:after="0" w:line="240" w:lineRule="auto"/>
              <w:jc w:val="both"/>
              <w:rPr>
                <w:rFonts w:ascii="Times New Roman" w:hAnsi="Times New Roman" w:cs="Times New Roman"/>
                <w:bCs/>
              </w:rPr>
            </w:pPr>
            <w:r w:rsidRPr="00AE6722">
              <w:rPr>
                <w:rFonts w:ascii="Times New Roman" w:hAnsi="Times New Roman" w:cs="Times New Roman"/>
                <w:bCs/>
              </w:rPr>
              <w:t xml:space="preserve">§ 2 Ilekroć w rozporządzeniu jest mowa o: </w:t>
            </w:r>
          </w:p>
          <w:p w14:paraId="47C5550A" w14:textId="77777777" w:rsidR="002A5026" w:rsidRPr="00AE6722" w:rsidRDefault="002A5026" w:rsidP="0021651B">
            <w:pPr>
              <w:spacing w:after="0" w:line="240" w:lineRule="auto"/>
              <w:jc w:val="both"/>
              <w:rPr>
                <w:rFonts w:ascii="Times New Roman" w:hAnsi="Times New Roman" w:cs="Times New Roman"/>
                <w:bCs/>
              </w:rPr>
            </w:pPr>
            <w:r w:rsidRPr="00AE6722">
              <w:rPr>
                <w:rFonts w:ascii="Times New Roman" w:hAnsi="Times New Roman" w:cs="Times New Roman"/>
                <w:bCs/>
              </w:rPr>
              <w:t xml:space="preserve">2) pomieszczeniach higienicznosanitarnych - rozumie się przez to szatnie, umywalnie, pomieszczenia z natryskami, ustępy, jadalnie z wyjątkiem stołówek, pomieszczenia do wypoczynku, pomieszczenia do ogrzewania się pracowników oraz pomieszczenia do prania, odkażania, suszenia i odpylania odzieży i obuwia roboczego oraz środków ochrony indywidualnej; </w:t>
            </w:r>
          </w:p>
          <w:p w14:paraId="785C487B" w14:textId="77777777" w:rsidR="002A5026" w:rsidRPr="00AE6722" w:rsidRDefault="002A5026" w:rsidP="0021651B">
            <w:pPr>
              <w:spacing w:after="0" w:line="240" w:lineRule="auto"/>
              <w:jc w:val="both"/>
              <w:rPr>
                <w:rFonts w:ascii="Times New Roman" w:hAnsi="Times New Roman" w:cs="Times New Roman"/>
                <w:bCs/>
              </w:rPr>
            </w:pPr>
          </w:p>
          <w:p w14:paraId="07558D73" w14:textId="1ECB0CCA" w:rsidR="002A5026" w:rsidRPr="00AE6722" w:rsidRDefault="002A5026" w:rsidP="0021651B">
            <w:pPr>
              <w:spacing w:after="0" w:line="240" w:lineRule="auto"/>
              <w:jc w:val="both"/>
              <w:rPr>
                <w:rFonts w:ascii="Times New Roman" w:hAnsi="Times New Roman" w:cs="Times New Roman"/>
                <w:bCs/>
              </w:rPr>
            </w:pPr>
            <w:r w:rsidRPr="00AE6722">
              <w:rPr>
                <w:rFonts w:ascii="Times New Roman" w:hAnsi="Times New Roman" w:cs="Times New Roman"/>
                <w:bCs/>
              </w:rPr>
              <w:t>– § 3 ust. 1 i 2, §17</w:t>
            </w:r>
            <w:r w:rsidR="00FF7B50" w:rsidRPr="00AE6722">
              <w:rPr>
                <w:rFonts w:ascii="Times New Roman" w:hAnsi="Times New Roman" w:cs="Times New Roman"/>
                <w:bCs/>
              </w:rPr>
              <w:t>–</w:t>
            </w:r>
            <w:r w:rsidRPr="00AE6722">
              <w:rPr>
                <w:rFonts w:ascii="Times New Roman" w:hAnsi="Times New Roman" w:cs="Times New Roman"/>
                <w:bCs/>
              </w:rPr>
              <w:t>28 załącznika nr 3 do rozporządzenia</w:t>
            </w:r>
          </w:p>
          <w:p w14:paraId="78202481" w14:textId="77777777" w:rsidR="002A5026" w:rsidRPr="00AE6722" w:rsidRDefault="002A5026" w:rsidP="0021651B">
            <w:pPr>
              <w:spacing w:after="0" w:line="240" w:lineRule="auto"/>
              <w:jc w:val="both"/>
              <w:rPr>
                <w:rFonts w:ascii="Times New Roman" w:hAnsi="Times New Roman" w:cs="Times New Roman"/>
                <w:bCs/>
              </w:rPr>
            </w:pPr>
            <w:r w:rsidRPr="00AE6722">
              <w:rPr>
                <w:rFonts w:ascii="Times New Roman" w:hAnsi="Times New Roman" w:cs="Times New Roman"/>
                <w:bCs/>
              </w:rPr>
              <w:t>§ 3. 1. Szatnie, umywalnie, pomieszczenia z natryskami i ustępy powinny być urządzone oddzielnie dla kobiet i mężczyzn. Nie dotyczy to zakładu pracy, w którym jest zatrudnionych do dziesięciu pracowników na jednej zmianie - pod warunkiem zapewnienia możliwości osobnego korzystania przez kobiety i mężczyzn z tych pomieszczeń.</w:t>
            </w:r>
          </w:p>
          <w:p w14:paraId="786FDD51" w14:textId="77777777" w:rsidR="00363E48" w:rsidRPr="00AE6722" w:rsidRDefault="002A5026" w:rsidP="0021651B">
            <w:pPr>
              <w:spacing w:after="0" w:line="240" w:lineRule="auto"/>
              <w:jc w:val="both"/>
              <w:rPr>
                <w:rFonts w:ascii="Times New Roman" w:hAnsi="Times New Roman" w:cs="Times New Roman"/>
                <w:bCs/>
              </w:rPr>
            </w:pPr>
            <w:r w:rsidRPr="00AE6722">
              <w:rPr>
                <w:rFonts w:ascii="Times New Roman" w:hAnsi="Times New Roman" w:cs="Times New Roman"/>
                <w:bCs/>
              </w:rPr>
              <w:t>2. Pracodawca zatrudniający do dwudziestu pracowników powinien zapewnić im co najmniej ustępy i umywalki, a także warunki do higienicznego przechowywania odzieży własnej (domowej), roboczej i ochronnej oraz do higienicznego spożywania posiłków. Jeżeli w zakładzie pracy takiego pracodawcy nie występują czynniki szkodliwe dla zdrowia i prace brudzące lub nie występują szczególne wymagania sanitarne, miejsca do spożywania posiłków, przechowywania odzieży oraz umywalki mogą znajdować się w jednym pomieszczeniu.</w:t>
            </w:r>
          </w:p>
          <w:p w14:paraId="04255DC1" w14:textId="528874BA" w:rsidR="002A5026" w:rsidRPr="00AE6722" w:rsidRDefault="00FF7B50" w:rsidP="0021651B">
            <w:pPr>
              <w:spacing w:after="0" w:line="240" w:lineRule="auto"/>
              <w:jc w:val="both"/>
              <w:rPr>
                <w:rFonts w:ascii="Times New Roman" w:hAnsi="Times New Roman" w:cs="Times New Roman"/>
                <w:bCs/>
              </w:rPr>
            </w:pPr>
            <w:r w:rsidRPr="00AE6722">
              <w:rPr>
                <w:rFonts w:ascii="Times New Roman" w:hAnsi="Times New Roman" w:cs="Times New Roman"/>
                <w:bCs/>
              </w:rPr>
              <w:t>–</w:t>
            </w:r>
            <w:r>
              <w:rPr>
                <w:rFonts w:ascii="Times New Roman" w:hAnsi="Times New Roman" w:cs="Times New Roman"/>
                <w:bCs/>
              </w:rPr>
              <w:t xml:space="preserve"> </w:t>
            </w:r>
            <w:r w:rsidR="002A5026" w:rsidRPr="00AE6722">
              <w:rPr>
                <w:rFonts w:ascii="Times New Roman" w:hAnsi="Times New Roman" w:cs="Times New Roman"/>
                <w:bCs/>
              </w:rPr>
              <w:t>§ 17</w:t>
            </w:r>
            <w:r w:rsidRPr="00AE6722">
              <w:rPr>
                <w:rFonts w:ascii="Times New Roman" w:hAnsi="Times New Roman" w:cs="Times New Roman"/>
                <w:bCs/>
              </w:rPr>
              <w:t>–</w:t>
            </w:r>
            <w:r w:rsidR="002A5026" w:rsidRPr="00AE6722">
              <w:rPr>
                <w:rFonts w:ascii="Times New Roman" w:hAnsi="Times New Roman" w:cs="Times New Roman"/>
                <w:bCs/>
              </w:rPr>
              <w:t>28</w:t>
            </w:r>
          </w:p>
          <w:p w14:paraId="288A7661" w14:textId="77777777" w:rsidR="002A5026" w:rsidRPr="00AE6722" w:rsidRDefault="002A5026" w:rsidP="0021651B">
            <w:pPr>
              <w:spacing w:after="0" w:line="240" w:lineRule="auto"/>
              <w:jc w:val="both"/>
              <w:rPr>
                <w:rFonts w:ascii="Times New Roman" w:hAnsi="Times New Roman" w:cs="Times New Roman"/>
                <w:bCs/>
              </w:rPr>
            </w:pPr>
            <w:r w:rsidRPr="00AE6722">
              <w:rPr>
                <w:rFonts w:ascii="Times New Roman" w:hAnsi="Times New Roman" w:cs="Times New Roman"/>
                <w:bCs/>
              </w:rPr>
              <w:lastRenderedPageBreak/>
              <w:t>§ 17. W skład zespołu szatni powinny wchodzić umywalnie łatwo dostępne dla pracowników i zapewniające bezkolizyjny ruch pracowników już umytych i przebranych w odzież własną.</w:t>
            </w:r>
          </w:p>
          <w:p w14:paraId="37545C19" w14:textId="77777777" w:rsidR="002A5026" w:rsidRPr="00AE6722" w:rsidRDefault="002A5026" w:rsidP="0021651B">
            <w:pPr>
              <w:spacing w:after="0" w:line="240" w:lineRule="auto"/>
              <w:jc w:val="both"/>
              <w:rPr>
                <w:rFonts w:ascii="Times New Roman" w:hAnsi="Times New Roman" w:cs="Times New Roman"/>
                <w:bCs/>
              </w:rPr>
            </w:pPr>
            <w:r w:rsidRPr="00AE6722">
              <w:rPr>
                <w:rFonts w:ascii="Times New Roman" w:hAnsi="Times New Roman" w:cs="Times New Roman"/>
                <w:bCs/>
              </w:rPr>
              <w:t>§ 18. 1. Umywalnia powinna być wyposażona w umywalki emaliowane lub wykonane z materiału odpornego na korozję, zgodne z Polską Normą.</w:t>
            </w:r>
          </w:p>
          <w:p w14:paraId="3A5DEB25" w14:textId="77777777" w:rsidR="002A5026" w:rsidRPr="00AE6722" w:rsidRDefault="002A5026" w:rsidP="0021651B">
            <w:pPr>
              <w:spacing w:after="0" w:line="240" w:lineRule="auto"/>
              <w:jc w:val="both"/>
              <w:rPr>
                <w:rFonts w:ascii="Times New Roman" w:hAnsi="Times New Roman" w:cs="Times New Roman"/>
                <w:bCs/>
              </w:rPr>
            </w:pPr>
            <w:r w:rsidRPr="00AE6722">
              <w:rPr>
                <w:rFonts w:ascii="Times New Roman" w:hAnsi="Times New Roman" w:cs="Times New Roman"/>
                <w:bCs/>
              </w:rPr>
              <w:t>2. Do umywalek powinna być doprowadzona woda bieżąca - ciepła i zimna.</w:t>
            </w:r>
          </w:p>
          <w:p w14:paraId="4012CFE5" w14:textId="77777777" w:rsidR="002A5026" w:rsidRPr="00AE6722" w:rsidRDefault="002A5026" w:rsidP="0021651B">
            <w:pPr>
              <w:spacing w:after="0" w:line="240" w:lineRule="auto"/>
              <w:jc w:val="both"/>
              <w:rPr>
                <w:rFonts w:ascii="Times New Roman" w:hAnsi="Times New Roman" w:cs="Times New Roman"/>
                <w:bCs/>
              </w:rPr>
            </w:pPr>
            <w:r w:rsidRPr="00AE6722">
              <w:rPr>
                <w:rFonts w:ascii="Times New Roman" w:hAnsi="Times New Roman" w:cs="Times New Roman"/>
                <w:bCs/>
              </w:rPr>
              <w:t>3. Szerokość przejścia miedzy umywalkami a ścianą przeciwległą powinna wynosić nie mniej niż 1,3 m, a między dwoma rzędami umywalek - nie mniej niż 2 m.</w:t>
            </w:r>
          </w:p>
          <w:p w14:paraId="2CBE5BC9" w14:textId="77777777" w:rsidR="002A5026" w:rsidRPr="00AE6722" w:rsidRDefault="002A5026" w:rsidP="0021651B">
            <w:pPr>
              <w:spacing w:after="0" w:line="240" w:lineRule="auto"/>
              <w:jc w:val="both"/>
              <w:rPr>
                <w:rFonts w:ascii="Times New Roman" w:hAnsi="Times New Roman" w:cs="Times New Roman"/>
                <w:bCs/>
              </w:rPr>
            </w:pPr>
            <w:r w:rsidRPr="00AE6722">
              <w:rPr>
                <w:rFonts w:ascii="Times New Roman" w:hAnsi="Times New Roman" w:cs="Times New Roman"/>
                <w:bCs/>
              </w:rPr>
              <w:t>§ 19. 1. Na każdych dziesięciu pracowników najliczniejszej zmiany powinna w umywalni przypadać co najmniej jedna umywalka indywidualna, a przy pracach brudzących i w kontakcie z substancjami szkodliwymi lub zakaźnymi - co najmniej jedna umywalka na każdych pięciu pracowników - lecz nie mniej niż jedna przy mniejszej liczbie zatrudnionych. W przypadku zastosowania umywalek szeregowych do mycia zbiorowego (np. na placach budowy) powinno przypadać co najmniej jedno stanowisko do mycia (zawór czerpalny wody) na każdych pięciu pracowników jednocześnie zatrudnionych.</w:t>
            </w:r>
          </w:p>
          <w:p w14:paraId="1DD3EE76" w14:textId="77777777" w:rsidR="002A5026" w:rsidRPr="00AE6722" w:rsidRDefault="002A5026" w:rsidP="0021651B">
            <w:pPr>
              <w:spacing w:after="0" w:line="240" w:lineRule="auto"/>
              <w:jc w:val="both"/>
              <w:rPr>
                <w:rFonts w:ascii="Times New Roman" w:hAnsi="Times New Roman" w:cs="Times New Roman"/>
                <w:bCs/>
              </w:rPr>
            </w:pPr>
            <w:r w:rsidRPr="00AE6722">
              <w:rPr>
                <w:rFonts w:ascii="Times New Roman" w:hAnsi="Times New Roman" w:cs="Times New Roman"/>
                <w:bCs/>
              </w:rPr>
              <w:t>2. Na każdych trzydziestu mężczyzn lub na każde dwadzieścia kobiet jednocześnie zatrudnionych przy pracach biurowych lub w warunkach zbliżonych do tych prac powinna przypadać co najmniej jedna umywalka, lecz nie mniej niż jedna umywalka przy mniejszej liczbie zatrudnionych. Umywalki powinny być instalowane w pomieszczeniach ustępów lub w ich przedsionkach izolacyjnych.</w:t>
            </w:r>
          </w:p>
          <w:p w14:paraId="666FE06F" w14:textId="77777777" w:rsidR="002A5026" w:rsidRPr="00AE6722" w:rsidRDefault="002A5026" w:rsidP="0021651B">
            <w:pPr>
              <w:spacing w:after="0" w:line="240" w:lineRule="auto"/>
              <w:jc w:val="both"/>
              <w:rPr>
                <w:rFonts w:ascii="Times New Roman" w:hAnsi="Times New Roman" w:cs="Times New Roman"/>
                <w:bCs/>
              </w:rPr>
            </w:pPr>
            <w:r w:rsidRPr="00AE6722">
              <w:rPr>
                <w:rFonts w:ascii="Times New Roman" w:hAnsi="Times New Roman" w:cs="Times New Roman"/>
                <w:bCs/>
              </w:rPr>
              <w:t xml:space="preserve">§ 20. Dla pracowników narażonych na zabrudzenie nóg przy pracy powinny być instalowane w umywalniach brodziki do mycia nóg z doprowadzeniem ciepłej wody, w ilości co najmniej jeden brodzik na każdych dziesięciu </w:t>
            </w:r>
            <w:r w:rsidRPr="00AE6722">
              <w:rPr>
                <w:rFonts w:ascii="Times New Roman" w:hAnsi="Times New Roman" w:cs="Times New Roman"/>
                <w:bCs/>
              </w:rPr>
              <w:lastRenderedPageBreak/>
              <w:t>użytkowników. Brodziki nie są wymagane dla pracowników zatrudnionych przy pracach na otwartej przestrzeni - poza terenem zakładu pracy.</w:t>
            </w:r>
          </w:p>
          <w:p w14:paraId="6D01EBAC" w14:textId="77777777" w:rsidR="002A5026" w:rsidRPr="00AE6722" w:rsidRDefault="002A5026" w:rsidP="0021651B">
            <w:pPr>
              <w:spacing w:after="0" w:line="240" w:lineRule="auto"/>
              <w:jc w:val="both"/>
              <w:rPr>
                <w:rFonts w:ascii="Times New Roman" w:hAnsi="Times New Roman" w:cs="Times New Roman"/>
                <w:bCs/>
              </w:rPr>
            </w:pPr>
            <w:r w:rsidRPr="00AE6722">
              <w:rPr>
                <w:rFonts w:ascii="Times New Roman" w:hAnsi="Times New Roman" w:cs="Times New Roman"/>
                <w:bCs/>
              </w:rPr>
              <w:t>§ 21. 1. W zespole szatni powinny znajdować się pomieszczenia z natryskami, jeśli wymagają tego warunki pracy lub ochrona zdrowia pracowników.</w:t>
            </w:r>
          </w:p>
          <w:p w14:paraId="7DBB0E28" w14:textId="77777777" w:rsidR="002A5026" w:rsidRPr="00AE6722" w:rsidRDefault="002A5026" w:rsidP="0021651B">
            <w:pPr>
              <w:spacing w:after="0" w:line="240" w:lineRule="auto"/>
              <w:jc w:val="both"/>
              <w:rPr>
                <w:rFonts w:ascii="Times New Roman" w:hAnsi="Times New Roman" w:cs="Times New Roman"/>
                <w:bCs/>
              </w:rPr>
            </w:pPr>
            <w:r w:rsidRPr="00AE6722">
              <w:rPr>
                <w:rFonts w:ascii="Times New Roman" w:hAnsi="Times New Roman" w:cs="Times New Roman"/>
                <w:bCs/>
              </w:rPr>
              <w:t>2. Pomieszczenia z natryskami powinny być łatwo dostępne dla pracowników i zapewniać bezkolizyjny ruch pracowników już umytych i ubranych w odzież własną.</w:t>
            </w:r>
          </w:p>
          <w:p w14:paraId="0C1B0B4C" w14:textId="77777777" w:rsidR="002A5026" w:rsidRPr="00AE6722" w:rsidRDefault="002A5026" w:rsidP="0021651B">
            <w:pPr>
              <w:spacing w:after="0" w:line="240" w:lineRule="auto"/>
              <w:jc w:val="both"/>
              <w:rPr>
                <w:rFonts w:ascii="Times New Roman" w:hAnsi="Times New Roman" w:cs="Times New Roman"/>
                <w:bCs/>
              </w:rPr>
            </w:pPr>
            <w:r w:rsidRPr="00AE6722">
              <w:rPr>
                <w:rFonts w:ascii="Times New Roman" w:hAnsi="Times New Roman" w:cs="Times New Roman"/>
                <w:bCs/>
              </w:rPr>
              <w:t>§ 22. 1. Na każdych ośmiu pracowników najliczniejszej zmiany wykonujących prace powodujące zabrudzenie ich ciała powinna przypadać co najmniej jedna kabina natryskowa, a przy pracach, o których mowa w § 16 ust. 1, co najmniej jedna kabina natryskowa na każdych pięciu pracowników - lecz nie mniej niż jedna przy mniejszej liczbie zatrudnionych.</w:t>
            </w:r>
          </w:p>
          <w:p w14:paraId="048D1258" w14:textId="77777777" w:rsidR="002A5026" w:rsidRPr="00AE6722" w:rsidRDefault="002A5026" w:rsidP="0021651B">
            <w:pPr>
              <w:spacing w:after="0" w:line="240" w:lineRule="auto"/>
              <w:jc w:val="both"/>
              <w:rPr>
                <w:rFonts w:ascii="Times New Roman" w:hAnsi="Times New Roman" w:cs="Times New Roman"/>
                <w:bCs/>
              </w:rPr>
            </w:pPr>
            <w:r w:rsidRPr="00AE6722">
              <w:rPr>
                <w:rFonts w:ascii="Times New Roman" w:hAnsi="Times New Roman" w:cs="Times New Roman"/>
                <w:bCs/>
              </w:rPr>
              <w:t>2. Wymiary kabin natryskowych powinny być zgodne z przepisami techniczno-budowlanymi. Szerokość przejścia między dwoma rzędami kabin, przy zastosowaniu zasłon zasuwanych lub ścianek osłaniających powinna wynosić co najmniej 1,30 m, a między kabinami i ścianą - co najmniej 0,90 m.</w:t>
            </w:r>
          </w:p>
          <w:p w14:paraId="33056222" w14:textId="77777777" w:rsidR="002A5026" w:rsidRPr="00AE6722" w:rsidRDefault="002A5026" w:rsidP="0021651B">
            <w:pPr>
              <w:spacing w:after="0" w:line="240" w:lineRule="auto"/>
              <w:jc w:val="both"/>
              <w:rPr>
                <w:rFonts w:ascii="Times New Roman" w:hAnsi="Times New Roman" w:cs="Times New Roman"/>
                <w:bCs/>
              </w:rPr>
            </w:pPr>
            <w:r w:rsidRPr="00AE6722">
              <w:rPr>
                <w:rFonts w:ascii="Times New Roman" w:hAnsi="Times New Roman" w:cs="Times New Roman"/>
                <w:bCs/>
              </w:rPr>
              <w:t>§ 23. 1. W pomieszczeniu z natryskami poszczególne sitka powinny być zainstalowane w oddzielnych kabinach i umieszczone w taki sposób, aby strumień wody spływał na ramiona, a nie na głowę.</w:t>
            </w:r>
          </w:p>
          <w:p w14:paraId="7092739D" w14:textId="77777777" w:rsidR="002A5026" w:rsidRPr="00AE6722" w:rsidRDefault="002A5026" w:rsidP="0021651B">
            <w:pPr>
              <w:spacing w:after="0" w:line="240" w:lineRule="auto"/>
              <w:jc w:val="both"/>
              <w:rPr>
                <w:rFonts w:ascii="Times New Roman" w:hAnsi="Times New Roman" w:cs="Times New Roman"/>
                <w:bCs/>
              </w:rPr>
            </w:pPr>
            <w:r w:rsidRPr="00AE6722">
              <w:rPr>
                <w:rFonts w:ascii="Times New Roman" w:hAnsi="Times New Roman" w:cs="Times New Roman"/>
                <w:bCs/>
              </w:rPr>
              <w:t>2. Pomieszczenie z natryskami, w którym znajduje się więcej niż sześć sitek, powinno być oddzielone od szatni pomieszczeniem izolującym.</w:t>
            </w:r>
          </w:p>
          <w:p w14:paraId="3D6A2FE4" w14:textId="77777777" w:rsidR="002A5026" w:rsidRPr="00AE6722" w:rsidRDefault="002A5026" w:rsidP="0021651B">
            <w:pPr>
              <w:spacing w:after="0" w:line="240" w:lineRule="auto"/>
              <w:jc w:val="both"/>
              <w:rPr>
                <w:rFonts w:ascii="Times New Roman" w:hAnsi="Times New Roman" w:cs="Times New Roman"/>
                <w:bCs/>
              </w:rPr>
            </w:pPr>
            <w:r w:rsidRPr="00AE6722">
              <w:rPr>
                <w:rFonts w:ascii="Times New Roman" w:hAnsi="Times New Roman" w:cs="Times New Roman"/>
                <w:bCs/>
              </w:rPr>
              <w:t>3. Do natrysków powinna być doprowadzona woda bieżąca zimna i ciepła. Woda zużyta powinna być odprowadzana do kanalizacji.</w:t>
            </w:r>
          </w:p>
          <w:p w14:paraId="2DBC205C" w14:textId="77777777" w:rsidR="002A5026" w:rsidRPr="00AE6722" w:rsidRDefault="002A5026" w:rsidP="0021651B">
            <w:pPr>
              <w:spacing w:after="0" w:line="240" w:lineRule="auto"/>
              <w:jc w:val="both"/>
              <w:rPr>
                <w:rFonts w:ascii="Times New Roman" w:hAnsi="Times New Roman" w:cs="Times New Roman"/>
                <w:bCs/>
              </w:rPr>
            </w:pPr>
            <w:r w:rsidRPr="00AE6722">
              <w:rPr>
                <w:rFonts w:ascii="Times New Roman" w:hAnsi="Times New Roman" w:cs="Times New Roman"/>
                <w:bCs/>
              </w:rPr>
              <w:t>4. Przy pomieszczeniach z natryskami powinna znajdować się wydzielona kabina z jedną miską ustępową na każde dziesięć natrysków, lecz nie mniej niż jedną.</w:t>
            </w:r>
          </w:p>
          <w:p w14:paraId="25323DCB" w14:textId="77777777" w:rsidR="002A5026" w:rsidRPr="00AE6722" w:rsidRDefault="002A5026" w:rsidP="0021651B">
            <w:pPr>
              <w:spacing w:after="0" w:line="240" w:lineRule="auto"/>
              <w:jc w:val="both"/>
              <w:rPr>
                <w:rFonts w:ascii="Times New Roman" w:hAnsi="Times New Roman" w:cs="Times New Roman"/>
                <w:bCs/>
              </w:rPr>
            </w:pPr>
            <w:r w:rsidRPr="00AE6722">
              <w:rPr>
                <w:rFonts w:ascii="Times New Roman" w:hAnsi="Times New Roman" w:cs="Times New Roman"/>
                <w:bCs/>
              </w:rPr>
              <w:lastRenderedPageBreak/>
              <w:t>§ 24. 1. Temperatura wody ciepłej doprowadzonej do umywalek, natrysków i brodzików przy stosowaniu centralnej regulacji lub zbiorowego mieszania wody powinna wynosić od 35 ○C do 40 ○C (od 308 K do 313 K), a w przypadku indywidualnego mieszania wody - od 50 ○C do 60 ○C (323 K do 333 K).</w:t>
            </w:r>
          </w:p>
          <w:p w14:paraId="13795C75" w14:textId="77777777" w:rsidR="002A5026" w:rsidRPr="00AE6722" w:rsidRDefault="002A5026" w:rsidP="0021651B">
            <w:pPr>
              <w:spacing w:after="0" w:line="240" w:lineRule="auto"/>
              <w:jc w:val="both"/>
              <w:rPr>
                <w:rFonts w:ascii="Times New Roman" w:hAnsi="Times New Roman" w:cs="Times New Roman"/>
                <w:bCs/>
              </w:rPr>
            </w:pPr>
            <w:r w:rsidRPr="00AE6722">
              <w:rPr>
                <w:rFonts w:ascii="Times New Roman" w:hAnsi="Times New Roman" w:cs="Times New Roman"/>
                <w:bCs/>
              </w:rPr>
              <w:t>2. W pomieszczeniach umywalni należy zapewnić co najmniej dwukrotną wymianę powietrza w ciągu godziny, natomiast w pomieszczeniach z natryskami wymiana ta nie powinna być mniejsza niż pięciokrotna w ciągu godziny.</w:t>
            </w:r>
          </w:p>
          <w:p w14:paraId="31DCA176" w14:textId="77777777" w:rsidR="002A5026" w:rsidRPr="00AE6722" w:rsidRDefault="002A5026" w:rsidP="0021651B">
            <w:pPr>
              <w:spacing w:after="0" w:line="240" w:lineRule="auto"/>
              <w:jc w:val="both"/>
              <w:rPr>
                <w:rFonts w:ascii="Times New Roman" w:hAnsi="Times New Roman" w:cs="Times New Roman"/>
                <w:bCs/>
              </w:rPr>
            </w:pPr>
            <w:r w:rsidRPr="00AE6722">
              <w:rPr>
                <w:rFonts w:ascii="Times New Roman" w:hAnsi="Times New Roman" w:cs="Times New Roman"/>
                <w:bCs/>
              </w:rPr>
              <w:t>§ 25. 1. Ustępy powinny być zlokalizowane w odległości nie większej niż 75 m od stanowiska pracy. Odległość ta może być większa jedynie dla pracowników pracujących stale na otwartej przestrzeni, lecz nie powinna przekraczać 125 m od najdalszego stanowiska pracy.</w:t>
            </w:r>
          </w:p>
          <w:p w14:paraId="782B051B" w14:textId="77777777" w:rsidR="002A5026" w:rsidRPr="00AE6722" w:rsidRDefault="002A5026" w:rsidP="0021651B">
            <w:pPr>
              <w:spacing w:after="0" w:line="240" w:lineRule="auto"/>
              <w:jc w:val="both"/>
              <w:rPr>
                <w:rFonts w:ascii="Times New Roman" w:hAnsi="Times New Roman" w:cs="Times New Roman"/>
                <w:bCs/>
              </w:rPr>
            </w:pPr>
            <w:r w:rsidRPr="00AE6722">
              <w:rPr>
                <w:rFonts w:ascii="Times New Roman" w:hAnsi="Times New Roman" w:cs="Times New Roman"/>
                <w:bCs/>
              </w:rPr>
              <w:t>2. W budynkach ustępy powinny być urządzone na każdej kondygnacji. Jeżeli na kondygnacji pracuje mniej niż dziesięć osób, ustępy mogą znajdować się nie dalej niż na sąsiedniej kondygnacji.</w:t>
            </w:r>
          </w:p>
          <w:p w14:paraId="256FC376" w14:textId="77777777" w:rsidR="002A5026" w:rsidRPr="00AE6722" w:rsidRDefault="002A5026" w:rsidP="0021651B">
            <w:pPr>
              <w:spacing w:after="0" w:line="240" w:lineRule="auto"/>
              <w:jc w:val="both"/>
              <w:rPr>
                <w:rFonts w:ascii="Times New Roman" w:hAnsi="Times New Roman" w:cs="Times New Roman"/>
                <w:bCs/>
              </w:rPr>
            </w:pPr>
            <w:r w:rsidRPr="00AE6722">
              <w:rPr>
                <w:rFonts w:ascii="Times New Roman" w:hAnsi="Times New Roman" w:cs="Times New Roman"/>
                <w:bCs/>
              </w:rPr>
              <w:t>§ 26. 1. Wejścia do ustępów powinny prowadzić bezpośrednio z pomieszczeń, korytarzy lub dróg służących do komunikacji ogólnej.</w:t>
            </w:r>
          </w:p>
          <w:p w14:paraId="4BAA5A03" w14:textId="77777777" w:rsidR="002A5026" w:rsidRPr="00AE6722" w:rsidRDefault="002A5026" w:rsidP="0021651B">
            <w:pPr>
              <w:spacing w:after="0" w:line="240" w:lineRule="auto"/>
              <w:jc w:val="both"/>
              <w:rPr>
                <w:rFonts w:ascii="Times New Roman" w:hAnsi="Times New Roman" w:cs="Times New Roman"/>
                <w:bCs/>
              </w:rPr>
            </w:pPr>
            <w:r w:rsidRPr="00AE6722">
              <w:rPr>
                <w:rFonts w:ascii="Times New Roman" w:hAnsi="Times New Roman" w:cs="Times New Roman"/>
                <w:bCs/>
              </w:rPr>
              <w:t>2. Ustęp powinien mieć wejściowe pomieszczenie izolujące wyposażone w umywalki z dopływem ciepłej i zimnej wody w ilości co najmniej jedna umywalka na trzy miski ustępowe lub pisuary, lecz nie mniej niż jedna umywalka.</w:t>
            </w:r>
          </w:p>
          <w:p w14:paraId="614BFE41" w14:textId="77777777" w:rsidR="002A5026" w:rsidRPr="00AE6722" w:rsidRDefault="002A5026" w:rsidP="0021651B">
            <w:pPr>
              <w:spacing w:after="0" w:line="240" w:lineRule="auto"/>
              <w:jc w:val="both"/>
              <w:rPr>
                <w:rFonts w:ascii="Times New Roman" w:hAnsi="Times New Roman" w:cs="Times New Roman"/>
                <w:bCs/>
              </w:rPr>
            </w:pPr>
            <w:r w:rsidRPr="00AE6722">
              <w:rPr>
                <w:rFonts w:ascii="Times New Roman" w:hAnsi="Times New Roman" w:cs="Times New Roman"/>
                <w:bCs/>
              </w:rPr>
              <w:t>3. Drzwi prowadzące do pomieszczenia izolującego oraz drzwi łączące je z dalszą częścią ustępu powinny zamykać się samoczynnie.</w:t>
            </w:r>
          </w:p>
          <w:p w14:paraId="3B65E34C" w14:textId="77777777" w:rsidR="002A5026" w:rsidRPr="00AE6722" w:rsidRDefault="002A5026" w:rsidP="0021651B">
            <w:pPr>
              <w:spacing w:after="0" w:line="240" w:lineRule="auto"/>
              <w:jc w:val="both"/>
              <w:rPr>
                <w:rFonts w:ascii="Times New Roman" w:hAnsi="Times New Roman" w:cs="Times New Roman"/>
                <w:bCs/>
              </w:rPr>
            </w:pPr>
            <w:r w:rsidRPr="00AE6722">
              <w:rPr>
                <w:rFonts w:ascii="Times New Roman" w:hAnsi="Times New Roman" w:cs="Times New Roman"/>
                <w:bCs/>
              </w:rPr>
              <w:t>§ 27. 1. Zainstalowane w ustępach miski ustępowe i pisuary powinny być spłukiwane bieżącą wodą oraz podłączone do kanalizacji.</w:t>
            </w:r>
          </w:p>
          <w:p w14:paraId="4ECDB2B9" w14:textId="77777777" w:rsidR="002A5026" w:rsidRPr="00AE6722" w:rsidRDefault="002A5026" w:rsidP="0021651B">
            <w:pPr>
              <w:spacing w:after="0" w:line="240" w:lineRule="auto"/>
              <w:jc w:val="both"/>
              <w:rPr>
                <w:rFonts w:ascii="Times New Roman" w:hAnsi="Times New Roman" w:cs="Times New Roman"/>
                <w:bCs/>
              </w:rPr>
            </w:pPr>
            <w:r w:rsidRPr="00AE6722">
              <w:rPr>
                <w:rFonts w:ascii="Times New Roman" w:hAnsi="Times New Roman" w:cs="Times New Roman"/>
                <w:bCs/>
              </w:rPr>
              <w:t>2. Ustępy powinny być wyposażone w instalację i urządzenia przeznaczone do utrzymania wymagań higienicznosanitarnych.</w:t>
            </w:r>
          </w:p>
          <w:p w14:paraId="444E546C" w14:textId="77777777" w:rsidR="002A5026" w:rsidRPr="00AE6722" w:rsidRDefault="002A5026" w:rsidP="0021651B">
            <w:pPr>
              <w:spacing w:after="0" w:line="240" w:lineRule="auto"/>
              <w:jc w:val="both"/>
              <w:rPr>
                <w:rFonts w:ascii="Times New Roman" w:hAnsi="Times New Roman" w:cs="Times New Roman"/>
                <w:bCs/>
              </w:rPr>
            </w:pPr>
            <w:r w:rsidRPr="00AE6722">
              <w:rPr>
                <w:rFonts w:ascii="Times New Roman" w:hAnsi="Times New Roman" w:cs="Times New Roman"/>
                <w:bCs/>
              </w:rPr>
              <w:lastRenderedPageBreak/>
              <w:t>3. W pomieszczeniach ustępów należy zapewnić wymianę powietrza w ilości nie mniejszej niż 50 m3 na godzinę na 1 miskę ustępową i 25 m3 na 1 pisuar.</w:t>
            </w:r>
          </w:p>
          <w:p w14:paraId="0C099EAF" w14:textId="77777777" w:rsidR="002A5026" w:rsidRPr="00AE6722" w:rsidRDefault="002A5026" w:rsidP="0021651B">
            <w:pPr>
              <w:spacing w:after="0" w:line="240" w:lineRule="auto"/>
              <w:jc w:val="both"/>
              <w:rPr>
                <w:rFonts w:ascii="Times New Roman" w:hAnsi="Times New Roman" w:cs="Times New Roman"/>
                <w:bCs/>
              </w:rPr>
            </w:pPr>
            <w:r w:rsidRPr="00AE6722">
              <w:rPr>
                <w:rFonts w:ascii="Times New Roman" w:hAnsi="Times New Roman" w:cs="Times New Roman"/>
                <w:bCs/>
              </w:rPr>
              <w:t>4. Dla pracowników zatrudnionych na otwartej przestrzeni poza terenem zakładu pracy przez okres nie dłuższy niż 3 miesiące oraz zatrudnionych w budynkach niewyposażonych w instalację wodociągową i kanalizacyjną mogą być urządzane ustępy wyposażone w szczelne zbiorniki nieczystości. W takim przypadku ustępy mogą nie spełniać wymagań określonych w ust. 1, 2 i 3 oraz w § 26 ust. 2.</w:t>
            </w:r>
          </w:p>
          <w:p w14:paraId="6819652E" w14:textId="77777777" w:rsidR="002A5026" w:rsidRPr="00AE6722" w:rsidRDefault="002A5026" w:rsidP="0021651B">
            <w:pPr>
              <w:spacing w:after="0" w:line="240" w:lineRule="auto"/>
              <w:jc w:val="both"/>
              <w:rPr>
                <w:rFonts w:ascii="Times New Roman" w:hAnsi="Times New Roman" w:cs="Times New Roman"/>
                <w:bCs/>
              </w:rPr>
            </w:pPr>
            <w:r w:rsidRPr="00AE6722">
              <w:rPr>
                <w:rFonts w:ascii="Times New Roman" w:hAnsi="Times New Roman" w:cs="Times New Roman"/>
                <w:bCs/>
              </w:rPr>
              <w:t>5. Szerokość przejść wzdłuż kabin ustępowych przy jednostronnym ich rozmieszczeniu powinna wynosić co najmniej 1,3 m. Jeżeli naprzeciwko kabin są umieszczone pisuary, odległość między ścianą, na której są zainstalowane, a kabinami nie powinna być mniejsza niż 2 m. Przejście między rzędami kabin powinno mieć szerokość co najmniej 2 m.</w:t>
            </w:r>
          </w:p>
          <w:p w14:paraId="314B8C19" w14:textId="77777777" w:rsidR="002A5026" w:rsidRPr="00AE6722" w:rsidRDefault="002A5026" w:rsidP="0021651B">
            <w:pPr>
              <w:spacing w:after="0" w:line="240" w:lineRule="auto"/>
              <w:jc w:val="both"/>
              <w:rPr>
                <w:rFonts w:ascii="Times New Roman" w:hAnsi="Times New Roman" w:cs="Times New Roman"/>
                <w:bCs/>
              </w:rPr>
            </w:pPr>
            <w:r w:rsidRPr="00AE6722">
              <w:rPr>
                <w:rFonts w:ascii="Times New Roman" w:hAnsi="Times New Roman" w:cs="Times New Roman"/>
                <w:bCs/>
              </w:rPr>
              <w:t>§ 28. 1. Na każdych trzydziestu mężczyzn zatrudnionych na jednej zmianie powinna przypadać co najmniej jedna miska ustępowa i jeden pisuar, lecz nie mniej niż jedna miska i jeden pisuar przy mniejszej liczbie zatrudnionych.</w:t>
            </w:r>
          </w:p>
          <w:p w14:paraId="2353655F" w14:textId="1B7C6809" w:rsidR="00BE385A" w:rsidRPr="00AE6722" w:rsidRDefault="002A5026" w:rsidP="0021651B">
            <w:pPr>
              <w:spacing w:after="0" w:line="240" w:lineRule="auto"/>
              <w:jc w:val="both"/>
              <w:rPr>
                <w:rFonts w:ascii="Times New Roman" w:hAnsi="Times New Roman" w:cs="Times New Roman"/>
                <w:bCs/>
              </w:rPr>
            </w:pPr>
            <w:r w:rsidRPr="00AE6722">
              <w:rPr>
                <w:rFonts w:ascii="Times New Roman" w:hAnsi="Times New Roman" w:cs="Times New Roman"/>
                <w:bCs/>
              </w:rPr>
              <w:t>2. Na każde dwadzieścia kobiet zatrudnionych na jednej zmianie powinna przypadać jedna miska ustępowa, lecz nie mniej niż jedna miska przy mniejszej liczbie zatrudnionych.</w:t>
            </w:r>
          </w:p>
        </w:tc>
        <w:tc>
          <w:tcPr>
            <w:tcW w:w="1500" w:type="dxa"/>
          </w:tcPr>
          <w:p w14:paraId="5164B4EB" w14:textId="77777777" w:rsidR="00E6385E" w:rsidRPr="00AE6722" w:rsidRDefault="00E6385E" w:rsidP="0021651B">
            <w:pPr>
              <w:spacing w:after="0" w:line="240" w:lineRule="auto"/>
              <w:jc w:val="both"/>
              <w:rPr>
                <w:rFonts w:ascii="Times New Roman" w:eastAsia="Times New Roman" w:hAnsi="Times New Roman" w:cs="Times New Roman"/>
                <w:lang w:eastAsia="pl-PL"/>
              </w:rPr>
            </w:pPr>
          </w:p>
        </w:tc>
      </w:tr>
      <w:tr w:rsidR="00E6385E" w:rsidRPr="00AE6722" w14:paraId="7B8275E5" w14:textId="77777777" w:rsidTr="0085688B">
        <w:trPr>
          <w:trHeight w:val="539"/>
        </w:trPr>
        <w:tc>
          <w:tcPr>
            <w:tcW w:w="846" w:type="dxa"/>
          </w:tcPr>
          <w:p w14:paraId="46988CC2" w14:textId="2C4BCAC9" w:rsidR="00E6385E" w:rsidRPr="00AE6722" w:rsidRDefault="006D3E0A" w:rsidP="0021651B">
            <w:pPr>
              <w:spacing w:after="0" w:line="240" w:lineRule="auto"/>
              <w:jc w:val="both"/>
              <w:rPr>
                <w:rFonts w:ascii="Times New Roman" w:hAnsi="Times New Roman" w:cs="Times New Roman"/>
                <w:b/>
                <w:bCs/>
              </w:rPr>
            </w:pPr>
            <w:r w:rsidRPr="00AE6722">
              <w:rPr>
                <w:rFonts w:ascii="Times New Roman" w:hAnsi="Times New Roman" w:cs="Times New Roman"/>
                <w:b/>
                <w:bCs/>
              </w:rPr>
              <w:lastRenderedPageBreak/>
              <w:t>Art. 16 ust. 1 lit</w:t>
            </w:r>
            <w:r w:rsidR="007B6E0A" w:rsidRPr="00AE6722">
              <w:rPr>
                <w:rFonts w:ascii="Times New Roman" w:hAnsi="Times New Roman" w:cs="Times New Roman"/>
                <w:b/>
                <w:bCs/>
              </w:rPr>
              <w:t>.</w:t>
            </w:r>
            <w:r w:rsidRPr="00AE6722">
              <w:rPr>
                <w:rFonts w:ascii="Times New Roman" w:hAnsi="Times New Roman" w:cs="Times New Roman"/>
                <w:b/>
                <w:bCs/>
              </w:rPr>
              <w:t xml:space="preserve"> f</w:t>
            </w:r>
          </w:p>
        </w:tc>
        <w:tc>
          <w:tcPr>
            <w:tcW w:w="5528" w:type="dxa"/>
            <w:gridSpan w:val="2"/>
          </w:tcPr>
          <w:p w14:paraId="655CBB93" w14:textId="6D3CCCC6" w:rsidR="00E6385E" w:rsidRPr="00AE6722" w:rsidRDefault="006D3E0A" w:rsidP="0021651B">
            <w:pPr>
              <w:spacing w:after="0" w:line="240" w:lineRule="auto"/>
              <w:ind w:firstLine="8"/>
              <w:jc w:val="both"/>
              <w:rPr>
                <w:rFonts w:ascii="Times New Roman" w:hAnsi="Times New Roman" w:cs="Times New Roman"/>
              </w:rPr>
            </w:pPr>
            <w:r w:rsidRPr="00AE6722">
              <w:rPr>
                <w:rFonts w:ascii="Times New Roman" w:hAnsi="Times New Roman" w:cs="Times New Roman"/>
              </w:rPr>
              <w:t>f) sprzęt ochronny znajdował się w dokładnie określonym miejscu i musiał być sprawdzany i czyszczony po każdorazowym użyciu; sprzęt uszkodzony musi być naprawiony lub wymieniony przed ponownym użyciem.</w:t>
            </w:r>
          </w:p>
        </w:tc>
        <w:tc>
          <w:tcPr>
            <w:tcW w:w="851" w:type="dxa"/>
          </w:tcPr>
          <w:p w14:paraId="3194F316" w14:textId="58DA4FB8" w:rsidR="00E6385E" w:rsidRPr="00AE6722" w:rsidRDefault="00524769"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3A3E500F" w14:textId="5C28F5CF" w:rsidR="00E6385E" w:rsidRPr="00AE6722" w:rsidRDefault="003A5960"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Art. 2</w:t>
            </w:r>
            <w:r w:rsidR="007601AF" w:rsidRPr="00AE6722">
              <w:rPr>
                <w:rFonts w:ascii="Times New Roman" w:hAnsi="Times New Roman" w:cs="Times New Roman"/>
                <w:b/>
                <w:bCs/>
              </w:rPr>
              <w:t>4</w:t>
            </w:r>
          </w:p>
        </w:tc>
        <w:tc>
          <w:tcPr>
            <w:tcW w:w="5420" w:type="dxa"/>
          </w:tcPr>
          <w:p w14:paraId="6F9B18C0" w14:textId="77777777" w:rsidR="007601AF" w:rsidRPr="00AE6722" w:rsidRDefault="007601AF" w:rsidP="007601AF">
            <w:pPr>
              <w:spacing w:after="0" w:line="240" w:lineRule="auto"/>
              <w:jc w:val="both"/>
              <w:rPr>
                <w:rFonts w:ascii="Times New Roman" w:hAnsi="Times New Roman" w:cs="Times New Roman"/>
                <w:bCs/>
              </w:rPr>
            </w:pPr>
            <w:r w:rsidRPr="00AE6722">
              <w:rPr>
                <w:rFonts w:ascii="Times New Roman" w:hAnsi="Times New Roman" w:cs="Times New Roman"/>
                <w:bCs/>
              </w:rPr>
              <w:t>1. Wykonawca prac zapewnia, aby po zakończeniu prac polegających na usuwaniu lub zabezpieczaniu wyrobów zawierających azbest w danym dniu, odzież i obuwie robocze oraz środki ochrony indywidualnej, w tym odzież ochronna, były:</w:t>
            </w:r>
          </w:p>
          <w:p w14:paraId="2C117C01" w14:textId="77777777" w:rsidR="007601AF" w:rsidRPr="00AE6722" w:rsidRDefault="007601AF" w:rsidP="007601AF">
            <w:pPr>
              <w:spacing w:after="0" w:line="240" w:lineRule="auto"/>
              <w:jc w:val="both"/>
              <w:rPr>
                <w:rFonts w:ascii="Times New Roman" w:hAnsi="Times New Roman" w:cs="Times New Roman"/>
                <w:bCs/>
              </w:rPr>
            </w:pPr>
            <w:r w:rsidRPr="00AE6722">
              <w:rPr>
                <w:rFonts w:ascii="Times New Roman" w:hAnsi="Times New Roman" w:cs="Times New Roman"/>
                <w:bCs/>
              </w:rPr>
              <w:t>1)</w:t>
            </w:r>
            <w:r w:rsidRPr="00AE6722">
              <w:rPr>
                <w:rFonts w:ascii="Times New Roman" w:hAnsi="Times New Roman" w:cs="Times New Roman"/>
                <w:bCs/>
              </w:rPr>
              <w:tab/>
              <w:t>oczyszczone z azbestu podciśnieniowymi urządzeniami filtracyjno-wentylacyjnymi lub na mokro, w sposób uniemożliwiający emisję azbestu;</w:t>
            </w:r>
          </w:p>
          <w:p w14:paraId="35CF0EC0" w14:textId="77777777" w:rsidR="007601AF" w:rsidRPr="00AE6722" w:rsidRDefault="007601AF" w:rsidP="007601AF">
            <w:pPr>
              <w:spacing w:after="0" w:line="240" w:lineRule="auto"/>
              <w:jc w:val="both"/>
              <w:rPr>
                <w:rFonts w:ascii="Times New Roman" w:hAnsi="Times New Roman" w:cs="Times New Roman"/>
                <w:bCs/>
              </w:rPr>
            </w:pPr>
            <w:r w:rsidRPr="00AE6722">
              <w:rPr>
                <w:rFonts w:ascii="Times New Roman" w:hAnsi="Times New Roman" w:cs="Times New Roman"/>
                <w:bCs/>
              </w:rPr>
              <w:lastRenderedPageBreak/>
              <w:t>2)</w:t>
            </w:r>
            <w:r w:rsidRPr="00AE6722">
              <w:rPr>
                <w:rFonts w:ascii="Times New Roman" w:hAnsi="Times New Roman" w:cs="Times New Roman"/>
                <w:bCs/>
              </w:rPr>
              <w:tab/>
              <w:t>przechowywane wyłącznie w wyznaczonym miejscu, w sposób wykluczający kontakt z własną odzieżą osób narażonych na działanie azbestu.</w:t>
            </w:r>
          </w:p>
          <w:p w14:paraId="6375B42A" w14:textId="77777777" w:rsidR="007601AF" w:rsidRPr="00AE6722" w:rsidRDefault="007601AF" w:rsidP="007601AF">
            <w:pPr>
              <w:spacing w:after="0" w:line="240" w:lineRule="auto"/>
              <w:jc w:val="both"/>
              <w:rPr>
                <w:rFonts w:ascii="Times New Roman" w:hAnsi="Times New Roman" w:cs="Times New Roman"/>
                <w:bCs/>
              </w:rPr>
            </w:pPr>
            <w:r w:rsidRPr="00AE6722">
              <w:rPr>
                <w:rFonts w:ascii="Times New Roman" w:hAnsi="Times New Roman" w:cs="Times New Roman"/>
                <w:bCs/>
              </w:rPr>
              <w:t>2. Odzież i obuwie robocze oraz środki ochrony indywidualnej, w tym odzież ochronna, stosowane przy pracach polegających na usuwaniu lub zabezpieczaniu wyrobów zawierających azbest nie mogą być używane poza miejscem wykonywania tych prac.</w:t>
            </w:r>
          </w:p>
          <w:p w14:paraId="2C6E9F03" w14:textId="77777777" w:rsidR="007601AF" w:rsidRPr="00AE6722" w:rsidRDefault="007601AF" w:rsidP="0021651B">
            <w:pPr>
              <w:spacing w:after="0" w:line="240" w:lineRule="auto"/>
              <w:jc w:val="both"/>
              <w:rPr>
                <w:rFonts w:ascii="Times New Roman" w:hAnsi="Times New Roman" w:cs="Times New Roman"/>
                <w:bCs/>
              </w:rPr>
            </w:pPr>
          </w:p>
          <w:p w14:paraId="7A4A450B" w14:textId="19B4298B" w:rsidR="0079328E" w:rsidRPr="00AE6722" w:rsidRDefault="000A082E" w:rsidP="0021651B">
            <w:pPr>
              <w:spacing w:after="0" w:line="240" w:lineRule="auto"/>
              <w:jc w:val="both"/>
              <w:rPr>
                <w:rFonts w:ascii="Times New Roman" w:hAnsi="Times New Roman" w:cs="Times New Roman"/>
                <w:b/>
                <w:bCs/>
              </w:rPr>
            </w:pPr>
            <w:r w:rsidRPr="00AE6722">
              <w:rPr>
                <w:rFonts w:ascii="Times New Roman" w:hAnsi="Times New Roman" w:cs="Times New Roman"/>
                <w:b/>
                <w:bCs/>
              </w:rPr>
              <w:t>Transpozycja do czasu wejścia w życie ustawy o wyrobach zawierających azbest</w:t>
            </w:r>
            <w:r w:rsidR="0079328E" w:rsidRPr="00AE6722">
              <w:rPr>
                <w:rFonts w:ascii="Times New Roman" w:hAnsi="Times New Roman" w:cs="Times New Roman"/>
                <w:b/>
                <w:bCs/>
              </w:rPr>
              <w:t>:</w:t>
            </w:r>
          </w:p>
          <w:p w14:paraId="0E47BDB9" w14:textId="77777777" w:rsidR="0079328E" w:rsidRPr="00AE6722" w:rsidRDefault="0079328E" w:rsidP="0021651B">
            <w:pPr>
              <w:spacing w:after="0" w:line="240" w:lineRule="auto"/>
              <w:jc w:val="both"/>
              <w:rPr>
                <w:rFonts w:ascii="Times New Roman" w:hAnsi="Times New Roman" w:cs="Times New Roman"/>
                <w:bCs/>
              </w:rPr>
            </w:pPr>
            <w:r w:rsidRPr="00AE6722">
              <w:rPr>
                <w:rFonts w:ascii="Times New Roman" w:hAnsi="Times New Roman" w:cs="Times New Roman"/>
                <w:bCs/>
              </w:rPr>
              <w:t>rozporządzenie Ministra Gospodarki i Pracy z dnia 14 października 2005 r. w sprawie zasad bezpieczeństwa i higieny pracy przy zabezpieczaniu i usuwaniu wyrobów zawierających azbest oraz programu szkolenia w zakresie bezpiecznego użytkowania takich wyrobów (Dz. U. z 2005 r. poz. 1824)</w:t>
            </w:r>
          </w:p>
          <w:p w14:paraId="714613E2" w14:textId="77777777" w:rsidR="0079328E" w:rsidRPr="00AE6722" w:rsidRDefault="0079328E" w:rsidP="0021651B">
            <w:pPr>
              <w:spacing w:after="0" w:line="240" w:lineRule="auto"/>
              <w:jc w:val="both"/>
              <w:rPr>
                <w:rFonts w:ascii="Times New Roman" w:hAnsi="Times New Roman" w:cs="Times New Roman"/>
                <w:bCs/>
              </w:rPr>
            </w:pPr>
            <w:r w:rsidRPr="00AE6722">
              <w:rPr>
                <w:rFonts w:ascii="Times New Roman" w:hAnsi="Times New Roman" w:cs="Times New Roman"/>
                <w:bCs/>
              </w:rPr>
              <w:t xml:space="preserve">§ 14 </w:t>
            </w:r>
          </w:p>
          <w:p w14:paraId="2875AF5A" w14:textId="77777777" w:rsidR="0079328E" w:rsidRPr="00AE6722" w:rsidRDefault="0079328E" w:rsidP="0021651B">
            <w:pPr>
              <w:spacing w:after="0" w:line="240" w:lineRule="auto"/>
              <w:jc w:val="both"/>
              <w:rPr>
                <w:rFonts w:ascii="Times New Roman" w:hAnsi="Times New Roman" w:cs="Times New Roman"/>
                <w:bCs/>
              </w:rPr>
            </w:pPr>
            <w:bookmarkStart w:id="77" w:name="mip11442684"/>
            <w:bookmarkEnd w:id="77"/>
            <w:r w:rsidRPr="00AE6722">
              <w:rPr>
                <w:rFonts w:ascii="Times New Roman" w:hAnsi="Times New Roman" w:cs="Times New Roman"/>
                <w:bCs/>
              </w:rPr>
              <w:t xml:space="preserve">1. Pracodawca jest obowiązany zapewnić, aby po zakończeniu pracy w warunkach narażenia na działanie pyłu azbestu odzież i obuwie robocze oraz środki ochrony indywidualnej były: </w:t>
            </w:r>
          </w:p>
          <w:p w14:paraId="45D4D90D" w14:textId="77777777" w:rsidR="0079328E" w:rsidRPr="00AE6722" w:rsidRDefault="0079328E" w:rsidP="0021651B">
            <w:pPr>
              <w:spacing w:after="0" w:line="240" w:lineRule="auto"/>
              <w:jc w:val="both"/>
              <w:rPr>
                <w:rFonts w:ascii="Times New Roman" w:hAnsi="Times New Roman" w:cs="Times New Roman"/>
                <w:bCs/>
              </w:rPr>
            </w:pPr>
            <w:r w:rsidRPr="00AE6722">
              <w:rPr>
                <w:rFonts w:ascii="Times New Roman" w:hAnsi="Times New Roman" w:cs="Times New Roman"/>
                <w:bCs/>
              </w:rPr>
              <w:t xml:space="preserve">1) oczyszczone z pyłu azbestu wysoko skutecznymi urządzeniami filtracyjno-wentylacyjnymi lub na mokro w sposób uniemożliwiający uwalnianie się pyłu do środowiska pracy lub do środowiska naturalnego; </w:t>
            </w:r>
          </w:p>
          <w:p w14:paraId="03922AB7" w14:textId="5D70A190" w:rsidR="00BE385A" w:rsidRPr="00AE6722" w:rsidRDefault="0079328E" w:rsidP="0021651B">
            <w:pPr>
              <w:spacing w:after="0" w:line="240" w:lineRule="auto"/>
              <w:jc w:val="both"/>
              <w:rPr>
                <w:rFonts w:ascii="Times New Roman" w:hAnsi="Times New Roman" w:cs="Times New Roman"/>
                <w:bCs/>
              </w:rPr>
            </w:pPr>
            <w:r w:rsidRPr="00AE6722">
              <w:rPr>
                <w:rFonts w:ascii="Times New Roman" w:hAnsi="Times New Roman" w:cs="Times New Roman"/>
                <w:bCs/>
              </w:rPr>
              <w:t>2) przechowywane wyłącznie w wyznaczonym miejscu, w sposób wykluczający kontakt z własną odzieżą pracowników.</w:t>
            </w:r>
          </w:p>
        </w:tc>
        <w:tc>
          <w:tcPr>
            <w:tcW w:w="1500" w:type="dxa"/>
          </w:tcPr>
          <w:p w14:paraId="197D6B1A" w14:textId="77777777" w:rsidR="00E6385E" w:rsidRPr="00AE6722" w:rsidRDefault="00E6385E" w:rsidP="0021651B">
            <w:pPr>
              <w:spacing w:after="0" w:line="240" w:lineRule="auto"/>
              <w:jc w:val="both"/>
              <w:rPr>
                <w:rFonts w:ascii="Times New Roman" w:eastAsia="Times New Roman" w:hAnsi="Times New Roman" w:cs="Times New Roman"/>
                <w:lang w:eastAsia="pl-PL"/>
              </w:rPr>
            </w:pPr>
          </w:p>
        </w:tc>
      </w:tr>
      <w:tr w:rsidR="00E6385E" w:rsidRPr="00AE6722" w14:paraId="48B0B81C" w14:textId="77777777" w:rsidTr="0085688B">
        <w:trPr>
          <w:trHeight w:val="539"/>
        </w:trPr>
        <w:tc>
          <w:tcPr>
            <w:tcW w:w="846" w:type="dxa"/>
          </w:tcPr>
          <w:p w14:paraId="4D426C12" w14:textId="3D6BF70B" w:rsidR="00E6385E" w:rsidRPr="00AE6722" w:rsidRDefault="00567539" w:rsidP="0021651B">
            <w:pPr>
              <w:spacing w:after="0" w:line="240" w:lineRule="auto"/>
              <w:jc w:val="both"/>
              <w:rPr>
                <w:rFonts w:ascii="Times New Roman" w:hAnsi="Times New Roman" w:cs="Times New Roman"/>
                <w:b/>
                <w:bCs/>
              </w:rPr>
            </w:pPr>
            <w:r w:rsidRPr="00AE6722">
              <w:rPr>
                <w:rFonts w:ascii="Times New Roman" w:hAnsi="Times New Roman" w:cs="Times New Roman"/>
                <w:b/>
                <w:bCs/>
              </w:rPr>
              <w:t>Art. 16 ust. 2</w:t>
            </w:r>
          </w:p>
        </w:tc>
        <w:tc>
          <w:tcPr>
            <w:tcW w:w="5528" w:type="dxa"/>
            <w:gridSpan w:val="2"/>
          </w:tcPr>
          <w:p w14:paraId="0838D904" w14:textId="7D2F4E1C" w:rsidR="00E6385E" w:rsidRPr="00AE6722" w:rsidRDefault="00567539"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Pracownicy nie mogą być obciążani kosztami wynikającymi z realizacji działań wskazanych w ust. 1.</w:t>
            </w:r>
          </w:p>
        </w:tc>
        <w:tc>
          <w:tcPr>
            <w:tcW w:w="851" w:type="dxa"/>
          </w:tcPr>
          <w:p w14:paraId="07EA2634" w14:textId="63345300" w:rsidR="00E6385E" w:rsidRPr="00AE6722" w:rsidRDefault="00567539"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3CC851C3" w14:textId="35C1F284" w:rsidR="00E6385E" w:rsidRPr="00AE6722" w:rsidRDefault="00074CA4"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Art. 3</w:t>
            </w:r>
            <w:r w:rsidR="00C73590" w:rsidRPr="00AE6722">
              <w:rPr>
                <w:rFonts w:ascii="Times New Roman" w:hAnsi="Times New Roman" w:cs="Times New Roman"/>
                <w:b/>
                <w:bCs/>
              </w:rPr>
              <w:t>6</w:t>
            </w:r>
          </w:p>
        </w:tc>
        <w:tc>
          <w:tcPr>
            <w:tcW w:w="5420" w:type="dxa"/>
          </w:tcPr>
          <w:p w14:paraId="15C3EA62" w14:textId="2B403439" w:rsidR="00074CA4" w:rsidRPr="00AE6722" w:rsidRDefault="00074CA4"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xml:space="preserve">W zakresie nieuregulowanym w niniejszym rozdziale, do spraw dotyczących zapewnienia bezpiecznych i higienicznych warunków pracy </w:t>
            </w:r>
            <w:r w:rsidR="002B5C5B">
              <w:rPr>
                <w:rFonts w:ascii="Times New Roman" w:hAnsi="Times New Roman" w:cs="Times New Roman"/>
                <w:color w:val="000000"/>
              </w:rPr>
              <w:t xml:space="preserve">osobom narażonym na działanie azbestu </w:t>
            </w:r>
            <w:r w:rsidRPr="00AE6722">
              <w:rPr>
                <w:rFonts w:ascii="Times New Roman" w:hAnsi="Times New Roman" w:cs="Times New Roman"/>
                <w:color w:val="000000"/>
              </w:rPr>
              <w:t xml:space="preserve">zatrudnionym przy pracach polegających na usuwaniu lub zabezpieczaniu wyrobów zawierających </w:t>
            </w:r>
            <w:r w:rsidRPr="00AE6722">
              <w:rPr>
                <w:rFonts w:ascii="Times New Roman" w:hAnsi="Times New Roman" w:cs="Times New Roman"/>
                <w:color w:val="000000"/>
              </w:rPr>
              <w:lastRenderedPageBreak/>
              <w:t>azbest, stosuje się przepisy działu X ustawy z dnia 26 czerwca 1974 r. – Kodeks pracy.</w:t>
            </w:r>
          </w:p>
          <w:p w14:paraId="79C378B6" w14:textId="77777777" w:rsidR="00E6385E" w:rsidRPr="00AE6722" w:rsidRDefault="00E6385E" w:rsidP="000A082E">
            <w:pPr>
              <w:spacing w:after="0" w:line="240" w:lineRule="auto"/>
              <w:jc w:val="both"/>
              <w:rPr>
                <w:rFonts w:ascii="Times New Roman" w:eastAsia="Times New Roman" w:hAnsi="Times New Roman" w:cs="Times New Roman"/>
                <w:lang w:eastAsia="pl-PL"/>
              </w:rPr>
            </w:pPr>
          </w:p>
          <w:p w14:paraId="38AD57EC" w14:textId="3B730843" w:rsidR="000A082E" w:rsidRPr="00AE6722" w:rsidRDefault="000A082E" w:rsidP="000A082E">
            <w:pPr>
              <w:spacing w:after="0" w:line="240" w:lineRule="auto"/>
              <w:jc w:val="both"/>
              <w:rPr>
                <w:rFonts w:ascii="Times New Roman" w:eastAsia="Times New Roman" w:hAnsi="Times New Roman" w:cs="Times New Roman"/>
                <w:b/>
                <w:bCs/>
                <w:lang w:eastAsia="pl-PL"/>
              </w:rPr>
            </w:pPr>
            <w:r w:rsidRPr="00AE6722">
              <w:rPr>
                <w:rFonts w:ascii="Times New Roman" w:eastAsia="Times New Roman" w:hAnsi="Times New Roman" w:cs="Times New Roman"/>
                <w:b/>
                <w:bCs/>
                <w:lang w:eastAsia="pl-PL"/>
              </w:rPr>
              <w:t xml:space="preserve">oraz </w:t>
            </w:r>
          </w:p>
          <w:p w14:paraId="68454B99" w14:textId="77777777" w:rsidR="000A082E" w:rsidRPr="00AE6722" w:rsidRDefault="000A082E" w:rsidP="000A082E">
            <w:pPr>
              <w:spacing w:after="0" w:line="240" w:lineRule="auto"/>
              <w:jc w:val="both"/>
              <w:rPr>
                <w:rFonts w:ascii="Times New Roman" w:eastAsia="Times New Roman" w:hAnsi="Times New Roman" w:cs="Times New Roman"/>
                <w:b/>
                <w:bCs/>
                <w:lang w:eastAsia="pl-PL"/>
              </w:rPr>
            </w:pPr>
          </w:p>
          <w:p w14:paraId="4E19B6E7" w14:textId="0A8734F4" w:rsidR="00074CA4" w:rsidRPr="00AE6722" w:rsidRDefault="00074CA4" w:rsidP="000A082E">
            <w:pPr>
              <w:spacing w:after="0" w:line="240" w:lineRule="auto"/>
              <w:rPr>
                <w:b/>
                <w:bCs/>
              </w:rPr>
            </w:pPr>
            <w:r w:rsidRPr="00AE6722">
              <w:rPr>
                <w:rFonts w:ascii="Times New Roman" w:hAnsi="Times New Roman" w:cs="Times New Roman"/>
              </w:rPr>
              <w:t>ustawa z dnia 26 czerwca 1974 r. - Kodeks pracy (Dz.U. z 202</w:t>
            </w:r>
            <w:r w:rsidR="007B3859">
              <w:rPr>
                <w:rFonts w:ascii="Times New Roman" w:hAnsi="Times New Roman" w:cs="Times New Roman"/>
              </w:rPr>
              <w:t>5</w:t>
            </w:r>
            <w:r w:rsidRPr="00AE6722">
              <w:rPr>
                <w:rFonts w:ascii="Times New Roman" w:hAnsi="Times New Roman" w:cs="Times New Roman"/>
              </w:rPr>
              <w:t xml:space="preserve"> r. poz. </w:t>
            </w:r>
            <w:r w:rsidR="007B3859">
              <w:rPr>
                <w:rFonts w:ascii="Times New Roman" w:hAnsi="Times New Roman" w:cs="Times New Roman"/>
              </w:rPr>
              <w:t>277</w:t>
            </w:r>
            <w:r w:rsidRPr="00AE6722">
              <w:rPr>
                <w:rFonts w:ascii="Times New Roman" w:hAnsi="Times New Roman" w:cs="Times New Roman"/>
              </w:rPr>
              <w:t>)</w:t>
            </w:r>
            <w:r w:rsidR="000A082E" w:rsidRPr="00AE6722">
              <w:rPr>
                <w:rFonts w:ascii="Times New Roman" w:hAnsi="Times New Roman" w:cs="Times New Roman"/>
              </w:rPr>
              <w:t xml:space="preserve"> </w:t>
            </w:r>
            <w:r w:rsidR="000A082E" w:rsidRPr="00AE6722">
              <w:rPr>
                <w:rFonts w:ascii="Times New Roman" w:hAnsi="Times New Roman" w:cs="Times New Roman"/>
                <w:b/>
                <w:bCs/>
                <w:color w:val="000000"/>
              </w:rPr>
              <w:t xml:space="preserve"> (obowiązuje obecnie i będzie nadal aktualne)</w:t>
            </w:r>
          </w:p>
          <w:p w14:paraId="4B8A8EA3" w14:textId="77777777" w:rsidR="00074CA4" w:rsidRPr="00AE6722" w:rsidRDefault="00074CA4" w:rsidP="0021651B">
            <w:pPr>
              <w:pStyle w:val="CM4"/>
              <w:jc w:val="both"/>
              <w:rPr>
                <w:rFonts w:ascii="Times New Roman" w:hAnsi="Times New Roman" w:cs="Times New Roman"/>
                <w:sz w:val="22"/>
                <w:szCs w:val="22"/>
              </w:rPr>
            </w:pPr>
            <w:r w:rsidRPr="00AE6722">
              <w:rPr>
                <w:rFonts w:ascii="Times New Roman" w:hAnsi="Times New Roman" w:cs="Times New Roman"/>
                <w:sz w:val="22"/>
                <w:szCs w:val="22"/>
              </w:rPr>
              <w:t>– art. 207</w:t>
            </w:r>
            <w:bookmarkStart w:id="78" w:name="mip55177451"/>
            <w:bookmarkEnd w:id="78"/>
            <w:r w:rsidRPr="00AE6722">
              <w:rPr>
                <w:rFonts w:ascii="Times New Roman" w:hAnsi="Times New Roman" w:cs="Times New Roman"/>
                <w:sz w:val="22"/>
                <w:szCs w:val="22"/>
              </w:rPr>
              <w:t xml:space="preserve"> § 2¹</w:t>
            </w:r>
          </w:p>
          <w:p w14:paraId="6BF57A82" w14:textId="74409CE8" w:rsidR="00BE385A" w:rsidRPr="00AE6722" w:rsidRDefault="00074CA4" w:rsidP="0021651B">
            <w:pPr>
              <w:pStyle w:val="CM4"/>
              <w:jc w:val="both"/>
              <w:rPr>
                <w:rFonts w:ascii="Times New Roman" w:hAnsi="Times New Roman" w:cs="Times New Roman"/>
                <w:sz w:val="22"/>
                <w:szCs w:val="22"/>
              </w:rPr>
            </w:pPr>
            <w:r w:rsidRPr="00AE6722">
              <w:rPr>
                <w:rFonts w:ascii="Times New Roman" w:hAnsi="Times New Roman" w:cs="Times New Roman"/>
                <w:sz w:val="22"/>
                <w:szCs w:val="22"/>
              </w:rPr>
              <w:t xml:space="preserve">Koszty działań podejmowanych przez pracodawcę w zakresie bezpieczeństwa i higieny pracy w żaden sposób nie mogą obciążać pracowników. </w:t>
            </w:r>
          </w:p>
        </w:tc>
        <w:tc>
          <w:tcPr>
            <w:tcW w:w="1500" w:type="dxa"/>
          </w:tcPr>
          <w:p w14:paraId="4369B0CE" w14:textId="77777777" w:rsidR="00E6385E" w:rsidRPr="00AE6722" w:rsidRDefault="00E6385E" w:rsidP="0021651B">
            <w:pPr>
              <w:spacing w:after="0" w:line="240" w:lineRule="auto"/>
              <w:jc w:val="both"/>
              <w:rPr>
                <w:rFonts w:ascii="Times New Roman" w:eastAsia="Times New Roman" w:hAnsi="Times New Roman" w:cs="Times New Roman"/>
                <w:lang w:eastAsia="pl-PL"/>
              </w:rPr>
            </w:pPr>
          </w:p>
        </w:tc>
      </w:tr>
      <w:tr w:rsidR="007843EA" w:rsidRPr="00AE6722" w14:paraId="13E776A1" w14:textId="77777777" w:rsidTr="0085688B">
        <w:trPr>
          <w:trHeight w:val="539"/>
        </w:trPr>
        <w:tc>
          <w:tcPr>
            <w:tcW w:w="846" w:type="dxa"/>
          </w:tcPr>
          <w:p w14:paraId="34EF775C" w14:textId="6AFABDE5" w:rsidR="00524769" w:rsidRPr="00AE6722" w:rsidRDefault="00302787" w:rsidP="0021651B">
            <w:pPr>
              <w:spacing w:after="0" w:line="240" w:lineRule="auto"/>
              <w:jc w:val="both"/>
              <w:rPr>
                <w:rFonts w:ascii="Times New Roman" w:hAnsi="Times New Roman" w:cs="Times New Roman"/>
                <w:b/>
                <w:bCs/>
              </w:rPr>
            </w:pPr>
            <w:r w:rsidRPr="00AE6722">
              <w:rPr>
                <w:rFonts w:ascii="Times New Roman" w:hAnsi="Times New Roman" w:cs="Times New Roman"/>
                <w:b/>
                <w:bCs/>
              </w:rPr>
              <w:t>Art. 17 ust. 1</w:t>
            </w:r>
          </w:p>
        </w:tc>
        <w:tc>
          <w:tcPr>
            <w:tcW w:w="5528" w:type="dxa"/>
            <w:gridSpan w:val="2"/>
          </w:tcPr>
          <w:p w14:paraId="353EF5D6" w14:textId="77777777" w:rsidR="00302787" w:rsidRPr="00AE6722" w:rsidRDefault="00302787" w:rsidP="0021651B">
            <w:pPr>
              <w:pStyle w:val="CM4"/>
              <w:rPr>
                <w:rFonts w:ascii="Times New Roman" w:hAnsi="Times New Roman" w:cs="Times New Roman"/>
                <w:color w:val="000000"/>
                <w:sz w:val="22"/>
                <w:szCs w:val="22"/>
              </w:rPr>
            </w:pPr>
            <w:r w:rsidRPr="00AE6722">
              <w:rPr>
                <w:rFonts w:ascii="Times New Roman" w:hAnsi="Times New Roman" w:cs="Times New Roman"/>
                <w:color w:val="000000"/>
                <w:sz w:val="22"/>
                <w:szCs w:val="22"/>
              </w:rPr>
              <w:t xml:space="preserve">W przypadku wszystkich prac, o których mowa w art. 3 ust. 1, podejmuje się odpowiednie środki w celu zapewnienia pracownikom oraz ich przedstawicielom w przedsiębiorstwach lub zakładach uzyskania wystarczających informacji dotyczących: </w:t>
            </w:r>
          </w:p>
          <w:p w14:paraId="4B69D9EC" w14:textId="77777777" w:rsidR="00302787" w:rsidRPr="00AE6722" w:rsidRDefault="00302787"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 xml:space="preserve">a) potencjalnego zagrożenia zdrowia wynikającego z narażenia na działanie pyłu pochodzącego z azbestu lub materiałów zawierających azbest; </w:t>
            </w:r>
          </w:p>
          <w:p w14:paraId="36DA2201" w14:textId="77777777" w:rsidR="00302787" w:rsidRPr="00AE6722" w:rsidRDefault="00302787"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 xml:space="preserve">b) istnienia ustawowych dopuszczalnych wartości oraz potrzeby monitorowania powietrza; </w:t>
            </w:r>
          </w:p>
          <w:p w14:paraId="69575016" w14:textId="77777777" w:rsidR="00302787" w:rsidRPr="00AE6722" w:rsidRDefault="00302787"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 xml:space="preserve">c) wymagań higienicznych, łącznie z powstrzymywaniem się od palenia; </w:t>
            </w:r>
          </w:p>
          <w:p w14:paraId="55A84005" w14:textId="77777777" w:rsidR="00302787" w:rsidRPr="00AE6722" w:rsidRDefault="00302787"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 xml:space="preserve">d) podejmowania środków ostrożności w związku z noszeniem i używaniem ochronnego sprzętu i ubrania; </w:t>
            </w:r>
          </w:p>
          <w:p w14:paraId="61C2C5C2" w14:textId="32ACEC77" w:rsidR="007843EA" w:rsidRPr="00AE6722" w:rsidRDefault="00302787"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e) specjalnych środków ostrożności minimalizujących narażenie na działanie azbestu.</w:t>
            </w:r>
          </w:p>
        </w:tc>
        <w:tc>
          <w:tcPr>
            <w:tcW w:w="851" w:type="dxa"/>
          </w:tcPr>
          <w:p w14:paraId="08298C4E" w14:textId="1970579C" w:rsidR="007843EA" w:rsidRPr="00AE6722" w:rsidRDefault="00302787" w:rsidP="0021651B">
            <w:pPr>
              <w:spacing w:after="0" w:line="240" w:lineRule="auto"/>
              <w:jc w:val="both"/>
              <w:rPr>
                <w:rFonts w:ascii="Times New Roman" w:eastAsia="Times New Roman" w:hAnsi="Times New Roman" w:cs="Times New Roman"/>
                <w:lang w:eastAsia="pl-PL"/>
              </w:rPr>
            </w:pPr>
            <w:bookmarkStart w:id="79" w:name="_Hlk173830484"/>
            <w:r w:rsidRPr="00AE6722">
              <w:rPr>
                <w:rFonts w:ascii="Times New Roman" w:hAnsi="Times New Roman" w:cs="Times New Roman"/>
                <w:b/>
                <w:bCs/>
              </w:rPr>
              <w:t>T</w:t>
            </w:r>
            <w:bookmarkEnd w:id="79"/>
          </w:p>
        </w:tc>
        <w:tc>
          <w:tcPr>
            <w:tcW w:w="850" w:type="dxa"/>
          </w:tcPr>
          <w:p w14:paraId="6A55C887" w14:textId="0B63E994" w:rsidR="00BE2D26" w:rsidRPr="00DB4A54" w:rsidRDefault="00BE2D26" w:rsidP="00BE2D26">
            <w:pPr>
              <w:spacing w:after="0" w:line="240" w:lineRule="auto"/>
              <w:rPr>
                <w:rFonts w:ascii="Times New Roman" w:hAnsi="Times New Roman" w:cs="Times New Roman"/>
                <w:b/>
                <w:bCs/>
                <w:lang w:val="en-GB"/>
              </w:rPr>
            </w:pPr>
            <w:r w:rsidRPr="00DB4A54">
              <w:rPr>
                <w:rFonts w:ascii="Times New Roman" w:hAnsi="Times New Roman" w:cs="Times New Roman"/>
                <w:b/>
                <w:bCs/>
                <w:lang w:val="en-GB"/>
              </w:rPr>
              <w:t>Art. 1</w:t>
            </w:r>
            <w:r>
              <w:rPr>
                <w:rFonts w:ascii="Times New Roman" w:hAnsi="Times New Roman" w:cs="Times New Roman"/>
                <w:b/>
                <w:bCs/>
                <w:lang w:val="en-GB"/>
              </w:rPr>
              <w:t>0</w:t>
            </w:r>
          </w:p>
          <w:p w14:paraId="1FC9C23F" w14:textId="77777777" w:rsidR="00BE0E0F" w:rsidRDefault="00BE0E0F" w:rsidP="0021651B">
            <w:pPr>
              <w:spacing w:after="0" w:line="240" w:lineRule="auto"/>
              <w:rPr>
                <w:rFonts w:ascii="Times New Roman" w:hAnsi="Times New Roman" w:cs="Times New Roman"/>
                <w:b/>
                <w:bCs/>
                <w:lang w:val="en-GB"/>
              </w:rPr>
            </w:pPr>
          </w:p>
          <w:p w14:paraId="7F75B309" w14:textId="77777777" w:rsidR="00BE0E0F" w:rsidRDefault="00BE0E0F" w:rsidP="0021651B">
            <w:pPr>
              <w:spacing w:after="0" w:line="240" w:lineRule="auto"/>
              <w:rPr>
                <w:rFonts w:ascii="Times New Roman" w:hAnsi="Times New Roman" w:cs="Times New Roman"/>
                <w:b/>
                <w:bCs/>
                <w:lang w:val="en-GB"/>
              </w:rPr>
            </w:pPr>
          </w:p>
          <w:p w14:paraId="6FA62B40" w14:textId="77777777" w:rsidR="00BE2D26" w:rsidRDefault="00BE2D26" w:rsidP="0021651B">
            <w:pPr>
              <w:spacing w:after="0" w:line="240" w:lineRule="auto"/>
              <w:rPr>
                <w:rFonts w:ascii="Times New Roman" w:hAnsi="Times New Roman" w:cs="Times New Roman"/>
                <w:b/>
                <w:bCs/>
                <w:lang w:val="en-GB"/>
              </w:rPr>
            </w:pPr>
          </w:p>
          <w:p w14:paraId="078430AC" w14:textId="77777777" w:rsidR="00BE2D26" w:rsidRDefault="00BE2D26" w:rsidP="0021651B">
            <w:pPr>
              <w:spacing w:after="0" w:line="240" w:lineRule="auto"/>
              <w:rPr>
                <w:rFonts w:ascii="Times New Roman" w:hAnsi="Times New Roman" w:cs="Times New Roman"/>
                <w:b/>
                <w:bCs/>
                <w:lang w:val="en-GB"/>
              </w:rPr>
            </w:pPr>
          </w:p>
          <w:p w14:paraId="5EF44DC5" w14:textId="77777777" w:rsidR="00BE2D26" w:rsidRDefault="00BE2D26" w:rsidP="0021651B">
            <w:pPr>
              <w:spacing w:after="0" w:line="240" w:lineRule="auto"/>
              <w:rPr>
                <w:rFonts w:ascii="Times New Roman" w:hAnsi="Times New Roman" w:cs="Times New Roman"/>
                <w:b/>
                <w:bCs/>
                <w:lang w:val="en-GB"/>
              </w:rPr>
            </w:pPr>
          </w:p>
          <w:p w14:paraId="18A5D7CD" w14:textId="77777777" w:rsidR="00BE2D26" w:rsidRDefault="00BE2D26" w:rsidP="0021651B">
            <w:pPr>
              <w:spacing w:after="0" w:line="240" w:lineRule="auto"/>
              <w:rPr>
                <w:rFonts w:ascii="Times New Roman" w:hAnsi="Times New Roman" w:cs="Times New Roman"/>
                <w:b/>
                <w:bCs/>
                <w:lang w:val="en-GB"/>
              </w:rPr>
            </w:pPr>
          </w:p>
          <w:p w14:paraId="0C093B97" w14:textId="77777777" w:rsidR="00BE2D26" w:rsidRDefault="00BE2D26" w:rsidP="0021651B">
            <w:pPr>
              <w:spacing w:after="0" w:line="240" w:lineRule="auto"/>
              <w:rPr>
                <w:rFonts w:ascii="Times New Roman" w:hAnsi="Times New Roman" w:cs="Times New Roman"/>
                <w:b/>
                <w:bCs/>
                <w:lang w:val="en-GB"/>
              </w:rPr>
            </w:pPr>
          </w:p>
          <w:p w14:paraId="0BE92240" w14:textId="77777777" w:rsidR="00BE2D26" w:rsidRDefault="00BE2D26" w:rsidP="0021651B">
            <w:pPr>
              <w:spacing w:after="0" w:line="240" w:lineRule="auto"/>
              <w:rPr>
                <w:rFonts w:ascii="Times New Roman" w:hAnsi="Times New Roman" w:cs="Times New Roman"/>
                <w:b/>
                <w:bCs/>
                <w:lang w:val="en-GB"/>
              </w:rPr>
            </w:pPr>
          </w:p>
          <w:p w14:paraId="4B6BD65C" w14:textId="77777777" w:rsidR="00BE2D26" w:rsidRDefault="00BE2D26" w:rsidP="0021651B">
            <w:pPr>
              <w:spacing w:after="0" w:line="240" w:lineRule="auto"/>
              <w:rPr>
                <w:rFonts w:ascii="Times New Roman" w:hAnsi="Times New Roman" w:cs="Times New Roman"/>
                <w:b/>
                <w:bCs/>
                <w:lang w:val="en-GB"/>
              </w:rPr>
            </w:pPr>
          </w:p>
          <w:p w14:paraId="749AA2F9" w14:textId="77777777" w:rsidR="00BE2D26" w:rsidRDefault="00BE2D26" w:rsidP="0021651B">
            <w:pPr>
              <w:spacing w:after="0" w:line="240" w:lineRule="auto"/>
              <w:rPr>
                <w:rFonts w:ascii="Times New Roman" w:hAnsi="Times New Roman" w:cs="Times New Roman"/>
                <w:b/>
                <w:bCs/>
                <w:lang w:val="en-GB"/>
              </w:rPr>
            </w:pPr>
          </w:p>
          <w:p w14:paraId="51D57E77" w14:textId="77777777" w:rsidR="00BE2D26" w:rsidRDefault="00BE2D26" w:rsidP="0021651B">
            <w:pPr>
              <w:spacing w:after="0" w:line="240" w:lineRule="auto"/>
              <w:rPr>
                <w:rFonts w:ascii="Times New Roman" w:hAnsi="Times New Roman" w:cs="Times New Roman"/>
                <w:b/>
                <w:bCs/>
                <w:lang w:val="en-GB"/>
              </w:rPr>
            </w:pPr>
          </w:p>
          <w:p w14:paraId="7C8C8EF8" w14:textId="77777777" w:rsidR="00BE2D26" w:rsidRDefault="00BE2D26" w:rsidP="0021651B">
            <w:pPr>
              <w:spacing w:after="0" w:line="240" w:lineRule="auto"/>
              <w:rPr>
                <w:rFonts w:ascii="Times New Roman" w:hAnsi="Times New Roman" w:cs="Times New Roman"/>
                <w:b/>
                <w:bCs/>
                <w:lang w:val="en-GB"/>
              </w:rPr>
            </w:pPr>
          </w:p>
          <w:p w14:paraId="15454A65" w14:textId="77777777" w:rsidR="00BE2D26" w:rsidRDefault="00BE2D26" w:rsidP="0021651B">
            <w:pPr>
              <w:spacing w:after="0" w:line="240" w:lineRule="auto"/>
              <w:rPr>
                <w:rFonts w:ascii="Times New Roman" w:hAnsi="Times New Roman" w:cs="Times New Roman"/>
                <w:b/>
                <w:bCs/>
                <w:lang w:val="en-GB"/>
              </w:rPr>
            </w:pPr>
          </w:p>
          <w:p w14:paraId="33BD63C8" w14:textId="77777777" w:rsidR="00BE2D26" w:rsidRDefault="00BE2D26" w:rsidP="0021651B">
            <w:pPr>
              <w:spacing w:after="0" w:line="240" w:lineRule="auto"/>
              <w:rPr>
                <w:rFonts w:ascii="Times New Roman" w:hAnsi="Times New Roman" w:cs="Times New Roman"/>
                <w:b/>
                <w:bCs/>
                <w:lang w:val="en-GB"/>
              </w:rPr>
            </w:pPr>
          </w:p>
          <w:p w14:paraId="44C93AF3" w14:textId="77777777" w:rsidR="00BE2D26" w:rsidRDefault="00BE2D26" w:rsidP="0021651B">
            <w:pPr>
              <w:spacing w:after="0" w:line="240" w:lineRule="auto"/>
              <w:rPr>
                <w:rFonts w:ascii="Times New Roman" w:hAnsi="Times New Roman" w:cs="Times New Roman"/>
                <w:b/>
                <w:bCs/>
                <w:lang w:val="en-GB"/>
              </w:rPr>
            </w:pPr>
          </w:p>
          <w:p w14:paraId="6B8252F6" w14:textId="77777777" w:rsidR="00BE2D26" w:rsidRDefault="00BE2D26" w:rsidP="0021651B">
            <w:pPr>
              <w:spacing w:after="0" w:line="240" w:lineRule="auto"/>
              <w:rPr>
                <w:rFonts w:ascii="Times New Roman" w:hAnsi="Times New Roman" w:cs="Times New Roman"/>
                <w:b/>
                <w:bCs/>
                <w:lang w:val="en-GB"/>
              </w:rPr>
            </w:pPr>
          </w:p>
          <w:p w14:paraId="4468FC13" w14:textId="77777777" w:rsidR="00BE2D26" w:rsidRDefault="00BE2D26" w:rsidP="0021651B">
            <w:pPr>
              <w:spacing w:after="0" w:line="240" w:lineRule="auto"/>
              <w:rPr>
                <w:rFonts w:ascii="Times New Roman" w:hAnsi="Times New Roman" w:cs="Times New Roman"/>
                <w:b/>
                <w:bCs/>
                <w:lang w:val="en-GB"/>
              </w:rPr>
            </w:pPr>
          </w:p>
          <w:p w14:paraId="1AC68C19" w14:textId="77777777" w:rsidR="00D767AC" w:rsidRDefault="00D767AC" w:rsidP="0021651B">
            <w:pPr>
              <w:spacing w:after="0" w:line="240" w:lineRule="auto"/>
              <w:rPr>
                <w:rFonts w:ascii="Times New Roman" w:hAnsi="Times New Roman" w:cs="Times New Roman"/>
                <w:b/>
                <w:bCs/>
                <w:lang w:val="en-GB"/>
              </w:rPr>
            </w:pPr>
          </w:p>
          <w:p w14:paraId="4C3D17C4" w14:textId="77777777" w:rsidR="00B93778" w:rsidRDefault="00B93778" w:rsidP="0021651B">
            <w:pPr>
              <w:spacing w:after="0" w:line="240" w:lineRule="auto"/>
              <w:rPr>
                <w:rFonts w:ascii="Times New Roman" w:hAnsi="Times New Roman" w:cs="Times New Roman"/>
                <w:b/>
                <w:bCs/>
                <w:lang w:val="en-GB"/>
              </w:rPr>
            </w:pPr>
          </w:p>
          <w:p w14:paraId="70C29D17" w14:textId="77777777" w:rsidR="00B93778" w:rsidRDefault="00B93778" w:rsidP="0021651B">
            <w:pPr>
              <w:spacing w:after="0" w:line="240" w:lineRule="auto"/>
              <w:rPr>
                <w:rFonts w:ascii="Times New Roman" w:hAnsi="Times New Roman" w:cs="Times New Roman"/>
                <w:b/>
                <w:bCs/>
                <w:lang w:val="en-GB"/>
              </w:rPr>
            </w:pPr>
          </w:p>
          <w:p w14:paraId="18007FA3" w14:textId="5921623D" w:rsidR="00F240E4" w:rsidRPr="00DB4A54" w:rsidRDefault="00F240E4" w:rsidP="0021651B">
            <w:pPr>
              <w:spacing w:after="0" w:line="240" w:lineRule="auto"/>
              <w:rPr>
                <w:rFonts w:ascii="Times New Roman" w:hAnsi="Times New Roman" w:cs="Times New Roman"/>
                <w:b/>
                <w:bCs/>
                <w:lang w:val="en-GB"/>
              </w:rPr>
            </w:pPr>
            <w:r w:rsidRPr="00DB4A54">
              <w:rPr>
                <w:rFonts w:ascii="Times New Roman" w:hAnsi="Times New Roman" w:cs="Times New Roman"/>
                <w:b/>
                <w:bCs/>
                <w:lang w:val="en-GB"/>
              </w:rPr>
              <w:t>Art. 1</w:t>
            </w:r>
            <w:r w:rsidR="00291839" w:rsidRPr="00DB4A54">
              <w:rPr>
                <w:rFonts w:ascii="Times New Roman" w:hAnsi="Times New Roman" w:cs="Times New Roman"/>
                <w:b/>
                <w:bCs/>
                <w:lang w:val="en-GB"/>
              </w:rPr>
              <w:t>1</w:t>
            </w:r>
          </w:p>
          <w:p w14:paraId="42D86600" w14:textId="77777777" w:rsidR="003A1113" w:rsidRPr="00DB4A54" w:rsidRDefault="003A1113" w:rsidP="0021651B">
            <w:pPr>
              <w:spacing w:after="0" w:line="240" w:lineRule="auto"/>
              <w:rPr>
                <w:rFonts w:ascii="Times New Roman" w:hAnsi="Times New Roman" w:cs="Times New Roman"/>
                <w:b/>
                <w:bCs/>
                <w:lang w:val="en-GB"/>
              </w:rPr>
            </w:pPr>
          </w:p>
          <w:p w14:paraId="3299D9E1" w14:textId="77777777" w:rsidR="003A1113" w:rsidRPr="00DB4A54" w:rsidRDefault="003A1113" w:rsidP="0021651B">
            <w:pPr>
              <w:spacing w:after="0" w:line="240" w:lineRule="auto"/>
              <w:rPr>
                <w:rFonts w:ascii="Times New Roman" w:hAnsi="Times New Roman" w:cs="Times New Roman"/>
                <w:b/>
                <w:bCs/>
                <w:lang w:val="en-GB"/>
              </w:rPr>
            </w:pPr>
          </w:p>
          <w:p w14:paraId="1988FBFB" w14:textId="77777777" w:rsidR="003A1113" w:rsidRPr="00DB4A54" w:rsidRDefault="003A1113" w:rsidP="0021651B">
            <w:pPr>
              <w:spacing w:after="0" w:line="240" w:lineRule="auto"/>
              <w:rPr>
                <w:rFonts w:ascii="Times New Roman" w:hAnsi="Times New Roman" w:cs="Times New Roman"/>
                <w:b/>
                <w:bCs/>
                <w:lang w:val="en-GB"/>
              </w:rPr>
            </w:pPr>
          </w:p>
          <w:p w14:paraId="68E6D405" w14:textId="77777777" w:rsidR="003A1113" w:rsidRPr="00DB4A54" w:rsidRDefault="003A1113" w:rsidP="0021651B">
            <w:pPr>
              <w:spacing w:after="0" w:line="240" w:lineRule="auto"/>
              <w:rPr>
                <w:rFonts w:ascii="Times New Roman" w:hAnsi="Times New Roman" w:cs="Times New Roman"/>
                <w:b/>
                <w:bCs/>
                <w:lang w:val="en-GB"/>
              </w:rPr>
            </w:pPr>
          </w:p>
          <w:p w14:paraId="697E5154" w14:textId="77777777" w:rsidR="003A1113" w:rsidRPr="00DB4A54" w:rsidRDefault="003A1113" w:rsidP="0021651B">
            <w:pPr>
              <w:spacing w:after="0" w:line="240" w:lineRule="auto"/>
              <w:rPr>
                <w:rFonts w:ascii="Times New Roman" w:hAnsi="Times New Roman" w:cs="Times New Roman"/>
                <w:b/>
                <w:bCs/>
                <w:lang w:val="en-GB"/>
              </w:rPr>
            </w:pPr>
          </w:p>
          <w:p w14:paraId="4148A2D5" w14:textId="77777777" w:rsidR="003A1113" w:rsidRPr="00DB4A54" w:rsidRDefault="003A1113" w:rsidP="0021651B">
            <w:pPr>
              <w:spacing w:after="0" w:line="240" w:lineRule="auto"/>
              <w:rPr>
                <w:rFonts w:ascii="Times New Roman" w:hAnsi="Times New Roman" w:cs="Times New Roman"/>
                <w:b/>
                <w:bCs/>
                <w:lang w:val="en-GB"/>
              </w:rPr>
            </w:pPr>
          </w:p>
          <w:p w14:paraId="5D2CD08D" w14:textId="77777777" w:rsidR="003A1113" w:rsidRPr="00DB4A54" w:rsidRDefault="003A1113" w:rsidP="0021651B">
            <w:pPr>
              <w:spacing w:after="0" w:line="240" w:lineRule="auto"/>
              <w:rPr>
                <w:rFonts w:ascii="Times New Roman" w:hAnsi="Times New Roman" w:cs="Times New Roman"/>
                <w:b/>
                <w:bCs/>
                <w:lang w:val="en-GB"/>
              </w:rPr>
            </w:pPr>
          </w:p>
          <w:p w14:paraId="728212CA" w14:textId="77777777" w:rsidR="003A1113" w:rsidRPr="00DB4A54" w:rsidRDefault="003A1113" w:rsidP="0021651B">
            <w:pPr>
              <w:spacing w:after="0" w:line="240" w:lineRule="auto"/>
              <w:rPr>
                <w:rFonts w:ascii="Times New Roman" w:hAnsi="Times New Roman" w:cs="Times New Roman"/>
                <w:b/>
                <w:bCs/>
                <w:lang w:val="en-GB"/>
              </w:rPr>
            </w:pPr>
          </w:p>
          <w:p w14:paraId="3FB7EAF4" w14:textId="77777777" w:rsidR="003A1113" w:rsidRPr="00DB4A54" w:rsidRDefault="003A1113" w:rsidP="0021651B">
            <w:pPr>
              <w:spacing w:after="0" w:line="240" w:lineRule="auto"/>
              <w:rPr>
                <w:rFonts w:ascii="Times New Roman" w:hAnsi="Times New Roman" w:cs="Times New Roman"/>
                <w:b/>
                <w:bCs/>
                <w:lang w:val="en-GB"/>
              </w:rPr>
            </w:pPr>
          </w:p>
          <w:p w14:paraId="33F815E4" w14:textId="77777777" w:rsidR="003A1113" w:rsidRPr="00DB4A54" w:rsidRDefault="003A1113" w:rsidP="0021651B">
            <w:pPr>
              <w:spacing w:after="0" w:line="240" w:lineRule="auto"/>
              <w:rPr>
                <w:rFonts w:ascii="Times New Roman" w:hAnsi="Times New Roman" w:cs="Times New Roman"/>
                <w:b/>
                <w:bCs/>
                <w:lang w:val="en-GB"/>
              </w:rPr>
            </w:pPr>
          </w:p>
          <w:p w14:paraId="12DAC84D" w14:textId="77777777" w:rsidR="003A1113" w:rsidRPr="00DB4A54" w:rsidRDefault="003A1113" w:rsidP="0021651B">
            <w:pPr>
              <w:spacing w:after="0" w:line="240" w:lineRule="auto"/>
              <w:rPr>
                <w:rFonts w:ascii="Times New Roman" w:hAnsi="Times New Roman" w:cs="Times New Roman"/>
                <w:b/>
                <w:bCs/>
                <w:lang w:val="en-GB"/>
              </w:rPr>
            </w:pPr>
          </w:p>
          <w:p w14:paraId="18383524" w14:textId="77777777" w:rsidR="003A1113" w:rsidRPr="00DB4A54" w:rsidRDefault="003A1113" w:rsidP="0021651B">
            <w:pPr>
              <w:spacing w:after="0" w:line="240" w:lineRule="auto"/>
              <w:rPr>
                <w:rFonts w:ascii="Times New Roman" w:hAnsi="Times New Roman" w:cs="Times New Roman"/>
                <w:b/>
                <w:bCs/>
                <w:lang w:val="en-GB"/>
              </w:rPr>
            </w:pPr>
          </w:p>
          <w:p w14:paraId="3002DD30" w14:textId="77777777" w:rsidR="003A1113" w:rsidRPr="00DB4A54" w:rsidRDefault="003A1113" w:rsidP="0021651B">
            <w:pPr>
              <w:spacing w:after="0" w:line="240" w:lineRule="auto"/>
              <w:rPr>
                <w:rFonts w:ascii="Times New Roman" w:hAnsi="Times New Roman" w:cs="Times New Roman"/>
                <w:b/>
                <w:bCs/>
                <w:lang w:val="en-GB"/>
              </w:rPr>
            </w:pPr>
          </w:p>
          <w:p w14:paraId="1C504624" w14:textId="77777777" w:rsidR="003A1113" w:rsidRPr="00DB4A54" w:rsidRDefault="003A1113" w:rsidP="0021651B">
            <w:pPr>
              <w:spacing w:after="0" w:line="240" w:lineRule="auto"/>
              <w:rPr>
                <w:rFonts w:ascii="Times New Roman" w:hAnsi="Times New Roman" w:cs="Times New Roman"/>
                <w:b/>
                <w:bCs/>
                <w:lang w:val="en-GB"/>
              </w:rPr>
            </w:pPr>
          </w:p>
          <w:p w14:paraId="5BF0A51D" w14:textId="77777777" w:rsidR="003A1113" w:rsidRPr="00DB4A54" w:rsidRDefault="003A1113" w:rsidP="0021651B">
            <w:pPr>
              <w:spacing w:after="0" w:line="240" w:lineRule="auto"/>
              <w:rPr>
                <w:rFonts w:ascii="Times New Roman" w:hAnsi="Times New Roman" w:cs="Times New Roman"/>
                <w:b/>
                <w:bCs/>
                <w:lang w:val="en-GB"/>
              </w:rPr>
            </w:pPr>
          </w:p>
          <w:p w14:paraId="762681E7" w14:textId="77777777" w:rsidR="003A1113" w:rsidRPr="00DB4A54" w:rsidRDefault="003A1113" w:rsidP="0021651B">
            <w:pPr>
              <w:spacing w:after="0" w:line="240" w:lineRule="auto"/>
              <w:rPr>
                <w:rFonts w:ascii="Times New Roman" w:hAnsi="Times New Roman" w:cs="Times New Roman"/>
                <w:b/>
                <w:bCs/>
                <w:lang w:val="en-GB"/>
              </w:rPr>
            </w:pPr>
          </w:p>
          <w:p w14:paraId="79D4CDD6" w14:textId="77777777" w:rsidR="003A1113" w:rsidRPr="00DB4A54" w:rsidRDefault="003A1113" w:rsidP="0021651B">
            <w:pPr>
              <w:spacing w:after="0" w:line="240" w:lineRule="auto"/>
              <w:rPr>
                <w:rFonts w:ascii="Times New Roman" w:hAnsi="Times New Roman" w:cs="Times New Roman"/>
                <w:b/>
                <w:bCs/>
                <w:lang w:val="en-GB"/>
              </w:rPr>
            </w:pPr>
          </w:p>
          <w:p w14:paraId="62FCC6CB" w14:textId="77777777" w:rsidR="003A1113" w:rsidRPr="00DB4A54" w:rsidRDefault="003A1113" w:rsidP="0021651B">
            <w:pPr>
              <w:spacing w:after="0" w:line="240" w:lineRule="auto"/>
              <w:rPr>
                <w:rFonts w:ascii="Times New Roman" w:hAnsi="Times New Roman" w:cs="Times New Roman"/>
                <w:b/>
                <w:bCs/>
                <w:lang w:val="en-GB"/>
              </w:rPr>
            </w:pPr>
          </w:p>
          <w:p w14:paraId="785CC08A" w14:textId="77777777" w:rsidR="003A1113" w:rsidRPr="00DB4A54" w:rsidRDefault="003A1113" w:rsidP="0021651B">
            <w:pPr>
              <w:spacing w:after="0" w:line="240" w:lineRule="auto"/>
              <w:rPr>
                <w:rFonts w:ascii="Times New Roman" w:hAnsi="Times New Roman" w:cs="Times New Roman"/>
                <w:b/>
                <w:bCs/>
                <w:lang w:val="en-GB"/>
              </w:rPr>
            </w:pPr>
          </w:p>
          <w:p w14:paraId="2DF98ACE" w14:textId="77777777" w:rsidR="003A1113" w:rsidRPr="00DB4A54" w:rsidRDefault="003A1113" w:rsidP="0021651B">
            <w:pPr>
              <w:spacing w:after="0" w:line="240" w:lineRule="auto"/>
              <w:rPr>
                <w:rFonts w:ascii="Times New Roman" w:hAnsi="Times New Roman" w:cs="Times New Roman"/>
                <w:b/>
                <w:bCs/>
                <w:lang w:val="en-GB"/>
              </w:rPr>
            </w:pPr>
          </w:p>
          <w:p w14:paraId="3ED4EB4A" w14:textId="77777777" w:rsidR="003A1113" w:rsidRPr="00DB4A54" w:rsidRDefault="003A1113" w:rsidP="0021651B">
            <w:pPr>
              <w:spacing w:after="0" w:line="240" w:lineRule="auto"/>
              <w:rPr>
                <w:rFonts w:ascii="Times New Roman" w:hAnsi="Times New Roman" w:cs="Times New Roman"/>
                <w:b/>
                <w:bCs/>
                <w:lang w:val="en-GB"/>
              </w:rPr>
            </w:pPr>
          </w:p>
          <w:p w14:paraId="5D70CF01" w14:textId="77777777" w:rsidR="003A1113" w:rsidRPr="00DB4A54" w:rsidRDefault="003A1113" w:rsidP="0021651B">
            <w:pPr>
              <w:spacing w:after="0" w:line="240" w:lineRule="auto"/>
              <w:rPr>
                <w:rFonts w:ascii="Times New Roman" w:hAnsi="Times New Roman" w:cs="Times New Roman"/>
                <w:b/>
                <w:bCs/>
                <w:lang w:val="en-GB"/>
              </w:rPr>
            </w:pPr>
          </w:p>
          <w:p w14:paraId="77D95987" w14:textId="77777777" w:rsidR="003A1113" w:rsidRPr="00DB4A54" w:rsidRDefault="003A1113" w:rsidP="0021651B">
            <w:pPr>
              <w:spacing w:after="0" w:line="240" w:lineRule="auto"/>
              <w:rPr>
                <w:rFonts w:ascii="Times New Roman" w:hAnsi="Times New Roman" w:cs="Times New Roman"/>
                <w:b/>
                <w:bCs/>
                <w:lang w:val="en-GB"/>
              </w:rPr>
            </w:pPr>
          </w:p>
          <w:p w14:paraId="5CB6ADAA" w14:textId="77777777" w:rsidR="003A1113" w:rsidRPr="00DB4A54" w:rsidRDefault="003A1113" w:rsidP="0021651B">
            <w:pPr>
              <w:spacing w:after="0" w:line="240" w:lineRule="auto"/>
              <w:rPr>
                <w:rFonts w:ascii="Times New Roman" w:hAnsi="Times New Roman" w:cs="Times New Roman"/>
                <w:b/>
                <w:bCs/>
                <w:lang w:val="en-GB"/>
              </w:rPr>
            </w:pPr>
          </w:p>
          <w:p w14:paraId="65775085" w14:textId="77777777" w:rsidR="003A1113" w:rsidRPr="00DB4A54" w:rsidRDefault="003A1113" w:rsidP="0021651B">
            <w:pPr>
              <w:spacing w:after="0" w:line="240" w:lineRule="auto"/>
              <w:rPr>
                <w:rFonts w:ascii="Times New Roman" w:hAnsi="Times New Roman" w:cs="Times New Roman"/>
                <w:b/>
                <w:bCs/>
                <w:lang w:val="en-GB"/>
              </w:rPr>
            </w:pPr>
          </w:p>
          <w:p w14:paraId="44D3A36B" w14:textId="77777777" w:rsidR="003A1113" w:rsidRPr="00DB4A54" w:rsidRDefault="003A1113" w:rsidP="0021651B">
            <w:pPr>
              <w:spacing w:after="0" w:line="240" w:lineRule="auto"/>
              <w:rPr>
                <w:rFonts w:ascii="Times New Roman" w:hAnsi="Times New Roman" w:cs="Times New Roman"/>
                <w:b/>
                <w:bCs/>
                <w:lang w:val="en-GB"/>
              </w:rPr>
            </w:pPr>
          </w:p>
          <w:p w14:paraId="1723DEEE" w14:textId="77777777" w:rsidR="00BC5A38" w:rsidRPr="00DB4A54" w:rsidRDefault="00BC5A38" w:rsidP="0021651B">
            <w:pPr>
              <w:spacing w:after="0" w:line="240" w:lineRule="auto"/>
              <w:rPr>
                <w:rFonts w:ascii="Times New Roman" w:hAnsi="Times New Roman" w:cs="Times New Roman"/>
                <w:b/>
                <w:bCs/>
                <w:lang w:val="en-GB"/>
              </w:rPr>
            </w:pPr>
          </w:p>
          <w:p w14:paraId="75C49023" w14:textId="77777777" w:rsidR="00BC5A38" w:rsidRPr="00DB4A54" w:rsidRDefault="00BC5A38" w:rsidP="0021651B">
            <w:pPr>
              <w:spacing w:after="0" w:line="240" w:lineRule="auto"/>
              <w:rPr>
                <w:rFonts w:ascii="Times New Roman" w:hAnsi="Times New Roman" w:cs="Times New Roman"/>
                <w:b/>
                <w:bCs/>
                <w:lang w:val="en-GB"/>
              </w:rPr>
            </w:pPr>
          </w:p>
          <w:p w14:paraId="27EC6A43" w14:textId="77777777" w:rsidR="00BC5A38" w:rsidRPr="00DB4A54" w:rsidRDefault="00BC5A38" w:rsidP="0021651B">
            <w:pPr>
              <w:spacing w:after="0" w:line="240" w:lineRule="auto"/>
              <w:rPr>
                <w:rFonts w:ascii="Times New Roman" w:hAnsi="Times New Roman" w:cs="Times New Roman"/>
                <w:b/>
                <w:bCs/>
                <w:lang w:val="en-GB"/>
              </w:rPr>
            </w:pPr>
          </w:p>
          <w:p w14:paraId="4C131E73" w14:textId="77777777" w:rsidR="00BC5A38" w:rsidRPr="00DB4A54" w:rsidRDefault="00BC5A38" w:rsidP="0021651B">
            <w:pPr>
              <w:spacing w:after="0" w:line="240" w:lineRule="auto"/>
              <w:rPr>
                <w:rFonts w:ascii="Times New Roman" w:hAnsi="Times New Roman" w:cs="Times New Roman"/>
                <w:b/>
                <w:bCs/>
                <w:lang w:val="en-GB"/>
              </w:rPr>
            </w:pPr>
          </w:p>
          <w:p w14:paraId="279D7F75" w14:textId="77777777" w:rsidR="00BC5A38" w:rsidRPr="00DB4A54" w:rsidRDefault="00BC5A38" w:rsidP="0021651B">
            <w:pPr>
              <w:spacing w:after="0" w:line="240" w:lineRule="auto"/>
              <w:rPr>
                <w:rFonts w:ascii="Times New Roman" w:hAnsi="Times New Roman" w:cs="Times New Roman"/>
                <w:b/>
                <w:bCs/>
                <w:lang w:val="en-GB"/>
              </w:rPr>
            </w:pPr>
          </w:p>
          <w:p w14:paraId="193DFC9A" w14:textId="77777777" w:rsidR="00BC5A38" w:rsidRPr="00DB4A54" w:rsidRDefault="00BC5A38" w:rsidP="0021651B">
            <w:pPr>
              <w:spacing w:after="0" w:line="240" w:lineRule="auto"/>
              <w:rPr>
                <w:rFonts w:ascii="Times New Roman" w:hAnsi="Times New Roman" w:cs="Times New Roman"/>
                <w:b/>
                <w:bCs/>
                <w:lang w:val="en-GB"/>
              </w:rPr>
            </w:pPr>
          </w:p>
          <w:p w14:paraId="60DB76B4" w14:textId="77777777" w:rsidR="00BC5A38" w:rsidRPr="00DB4A54" w:rsidRDefault="00BC5A38" w:rsidP="0021651B">
            <w:pPr>
              <w:spacing w:after="0" w:line="240" w:lineRule="auto"/>
              <w:rPr>
                <w:rFonts w:ascii="Times New Roman" w:hAnsi="Times New Roman" w:cs="Times New Roman"/>
                <w:b/>
                <w:bCs/>
                <w:lang w:val="en-GB"/>
              </w:rPr>
            </w:pPr>
          </w:p>
          <w:p w14:paraId="0257C78D" w14:textId="77777777" w:rsidR="00BC5A38" w:rsidRPr="00DB4A54" w:rsidRDefault="00BC5A38" w:rsidP="0021651B">
            <w:pPr>
              <w:spacing w:after="0" w:line="240" w:lineRule="auto"/>
              <w:rPr>
                <w:rFonts w:ascii="Times New Roman" w:hAnsi="Times New Roman" w:cs="Times New Roman"/>
                <w:b/>
                <w:bCs/>
                <w:lang w:val="en-GB"/>
              </w:rPr>
            </w:pPr>
          </w:p>
          <w:p w14:paraId="1B9192C1" w14:textId="77777777" w:rsidR="00BC5A38" w:rsidRPr="00DB4A54" w:rsidRDefault="00BC5A38" w:rsidP="0021651B">
            <w:pPr>
              <w:spacing w:after="0" w:line="240" w:lineRule="auto"/>
              <w:rPr>
                <w:rFonts w:ascii="Times New Roman" w:hAnsi="Times New Roman" w:cs="Times New Roman"/>
                <w:b/>
                <w:bCs/>
                <w:lang w:val="en-GB"/>
              </w:rPr>
            </w:pPr>
          </w:p>
          <w:p w14:paraId="3405CB1D" w14:textId="77777777" w:rsidR="00BC5A38" w:rsidRPr="00DB4A54" w:rsidRDefault="00BC5A38" w:rsidP="0021651B">
            <w:pPr>
              <w:spacing w:after="0" w:line="240" w:lineRule="auto"/>
              <w:rPr>
                <w:rFonts w:ascii="Times New Roman" w:hAnsi="Times New Roman" w:cs="Times New Roman"/>
                <w:b/>
                <w:bCs/>
                <w:lang w:val="en-GB"/>
              </w:rPr>
            </w:pPr>
          </w:p>
          <w:p w14:paraId="10549705" w14:textId="77777777" w:rsidR="00BC5A38" w:rsidRPr="00DB4A54" w:rsidRDefault="00BC5A38" w:rsidP="0021651B">
            <w:pPr>
              <w:spacing w:after="0" w:line="240" w:lineRule="auto"/>
              <w:rPr>
                <w:rFonts w:ascii="Times New Roman" w:hAnsi="Times New Roman" w:cs="Times New Roman"/>
                <w:b/>
                <w:bCs/>
                <w:lang w:val="en-GB"/>
              </w:rPr>
            </w:pPr>
          </w:p>
          <w:p w14:paraId="5BE9F0D1" w14:textId="77777777" w:rsidR="00BC5A38" w:rsidRPr="00DB4A54" w:rsidRDefault="00BC5A38" w:rsidP="0021651B">
            <w:pPr>
              <w:spacing w:after="0" w:line="240" w:lineRule="auto"/>
              <w:rPr>
                <w:rFonts w:ascii="Times New Roman" w:hAnsi="Times New Roman" w:cs="Times New Roman"/>
                <w:b/>
                <w:bCs/>
                <w:lang w:val="en-GB"/>
              </w:rPr>
            </w:pPr>
          </w:p>
          <w:p w14:paraId="78B78868" w14:textId="77777777" w:rsidR="00BC5A38" w:rsidRPr="00DB4A54" w:rsidRDefault="00BC5A38" w:rsidP="0021651B">
            <w:pPr>
              <w:spacing w:after="0" w:line="240" w:lineRule="auto"/>
              <w:rPr>
                <w:rFonts w:ascii="Times New Roman" w:hAnsi="Times New Roman" w:cs="Times New Roman"/>
                <w:b/>
                <w:bCs/>
                <w:lang w:val="en-GB"/>
              </w:rPr>
            </w:pPr>
          </w:p>
          <w:p w14:paraId="72A7791E" w14:textId="77777777" w:rsidR="00BC5A38" w:rsidRPr="00DB4A54" w:rsidRDefault="00BC5A38" w:rsidP="0021651B">
            <w:pPr>
              <w:spacing w:after="0" w:line="240" w:lineRule="auto"/>
              <w:rPr>
                <w:rFonts w:ascii="Times New Roman" w:hAnsi="Times New Roman" w:cs="Times New Roman"/>
                <w:b/>
                <w:bCs/>
                <w:lang w:val="en-GB"/>
              </w:rPr>
            </w:pPr>
          </w:p>
          <w:p w14:paraId="795E03AC" w14:textId="77777777" w:rsidR="00BC5A38" w:rsidRPr="00DB4A54" w:rsidRDefault="00BC5A38" w:rsidP="0021651B">
            <w:pPr>
              <w:spacing w:after="0" w:line="240" w:lineRule="auto"/>
              <w:rPr>
                <w:rFonts w:ascii="Times New Roman" w:hAnsi="Times New Roman" w:cs="Times New Roman"/>
                <w:b/>
                <w:bCs/>
                <w:lang w:val="en-GB"/>
              </w:rPr>
            </w:pPr>
          </w:p>
          <w:p w14:paraId="25D446DC" w14:textId="77777777" w:rsidR="00BC5A38" w:rsidRPr="00DB4A54" w:rsidRDefault="00BC5A38" w:rsidP="0021651B">
            <w:pPr>
              <w:spacing w:after="0" w:line="240" w:lineRule="auto"/>
              <w:rPr>
                <w:rFonts w:ascii="Times New Roman" w:hAnsi="Times New Roman" w:cs="Times New Roman"/>
                <w:b/>
                <w:bCs/>
                <w:lang w:val="en-GB"/>
              </w:rPr>
            </w:pPr>
          </w:p>
          <w:p w14:paraId="6D140EAC" w14:textId="77777777" w:rsidR="00BC5A38" w:rsidRPr="00DB4A54" w:rsidRDefault="00BC5A38" w:rsidP="0021651B">
            <w:pPr>
              <w:spacing w:after="0" w:line="240" w:lineRule="auto"/>
              <w:rPr>
                <w:rFonts w:ascii="Times New Roman" w:hAnsi="Times New Roman" w:cs="Times New Roman"/>
                <w:b/>
                <w:bCs/>
                <w:lang w:val="en-GB"/>
              </w:rPr>
            </w:pPr>
          </w:p>
          <w:p w14:paraId="1E740096" w14:textId="77777777" w:rsidR="00BC5A38" w:rsidRPr="00DB4A54" w:rsidRDefault="00BC5A38" w:rsidP="0021651B">
            <w:pPr>
              <w:spacing w:after="0" w:line="240" w:lineRule="auto"/>
              <w:rPr>
                <w:rFonts w:ascii="Times New Roman" w:hAnsi="Times New Roman" w:cs="Times New Roman"/>
                <w:b/>
                <w:bCs/>
                <w:lang w:val="en-GB"/>
              </w:rPr>
            </w:pPr>
          </w:p>
          <w:p w14:paraId="3F5ED660" w14:textId="77777777" w:rsidR="00BC5A38" w:rsidRPr="00DB4A54" w:rsidRDefault="00BC5A38" w:rsidP="0021651B">
            <w:pPr>
              <w:spacing w:after="0" w:line="240" w:lineRule="auto"/>
              <w:rPr>
                <w:rFonts w:ascii="Times New Roman" w:hAnsi="Times New Roman" w:cs="Times New Roman"/>
                <w:b/>
                <w:bCs/>
                <w:lang w:val="en-GB"/>
              </w:rPr>
            </w:pPr>
          </w:p>
          <w:p w14:paraId="6CF08117" w14:textId="77777777" w:rsidR="00BC5A38" w:rsidRPr="00DB4A54" w:rsidRDefault="00BC5A38" w:rsidP="0021651B">
            <w:pPr>
              <w:spacing w:after="0" w:line="240" w:lineRule="auto"/>
              <w:rPr>
                <w:rFonts w:ascii="Times New Roman" w:hAnsi="Times New Roman" w:cs="Times New Roman"/>
                <w:b/>
                <w:bCs/>
                <w:lang w:val="en-GB"/>
              </w:rPr>
            </w:pPr>
          </w:p>
          <w:p w14:paraId="38730EC3" w14:textId="77777777" w:rsidR="00BC5A38" w:rsidRPr="00DB4A54" w:rsidRDefault="00BC5A38" w:rsidP="0021651B">
            <w:pPr>
              <w:spacing w:after="0" w:line="240" w:lineRule="auto"/>
              <w:rPr>
                <w:rFonts w:ascii="Times New Roman" w:hAnsi="Times New Roman" w:cs="Times New Roman"/>
                <w:b/>
                <w:bCs/>
                <w:lang w:val="en-GB"/>
              </w:rPr>
            </w:pPr>
          </w:p>
          <w:p w14:paraId="38BFAFC2" w14:textId="77777777" w:rsidR="00291839" w:rsidRPr="00DB4A54" w:rsidRDefault="00291839" w:rsidP="0021651B">
            <w:pPr>
              <w:spacing w:after="0" w:line="240" w:lineRule="auto"/>
              <w:rPr>
                <w:rFonts w:ascii="Times New Roman" w:hAnsi="Times New Roman" w:cs="Times New Roman"/>
                <w:b/>
                <w:bCs/>
                <w:lang w:val="en-GB"/>
              </w:rPr>
            </w:pPr>
          </w:p>
          <w:p w14:paraId="53601701" w14:textId="77777777" w:rsidR="00291839" w:rsidRPr="00DB4A54" w:rsidRDefault="00291839" w:rsidP="0021651B">
            <w:pPr>
              <w:spacing w:after="0" w:line="240" w:lineRule="auto"/>
              <w:rPr>
                <w:rFonts w:ascii="Times New Roman" w:hAnsi="Times New Roman" w:cs="Times New Roman"/>
                <w:b/>
                <w:bCs/>
                <w:lang w:val="en-GB"/>
              </w:rPr>
            </w:pPr>
          </w:p>
          <w:p w14:paraId="71091FB8" w14:textId="77777777" w:rsidR="00291839" w:rsidRPr="00DB4A54" w:rsidRDefault="00291839" w:rsidP="0021651B">
            <w:pPr>
              <w:spacing w:after="0" w:line="240" w:lineRule="auto"/>
              <w:rPr>
                <w:rFonts w:ascii="Times New Roman" w:hAnsi="Times New Roman" w:cs="Times New Roman"/>
                <w:b/>
                <w:bCs/>
                <w:lang w:val="en-GB"/>
              </w:rPr>
            </w:pPr>
          </w:p>
          <w:p w14:paraId="1934D85B" w14:textId="77777777" w:rsidR="00291839" w:rsidRPr="00DB4A54" w:rsidRDefault="00291839" w:rsidP="0021651B">
            <w:pPr>
              <w:spacing w:after="0" w:line="240" w:lineRule="auto"/>
              <w:rPr>
                <w:rFonts w:ascii="Times New Roman" w:hAnsi="Times New Roman" w:cs="Times New Roman"/>
                <w:b/>
                <w:bCs/>
                <w:lang w:val="en-GB"/>
              </w:rPr>
            </w:pPr>
          </w:p>
          <w:p w14:paraId="55602D6D" w14:textId="77777777" w:rsidR="00291839" w:rsidRPr="00DB4A54" w:rsidRDefault="00291839" w:rsidP="0021651B">
            <w:pPr>
              <w:spacing w:after="0" w:line="240" w:lineRule="auto"/>
              <w:rPr>
                <w:rFonts w:ascii="Times New Roman" w:hAnsi="Times New Roman" w:cs="Times New Roman"/>
                <w:b/>
                <w:bCs/>
                <w:lang w:val="en-GB"/>
              </w:rPr>
            </w:pPr>
          </w:p>
          <w:p w14:paraId="6AA9B19A" w14:textId="77777777" w:rsidR="00291839" w:rsidRPr="00DB4A54" w:rsidRDefault="00291839" w:rsidP="0021651B">
            <w:pPr>
              <w:spacing w:after="0" w:line="240" w:lineRule="auto"/>
              <w:rPr>
                <w:rFonts w:ascii="Times New Roman" w:hAnsi="Times New Roman" w:cs="Times New Roman"/>
                <w:b/>
                <w:bCs/>
                <w:lang w:val="en-GB"/>
              </w:rPr>
            </w:pPr>
          </w:p>
          <w:p w14:paraId="6520823B" w14:textId="77777777" w:rsidR="00291839" w:rsidRPr="00DB4A54" w:rsidRDefault="00291839" w:rsidP="0021651B">
            <w:pPr>
              <w:spacing w:after="0" w:line="240" w:lineRule="auto"/>
              <w:rPr>
                <w:rFonts w:ascii="Times New Roman" w:hAnsi="Times New Roman" w:cs="Times New Roman"/>
                <w:b/>
                <w:bCs/>
                <w:lang w:val="en-GB"/>
              </w:rPr>
            </w:pPr>
          </w:p>
          <w:p w14:paraId="0EE40C6C" w14:textId="77777777" w:rsidR="00291839" w:rsidRPr="00DB4A54" w:rsidRDefault="00291839" w:rsidP="0021651B">
            <w:pPr>
              <w:spacing w:after="0" w:line="240" w:lineRule="auto"/>
              <w:rPr>
                <w:rFonts w:ascii="Times New Roman" w:hAnsi="Times New Roman" w:cs="Times New Roman"/>
                <w:b/>
                <w:bCs/>
                <w:lang w:val="en-GB"/>
              </w:rPr>
            </w:pPr>
          </w:p>
          <w:p w14:paraId="4382969A" w14:textId="77777777" w:rsidR="00291839" w:rsidRPr="00DB4A54" w:rsidRDefault="00291839" w:rsidP="0021651B">
            <w:pPr>
              <w:spacing w:after="0" w:line="240" w:lineRule="auto"/>
              <w:rPr>
                <w:rFonts w:ascii="Times New Roman" w:hAnsi="Times New Roman" w:cs="Times New Roman"/>
                <w:b/>
                <w:bCs/>
                <w:lang w:val="en-GB"/>
              </w:rPr>
            </w:pPr>
          </w:p>
          <w:p w14:paraId="23329298" w14:textId="77777777" w:rsidR="00291839" w:rsidRPr="00DB4A54" w:rsidRDefault="00291839" w:rsidP="0021651B">
            <w:pPr>
              <w:spacing w:after="0" w:line="240" w:lineRule="auto"/>
              <w:rPr>
                <w:rFonts w:ascii="Times New Roman" w:hAnsi="Times New Roman" w:cs="Times New Roman"/>
                <w:b/>
                <w:bCs/>
                <w:lang w:val="en-GB"/>
              </w:rPr>
            </w:pPr>
          </w:p>
          <w:p w14:paraId="2659DC26" w14:textId="77777777" w:rsidR="00291839" w:rsidRPr="00DB4A54" w:rsidRDefault="00291839" w:rsidP="0021651B">
            <w:pPr>
              <w:spacing w:after="0" w:line="240" w:lineRule="auto"/>
              <w:rPr>
                <w:rFonts w:ascii="Times New Roman" w:hAnsi="Times New Roman" w:cs="Times New Roman"/>
                <w:b/>
                <w:bCs/>
                <w:lang w:val="en-GB"/>
              </w:rPr>
            </w:pPr>
          </w:p>
          <w:p w14:paraId="1FF29ABB" w14:textId="77777777" w:rsidR="00727C0A" w:rsidRPr="00DB4A54" w:rsidRDefault="00727C0A" w:rsidP="0021651B">
            <w:pPr>
              <w:spacing w:after="0" w:line="240" w:lineRule="auto"/>
              <w:rPr>
                <w:rFonts w:ascii="Times New Roman" w:hAnsi="Times New Roman" w:cs="Times New Roman"/>
                <w:b/>
                <w:bCs/>
                <w:lang w:val="en-GB"/>
              </w:rPr>
            </w:pPr>
          </w:p>
          <w:p w14:paraId="5FDF6BA1" w14:textId="77777777" w:rsidR="00D767AC" w:rsidRDefault="00D767AC" w:rsidP="0021651B">
            <w:pPr>
              <w:spacing w:after="0" w:line="240" w:lineRule="auto"/>
              <w:rPr>
                <w:rFonts w:ascii="Times New Roman" w:hAnsi="Times New Roman" w:cs="Times New Roman"/>
                <w:b/>
                <w:bCs/>
                <w:lang w:val="en-GB"/>
              </w:rPr>
            </w:pPr>
          </w:p>
          <w:p w14:paraId="00CB848B" w14:textId="77777777" w:rsidR="00C8082E" w:rsidRDefault="00C8082E" w:rsidP="0021651B">
            <w:pPr>
              <w:spacing w:after="0" w:line="240" w:lineRule="auto"/>
              <w:rPr>
                <w:rFonts w:ascii="Times New Roman" w:hAnsi="Times New Roman" w:cs="Times New Roman"/>
                <w:b/>
                <w:bCs/>
                <w:lang w:val="en-GB"/>
              </w:rPr>
            </w:pPr>
          </w:p>
          <w:p w14:paraId="30AB382F" w14:textId="77777777" w:rsidR="00C8082E" w:rsidRDefault="00C8082E" w:rsidP="0021651B">
            <w:pPr>
              <w:spacing w:after="0" w:line="240" w:lineRule="auto"/>
              <w:rPr>
                <w:rFonts w:ascii="Times New Roman" w:hAnsi="Times New Roman" w:cs="Times New Roman"/>
                <w:b/>
                <w:bCs/>
                <w:lang w:val="en-GB"/>
              </w:rPr>
            </w:pPr>
          </w:p>
          <w:p w14:paraId="597A0594" w14:textId="77777777" w:rsidR="00C8082E" w:rsidRDefault="00C8082E" w:rsidP="0021651B">
            <w:pPr>
              <w:spacing w:after="0" w:line="240" w:lineRule="auto"/>
              <w:rPr>
                <w:rFonts w:ascii="Times New Roman" w:hAnsi="Times New Roman" w:cs="Times New Roman"/>
                <w:b/>
                <w:bCs/>
                <w:lang w:val="en-GB"/>
              </w:rPr>
            </w:pPr>
          </w:p>
          <w:p w14:paraId="0C118086" w14:textId="77777777" w:rsidR="00C8082E" w:rsidRDefault="00C8082E" w:rsidP="0021651B">
            <w:pPr>
              <w:spacing w:after="0" w:line="240" w:lineRule="auto"/>
              <w:rPr>
                <w:rFonts w:ascii="Times New Roman" w:hAnsi="Times New Roman" w:cs="Times New Roman"/>
                <w:b/>
                <w:bCs/>
                <w:lang w:val="en-GB"/>
              </w:rPr>
            </w:pPr>
          </w:p>
          <w:p w14:paraId="1564B6C8" w14:textId="72BAA4B9" w:rsidR="003A1113" w:rsidRPr="00DB4A54" w:rsidRDefault="003A1113" w:rsidP="0021651B">
            <w:pPr>
              <w:spacing w:after="0" w:line="240" w:lineRule="auto"/>
              <w:rPr>
                <w:rFonts w:ascii="Times New Roman" w:hAnsi="Times New Roman" w:cs="Times New Roman"/>
                <w:b/>
                <w:bCs/>
                <w:lang w:val="en-GB"/>
              </w:rPr>
            </w:pPr>
            <w:r w:rsidRPr="00DB4A54">
              <w:rPr>
                <w:rFonts w:ascii="Times New Roman" w:hAnsi="Times New Roman" w:cs="Times New Roman"/>
                <w:b/>
                <w:bCs/>
                <w:lang w:val="en-GB"/>
              </w:rPr>
              <w:t>Art. 1</w:t>
            </w:r>
            <w:r w:rsidR="00291839" w:rsidRPr="00DB4A54">
              <w:rPr>
                <w:rFonts w:ascii="Times New Roman" w:hAnsi="Times New Roman" w:cs="Times New Roman"/>
                <w:b/>
                <w:bCs/>
                <w:lang w:val="en-GB"/>
              </w:rPr>
              <w:t>2</w:t>
            </w:r>
          </w:p>
          <w:p w14:paraId="098C8ECB" w14:textId="77777777" w:rsidR="00BD5896" w:rsidRPr="00DB4A54" w:rsidRDefault="00BD5896" w:rsidP="0021651B">
            <w:pPr>
              <w:spacing w:after="0" w:line="240" w:lineRule="auto"/>
              <w:rPr>
                <w:rFonts w:ascii="Times New Roman" w:hAnsi="Times New Roman" w:cs="Times New Roman"/>
                <w:b/>
                <w:bCs/>
                <w:lang w:val="en-GB"/>
              </w:rPr>
            </w:pPr>
          </w:p>
          <w:p w14:paraId="18E1027B" w14:textId="77777777" w:rsidR="00BD5896" w:rsidRPr="00DB4A54" w:rsidRDefault="00BD5896" w:rsidP="0021651B">
            <w:pPr>
              <w:spacing w:after="0" w:line="240" w:lineRule="auto"/>
              <w:rPr>
                <w:rFonts w:ascii="Times New Roman" w:hAnsi="Times New Roman" w:cs="Times New Roman"/>
                <w:b/>
                <w:bCs/>
                <w:lang w:val="en-GB"/>
              </w:rPr>
            </w:pPr>
          </w:p>
          <w:p w14:paraId="3D4D37A1" w14:textId="77777777" w:rsidR="00BD5896" w:rsidRPr="00DB4A54" w:rsidRDefault="00BD5896" w:rsidP="0021651B">
            <w:pPr>
              <w:spacing w:after="0" w:line="240" w:lineRule="auto"/>
              <w:rPr>
                <w:rFonts w:ascii="Times New Roman" w:hAnsi="Times New Roman" w:cs="Times New Roman"/>
                <w:b/>
                <w:bCs/>
                <w:lang w:val="en-GB"/>
              </w:rPr>
            </w:pPr>
          </w:p>
          <w:p w14:paraId="22BC93B9" w14:textId="77777777" w:rsidR="00BD5896" w:rsidRPr="00DB4A54" w:rsidRDefault="00BD5896" w:rsidP="0021651B">
            <w:pPr>
              <w:spacing w:after="0" w:line="240" w:lineRule="auto"/>
              <w:rPr>
                <w:rFonts w:ascii="Times New Roman" w:hAnsi="Times New Roman" w:cs="Times New Roman"/>
                <w:b/>
                <w:bCs/>
                <w:lang w:val="en-GB"/>
              </w:rPr>
            </w:pPr>
          </w:p>
          <w:p w14:paraId="63DB5552" w14:textId="77777777" w:rsidR="00BD5896" w:rsidRPr="00DB4A54" w:rsidRDefault="00BD5896" w:rsidP="0021651B">
            <w:pPr>
              <w:spacing w:after="0" w:line="240" w:lineRule="auto"/>
              <w:rPr>
                <w:rFonts w:ascii="Times New Roman" w:hAnsi="Times New Roman" w:cs="Times New Roman"/>
                <w:b/>
                <w:bCs/>
                <w:lang w:val="en-GB"/>
              </w:rPr>
            </w:pPr>
          </w:p>
          <w:p w14:paraId="73578DA4" w14:textId="77777777" w:rsidR="00BD5896" w:rsidRPr="00DB4A54" w:rsidRDefault="00BD5896" w:rsidP="0021651B">
            <w:pPr>
              <w:spacing w:after="0" w:line="240" w:lineRule="auto"/>
              <w:rPr>
                <w:rFonts w:ascii="Times New Roman" w:hAnsi="Times New Roman" w:cs="Times New Roman"/>
                <w:b/>
                <w:bCs/>
                <w:lang w:val="en-GB"/>
              </w:rPr>
            </w:pPr>
          </w:p>
          <w:p w14:paraId="71BEE34C" w14:textId="77777777" w:rsidR="00BD5896" w:rsidRPr="00DB4A54" w:rsidRDefault="00BD5896" w:rsidP="0021651B">
            <w:pPr>
              <w:spacing w:after="0" w:line="240" w:lineRule="auto"/>
              <w:rPr>
                <w:rFonts w:ascii="Times New Roman" w:hAnsi="Times New Roman" w:cs="Times New Roman"/>
                <w:b/>
                <w:bCs/>
                <w:lang w:val="en-GB"/>
              </w:rPr>
            </w:pPr>
          </w:p>
          <w:p w14:paraId="28D875CE" w14:textId="77777777" w:rsidR="00BD5896" w:rsidRPr="00DB4A54" w:rsidRDefault="00BD5896" w:rsidP="0021651B">
            <w:pPr>
              <w:spacing w:after="0" w:line="240" w:lineRule="auto"/>
              <w:rPr>
                <w:rFonts w:ascii="Times New Roman" w:hAnsi="Times New Roman" w:cs="Times New Roman"/>
                <w:b/>
                <w:bCs/>
                <w:lang w:val="en-GB"/>
              </w:rPr>
            </w:pPr>
          </w:p>
          <w:p w14:paraId="1F4C3A73" w14:textId="77777777" w:rsidR="00BD5896" w:rsidRPr="00DB4A54" w:rsidRDefault="00BD5896" w:rsidP="0021651B">
            <w:pPr>
              <w:spacing w:after="0" w:line="240" w:lineRule="auto"/>
              <w:rPr>
                <w:rFonts w:ascii="Times New Roman" w:hAnsi="Times New Roman" w:cs="Times New Roman"/>
                <w:b/>
                <w:bCs/>
                <w:lang w:val="en-GB"/>
              </w:rPr>
            </w:pPr>
          </w:p>
          <w:p w14:paraId="07F636F3" w14:textId="77777777" w:rsidR="00BD5896" w:rsidRPr="00DB4A54" w:rsidRDefault="00BD5896" w:rsidP="0021651B">
            <w:pPr>
              <w:spacing w:after="0" w:line="240" w:lineRule="auto"/>
              <w:rPr>
                <w:rFonts w:ascii="Times New Roman" w:hAnsi="Times New Roman" w:cs="Times New Roman"/>
                <w:b/>
                <w:bCs/>
                <w:lang w:val="en-GB"/>
              </w:rPr>
            </w:pPr>
          </w:p>
          <w:p w14:paraId="1801BB54" w14:textId="77777777" w:rsidR="00BD5896" w:rsidRPr="00DB4A54" w:rsidRDefault="00BD5896" w:rsidP="0021651B">
            <w:pPr>
              <w:spacing w:after="0" w:line="240" w:lineRule="auto"/>
              <w:rPr>
                <w:rFonts w:ascii="Times New Roman" w:hAnsi="Times New Roman" w:cs="Times New Roman"/>
                <w:b/>
                <w:bCs/>
                <w:lang w:val="en-GB"/>
              </w:rPr>
            </w:pPr>
          </w:p>
          <w:p w14:paraId="5C6EF9BE" w14:textId="77777777" w:rsidR="00BD5896" w:rsidRPr="00DB4A54" w:rsidRDefault="00BD5896" w:rsidP="0021651B">
            <w:pPr>
              <w:spacing w:after="0" w:line="240" w:lineRule="auto"/>
              <w:rPr>
                <w:rFonts w:ascii="Times New Roman" w:hAnsi="Times New Roman" w:cs="Times New Roman"/>
                <w:b/>
                <w:bCs/>
                <w:lang w:val="en-GB"/>
              </w:rPr>
            </w:pPr>
          </w:p>
          <w:p w14:paraId="64B4CB0C" w14:textId="77777777" w:rsidR="00BD5896" w:rsidRPr="00DB4A54" w:rsidRDefault="00BD5896" w:rsidP="0021651B">
            <w:pPr>
              <w:spacing w:after="0" w:line="240" w:lineRule="auto"/>
              <w:rPr>
                <w:rFonts w:ascii="Times New Roman" w:hAnsi="Times New Roman" w:cs="Times New Roman"/>
                <w:b/>
                <w:bCs/>
                <w:lang w:val="en-GB"/>
              </w:rPr>
            </w:pPr>
          </w:p>
          <w:p w14:paraId="215253DC" w14:textId="77777777" w:rsidR="00BD5896" w:rsidRPr="00DB4A54" w:rsidRDefault="00BD5896" w:rsidP="0021651B">
            <w:pPr>
              <w:spacing w:after="0" w:line="240" w:lineRule="auto"/>
              <w:rPr>
                <w:rFonts w:ascii="Times New Roman" w:hAnsi="Times New Roman" w:cs="Times New Roman"/>
                <w:b/>
                <w:bCs/>
                <w:lang w:val="en-GB"/>
              </w:rPr>
            </w:pPr>
          </w:p>
          <w:p w14:paraId="21F66E19" w14:textId="77777777" w:rsidR="00BD5896" w:rsidRPr="00DB4A54" w:rsidRDefault="00BD5896" w:rsidP="0021651B">
            <w:pPr>
              <w:spacing w:after="0" w:line="240" w:lineRule="auto"/>
              <w:rPr>
                <w:rFonts w:ascii="Times New Roman" w:hAnsi="Times New Roman" w:cs="Times New Roman"/>
                <w:b/>
                <w:bCs/>
                <w:lang w:val="en-GB"/>
              </w:rPr>
            </w:pPr>
          </w:p>
          <w:p w14:paraId="0DD3BAF3" w14:textId="77777777" w:rsidR="00BD5896" w:rsidRPr="00DB4A54" w:rsidRDefault="00BD5896" w:rsidP="0021651B">
            <w:pPr>
              <w:spacing w:after="0" w:line="240" w:lineRule="auto"/>
              <w:rPr>
                <w:rFonts w:ascii="Times New Roman" w:hAnsi="Times New Roman" w:cs="Times New Roman"/>
                <w:b/>
                <w:bCs/>
                <w:lang w:val="en-GB"/>
              </w:rPr>
            </w:pPr>
          </w:p>
          <w:p w14:paraId="3A84B244" w14:textId="77777777" w:rsidR="00BD5896" w:rsidRPr="00DB4A54" w:rsidRDefault="00BD5896" w:rsidP="0021651B">
            <w:pPr>
              <w:spacing w:after="0" w:line="240" w:lineRule="auto"/>
              <w:rPr>
                <w:rFonts w:ascii="Times New Roman" w:hAnsi="Times New Roman" w:cs="Times New Roman"/>
                <w:b/>
                <w:bCs/>
                <w:lang w:val="en-GB"/>
              </w:rPr>
            </w:pPr>
          </w:p>
          <w:p w14:paraId="137F623A" w14:textId="77777777" w:rsidR="00BD5896" w:rsidRPr="00DB4A54" w:rsidRDefault="00BD5896" w:rsidP="0021651B">
            <w:pPr>
              <w:spacing w:after="0" w:line="240" w:lineRule="auto"/>
              <w:rPr>
                <w:rFonts w:ascii="Times New Roman" w:hAnsi="Times New Roman" w:cs="Times New Roman"/>
                <w:b/>
                <w:bCs/>
                <w:lang w:val="en-GB"/>
              </w:rPr>
            </w:pPr>
          </w:p>
          <w:p w14:paraId="16EF149A" w14:textId="77777777" w:rsidR="00BD5896" w:rsidRPr="00DB4A54" w:rsidRDefault="00BD5896" w:rsidP="0021651B">
            <w:pPr>
              <w:spacing w:after="0" w:line="240" w:lineRule="auto"/>
              <w:rPr>
                <w:rFonts w:ascii="Times New Roman" w:hAnsi="Times New Roman" w:cs="Times New Roman"/>
                <w:b/>
                <w:bCs/>
                <w:lang w:val="en-GB"/>
              </w:rPr>
            </w:pPr>
          </w:p>
          <w:p w14:paraId="3A319117" w14:textId="77777777" w:rsidR="00BD5896" w:rsidRPr="00DB4A54" w:rsidRDefault="00BD5896" w:rsidP="0021651B">
            <w:pPr>
              <w:spacing w:after="0" w:line="240" w:lineRule="auto"/>
              <w:rPr>
                <w:rFonts w:ascii="Times New Roman" w:hAnsi="Times New Roman" w:cs="Times New Roman"/>
                <w:b/>
                <w:bCs/>
                <w:lang w:val="en-GB"/>
              </w:rPr>
            </w:pPr>
          </w:p>
          <w:p w14:paraId="53D53E1C" w14:textId="77777777" w:rsidR="00BD5896" w:rsidRPr="00DB4A54" w:rsidRDefault="00BD5896" w:rsidP="0021651B">
            <w:pPr>
              <w:spacing w:after="0" w:line="240" w:lineRule="auto"/>
              <w:rPr>
                <w:rFonts w:ascii="Times New Roman" w:hAnsi="Times New Roman" w:cs="Times New Roman"/>
                <w:b/>
                <w:bCs/>
                <w:lang w:val="en-GB"/>
              </w:rPr>
            </w:pPr>
          </w:p>
          <w:p w14:paraId="7D8A741E" w14:textId="77777777" w:rsidR="00BD5896" w:rsidRPr="00DB4A54" w:rsidRDefault="00BD5896" w:rsidP="0021651B">
            <w:pPr>
              <w:spacing w:after="0" w:line="240" w:lineRule="auto"/>
              <w:rPr>
                <w:rFonts w:ascii="Times New Roman" w:hAnsi="Times New Roman" w:cs="Times New Roman"/>
                <w:b/>
                <w:bCs/>
                <w:lang w:val="en-GB"/>
              </w:rPr>
            </w:pPr>
          </w:p>
          <w:p w14:paraId="3EC003FF" w14:textId="77777777" w:rsidR="00BD5896" w:rsidRPr="00DB4A54" w:rsidRDefault="00BD5896" w:rsidP="0021651B">
            <w:pPr>
              <w:spacing w:after="0" w:line="240" w:lineRule="auto"/>
              <w:rPr>
                <w:rFonts w:ascii="Times New Roman" w:hAnsi="Times New Roman" w:cs="Times New Roman"/>
                <w:b/>
                <w:bCs/>
                <w:lang w:val="en-GB"/>
              </w:rPr>
            </w:pPr>
          </w:p>
          <w:p w14:paraId="52F45CCA" w14:textId="77777777" w:rsidR="00BD5896" w:rsidRPr="00DB4A54" w:rsidRDefault="00BD5896" w:rsidP="0021651B">
            <w:pPr>
              <w:spacing w:after="0" w:line="240" w:lineRule="auto"/>
              <w:rPr>
                <w:rFonts w:ascii="Times New Roman" w:hAnsi="Times New Roman" w:cs="Times New Roman"/>
                <w:b/>
                <w:bCs/>
                <w:lang w:val="en-GB"/>
              </w:rPr>
            </w:pPr>
          </w:p>
          <w:p w14:paraId="0ACBB42E" w14:textId="77777777" w:rsidR="00BD5896" w:rsidRPr="00DB4A54" w:rsidRDefault="00BD5896" w:rsidP="0021651B">
            <w:pPr>
              <w:spacing w:after="0" w:line="240" w:lineRule="auto"/>
              <w:rPr>
                <w:rFonts w:ascii="Times New Roman" w:hAnsi="Times New Roman" w:cs="Times New Roman"/>
                <w:b/>
                <w:bCs/>
                <w:lang w:val="en-GB"/>
              </w:rPr>
            </w:pPr>
          </w:p>
          <w:p w14:paraId="0ED9693B" w14:textId="77777777" w:rsidR="00BC5A38" w:rsidRPr="00DB4A54" w:rsidRDefault="00BC5A38" w:rsidP="0021651B">
            <w:pPr>
              <w:spacing w:after="0" w:line="240" w:lineRule="auto"/>
              <w:rPr>
                <w:rFonts w:ascii="Times New Roman" w:hAnsi="Times New Roman" w:cs="Times New Roman"/>
                <w:b/>
                <w:bCs/>
                <w:lang w:val="en-GB"/>
              </w:rPr>
            </w:pPr>
          </w:p>
          <w:p w14:paraId="2A4C4610" w14:textId="77777777" w:rsidR="00BC5A38" w:rsidRPr="00DB4A54" w:rsidRDefault="00BC5A38" w:rsidP="0021651B">
            <w:pPr>
              <w:spacing w:after="0" w:line="240" w:lineRule="auto"/>
              <w:rPr>
                <w:rFonts w:ascii="Times New Roman" w:hAnsi="Times New Roman" w:cs="Times New Roman"/>
                <w:b/>
                <w:bCs/>
                <w:lang w:val="en-GB"/>
              </w:rPr>
            </w:pPr>
          </w:p>
          <w:p w14:paraId="70FFA3D5" w14:textId="77777777" w:rsidR="00BC5A38" w:rsidRPr="00DB4A54" w:rsidRDefault="00BC5A38" w:rsidP="0021651B">
            <w:pPr>
              <w:spacing w:after="0" w:line="240" w:lineRule="auto"/>
              <w:rPr>
                <w:rFonts w:ascii="Times New Roman" w:hAnsi="Times New Roman" w:cs="Times New Roman"/>
                <w:b/>
                <w:bCs/>
                <w:lang w:val="en-GB"/>
              </w:rPr>
            </w:pPr>
          </w:p>
          <w:p w14:paraId="32A74B04" w14:textId="77777777" w:rsidR="00BC5A38" w:rsidRPr="00DB4A54" w:rsidRDefault="00BC5A38" w:rsidP="0021651B">
            <w:pPr>
              <w:spacing w:after="0" w:line="240" w:lineRule="auto"/>
              <w:rPr>
                <w:rFonts w:ascii="Times New Roman" w:hAnsi="Times New Roman" w:cs="Times New Roman"/>
                <w:b/>
                <w:bCs/>
                <w:lang w:val="en-GB"/>
              </w:rPr>
            </w:pPr>
          </w:p>
          <w:p w14:paraId="2B7AD0C6" w14:textId="77777777" w:rsidR="00BC5A38" w:rsidRPr="00DB4A54" w:rsidRDefault="00BC5A38" w:rsidP="0021651B">
            <w:pPr>
              <w:spacing w:after="0" w:line="240" w:lineRule="auto"/>
              <w:rPr>
                <w:rFonts w:ascii="Times New Roman" w:hAnsi="Times New Roman" w:cs="Times New Roman"/>
                <w:b/>
                <w:bCs/>
                <w:lang w:val="en-GB"/>
              </w:rPr>
            </w:pPr>
          </w:p>
          <w:p w14:paraId="43DD0BD7" w14:textId="77777777" w:rsidR="00BC5A38" w:rsidRPr="00DB4A54" w:rsidRDefault="00BC5A38" w:rsidP="0021651B">
            <w:pPr>
              <w:spacing w:after="0" w:line="240" w:lineRule="auto"/>
              <w:rPr>
                <w:rFonts w:ascii="Times New Roman" w:hAnsi="Times New Roman" w:cs="Times New Roman"/>
                <w:b/>
                <w:bCs/>
                <w:lang w:val="en-GB"/>
              </w:rPr>
            </w:pPr>
          </w:p>
          <w:p w14:paraId="58E58F8B" w14:textId="77777777" w:rsidR="00BC5A38" w:rsidRPr="00DB4A54" w:rsidRDefault="00BC5A38" w:rsidP="0021651B">
            <w:pPr>
              <w:spacing w:after="0" w:line="240" w:lineRule="auto"/>
              <w:rPr>
                <w:rFonts w:ascii="Times New Roman" w:hAnsi="Times New Roman" w:cs="Times New Roman"/>
                <w:b/>
                <w:bCs/>
                <w:lang w:val="en-GB"/>
              </w:rPr>
            </w:pPr>
          </w:p>
          <w:p w14:paraId="6F7880B6" w14:textId="77777777" w:rsidR="00BC5A38" w:rsidRPr="00DB4A54" w:rsidRDefault="00BC5A38" w:rsidP="0021651B">
            <w:pPr>
              <w:spacing w:after="0" w:line="240" w:lineRule="auto"/>
              <w:rPr>
                <w:rFonts w:ascii="Times New Roman" w:hAnsi="Times New Roman" w:cs="Times New Roman"/>
                <w:b/>
                <w:bCs/>
                <w:lang w:val="en-GB"/>
              </w:rPr>
            </w:pPr>
          </w:p>
          <w:p w14:paraId="6D861D31" w14:textId="77777777" w:rsidR="00BC5A38" w:rsidRPr="00DB4A54" w:rsidRDefault="00BC5A38" w:rsidP="0021651B">
            <w:pPr>
              <w:spacing w:after="0" w:line="240" w:lineRule="auto"/>
              <w:rPr>
                <w:rFonts w:ascii="Times New Roman" w:hAnsi="Times New Roman" w:cs="Times New Roman"/>
                <w:b/>
                <w:bCs/>
                <w:lang w:val="en-GB"/>
              </w:rPr>
            </w:pPr>
          </w:p>
          <w:p w14:paraId="1856D638" w14:textId="77777777" w:rsidR="00BC5A38" w:rsidRPr="00DB4A54" w:rsidRDefault="00BC5A38" w:rsidP="0021651B">
            <w:pPr>
              <w:spacing w:after="0" w:line="240" w:lineRule="auto"/>
              <w:rPr>
                <w:rFonts w:ascii="Times New Roman" w:hAnsi="Times New Roman" w:cs="Times New Roman"/>
                <w:b/>
                <w:bCs/>
                <w:lang w:val="en-GB"/>
              </w:rPr>
            </w:pPr>
          </w:p>
          <w:p w14:paraId="79459E99" w14:textId="77777777" w:rsidR="00BC5A38" w:rsidRPr="00DB4A54" w:rsidRDefault="00BC5A38" w:rsidP="0021651B">
            <w:pPr>
              <w:spacing w:after="0" w:line="240" w:lineRule="auto"/>
              <w:rPr>
                <w:rFonts w:ascii="Times New Roman" w:hAnsi="Times New Roman" w:cs="Times New Roman"/>
                <w:b/>
                <w:bCs/>
                <w:lang w:val="en-GB"/>
              </w:rPr>
            </w:pPr>
          </w:p>
          <w:p w14:paraId="4C86EE40" w14:textId="77777777" w:rsidR="00BC5A38" w:rsidRPr="00DB4A54" w:rsidRDefault="00BC5A38" w:rsidP="0021651B">
            <w:pPr>
              <w:spacing w:after="0" w:line="240" w:lineRule="auto"/>
              <w:rPr>
                <w:rFonts w:ascii="Times New Roman" w:hAnsi="Times New Roman" w:cs="Times New Roman"/>
                <w:b/>
                <w:bCs/>
                <w:lang w:val="en-GB"/>
              </w:rPr>
            </w:pPr>
          </w:p>
          <w:p w14:paraId="0D7EA534" w14:textId="77777777" w:rsidR="00BC5A38" w:rsidRPr="00DB4A54" w:rsidDel="0054052E" w:rsidRDefault="00BC5A38" w:rsidP="0021651B">
            <w:pPr>
              <w:spacing w:after="0" w:line="240" w:lineRule="auto"/>
              <w:rPr>
                <w:del w:id="80" w:author="Kossakowska Magdalena" w:date="2025-06-05T08:47:00Z" w16du:dateUtc="2025-06-05T06:47:00Z"/>
                <w:rFonts w:ascii="Times New Roman" w:hAnsi="Times New Roman" w:cs="Times New Roman"/>
                <w:b/>
                <w:bCs/>
                <w:lang w:val="en-GB"/>
              </w:rPr>
            </w:pPr>
          </w:p>
          <w:p w14:paraId="05342E48" w14:textId="6E8DC2AC" w:rsidR="00BA0F21" w:rsidRPr="00DB4A54" w:rsidRDefault="00BA0F21" w:rsidP="0021651B">
            <w:pPr>
              <w:spacing w:after="0" w:line="240" w:lineRule="auto"/>
              <w:rPr>
                <w:rFonts w:ascii="Times New Roman" w:hAnsi="Times New Roman" w:cs="Times New Roman"/>
                <w:b/>
                <w:bCs/>
                <w:lang w:val="en-GB"/>
              </w:rPr>
            </w:pPr>
            <w:r w:rsidRPr="00DB4A54">
              <w:rPr>
                <w:rFonts w:ascii="Times New Roman" w:hAnsi="Times New Roman" w:cs="Times New Roman"/>
                <w:b/>
                <w:bCs/>
                <w:lang w:val="en-GB"/>
              </w:rPr>
              <w:t>Art. 13</w:t>
            </w:r>
          </w:p>
          <w:p w14:paraId="5A6F1EF3" w14:textId="77777777" w:rsidR="00BA0F21" w:rsidRPr="00DB4A54" w:rsidRDefault="00BA0F21" w:rsidP="0021651B">
            <w:pPr>
              <w:spacing w:after="0" w:line="240" w:lineRule="auto"/>
              <w:rPr>
                <w:rFonts w:ascii="Times New Roman" w:hAnsi="Times New Roman" w:cs="Times New Roman"/>
                <w:b/>
                <w:bCs/>
                <w:lang w:val="en-GB"/>
              </w:rPr>
            </w:pPr>
          </w:p>
          <w:p w14:paraId="1673356D" w14:textId="77777777" w:rsidR="00BA0F21" w:rsidRPr="00DB4A54" w:rsidRDefault="00BA0F21" w:rsidP="0021651B">
            <w:pPr>
              <w:spacing w:after="0" w:line="240" w:lineRule="auto"/>
              <w:rPr>
                <w:rFonts w:ascii="Times New Roman" w:hAnsi="Times New Roman" w:cs="Times New Roman"/>
                <w:b/>
                <w:bCs/>
                <w:lang w:val="en-GB"/>
              </w:rPr>
            </w:pPr>
          </w:p>
          <w:p w14:paraId="014D6120" w14:textId="77777777" w:rsidR="00BA0F21" w:rsidRPr="00DB4A54" w:rsidRDefault="00BA0F21" w:rsidP="0021651B">
            <w:pPr>
              <w:spacing w:after="0" w:line="240" w:lineRule="auto"/>
              <w:rPr>
                <w:rFonts w:ascii="Times New Roman" w:hAnsi="Times New Roman" w:cs="Times New Roman"/>
                <w:b/>
                <w:bCs/>
                <w:lang w:val="en-GB"/>
              </w:rPr>
            </w:pPr>
          </w:p>
          <w:p w14:paraId="0E08CA1B" w14:textId="77777777" w:rsidR="00BA0F21" w:rsidRPr="00DB4A54" w:rsidRDefault="00BA0F21" w:rsidP="0021651B">
            <w:pPr>
              <w:spacing w:after="0" w:line="240" w:lineRule="auto"/>
              <w:rPr>
                <w:rFonts w:ascii="Times New Roman" w:hAnsi="Times New Roman" w:cs="Times New Roman"/>
                <w:b/>
                <w:bCs/>
                <w:lang w:val="en-GB"/>
              </w:rPr>
            </w:pPr>
          </w:p>
          <w:p w14:paraId="2512894F" w14:textId="77777777" w:rsidR="00BA0F21" w:rsidRPr="00DB4A54" w:rsidRDefault="00BA0F21" w:rsidP="0021651B">
            <w:pPr>
              <w:spacing w:after="0" w:line="240" w:lineRule="auto"/>
              <w:rPr>
                <w:rFonts w:ascii="Times New Roman" w:hAnsi="Times New Roman" w:cs="Times New Roman"/>
                <w:b/>
                <w:bCs/>
                <w:lang w:val="en-GB"/>
              </w:rPr>
            </w:pPr>
          </w:p>
          <w:p w14:paraId="1CA04242" w14:textId="77777777" w:rsidR="00BA0F21" w:rsidRPr="00DB4A54" w:rsidRDefault="00BA0F21" w:rsidP="0021651B">
            <w:pPr>
              <w:spacing w:after="0" w:line="240" w:lineRule="auto"/>
              <w:rPr>
                <w:rFonts w:ascii="Times New Roman" w:hAnsi="Times New Roman" w:cs="Times New Roman"/>
                <w:b/>
                <w:bCs/>
                <w:lang w:val="en-GB"/>
              </w:rPr>
            </w:pPr>
          </w:p>
          <w:p w14:paraId="568FB233" w14:textId="77777777" w:rsidR="00BA0F21" w:rsidRPr="00DB4A54" w:rsidRDefault="00BA0F21" w:rsidP="0021651B">
            <w:pPr>
              <w:spacing w:after="0" w:line="240" w:lineRule="auto"/>
              <w:rPr>
                <w:rFonts w:ascii="Times New Roman" w:hAnsi="Times New Roman" w:cs="Times New Roman"/>
                <w:b/>
                <w:bCs/>
                <w:lang w:val="en-GB"/>
              </w:rPr>
            </w:pPr>
          </w:p>
          <w:p w14:paraId="2DC155D3" w14:textId="77777777" w:rsidR="00BA0F21" w:rsidRPr="00DB4A54" w:rsidRDefault="00BA0F21" w:rsidP="0021651B">
            <w:pPr>
              <w:spacing w:after="0" w:line="240" w:lineRule="auto"/>
              <w:rPr>
                <w:rFonts w:ascii="Times New Roman" w:hAnsi="Times New Roman" w:cs="Times New Roman"/>
                <w:b/>
                <w:bCs/>
                <w:lang w:val="en-GB"/>
              </w:rPr>
            </w:pPr>
          </w:p>
          <w:p w14:paraId="44A4CEE6" w14:textId="77777777" w:rsidR="00264B4F" w:rsidRDefault="00264B4F" w:rsidP="0021651B">
            <w:pPr>
              <w:spacing w:after="0" w:line="240" w:lineRule="auto"/>
              <w:rPr>
                <w:rFonts w:ascii="Times New Roman" w:hAnsi="Times New Roman" w:cs="Times New Roman"/>
                <w:b/>
                <w:bCs/>
                <w:lang w:val="en-GB"/>
              </w:rPr>
            </w:pPr>
          </w:p>
          <w:p w14:paraId="4E06CAAD" w14:textId="77777777" w:rsidR="00BB5F32" w:rsidRDefault="00BB5F32" w:rsidP="0021651B">
            <w:pPr>
              <w:spacing w:after="0" w:line="240" w:lineRule="auto"/>
              <w:rPr>
                <w:rFonts w:ascii="Times New Roman" w:hAnsi="Times New Roman" w:cs="Times New Roman"/>
                <w:b/>
                <w:bCs/>
                <w:lang w:val="en-GB"/>
              </w:rPr>
            </w:pPr>
          </w:p>
          <w:p w14:paraId="377BD9AE" w14:textId="270A37AE" w:rsidR="00BD5896" w:rsidRPr="00DB4A54" w:rsidRDefault="00BD5896" w:rsidP="0021651B">
            <w:pPr>
              <w:spacing w:after="0" w:line="240" w:lineRule="auto"/>
              <w:rPr>
                <w:rFonts w:ascii="Times New Roman" w:hAnsi="Times New Roman" w:cs="Times New Roman"/>
                <w:b/>
                <w:bCs/>
                <w:lang w:val="en-GB"/>
              </w:rPr>
            </w:pPr>
            <w:r w:rsidRPr="00DB4A54">
              <w:rPr>
                <w:rFonts w:ascii="Times New Roman" w:hAnsi="Times New Roman" w:cs="Times New Roman"/>
                <w:b/>
                <w:bCs/>
                <w:lang w:val="en-GB"/>
              </w:rPr>
              <w:t xml:space="preserve">Art. </w:t>
            </w:r>
            <w:r w:rsidR="006905C7" w:rsidRPr="00DB4A54">
              <w:rPr>
                <w:rFonts w:ascii="Times New Roman" w:hAnsi="Times New Roman" w:cs="Times New Roman"/>
                <w:b/>
                <w:bCs/>
                <w:lang w:val="en-GB"/>
              </w:rPr>
              <w:t>19</w:t>
            </w:r>
            <w:r w:rsidRPr="00DB4A54">
              <w:rPr>
                <w:rFonts w:ascii="Times New Roman" w:hAnsi="Times New Roman" w:cs="Times New Roman"/>
                <w:b/>
                <w:bCs/>
                <w:lang w:val="en-GB"/>
              </w:rPr>
              <w:t xml:space="preserve"> ust. 1 pkt 3-5</w:t>
            </w:r>
          </w:p>
          <w:p w14:paraId="1C8A819E" w14:textId="77777777" w:rsidR="007843EA" w:rsidRDefault="00BD5896" w:rsidP="0021651B">
            <w:pPr>
              <w:spacing w:after="0" w:line="240" w:lineRule="auto"/>
              <w:rPr>
                <w:rFonts w:ascii="Times New Roman" w:hAnsi="Times New Roman" w:cs="Times New Roman"/>
                <w:b/>
                <w:bCs/>
              </w:rPr>
            </w:pPr>
            <w:r w:rsidRPr="00AE6722">
              <w:rPr>
                <w:rFonts w:ascii="Times New Roman" w:hAnsi="Times New Roman" w:cs="Times New Roman"/>
                <w:b/>
                <w:bCs/>
              </w:rPr>
              <w:t>oraz ust. 2</w:t>
            </w:r>
          </w:p>
          <w:p w14:paraId="2BD53924" w14:textId="77777777" w:rsidR="001158AE" w:rsidRDefault="001158AE" w:rsidP="0021651B">
            <w:pPr>
              <w:spacing w:after="0" w:line="240" w:lineRule="auto"/>
              <w:rPr>
                <w:rFonts w:ascii="Times New Roman" w:hAnsi="Times New Roman" w:cs="Times New Roman"/>
                <w:b/>
                <w:bCs/>
              </w:rPr>
            </w:pPr>
          </w:p>
          <w:p w14:paraId="013B9ECA" w14:textId="77777777" w:rsidR="001158AE" w:rsidRDefault="001158AE" w:rsidP="0021651B">
            <w:pPr>
              <w:spacing w:after="0" w:line="240" w:lineRule="auto"/>
              <w:rPr>
                <w:rFonts w:ascii="Times New Roman" w:hAnsi="Times New Roman" w:cs="Times New Roman"/>
                <w:b/>
                <w:bCs/>
              </w:rPr>
            </w:pPr>
          </w:p>
          <w:p w14:paraId="182FFDC3" w14:textId="77777777" w:rsidR="001158AE" w:rsidRDefault="001158AE" w:rsidP="0021651B">
            <w:pPr>
              <w:spacing w:after="0" w:line="240" w:lineRule="auto"/>
              <w:rPr>
                <w:rFonts w:ascii="Times New Roman" w:hAnsi="Times New Roman" w:cs="Times New Roman"/>
                <w:b/>
                <w:bCs/>
                <w:lang w:val="en-GB"/>
              </w:rPr>
            </w:pPr>
          </w:p>
          <w:p w14:paraId="4E45E902" w14:textId="77777777" w:rsidR="001158AE" w:rsidRDefault="001158AE" w:rsidP="0021651B">
            <w:pPr>
              <w:spacing w:after="0" w:line="240" w:lineRule="auto"/>
              <w:rPr>
                <w:rFonts w:ascii="Times New Roman" w:hAnsi="Times New Roman" w:cs="Times New Roman"/>
                <w:b/>
                <w:bCs/>
                <w:lang w:val="en-GB"/>
              </w:rPr>
            </w:pPr>
          </w:p>
          <w:p w14:paraId="49F59CFC" w14:textId="77777777" w:rsidR="001158AE" w:rsidRDefault="001158AE" w:rsidP="0021651B">
            <w:pPr>
              <w:spacing w:after="0" w:line="240" w:lineRule="auto"/>
              <w:rPr>
                <w:rFonts w:ascii="Times New Roman" w:hAnsi="Times New Roman" w:cs="Times New Roman"/>
                <w:b/>
                <w:bCs/>
                <w:lang w:val="en-GB"/>
              </w:rPr>
            </w:pPr>
          </w:p>
          <w:p w14:paraId="49E44BBB" w14:textId="77777777" w:rsidR="001158AE" w:rsidRDefault="001158AE" w:rsidP="0021651B">
            <w:pPr>
              <w:spacing w:after="0" w:line="240" w:lineRule="auto"/>
              <w:rPr>
                <w:rFonts w:ascii="Times New Roman" w:hAnsi="Times New Roman" w:cs="Times New Roman"/>
                <w:b/>
                <w:bCs/>
                <w:lang w:val="en-GB"/>
              </w:rPr>
            </w:pPr>
          </w:p>
          <w:p w14:paraId="495D4069" w14:textId="77777777" w:rsidR="001158AE" w:rsidRDefault="001158AE" w:rsidP="0021651B">
            <w:pPr>
              <w:spacing w:after="0" w:line="240" w:lineRule="auto"/>
              <w:rPr>
                <w:rFonts w:ascii="Times New Roman" w:hAnsi="Times New Roman" w:cs="Times New Roman"/>
                <w:b/>
                <w:bCs/>
                <w:lang w:val="en-GB"/>
              </w:rPr>
            </w:pPr>
          </w:p>
          <w:p w14:paraId="6D8EC83D" w14:textId="77777777" w:rsidR="001158AE" w:rsidRDefault="001158AE" w:rsidP="0021651B">
            <w:pPr>
              <w:spacing w:after="0" w:line="240" w:lineRule="auto"/>
              <w:rPr>
                <w:rFonts w:ascii="Times New Roman" w:hAnsi="Times New Roman" w:cs="Times New Roman"/>
                <w:b/>
                <w:bCs/>
                <w:lang w:val="en-GB"/>
              </w:rPr>
            </w:pPr>
          </w:p>
          <w:p w14:paraId="628E7A1D" w14:textId="77777777" w:rsidR="001158AE" w:rsidRDefault="001158AE" w:rsidP="0021651B">
            <w:pPr>
              <w:spacing w:after="0" w:line="240" w:lineRule="auto"/>
              <w:rPr>
                <w:rFonts w:ascii="Times New Roman" w:hAnsi="Times New Roman" w:cs="Times New Roman"/>
                <w:b/>
                <w:bCs/>
                <w:lang w:val="en-GB"/>
              </w:rPr>
            </w:pPr>
          </w:p>
          <w:p w14:paraId="184E2AAD" w14:textId="77777777" w:rsidR="001158AE" w:rsidRDefault="001158AE" w:rsidP="0021651B">
            <w:pPr>
              <w:spacing w:after="0" w:line="240" w:lineRule="auto"/>
              <w:rPr>
                <w:rFonts w:ascii="Times New Roman" w:hAnsi="Times New Roman" w:cs="Times New Roman"/>
                <w:b/>
                <w:bCs/>
                <w:lang w:val="en-GB"/>
              </w:rPr>
            </w:pPr>
          </w:p>
          <w:p w14:paraId="55423050" w14:textId="77777777" w:rsidR="001158AE" w:rsidRDefault="001158AE" w:rsidP="0021651B">
            <w:pPr>
              <w:spacing w:after="0" w:line="240" w:lineRule="auto"/>
              <w:rPr>
                <w:rFonts w:ascii="Times New Roman" w:hAnsi="Times New Roman" w:cs="Times New Roman"/>
                <w:b/>
                <w:bCs/>
                <w:lang w:val="en-GB"/>
              </w:rPr>
            </w:pPr>
          </w:p>
          <w:p w14:paraId="6E764233" w14:textId="77777777" w:rsidR="001158AE" w:rsidRDefault="001158AE" w:rsidP="0021651B">
            <w:pPr>
              <w:spacing w:after="0" w:line="240" w:lineRule="auto"/>
              <w:rPr>
                <w:rFonts w:ascii="Times New Roman" w:hAnsi="Times New Roman" w:cs="Times New Roman"/>
                <w:b/>
                <w:bCs/>
                <w:lang w:val="en-GB"/>
              </w:rPr>
            </w:pPr>
          </w:p>
          <w:p w14:paraId="38FC9CB2" w14:textId="77777777" w:rsidR="001158AE" w:rsidRDefault="001158AE" w:rsidP="0021651B">
            <w:pPr>
              <w:spacing w:after="0" w:line="240" w:lineRule="auto"/>
              <w:rPr>
                <w:rFonts w:ascii="Times New Roman" w:hAnsi="Times New Roman" w:cs="Times New Roman"/>
                <w:b/>
                <w:bCs/>
                <w:lang w:val="en-GB"/>
              </w:rPr>
            </w:pPr>
          </w:p>
          <w:p w14:paraId="77C4E7C9" w14:textId="77777777" w:rsidR="00BB5F32" w:rsidRDefault="00BB5F32" w:rsidP="0021651B">
            <w:pPr>
              <w:spacing w:after="0" w:line="240" w:lineRule="auto"/>
              <w:rPr>
                <w:rFonts w:ascii="Times New Roman" w:hAnsi="Times New Roman" w:cs="Times New Roman"/>
                <w:b/>
                <w:bCs/>
                <w:lang w:val="en-GB"/>
              </w:rPr>
            </w:pPr>
          </w:p>
          <w:p w14:paraId="68DCE3B9" w14:textId="77777777" w:rsidR="00E6376A" w:rsidRDefault="00E6376A" w:rsidP="0021651B">
            <w:pPr>
              <w:spacing w:after="0" w:line="240" w:lineRule="auto"/>
              <w:rPr>
                <w:rFonts w:ascii="Times New Roman" w:hAnsi="Times New Roman" w:cs="Times New Roman"/>
                <w:b/>
                <w:bCs/>
                <w:lang w:val="en-GB"/>
              </w:rPr>
            </w:pPr>
          </w:p>
          <w:p w14:paraId="3CF8443C" w14:textId="196C3FEB" w:rsidR="001158AE" w:rsidRPr="00AE6722" w:rsidRDefault="001158AE" w:rsidP="0021651B">
            <w:pPr>
              <w:spacing w:after="0" w:line="240" w:lineRule="auto"/>
              <w:rPr>
                <w:rFonts w:ascii="Times New Roman" w:eastAsia="Times New Roman" w:hAnsi="Times New Roman" w:cs="Times New Roman"/>
                <w:lang w:eastAsia="pl-PL"/>
              </w:rPr>
            </w:pPr>
            <w:r w:rsidRPr="00DB4A54">
              <w:rPr>
                <w:rFonts w:ascii="Times New Roman" w:hAnsi="Times New Roman" w:cs="Times New Roman"/>
                <w:b/>
                <w:bCs/>
                <w:lang w:val="en-GB"/>
              </w:rPr>
              <w:t xml:space="preserve">Art. </w:t>
            </w:r>
            <w:r>
              <w:rPr>
                <w:rFonts w:ascii="Times New Roman" w:hAnsi="Times New Roman" w:cs="Times New Roman"/>
                <w:b/>
                <w:bCs/>
                <w:lang w:val="en-GB"/>
              </w:rPr>
              <w:t xml:space="preserve">20 ust. 8 </w:t>
            </w:r>
          </w:p>
        </w:tc>
        <w:tc>
          <w:tcPr>
            <w:tcW w:w="5420" w:type="dxa"/>
          </w:tcPr>
          <w:p w14:paraId="6786B541" w14:textId="458C200B" w:rsidR="00B93778" w:rsidRPr="00C80292" w:rsidRDefault="00BE2D26" w:rsidP="00C80292">
            <w:pPr>
              <w:spacing w:after="0" w:line="240" w:lineRule="auto"/>
              <w:jc w:val="both"/>
              <w:rPr>
                <w:rFonts w:ascii="Times New Roman" w:hAnsi="Times New Roman" w:cs="Times New Roman"/>
                <w:bCs/>
              </w:rPr>
            </w:pPr>
            <w:r w:rsidRPr="00B93778">
              <w:rPr>
                <w:rFonts w:ascii="Times New Roman" w:hAnsi="Times New Roman" w:cs="Times New Roman"/>
                <w:bCs/>
              </w:rPr>
              <w:lastRenderedPageBreak/>
              <w:t xml:space="preserve">1. </w:t>
            </w:r>
            <w:r w:rsidR="00B93778" w:rsidRPr="00C80292">
              <w:rPr>
                <w:rFonts w:ascii="Times New Roman" w:hAnsi="Times New Roman" w:cs="Times New Roman"/>
                <w:bCs/>
              </w:rPr>
              <w:t xml:space="preserve">Podmiot odpowiedzialny sporządza ocenę ryzyka zawodowego związanego z wykonywaną pracą lub służbą, uwzględniając rodzaj i poziom narażenia na działanie azbestu. </w:t>
            </w:r>
          </w:p>
          <w:p w14:paraId="35E47095" w14:textId="77777777" w:rsidR="00B93778" w:rsidRPr="00C80292" w:rsidRDefault="00B93778" w:rsidP="00C80292">
            <w:pPr>
              <w:spacing w:after="0" w:line="240" w:lineRule="auto"/>
              <w:jc w:val="both"/>
              <w:rPr>
                <w:rFonts w:ascii="Times New Roman" w:hAnsi="Times New Roman" w:cs="Times New Roman"/>
                <w:bCs/>
              </w:rPr>
            </w:pPr>
            <w:r w:rsidRPr="00C80292">
              <w:rPr>
                <w:rFonts w:ascii="Times New Roman" w:hAnsi="Times New Roman" w:cs="Times New Roman"/>
                <w:bCs/>
              </w:rPr>
              <w:t>2. Podmiot odpowiedzialny konsultuje z osobami narażonymi na działanie azbestu</w:t>
            </w:r>
            <w:r w:rsidRPr="00C80292" w:rsidDel="00EE65A3">
              <w:rPr>
                <w:rFonts w:ascii="Times New Roman" w:hAnsi="Times New Roman" w:cs="Times New Roman"/>
                <w:bCs/>
              </w:rPr>
              <w:t xml:space="preserve"> </w:t>
            </w:r>
            <w:r w:rsidRPr="00C80292">
              <w:rPr>
                <w:rFonts w:ascii="Times New Roman" w:hAnsi="Times New Roman" w:cs="Times New Roman"/>
                <w:bCs/>
              </w:rPr>
              <w:t xml:space="preserve">lub ich przedstawicielami ocenę ryzyka zawodowego związanego z wykonywaną pracą lub służbą. </w:t>
            </w:r>
          </w:p>
          <w:p w14:paraId="17BFC22C" w14:textId="77777777" w:rsidR="00B93778" w:rsidRPr="00C80292" w:rsidRDefault="00B93778" w:rsidP="00C80292">
            <w:pPr>
              <w:spacing w:after="0" w:line="240" w:lineRule="auto"/>
              <w:jc w:val="both"/>
              <w:rPr>
                <w:rFonts w:ascii="Times New Roman" w:hAnsi="Times New Roman" w:cs="Times New Roman"/>
                <w:bCs/>
              </w:rPr>
            </w:pPr>
            <w:r w:rsidRPr="00C80292">
              <w:rPr>
                <w:rFonts w:ascii="Times New Roman" w:hAnsi="Times New Roman" w:cs="Times New Roman"/>
                <w:bCs/>
              </w:rPr>
              <w:t>3. Podmiot odpowiedzialny weryfikuje sporządzoną ocenę ryzyka zawodowego, jeśli zachodzi podejrzenie, że jest niezgodna ze stanem faktycznym lub gdy nastąpiła zmiana narażenia na działanie azbestu mająca wpływ na warunki pracy lub służby.</w:t>
            </w:r>
          </w:p>
          <w:p w14:paraId="3288D4BF" w14:textId="77777777" w:rsidR="00B93778" w:rsidRPr="00C80292" w:rsidRDefault="00B93778" w:rsidP="00C80292">
            <w:pPr>
              <w:spacing w:after="0" w:line="240" w:lineRule="auto"/>
              <w:jc w:val="both"/>
              <w:rPr>
                <w:rFonts w:ascii="Times New Roman" w:hAnsi="Times New Roman" w:cs="Times New Roman"/>
                <w:bCs/>
              </w:rPr>
            </w:pPr>
            <w:r w:rsidRPr="00C80292">
              <w:rPr>
                <w:rFonts w:ascii="Times New Roman" w:hAnsi="Times New Roman" w:cs="Times New Roman"/>
                <w:bCs/>
              </w:rPr>
              <w:t>4. Na podstawie oceny ryzyka zawodowego podmiot odpowiedzialny zapewnia osobie narażonej na działanie azbestu niezbędne środki profilaktyczne zmniejszające ryzyko narażenia na działanie azbestu.</w:t>
            </w:r>
          </w:p>
          <w:p w14:paraId="46567728" w14:textId="77777777" w:rsidR="00B93778" w:rsidRPr="00C80292" w:rsidRDefault="00B93778" w:rsidP="00C80292">
            <w:pPr>
              <w:spacing w:after="0" w:line="240" w:lineRule="auto"/>
              <w:jc w:val="both"/>
              <w:rPr>
                <w:rFonts w:ascii="Times New Roman" w:hAnsi="Times New Roman" w:cs="Times New Roman"/>
                <w:bCs/>
              </w:rPr>
            </w:pPr>
            <w:r w:rsidRPr="00C80292">
              <w:rPr>
                <w:rFonts w:ascii="Times New Roman" w:hAnsi="Times New Roman" w:cs="Times New Roman"/>
                <w:bCs/>
              </w:rPr>
              <w:t>5. Podmiot odpowiedzialny prowadzi dokumentację oceny ryzyka zawodowego oraz zastosowanych niezbędnych środków profilaktycznych.</w:t>
            </w:r>
          </w:p>
          <w:p w14:paraId="0C60A17A" w14:textId="77777777" w:rsidR="00B93778" w:rsidRPr="00C80292" w:rsidRDefault="00B93778" w:rsidP="00B93778">
            <w:pPr>
              <w:spacing w:after="0" w:line="240" w:lineRule="auto"/>
              <w:jc w:val="both"/>
              <w:rPr>
                <w:rFonts w:ascii="Times New Roman" w:hAnsi="Times New Roman" w:cs="Times New Roman"/>
                <w:color w:val="000000"/>
              </w:rPr>
            </w:pPr>
          </w:p>
          <w:p w14:paraId="7389CF74" w14:textId="77777777" w:rsidR="00C8082E" w:rsidRPr="00C80292" w:rsidRDefault="00C8082E" w:rsidP="00C80292">
            <w:pPr>
              <w:spacing w:after="0" w:line="240" w:lineRule="auto"/>
              <w:jc w:val="both"/>
              <w:rPr>
                <w:rFonts w:ascii="Times New Roman" w:hAnsi="Times New Roman" w:cs="Times New Roman"/>
                <w:bCs/>
              </w:rPr>
            </w:pPr>
            <w:r w:rsidRPr="00C80292">
              <w:rPr>
                <w:rFonts w:ascii="Times New Roman" w:hAnsi="Times New Roman" w:cs="Times New Roman"/>
                <w:bCs/>
              </w:rPr>
              <w:t xml:space="preserve">1. Podmiot odpowiedzialny zapewnia osobom narażonym na działanie azbestu szkolenie w zakresie bezpiecznego </w:t>
            </w:r>
            <w:r w:rsidRPr="00C80292">
              <w:rPr>
                <w:rFonts w:ascii="Times New Roman" w:hAnsi="Times New Roman" w:cs="Times New Roman"/>
                <w:bCs/>
              </w:rPr>
              <w:lastRenderedPageBreak/>
              <w:t xml:space="preserve">postępowania z wyrobami zawierającymi azbest, zwane dalej „szkoleniem”.  </w:t>
            </w:r>
          </w:p>
          <w:p w14:paraId="08E89160" w14:textId="77777777" w:rsidR="00C8082E" w:rsidRPr="00C80292" w:rsidRDefault="00C8082E" w:rsidP="00C80292">
            <w:pPr>
              <w:spacing w:after="0" w:line="240" w:lineRule="auto"/>
              <w:jc w:val="both"/>
              <w:rPr>
                <w:rFonts w:ascii="Times New Roman" w:hAnsi="Times New Roman" w:cs="Times New Roman"/>
                <w:bCs/>
              </w:rPr>
            </w:pPr>
            <w:r w:rsidRPr="00C80292">
              <w:rPr>
                <w:rFonts w:ascii="Times New Roman" w:hAnsi="Times New Roman" w:cs="Times New Roman"/>
                <w:bCs/>
              </w:rPr>
              <w:t>2. Podmiot odpowiedzialny zapewnia szkolenie niezależnie od zapewnienia szkoleń w zakresie bezpieczeństwa i higieny pracy, o których mowa w przepisach wydanych na podstawie art. 237⁵ ustawy z dnia 26 czerwca 1974 r. – Kodeks pracy.</w:t>
            </w:r>
          </w:p>
          <w:p w14:paraId="5D1DC9A5" w14:textId="77777777" w:rsidR="00C8082E" w:rsidRPr="00C80292" w:rsidRDefault="00C8082E" w:rsidP="00C80292">
            <w:pPr>
              <w:spacing w:after="0" w:line="240" w:lineRule="auto"/>
              <w:jc w:val="both"/>
              <w:rPr>
                <w:rFonts w:ascii="Times New Roman" w:hAnsi="Times New Roman" w:cs="Times New Roman"/>
                <w:bCs/>
              </w:rPr>
            </w:pPr>
            <w:r w:rsidRPr="00C80292">
              <w:rPr>
                <w:rFonts w:ascii="Times New Roman" w:hAnsi="Times New Roman" w:cs="Times New Roman"/>
                <w:bCs/>
              </w:rPr>
              <w:t>3. Szkolenie przeprowadza się:</w:t>
            </w:r>
          </w:p>
          <w:p w14:paraId="5ACD9A81" w14:textId="527C4B5D" w:rsidR="00C8082E" w:rsidRPr="00C80292" w:rsidRDefault="00C8082E" w:rsidP="00C80292">
            <w:pPr>
              <w:spacing w:after="0" w:line="240" w:lineRule="auto"/>
              <w:jc w:val="both"/>
              <w:rPr>
                <w:rFonts w:ascii="Times New Roman" w:hAnsi="Times New Roman" w:cs="Times New Roman"/>
                <w:bCs/>
              </w:rPr>
            </w:pPr>
            <w:r w:rsidRPr="00C80292">
              <w:rPr>
                <w:rFonts w:ascii="Times New Roman" w:hAnsi="Times New Roman" w:cs="Times New Roman"/>
                <w:bCs/>
              </w:rPr>
              <w:t>1)</w:t>
            </w:r>
            <w:r>
              <w:rPr>
                <w:rFonts w:ascii="Times New Roman" w:hAnsi="Times New Roman" w:cs="Times New Roman"/>
                <w:bCs/>
              </w:rPr>
              <w:t xml:space="preserve"> </w:t>
            </w:r>
            <w:r w:rsidRPr="00C80292">
              <w:rPr>
                <w:rFonts w:ascii="Times New Roman" w:hAnsi="Times New Roman" w:cs="Times New Roman"/>
                <w:bCs/>
              </w:rPr>
              <w:t>przed dopuszczeniem do pracy lub rozpoczęciem pełnienia służby;</w:t>
            </w:r>
          </w:p>
          <w:p w14:paraId="1CAD1F5B" w14:textId="1838F6EC" w:rsidR="00C8082E" w:rsidRPr="00C80292" w:rsidRDefault="00C8082E" w:rsidP="00C80292">
            <w:pPr>
              <w:spacing w:after="0" w:line="240" w:lineRule="auto"/>
              <w:jc w:val="both"/>
              <w:rPr>
                <w:rFonts w:ascii="Times New Roman" w:hAnsi="Times New Roman" w:cs="Times New Roman"/>
                <w:bCs/>
              </w:rPr>
            </w:pPr>
            <w:r w:rsidRPr="00C80292">
              <w:rPr>
                <w:rFonts w:ascii="Times New Roman" w:hAnsi="Times New Roman" w:cs="Times New Roman"/>
                <w:bCs/>
              </w:rPr>
              <w:t>2)</w:t>
            </w:r>
            <w:r>
              <w:rPr>
                <w:rFonts w:ascii="Times New Roman" w:hAnsi="Times New Roman" w:cs="Times New Roman"/>
                <w:bCs/>
              </w:rPr>
              <w:t xml:space="preserve"> </w:t>
            </w:r>
            <w:r w:rsidRPr="00C80292">
              <w:rPr>
                <w:rFonts w:ascii="Times New Roman" w:hAnsi="Times New Roman" w:cs="Times New Roman"/>
                <w:bCs/>
              </w:rPr>
              <w:t>okresowo, nie rzadziej niż raz na 3 lata;</w:t>
            </w:r>
          </w:p>
          <w:p w14:paraId="3898AD64" w14:textId="74DA83A3" w:rsidR="00C8082E" w:rsidRPr="00C80292" w:rsidRDefault="00C8082E" w:rsidP="00C80292">
            <w:pPr>
              <w:spacing w:after="0" w:line="240" w:lineRule="auto"/>
              <w:jc w:val="both"/>
              <w:rPr>
                <w:rFonts w:ascii="Times New Roman" w:hAnsi="Times New Roman" w:cs="Times New Roman"/>
                <w:bCs/>
              </w:rPr>
            </w:pPr>
            <w:r w:rsidRPr="00C80292">
              <w:rPr>
                <w:rFonts w:ascii="Times New Roman" w:hAnsi="Times New Roman" w:cs="Times New Roman"/>
                <w:bCs/>
              </w:rPr>
              <w:t>3)</w:t>
            </w:r>
            <w:r>
              <w:rPr>
                <w:rFonts w:ascii="Times New Roman" w:hAnsi="Times New Roman" w:cs="Times New Roman"/>
                <w:bCs/>
              </w:rPr>
              <w:t xml:space="preserve"> </w:t>
            </w:r>
            <w:r w:rsidRPr="00C80292">
              <w:rPr>
                <w:rFonts w:ascii="Times New Roman" w:hAnsi="Times New Roman" w:cs="Times New Roman"/>
                <w:bCs/>
              </w:rPr>
              <w:t>w przypadku zidentyfikowania dodatkowych potrzeb szkoleniowych.</w:t>
            </w:r>
          </w:p>
          <w:p w14:paraId="5440AC2B" w14:textId="77777777" w:rsidR="00C8082E" w:rsidRPr="00C80292" w:rsidRDefault="00C8082E" w:rsidP="00C80292">
            <w:pPr>
              <w:spacing w:after="0" w:line="240" w:lineRule="auto"/>
              <w:jc w:val="both"/>
              <w:rPr>
                <w:rFonts w:ascii="Times New Roman" w:hAnsi="Times New Roman" w:cs="Times New Roman"/>
                <w:bCs/>
              </w:rPr>
            </w:pPr>
            <w:r w:rsidRPr="00C80292">
              <w:rPr>
                <w:rFonts w:ascii="Times New Roman" w:hAnsi="Times New Roman" w:cs="Times New Roman"/>
                <w:bCs/>
              </w:rPr>
              <w:t>4. Szkolenie odbywa się w czasie pracy lub służby i na koszt podmiotu odpowiedzialnego.</w:t>
            </w:r>
          </w:p>
          <w:p w14:paraId="5019DB77" w14:textId="77777777" w:rsidR="00C8082E" w:rsidRPr="00C80292" w:rsidRDefault="00C8082E" w:rsidP="00C80292">
            <w:pPr>
              <w:spacing w:after="0" w:line="240" w:lineRule="auto"/>
              <w:jc w:val="both"/>
              <w:rPr>
                <w:rFonts w:ascii="Times New Roman" w:hAnsi="Times New Roman" w:cs="Times New Roman"/>
                <w:bCs/>
              </w:rPr>
            </w:pPr>
            <w:r w:rsidRPr="00C80292">
              <w:rPr>
                <w:rFonts w:ascii="Times New Roman" w:hAnsi="Times New Roman" w:cs="Times New Roman"/>
                <w:bCs/>
              </w:rPr>
              <w:t>5. Szkolenie dostosowane jest do charakterystyki zawodu oraz konkretnych zadań i metod pracy lub służby, jakie wiążą się z tym zawodem.</w:t>
            </w:r>
          </w:p>
          <w:p w14:paraId="0B054903" w14:textId="77777777" w:rsidR="00C8082E" w:rsidRPr="00C80292" w:rsidRDefault="00C8082E" w:rsidP="00C80292">
            <w:pPr>
              <w:spacing w:after="0" w:line="240" w:lineRule="auto"/>
              <w:jc w:val="both"/>
              <w:rPr>
                <w:rFonts w:ascii="Times New Roman" w:hAnsi="Times New Roman" w:cs="Times New Roman"/>
                <w:bCs/>
              </w:rPr>
            </w:pPr>
            <w:r w:rsidRPr="00C80292">
              <w:rPr>
                <w:rFonts w:ascii="Times New Roman" w:hAnsi="Times New Roman" w:cs="Times New Roman"/>
                <w:bCs/>
              </w:rPr>
              <w:t>6. Szkolenie obejmuje:</w:t>
            </w:r>
          </w:p>
          <w:p w14:paraId="64CEB754" w14:textId="68B76894" w:rsidR="00C8082E" w:rsidRPr="00C80292" w:rsidRDefault="00C8082E" w:rsidP="00C80292">
            <w:pPr>
              <w:spacing w:after="0" w:line="240" w:lineRule="auto"/>
              <w:jc w:val="both"/>
              <w:rPr>
                <w:rFonts w:ascii="Times New Roman" w:hAnsi="Times New Roman" w:cs="Times New Roman"/>
                <w:bCs/>
              </w:rPr>
            </w:pPr>
            <w:r w:rsidRPr="00C80292">
              <w:rPr>
                <w:rFonts w:ascii="Times New Roman" w:hAnsi="Times New Roman" w:cs="Times New Roman"/>
                <w:bCs/>
              </w:rPr>
              <w:t>1)</w:t>
            </w:r>
            <w:r>
              <w:rPr>
                <w:rFonts w:ascii="Times New Roman" w:hAnsi="Times New Roman" w:cs="Times New Roman"/>
                <w:bCs/>
              </w:rPr>
              <w:t xml:space="preserve"> </w:t>
            </w:r>
            <w:r w:rsidRPr="00C80292">
              <w:rPr>
                <w:rFonts w:ascii="Times New Roman" w:hAnsi="Times New Roman" w:cs="Times New Roman"/>
                <w:bCs/>
              </w:rPr>
              <w:t>w zakresie podstawowym:</w:t>
            </w:r>
          </w:p>
          <w:p w14:paraId="695BF70B" w14:textId="6C871A84" w:rsidR="00C8082E" w:rsidRPr="00C80292" w:rsidRDefault="00C8082E" w:rsidP="00C80292">
            <w:pPr>
              <w:spacing w:after="0" w:line="240" w:lineRule="auto"/>
              <w:jc w:val="both"/>
              <w:rPr>
                <w:rFonts w:ascii="Times New Roman" w:hAnsi="Times New Roman" w:cs="Times New Roman"/>
                <w:bCs/>
              </w:rPr>
            </w:pPr>
            <w:r w:rsidRPr="00C80292">
              <w:rPr>
                <w:rFonts w:ascii="Times New Roman" w:hAnsi="Times New Roman" w:cs="Times New Roman"/>
                <w:bCs/>
              </w:rPr>
              <w:t>a)</w:t>
            </w:r>
            <w:r>
              <w:rPr>
                <w:rFonts w:ascii="Times New Roman" w:hAnsi="Times New Roman" w:cs="Times New Roman"/>
                <w:bCs/>
              </w:rPr>
              <w:t xml:space="preserve"> </w:t>
            </w:r>
            <w:r w:rsidRPr="00C80292">
              <w:rPr>
                <w:rFonts w:ascii="Times New Roman" w:hAnsi="Times New Roman" w:cs="Times New Roman"/>
                <w:bCs/>
              </w:rPr>
              <w:t xml:space="preserve">przepisy dotyczące bezpieczeństwa i higieny pracy, z uwzględnieniem narażenia na działanie azbestu, </w:t>
            </w:r>
          </w:p>
          <w:p w14:paraId="08213F8F" w14:textId="4E2C9F60" w:rsidR="00C8082E" w:rsidRPr="00C80292" w:rsidRDefault="00C8082E" w:rsidP="00C80292">
            <w:pPr>
              <w:spacing w:after="0" w:line="240" w:lineRule="auto"/>
              <w:jc w:val="both"/>
              <w:rPr>
                <w:rFonts w:ascii="Times New Roman" w:hAnsi="Times New Roman" w:cs="Times New Roman"/>
                <w:bCs/>
              </w:rPr>
            </w:pPr>
            <w:r w:rsidRPr="00C80292">
              <w:rPr>
                <w:rFonts w:ascii="Times New Roman" w:hAnsi="Times New Roman" w:cs="Times New Roman"/>
                <w:bCs/>
              </w:rPr>
              <w:t>b)</w:t>
            </w:r>
            <w:r>
              <w:rPr>
                <w:rFonts w:ascii="Times New Roman" w:hAnsi="Times New Roman" w:cs="Times New Roman"/>
                <w:bCs/>
              </w:rPr>
              <w:t xml:space="preserve"> </w:t>
            </w:r>
            <w:r w:rsidRPr="00C80292">
              <w:rPr>
                <w:rFonts w:ascii="Times New Roman" w:hAnsi="Times New Roman" w:cs="Times New Roman"/>
                <w:bCs/>
              </w:rPr>
              <w:t xml:space="preserve">zastosowanie azbestu i jego właściwości, </w:t>
            </w:r>
          </w:p>
          <w:p w14:paraId="7E900D43" w14:textId="64F5CDA2" w:rsidR="00C8082E" w:rsidRPr="00C80292" w:rsidRDefault="00C8082E" w:rsidP="00C80292">
            <w:pPr>
              <w:spacing w:after="0" w:line="240" w:lineRule="auto"/>
              <w:jc w:val="both"/>
              <w:rPr>
                <w:rFonts w:ascii="Times New Roman" w:hAnsi="Times New Roman" w:cs="Times New Roman"/>
                <w:bCs/>
              </w:rPr>
            </w:pPr>
            <w:r w:rsidRPr="00C80292">
              <w:rPr>
                <w:rFonts w:ascii="Times New Roman" w:hAnsi="Times New Roman" w:cs="Times New Roman"/>
                <w:bCs/>
              </w:rPr>
              <w:t>c)</w:t>
            </w:r>
            <w:r>
              <w:rPr>
                <w:rFonts w:ascii="Times New Roman" w:hAnsi="Times New Roman" w:cs="Times New Roman"/>
                <w:bCs/>
              </w:rPr>
              <w:t xml:space="preserve"> </w:t>
            </w:r>
            <w:r w:rsidRPr="00C80292">
              <w:rPr>
                <w:rFonts w:ascii="Times New Roman" w:hAnsi="Times New Roman" w:cs="Times New Roman"/>
                <w:bCs/>
              </w:rPr>
              <w:t>środki i sposoby ochrony, w tym środki techniczne i organizacyjne minimalizujące narażenie na działanie azbestu,</w:t>
            </w:r>
          </w:p>
          <w:p w14:paraId="7759CC02" w14:textId="451D4FAE" w:rsidR="00C8082E" w:rsidRPr="00C80292" w:rsidRDefault="00C8082E" w:rsidP="00C80292">
            <w:pPr>
              <w:spacing w:after="0" w:line="240" w:lineRule="auto"/>
              <w:jc w:val="both"/>
              <w:rPr>
                <w:rFonts w:ascii="Times New Roman" w:hAnsi="Times New Roman" w:cs="Times New Roman"/>
                <w:bCs/>
              </w:rPr>
            </w:pPr>
            <w:r w:rsidRPr="00C80292">
              <w:rPr>
                <w:rFonts w:ascii="Times New Roman" w:hAnsi="Times New Roman" w:cs="Times New Roman"/>
                <w:bCs/>
              </w:rPr>
              <w:t>d)</w:t>
            </w:r>
            <w:r>
              <w:rPr>
                <w:rFonts w:ascii="Times New Roman" w:hAnsi="Times New Roman" w:cs="Times New Roman"/>
                <w:bCs/>
              </w:rPr>
              <w:t xml:space="preserve"> </w:t>
            </w:r>
            <w:r w:rsidRPr="00C80292">
              <w:rPr>
                <w:rFonts w:ascii="Times New Roman" w:hAnsi="Times New Roman" w:cs="Times New Roman"/>
                <w:bCs/>
              </w:rPr>
              <w:t>zasady postępowania w sytuacjach awaryjnych,</w:t>
            </w:r>
          </w:p>
          <w:p w14:paraId="4AF44E8E" w14:textId="2CB6691F" w:rsidR="00C8082E" w:rsidRPr="00C80292" w:rsidRDefault="00C8082E" w:rsidP="00C80292">
            <w:pPr>
              <w:spacing w:after="0" w:line="240" w:lineRule="auto"/>
              <w:jc w:val="both"/>
              <w:rPr>
                <w:rFonts w:ascii="Times New Roman" w:hAnsi="Times New Roman" w:cs="Times New Roman"/>
                <w:bCs/>
              </w:rPr>
            </w:pPr>
            <w:r w:rsidRPr="00C80292">
              <w:rPr>
                <w:rFonts w:ascii="Times New Roman" w:hAnsi="Times New Roman" w:cs="Times New Roman"/>
                <w:bCs/>
              </w:rPr>
              <w:t>e)</w:t>
            </w:r>
            <w:r>
              <w:rPr>
                <w:rFonts w:ascii="Times New Roman" w:hAnsi="Times New Roman" w:cs="Times New Roman"/>
                <w:bCs/>
              </w:rPr>
              <w:t xml:space="preserve"> </w:t>
            </w:r>
            <w:r w:rsidRPr="00C80292">
              <w:rPr>
                <w:rFonts w:ascii="Times New Roman" w:hAnsi="Times New Roman" w:cs="Times New Roman"/>
                <w:bCs/>
              </w:rPr>
              <w:t>określenie rodzaju prac mogących spowodować narażenie na działanie azbestu,</w:t>
            </w:r>
          </w:p>
          <w:p w14:paraId="197671BC" w14:textId="6EC57372" w:rsidR="00C8082E" w:rsidRPr="00C80292" w:rsidRDefault="00C8082E" w:rsidP="00C80292">
            <w:pPr>
              <w:spacing w:after="0" w:line="240" w:lineRule="auto"/>
              <w:jc w:val="both"/>
              <w:rPr>
                <w:rFonts w:ascii="Times New Roman" w:hAnsi="Times New Roman" w:cs="Times New Roman"/>
                <w:bCs/>
              </w:rPr>
            </w:pPr>
            <w:r w:rsidRPr="00C80292">
              <w:rPr>
                <w:rFonts w:ascii="Times New Roman" w:hAnsi="Times New Roman" w:cs="Times New Roman"/>
                <w:bCs/>
              </w:rPr>
              <w:t>f)</w:t>
            </w:r>
            <w:r>
              <w:rPr>
                <w:rFonts w:ascii="Times New Roman" w:hAnsi="Times New Roman" w:cs="Times New Roman"/>
                <w:bCs/>
              </w:rPr>
              <w:t xml:space="preserve"> </w:t>
            </w:r>
            <w:r w:rsidRPr="00C80292">
              <w:rPr>
                <w:rFonts w:ascii="Times New Roman" w:hAnsi="Times New Roman" w:cs="Times New Roman"/>
                <w:bCs/>
              </w:rPr>
              <w:t>szkodliwość azbestu dla zdrowia oraz ochronę zdrowia, w tym profilaktykę zdrowotną z uwzględnieniem edukacji antytytoniowej,</w:t>
            </w:r>
          </w:p>
          <w:p w14:paraId="6FF5EC18" w14:textId="54B7D409" w:rsidR="00C8082E" w:rsidRPr="00C80292" w:rsidRDefault="00C8082E" w:rsidP="00C80292">
            <w:pPr>
              <w:spacing w:after="0" w:line="240" w:lineRule="auto"/>
              <w:jc w:val="both"/>
              <w:rPr>
                <w:rFonts w:ascii="Times New Roman" w:hAnsi="Times New Roman" w:cs="Times New Roman"/>
                <w:bCs/>
              </w:rPr>
            </w:pPr>
            <w:r w:rsidRPr="00C80292">
              <w:rPr>
                <w:rFonts w:ascii="Times New Roman" w:hAnsi="Times New Roman" w:cs="Times New Roman"/>
                <w:bCs/>
              </w:rPr>
              <w:t>g)</w:t>
            </w:r>
            <w:r>
              <w:rPr>
                <w:rFonts w:ascii="Times New Roman" w:hAnsi="Times New Roman" w:cs="Times New Roman"/>
                <w:bCs/>
              </w:rPr>
              <w:t xml:space="preserve"> </w:t>
            </w:r>
            <w:r w:rsidRPr="00C80292">
              <w:rPr>
                <w:rFonts w:ascii="Times New Roman" w:hAnsi="Times New Roman" w:cs="Times New Roman"/>
                <w:bCs/>
              </w:rPr>
              <w:t>zasady postępowania z odpadami zawierającymi azbest, w szczególności sposoby opakowania i oznakowania odpadów zawierających azbest;</w:t>
            </w:r>
          </w:p>
          <w:p w14:paraId="486F5AC4" w14:textId="5CB3C1F3" w:rsidR="00C8082E" w:rsidRPr="00C80292" w:rsidRDefault="00C8082E" w:rsidP="00C80292">
            <w:pPr>
              <w:spacing w:after="0" w:line="240" w:lineRule="auto"/>
              <w:jc w:val="both"/>
              <w:rPr>
                <w:rFonts w:ascii="Times New Roman" w:hAnsi="Times New Roman" w:cs="Times New Roman"/>
                <w:bCs/>
              </w:rPr>
            </w:pPr>
            <w:r w:rsidRPr="00C80292">
              <w:rPr>
                <w:rFonts w:ascii="Times New Roman" w:hAnsi="Times New Roman" w:cs="Times New Roman"/>
                <w:bCs/>
              </w:rPr>
              <w:lastRenderedPageBreak/>
              <w:t>2)</w:t>
            </w:r>
            <w:r>
              <w:rPr>
                <w:rFonts w:ascii="Times New Roman" w:hAnsi="Times New Roman" w:cs="Times New Roman"/>
                <w:bCs/>
              </w:rPr>
              <w:t xml:space="preserve"> </w:t>
            </w:r>
            <w:r w:rsidRPr="00C80292">
              <w:rPr>
                <w:rFonts w:ascii="Times New Roman" w:hAnsi="Times New Roman" w:cs="Times New Roman"/>
                <w:bCs/>
              </w:rPr>
              <w:t>w zakresie rozszerzonym:</w:t>
            </w:r>
          </w:p>
          <w:p w14:paraId="72F9E964" w14:textId="725C7772" w:rsidR="00C8082E" w:rsidRPr="00C80292" w:rsidRDefault="00C8082E" w:rsidP="00C80292">
            <w:pPr>
              <w:spacing w:after="0" w:line="240" w:lineRule="auto"/>
              <w:jc w:val="both"/>
              <w:rPr>
                <w:rFonts w:ascii="Times New Roman" w:hAnsi="Times New Roman" w:cs="Times New Roman"/>
                <w:bCs/>
              </w:rPr>
            </w:pPr>
            <w:r w:rsidRPr="00C80292">
              <w:rPr>
                <w:rFonts w:ascii="Times New Roman" w:hAnsi="Times New Roman" w:cs="Times New Roman"/>
                <w:bCs/>
              </w:rPr>
              <w:t>a)</w:t>
            </w:r>
            <w:r>
              <w:rPr>
                <w:rFonts w:ascii="Times New Roman" w:hAnsi="Times New Roman" w:cs="Times New Roman"/>
                <w:bCs/>
              </w:rPr>
              <w:t xml:space="preserve"> </w:t>
            </w:r>
            <w:r w:rsidRPr="00C80292">
              <w:rPr>
                <w:rFonts w:ascii="Times New Roman" w:hAnsi="Times New Roman" w:cs="Times New Roman"/>
                <w:bCs/>
              </w:rPr>
              <w:t>zagadnienia, o których mowa w pkt 1,</w:t>
            </w:r>
          </w:p>
          <w:p w14:paraId="787B9983" w14:textId="0907813B" w:rsidR="00C8082E" w:rsidRPr="00C80292" w:rsidRDefault="00C8082E" w:rsidP="00C80292">
            <w:pPr>
              <w:spacing w:after="0" w:line="240" w:lineRule="auto"/>
              <w:jc w:val="both"/>
              <w:rPr>
                <w:rFonts w:ascii="Times New Roman" w:hAnsi="Times New Roman" w:cs="Times New Roman"/>
                <w:bCs/>
              </w:rPr>
            </w:pPr>
            <w:r w:rsidRPr="00C80292">
              <w:rPr>
                <w:rFonts w:ascii="Times New Roman" w:hAnsi="Times New Roman" w:cs="Times New Roman"/>
                <w:bCs/>
              </w:rPr>
              <w:t>b)</w:t>
            </w:r>
            <w:r>
              <w:rPr>
                <w:rFonts w:ascii="Times New Roman" w:hAnsi="Times New Roman" w:cs="Times New Roman"/>
                <w:bCs/>
              </w:rPr>
              <w:t xml:space="preserve"> </w:t>
            </w:r>
            <w:r w:rsidRPr="00C80292">
              <w:rPr>
                <w:rFonts w:ascii="Times New Roman" w:hAnsi="Times New Roman" w:cs="Times New Roman"/>
                <w:bCs/>
              </w:rPr>
              <w:t>stosowanie maszyn i urządzeń podczas wykonywania prac polegających na usuwaniu lub zabezpieczaniu wyrobów zawierających azbest,</w:t>
            </w:r>
          </w:p>
          <w:p w14:paraId="38BD1DEB" w14:textId="78167DC6" w:rsidR="00C8082E" w:rsidRPr="00C80292" w:rsidRDefault="00C8082E" w:rsidP="00C80292">
            <w:pPr>
              <w:spacing w:after="0" w:line="240" w:lineRule="auto"/>
              <w:jc w:val="both"/>
              <w:rPr>
                <w:rFonts w:ascii="Times New Roman" w:hAnsi="Times New Roman" w:cs="Times New Roman"/>
                <w:bCs/>
              </w:rPr>
            </w:pPr>
            <w:r w:rsidRPr="00C80292">
              <w:rPr>
                <w:rFonts w:ascii="Times New Roman" w:hAnsi="Times New Roman" w:cs="Times New Roman"/>
                <w:bCs/>
              </w:rPr>
              <w:t>c)</w:t>
            </w:r>
            <w:r>
              <w:rPr>
                <w:rFonts w:ascii="Times New Roman" w:hAnsi="Times New Roman" w:cs="Times New Roman"/>
                <w:bCs/>
              </w:rPr>
              <w:t xml:space="preserve"> </w:t>
            </w:r>
            <w:r w:rsidRPr="00C80292">
              <w:rPr>
                <w:rFonts w:ascii="Times New Roman" w:hAnsi="Times New Roman" w:cs="Times New Roman"/>
                <w:bCs/>
              </w:rPr>
              <w:t>stosowanie środków mających na celu eliminowanie lub ograniczanie emisji azbestu podczas wykonywania prac polegających na usuwaniu lub zabezpieczaniu wyrobów zawierających azbest, w tym procedury dekontaminacji,</w:t>
            </w:r>
          </w:p>
          <w:p w14:paraId="4A31866E" w14:textId="15666CDF" w:rsidR="00C8082E" w:rsidRPr="00C80292" w:rsidRDefault="00C8082E" w:rsidP="00C80292">
            <w:pPr>
              <w:spacing w:after="0" w:line="240" w:lineRule="auto"/>
              <w:jc w:val="both"/>
              <w:rPr>
                <w:rFonts w:ascii="Times New Roman" w:hAnsi="Times New Roman" w:cs="Times New Roman"/>
                <w:bCs/>
              </w:rPr>
            </w:pPr>
            <w:r w:rsidRPr="00C80292">
              <w:rPr>
                <w:rFonts w:ascii="Times New Roman" w:hAnsi="Times New Roman" w:cs="Times New Roman"/>
                <w:bCs/>
              </w:rPr>
              <w:t>d)</w:t>
            </w:r>
            <w:r>
              <w:rPr>
                <w:rFonts w:ascii="Times New Roman" w:hAnsi="Times New Roman" w:cs="Times New Roman"/>
                <w:bCs/>
              </w:rPr>
              <w:t xml:space="preserve"> </w:t>
            </w:r>
            <w:r w:rsidRPr="00C80292">
              <w:rPr>
                <w:rFonts w:ascii="Times New Roman" w:hAnsi="Times New Roman" w:cs="Times New Roman"/>
                <w:bCs/>
              </w:rPr>
              <w:t>instruktaż stanowiskowy dotyczący bezpieczeństwa wykonywania prac polegających na usuwaniu lub zabezpieczaniu wyrobów zawierających azbest.</w:t>
            </w:r>
          </w:p>
          <w:p w14:paraId="68FEFD6E" w14:textId="77777777" w:rsidR="00C8082E" w:rsidRPr="00C80292" w:rsidRDefault="00C8082E" w:rsidP="00C80292">
            <w:pPr>
              <w:spacing w:after="0" w:line="240" w:lineRule="auto"/>
              <w:jc w:val="both"/>
              <w:rPr>
                <w:rFonts w:ascii="Times New Roman" w:hAnsi="Times New Roman" w:cs="Times New Roman"/>
                <w:bCs/>
              </w:rPr>
            </w:pPr>
            <w:r w:rsidRPr="00C80292">
              <w:rPr>
                <w:rFonts w:ascii="Times New Roman" w:hAnsi="Times New Roman" w:cs="Times New Roman"/>
                <w:bCs/>
              </w:rPr>
              <w:t>7. Podmiot odpowiedzialny zapewnia osobom narażonym na działanie azbestu szkolenie w zakresie podstawowym, o którym mowa w ust. 6 pkt 1.</w:t>
            </w:r>
          </w:p>
          <w:p w14:paraId="194D4C24" w14:textId="77777777" w:rsidR="00C8082E" w:rsidRPr="00C80292" w:rsidRDefault="00C8082E" w:rsidP="00C80292">
            <w:pPr>
              <w:spacing w:after="0" w:line="240" w:lineRule="auto"/>
              <w:jc w:val="both"/>
              <w:rPr>
                <w:rFonts w:ascii="Times New Roman" w:hAnsi="Times New Roman" w:cs="Times New Roman"/>
                <w:bCs/>
              </w:rPr>
            </w:pPr>
            <w:r w:rsidRPr="00C80292">
              <w:rPr>
                <w:rFonts w:ascii="Times New Roman" w:hAnsi="Times New Roman" w:cs="Times New Roman"/>
                <w:bCs/>
              </w:rPr>
              <w:t xml:space="preserve">8. Wykonawca prac zapewnia osobom narażonym na działanie azbestu przy tych pracach oraz osobom kierującym lub nadzorującym te osoby, odrębnie dla każdej z tych grup zawodowych, szkolenie w zakresie rozszerzonym, o którym mowa w ust. 6 pkt 2. </w:t>
            </w:r>
          </w:p>
          <w:p w14:paraId="456EB920" w14:textId="77777777" w:rsidR="00C8082E" w:rsidRPr="00C80292" w:rsidRDefault="00C8082E" w:rsidP="00C80292">
            <w:pPr>
              <w:spacing w:after="0" w:line="240" w:lineRule="auto"/>
              <w:jc w:val="both"/>
              <w:rPr>
                <w:rFonts w:ascii="Times New Roman" w:hAnsi="Times New Roman" w:cs="Times New Roman"/>
                <w:bCs/>
              </w:rPr>
            </w:pPr>
            <w:r w:rsidRPr="00C80292">
              <w:rPr>
                <w:rFonts w:ascii="Times New Roman" w:hAnsi="Times New Roman" w:cs="Times New Roman"/>
                <w:bCs/>
              </w:rPr>
              <w:t>9. Zagadnienia dotyczące bezpiecznego postępowania z wyrobami zawierającymi azbest, o których mowa w ust. 6, uwzględnia się w programach szkoleń i doskonalenia zawodowego opracowywanych lub zatwierdzanych przez Komendanta Głównego Państwowej Straży Pożarnej.</w:t>
            </w:r>
          </w:p>
          <w:p w14:paraId="43C0D55E" w14:textId="77777777" w:rsidR="00C8082E" w:rsidRPr="00C80292" w:rsidRDefault="00C8082E" w:rsidP="00C80292">
            <w:pPr>
              <w:spacing w:after="0" w:line="240" w:lineRule="auto"/>
              <w:jc w:val="both"/>
              <w:rPr>
                <w:rFonts w:ascii="Times New Roman" w:hAnsi="Times New Roman" w:cs="Times New Roman"/>
                <w:bCs/>
              </w:rPr>
            </w:pPr>
            <w:r w:rsidRPr="00C80292">
              <w:rPr>
                <w:rFonts w:ascii="Times New Roman" w:hAnsi="Times New Roman" w:cs="Times New Roman"/>
                <w:bCs/>
              </w:rPr>
              <w:t>10. Przepisów ust. 1–5 oraz ust. 7 i 8 nie stosuje się do funkcjonariuszy pożarnictwa.</w:t>
            </w:r>
          </w:p>
          <w:p w14:paraId="1E20D99E" w14:textId="77777777" w:rsidR="00B93778" w:rsidRPr="00C8082E" w:rsidRDefault="00B93778" w:rsidP="00B93778">
            <w:pPr>
              <w:spacing w:after="0" w:line="240" w:lineRule="auto"/>
              <w:jc w:val="both"/>
              <w:rPr>
                <w:rFonts w:ascii="Times New Roman" w:hAnsi="Times New Roman" w:cs="Times New Roman"/>
                <w:bCs/>
              </w:rPr>
            </w:pPr>
          </w:p>
          <w:p w14:paraId="4A6F3871" w14:textId="77777777" w:rsidR="00704F82" w:rsidRPr="00C80292" w:rsidRDefault="00704F82" w:rsidP="00C80292">
            <w:pPr>
              <w:spacing w:after="0" w:line="240" w:lineRule="auto"/>
              <w:jc w:val="both"/>
              <w:rPr>
                <w:rFonts w:ascii="Times New Roman" w:hAnsi="Times New Roman" w:cs="Times New Roman"/>
                <w:bCs/>
              </w:rPr>
            </w:pPr>
            <w:r w:rsidRPr="00C80292">
              <w:rPr>
                <w:rFonts w:ascii="Times New Roman" w:hAnsi="Times New Roman" w:cs="Times New Roman"/>
                <w:bCs/>
              </w:rPr>
              <w:t>1. Po zakończeniu szkolenia osoby narażone na działanie azbestu oraz osoby kierujące lub nadzorujące te osoby przystępują do egzaminu.</w:t>
            </w:r>
          </w:p>
          <w:p w14:paraId="27D520E4" w14:textId="77777777" w:rsidR="00704F82" w:rsidRPr="00C80292" w:rsidRDefault="00704F82" w:rsidP="00C80292">
            <w:pPr>
              <w:spacing w:after="0" w:line="240" w:lineRule="auto"/>
              <w:jc w:val="both"/>
              <w:rPr>
                <w:rFonts w:ascii="Times New Roman" w:hAnsi="Times New Roman" w:cs="Times New Roman"/>
                <w:bCs/>
              </w:rPr>
            </w:pPr>
            <w:r w:rsidRPr="00C80292">
              <w:rPr>
                <w:rFonts w:ascii="Times New Roman" w:hAnsi="Times New Roman" w:cs="Times New Roman"/>
                <w:bCs/>
              </w:rPr>
              <w:t>2. Uzyskanie pozytywnego wyniku z egzaminu potwierdza się zaświadczeniem o ukończeniu szkolenia.</w:t>
            </w:r>
          </w:p>
          <w:p w14:paraId="365B9C80" w14:textId="77777777" w:rsidR="00704F82" w:rsidRPr="00C80292" w:rsidRDefault="00704F82" w:rsidP="00C80292">
            <w:pPr>
              <w:spacing w:after="0" w:line="240" w:lineRule="auto"/>
              <w:jc w:val="both"/>
              <w:rPr>
                <w:rFonts w:ascii="Times New Roman" w:hAnsi="Times New Roman" w:cs="Times New Roman"/>
                <w:bCs/>
              </w:rPr>
            </w:pPr>
            <w:r w:rsidRPr="00C80292">
              <w:rPr>
                <w:rFonts w:ascii="Times New Roman" w:hAnsi="Times New Roman" w:cs="Times New Roman"/>
                <w:bCs/>
              </w:rPr>
              <w:t>3. W zaświadczeniu o ukończeniu szkolenia wskazuje się:</w:t>
            </w:r>
          </w:p>
          <w:p w14:paraId="738FB3E3" w14:textId="096E7441" w:rsidR="00704F82" w:rsidRPr="00C80292" w:rsidRDefault="00704F82" w:rsidP="00C80292">
            <w:pPr>
              <w:spacing w:after="0" w:line="240" w:lineRule="auto"/>
              <w:jc w:val="both"/>
              <w:rPr>
                <w:rFonts w:ascii="Times New Roman" w:hAnsi="Times New Roman" w:cs="Times New Roman"/>
                <w:bCs/>
              </w:rPr>
            </w:pPr>
            <w:r w:rsidRPr="00C80292">
              <w:rPr>
                <w:rFonts w:ascii="Times New Roman" w:hAnsi="Times New Roman" w:cs="Times New Roman"/>
                <w:bCs/>
              </w:rPr>
              <w:t>1)</w:t>
            </w:r>
            <w:r>
              <w:rPr>
                <w:rFonts w:ascii="Times New Roman" w:hAnsi="Times New Roman" w:cs="Times New Roman"/>
                <w:bCs/>
              </w:rPr>
              <w:t xml:space="preserve"> </w:t>
            </w:r>
            <w:r w:rsidRPr="00C80292">
              <w:rPr>
                <w:rFonts w:ascii="Times New Roman" w:hAnsi="Times New Roman" w:cs="Times New Roman"/>
                <w:bCs/>
              </w:rPr>
              <w:t>miejsce i datę wydania zaświadczenia;</w:t>
            </w:r>
          </w:p>
          <w:p w14:paraId="6AF5000D" w14:textId="023086E4" w:rsidR="00704F82" w:rsidRPr="00C80292" w:rsidRDefault="00704F82" w:rsidP="00C80292">
            <w:pPr>
              <w:spacing w:after="0" w:line="240" w:lineRule="auto"/>
              <w:jc w:val="both"/>
              <w:rPr>
                <w:rFonts w:ascii="Times New Roman" w:hAnsi="Times New Roman" w:cs="Times New Roman"/>
                <w:bCs/>
              </w:rPr>
            </w:pPr>
            <w:bookmarkStart w:id="81" w:name="mip68421914"/>
            <w:bookmarkEnd w:id="81"/>
            <w:r w:rsidRPr="00C80292">
              <w:rPr>
                <w:rFonts w:ascii="Times New Roman" w:hAnsi="Times New Roman" w:cs="Times New Roman"/>
                <w:bCs/>
              </w:rPr>
              <w:lastRenderedPageBreak/>
              <w:t>2)</w:t>
            </w:r>
            <w:r>
              <w:rPr>
                <w:rFonts w:ascii="Times New Roman" w:hAnsi="Times New Roman" w:cs="Times New Roman"/>
                <w:bCs/>
              </w:rPr>
              <w:t xml:space="preserve"> </w:t>
            </w:r>
            <w:r w:rsidRPr="00C80292">
              <w:rPr>
                <w:rFonts w:ascii="Times New Roman" w:hAnsi="Times New Roman" w:cs="Times New Roman"/>
                <w:bCs/>
              </w:rPr>
              <w:t>podstawę prawną;</w:t>
            </w:r>
          </w:p>
          <w:p w14:paraId="540FE4D6" w14:textId="7EFDA1A8" w:rsidR="00704F82" w:rsidRPr="00C80292" w:rsidRDefault="00704F82" w:rsidP="00C80292">
            <w:pPr>
              <w:spacing w:after="0" w:line="240" w:lineRule="auto"/>
              <w:jc w:val="both"/>
              <w:rPr>
                <w:rFonts w:ascii="Times New Roman" w:hAnsi="Times New Roman" w:cs="Times New Roman"/>
                <w:bCs/>
              </w:rPr>
            </w:pPr>
            <w:r w:rsidRPr="00C80292">
              <w:rPr>
                <w:rFonts w:ascii="Times New Roman" w:hAnsi="Times New Roman" w:cs="Times New Roman"/>
                <w:bCs/>
              </w:rPr>
              <w:t>3)</w:t>
            </w:r>
            <w:r>
              <w:rPr>
                <w:rFonts w:ascii="Times New Roman" w:hAnsi="Times New Roman" w:cs="Times New Roman"/>
                <w:bCs/>
              </w:rPr>
              <w:t xml:space="preserve"> </w:t>
            </w:r>
            <w:r w:rsidRPr="00C80292">
              <w:rPr>
                <w:rFonts w:ascii="Times New Roman" w:hAnsi="Times New Roman" w:cs="Times New Roman"/>
                <w:bCs/>
              </w:rPr>
              <w:t>imię i nazwisko uczestnika;</w:t>
            </w:r>
          </w:p>
          <w:p w14:paraId="00CAD829" w14:textId="36C8C80F" w:rsidR="00704F82" w:rsidRPr="00C80292" w:rsidRDefault="00704F82" w:rsidP="00C80292">
            <w:pPr>
              <w:spacing w:after="0" w:line="240" w:lineRule="auto"/>
              <w:jc w:val="both"/>
              <w:rPr>
                <w:rFonts w:ascii="Times New Roman" w:hAnsi="Times New Roman" w:cs="Times New Roman"/>
                <w:bCs/>
              </w:rPr>
            </w:pPr>
            <w:r w:rsidRPr="00C80292">
              <w:rPr>
                <w:rFonts w:ascii="Times New Roman" w:hAnsi="Times New Roman" w:cs="Times New Roman"/>
                <w:bCs/>
              </w:rPr>
              <w:t>4)</w:t>
            </w:r>
            <w:r>
              <w:rPr>
                <w:rFonts w:ascii="Times New Roman" w:hAnsi="Times New Roman" w:cs="Times New Roman"/>
                <w:bCs/>
              </w:rPr>
              <w:t xml:space="preserve"> </w:t>
            </w:r>
            <w:r w:rsidRPr="00C80292">
              <w:rPr>
                <w:rFonts w:ascii="Times New Roman" w:hAnsi="Times New Roman" w:cs="Times New Roman"/>
                <w:bCs/>
              </w:rPr>
              <w:t xml:space="preserve">program szkolenia; </w:t>
            </w:r>
          </w:p>
          <w:p w14:paraId="00D35E63" w14:textId="2792E12A" w:rsidR="00704F82" w:rsidRPr="00C80292" w:rsidRDefault="00704F82" w:rsidP="00C80292">
            <w:pPr>
              <w:spacing w:after="0" w:line="240" w:lineRule="auto"/>
              <w:jc w:val="both"/>
              <w:rPr>
                <w:rFonts w:ascii="Times New Roman" w:hAnsi="Times New Roman" w:cs="Times New Roman"/>
                <w:bCs/>
              </w:rPr>
            </w:pPr>
            <w:r w:rsidRPr="00C80292">
              <w:rPr>
                <w:rFonts w:ascii="Times New Roman" w:hAnsi="Times New Roman" w:cs="Times New Roman"/>
                <w:bCs/>
              </w:rPr>
              <w:t>5)</w:t>
            </w:r>
            <w:r>
              <w:rPr>
                <w:rFonts w:ascii="Times New Roman" w:hAnsi="Times New Roman" w:cs="Times New Roman"/>
                <w:bCs/>
              </w:rPr>
              <w:t xml:space="preserve"> </w:t>
            </w:r>
            <w:r w:rsidRPr="00C80292">
              <w:rPr>
                <w:rFonts w:ascii="Times New Roman" w:hAnsi="Times New Roman" w:cs="Times New Roman"/>
                <w:bCs/>
              </w:rPr>
              <w:t>datę lub okres, w którym uczestnik odbył szkolenie;</w:t>
            </w:r>
          </w:p>
          <w:p w14:paraId="47D8A600" w14:textId="4BA6CC79" w:rsidR="00704F82" w:rsidRPr="00C80292" w:rsidRDefault="00704F82" w:rsidP="00C80292">
            <w:pPr>
              <w:spacing w:after="0" w:line="240" w:lineRule="auto"/>
              <w:jc w:val="both"/>
              <w:rPr>
                <w:rFonts w:ascii="Times New Roman" w:hAnsi="Times New Roman" w:cs="Times New Roman"/>
                <w:bCs/>
              </w:rPr>
            </w:pPr>
            <w:r w:rsidRPr="00C80292">
              <w:rPr>
                <w:rFonts w:ascii="Times New Roman" w:hAnsi="Times New Roman" w:cs="Times New Roman"/>
                <w:bCs/>
              </w:rPr>
              <w:t>6)</w:t>
            </w:r>
            <w:r>
              <w:rPr>
                <w:rFonts w:ascii="Times New Roman" w:hAnsi="Times New Roman" w:cs="Times New Roman"/>
                <w:bCs/>
              </w:rPr>
              <w:t xml:space="preserve"> </w:t>
            </w:r>
            <w:r w:rsidRPr="00C80292">
              <w:rPr>
                <w:rFonts w:ascii="Times New Roman" w:hAnsi="Times New Roman" w:cs="Times New Roman"/>
                <w:bCs/>
              </w:rPr>
              <w:t>czas trwania szkolenia w godzinach dydaktycznych;</w:t>
            </w:r>
          </w:p>
          <w:p w14:paraId="5D652F84" w14:textId="27E41F34" w:rsidR="00704F82" w:rsidRPr="00C80292" w:rsidRDefault="00704F82" w:rsidP="00C80292">
            <w:pPr>
              <w:spacing w:after="0" w:line="240" w:lineRule="auto"/>
              <w:jc w:val="both"/>
              <w:rPr>
                <w:rFonts w:ascii="Times New Roman" w:hAnsi="Times New Roman" w:cs="Times New Roman"/>
                <w:bCs/>
              </w:rPr>
            </w:pPr>
            <w:r w:rsidRPr="00C80292">
              <w:rPr>
                <w:rFonts w:ascii="Times New Roman" w:hAnsi="Times New Roman" w:cs="Times New Roman"/>
                <w:bCs/>
              </w:rPr>
              <w:t>7)</w:t>
            </w:r>
            <w:r>
              <w:rPr>
                <w:rFonts w:ascii="Times New Roman" w:hAnsi="Times New Roman" w:cs="Times New Roman"/>
                <w:bCs/>
              </w:rPr>
              <w:t xml:space="preserve"> </w:t>
            </w:r>
            <w:r w:rsidRPr="00C80292">
              <w:rPr>
                <w:rFonts w:ascii="Times New Roman" w:hAnsi="Times New Roman" w:cs="Times New Roman"/>
                <w:bCs/>
              </w:rPr>
              <w:t xml:space="preserve">firmę i adres podmiotu odpowiedzialnego lub wykonawcy prac kierującego uczestnika na szkolenie; </w:t>
            </w:r>
          </w:p>
          <w:p w14:paraId="0DDCC08F" w14:textId="03C98856" w:rsidR="00704F82" w:rsidRPr="00C80292" w:rsidRDefault="00704F82" w:rsidP="00C80292">
            <w:pPr>
              <w:spacing w:after="0" w:line="240" w:lineRule="auto"/>
              <w:jc w:val="both"/>
              <w:rPr>
                <w:rFonts w:ascii="Times New Roman" w:hAnsi="Times New Roman" w:cs="Times New Roman"/>
                <w:bCs/>
              </w:rPr>
            </w:pPr>
            <w:r w:rsidRPr="00C80292">
              <w:rPr>
                <w:rFonts w:ascii="Times New Roman" w:hAnsi="Times New Roman" w:cs="Times New Roman"/>
                <w:bCs/>
              </w:rPr>
              <w:t>8)</w:t>
            </w:r>
            <w:r>
              <w:rPr>
                <w:rFonts w:ascii="Times New Roman" w:hAnsi="Times New Roman" w:cs="Times New Roman"/>
                <w:bCs/>
              </w:rPr>
              <w:t xml:space="preserve"> </w:t>
            </w:r>
            <w:r w:rsidRPr="00C80292">
              <w:rPr>
                <w:rFonts w:ascii="Times New Roman" w:hAnsi="Times New Roman" w:cs="Times New Roman"/>
                <w:bCs/>
              </w:rPr>
              <w:t xml:space="preserve">firmę i adres jednostki szkoleniowej; </w:t>
            </w:r>
          </w:p>
          <w:p w14:paraId="68D3ED1D" w14:textId="3AC14A4A" w:rsidR="00704F82" w:rsidRPr="00C80292" w:rsidRDefault="00704F82" w:rsidP="00C80292">
            <w:pPr>
              <w:spacing w:after="0" w:line="240" w:lineRule="auto"/>
              <w:jc w:val="both"/>
              <w:rPr>
                <w:rFonts w:ascii="Times New Roman" w:hAnsi="Times New Roman" w:cs="Times New Roman"/>
                <w:bCs/>
              </w:rPr>
            </w:pPr>
            <w:r w:rsidRPr="00C80292">
              <w:rPr>
                <w:rFonts w:ascii="Times New Roman" w:hAnsi="Times New Roman" w:cs="Times New Roman"/>
                <w:bCs/>
              </w:rPr>
              <w:t>9)</w:t>
            </w:r>
            <w:r>
              <w:rPr>
                <w:rFonts w:ascii="Times New Roman" w:hAnsi="Times New Roman" w:cs="Times New Roman"/>
                <w:bCs/>
              </w:rPr>
              <w:t xml:space="preserve"> </w:t>
            </w:r>
            <w:r w:rsidRPr="00C80292">
              <w:rPr>
                <w:rFonts w:ascii="Times New Roman" w:hAnsi="Times New Roman" w:cs="Times New Roman"/>
                <w:bCs/>
              </w:rPr>
              <w:t>indywidualny numer identyfikacyjny jednostki szkoleniowej w Bazie Azbestowej;</w:t>
            </w:r>
          </w:p>
          <w:p w14:paraId="253C5019" w14:textId="42A7EDA8" w:rsidR="00704F82" w:rsidRPr="00C80292" w:rsidRDefault="00704F82" w:rsidP="00C80292">
            <w:pPr>
              <w:spacing w:after="0" w:line="240" w:lineRule="auto"/>
              <w:jc w:val="both"/>
              <w:rPr>
                <w:rFonts w:ascii="Times New Roman" w:hAnsi="Times New Roman" w:cs="Times New Roman"/>
                <w:bCs/>
              </w:rPr>
            </w:pPr>
            <w:r w:rsidRPr="00C80292">
              <w:rPr>
                <w:rFonts w:ascii="Times New Roman" w:hAnsi="Times New Roman" w:cs="Times New Roman"/>
                <w:bCs/>
              </w:rPr>
              <w:t>10)</w:t>
            </w:r>
            <w:r>
              <w:rPr>
                <w:rFonts w:ascii="Times New Roman" w:hAnsi="Times New Roman" w:cs="Times New Roman"/>
                <w:bCs/>
              </w:rPr>
              <w:t xml:space="preserve"> </w:t>
            </w:r>
            <w:r w:rsidRPr="00C80292">
              <w:rPr>
                <w:rFonts w:ascii="Times New Roman" w:hAnsi="Times New Roman" w:cs="Times New Roman"/>
                <w:bCs/>
              </w:rPr>
              <w:t>język szkolenia;</w:t>
            </w:r>
          </w:p>
          <w:p w14:paraId="15D98B67" w14:textId="4F275293" w:rsidR="00704F82" w:rsidRPr="00C80292" w:rsidRDefault="00704F82" w:rsidP="00C80292">
            <w:pPr>
              <w:spacing w:after="0" w:line="240" w:lineRule="auto"/>
              <w:jc w:val="both"/>
              <w:rPr>
                <w:rFonts w:ascii="Times New Roman" w:hAnsi="Times New Roman" w:cs="Times New Roman"/>
                <w:bCs/>
              </w:rPr>
            </w:pPr>
            <w:r w:rsidRPr="00C80292">
              <w:rPr>
                <w:rFonts w:ascii="Times New Roman" w:hAnsi="Times New Roman" w:cs="Times New Roman"/>
                <w:bCs/>
              </w:rPr>
              <w:t>11)</w:t>
            </w:r>
            <w:r>
              <w:rPr>
                <w:rFonts w:ascii="Times New Roman" w:hAnsi="Times New Roman" w:cs="Times New Roman"/>
                <w:bCs/>
              </w:rPr>
              <w:t xml:space="preserve"> </w:t>
            </w:r>
            <w:r w:rsidRPr="00C80292">
              <w:rPr>
                <w:rFonts w:ascii="Times New Roman" w:hAnsi="Times New Roman" w:cs="Times New Roman"/>
                <w:bCs/>
              </w:rPr>
              <w:t>datę ważności zaświadczenia o ukończeniu szkolenia.</w:t>
            </w:r>
          </w:p>
          <w:p w14:paraId="55C5AA5C" w14:textId="77777777" w:rsidR="00704F82" w:rsidRPr="00C80292" w:rsidRDefault="00704F82" w:rsidP="00C80292">
            <w:pPr>
              <w:spacing w:after="0" w:line="240" w:lineRule="auto"/>
              <w:jc w:val="both"/>
              <w:rPr>
                <w:rFonts w:ascii="Times New Roman" w:hAnsi="Times New Roman" w:cs="Times New Roman"/>
                <w:bCs/>
              </w:rPr>
            </w:pPr>
            <w:r w:rsidRPr="00C80292">
              <w:rPr>
                <w:rFonts w:ascii="Times New Roman" w:hAnsi="Times New Roman" w:cs="Times New Roman"/>
                <w:bCs/>
              </w:rPr>
              <w:t>4. Z udziału w szkoleniu może być zwolniona osoba narażona na działanie azbestu, która przedłoży aktualne zaświadczenie o ukończeniu szkolenia zgodnego z oceną ryzyka zawodowego, która uwzględnia rodzaj i poziom narażenia na działanie azbestu.</w:t>
            </w:r>
          </w:p>
          <w:p w14:paraId="1B257141" w14:textId="77777777" w:rsidR="00704F82" w:rsidRPr="00C80292" w:rsidRDefault="00704F82" w:rsidP="00C80292">
            <w:pPr>
              <w:spacing w:after="0" w:line="240" w:lineRule="auto"/>
              <w:jc w:val="both"/>
              <w:rPr>
                <w:rFonts w:ascii="Times New Roman" w:hAnsi="Times New Roman" w:cs="Times New Roman"/>
                <w:bCs/>
              </w:rPr>
            </w:pPr>
            <w:r w:rsidRPr="00C80292">
              <w:rPr>
                <w:rFonts w:ascii="Times New Roman" w:hAnsi="Times New Roman" w:cs="Times New Roman"/>
                <w:bCs/>
              </w:rPr>
              <w:t>5. Minister właściwy do spraw gospodarki, w drodze rozporządzenia, kierując się potrzebą zapewnienia należytej ochrony zdrowia i życia osób narażonych na działanie azbestu, uwzględniając edukację antytytoniową, stosowane metody pracy przy usuwaniu lub zabezpieczaniu wyrobów zawierających azbest, a także dostępne środki i urządzenia ograniczające emisję azbestu, określi:</w:t>
            </w:r>
          </w:p>
          <w:p w14:paraId="06767853" w14:textId="0C8B078B" w:rsidR="00704F82" w:rsidRPr="00C80292" w:rsidRDefault="00704F82" w:rsidP="00C80292">
            <w:pPr>
              <w:spacing w:after="0" w:line="240" w:lineRule="auto"/>
              <w:jc w:val="both"/>
              <w:rPr>
                <w:rFonts w:ascii="Times New Roman" w:hAnsi="Times New Roman" w:cs="Times New Roman"/>
                <w:bCs/>
              </w:rPr>
            </w:pPr>
            <w:r w:rsidRPr="00C80292">
              <w:rPr>
                <w:rFonts w:ascii="Times New Roman" w:hAnsi="Times New Roman" w:cs="Times New Roman"/>
                <w:bCs/>
              </w:rPr>
              <w:t>1)</w:t>
            </w:r>
            <w:r>
              <w:rPr>
                <w:rFonts w:ascii="Times New Roman" w:hAnsi="Times New Roman" w:cs="Times New Roman"/>
                <w:bCs/>
              </w:rPr>
              <w:t xml:space="preserve"> </w:t>
            </w:r>
            <w:r w:rsidRPr="00C80292">
              <w:rPr>
                <w:rFonts w:ascii="Times New Roman" w:hAnsi="Times New Roman" w:cs="Times New Roman"/>
                <w:bCs/>
              </w:rPr>
              <w:t>sposób przeprowadzania szkolenia w zakresie bezpiecznego postępowania z wyrobami zawierającymi azbest;</w:t>
            </w:r>
          </w:p>
          <w:p w14:paraId="09F2B3FD" w14:textId="5ACA0358" w:rsidR="00704F82" w:rsidRPr="00C80292" w:rsidRDefault="00704F82" w:rsidP="00C80292">
            <w:pPr>
              <w:spacing w:after="0" w:line="240" w:lineRule="auto"/>
              <w:jc w:val="both"/>
              <w:rPr>
                <w:rFonts w:ascii="Times New Roman" w:hAnsi="Times New Roman" w:cs="Times New Roman"/>
                <w:bCs/>
              </w:rPr>
            </w:pPr>
            <w:r w:rsidRPr="00C80292">
              <w:rPr>
                <w:rFonts w:ascii="Times New Roman" w:hAnsi="Times New Roman" w:cs="Times New Roman"/>
                <w:bCs/>
              </w:rPr>
              <w:t>2)</w:t>
            </w:r>
            <w:r>
              <w:rPr>
                <w:rFonts w:ascii="Times New Roman" w:hAnsi="Times New Roman" w:cs="Times New Roman"/>
                <w:bCs/>
              </w:rPr>
              <w:t xml:space="preserve"> </w:t>
            </w:r>
            <w:r w:rsidRPr="00C80292">
              <w:rPr>
                <w:rFonts w:ascii="Times New Roman" w:hAnsi="Times New Roman" w:cs="Times New Roman"/>
                <w:bCs/>
              </w:rPr>
              <w:t>program szkolenia, uwzględniający część podstawową i rozszerzoną, a także potrzeby różnych grup zawodowych;</w:t>
            </w:r>
          </w:p>
          <w:p w14:paraId="3EEFAE5A" w14:textId="303C3E83" w:rsidR="00704F82" w:rsidRPr="00C80292" w:rsidRDefault="00704F82" w:rsidP="00C80292">
            <w:pPr>
              <w:spacing w:after="0" w:line="240" w:lineRule="auto"/>
              <w:jc w:val="both"/>
              <w:rPr>
                <w:rFonts w:ascii="Times New Roman" w:hAnsi="Times New Roman" w:cs="Times New Roman"/>
                <w:bCs/>
              </w:rPr>
            </w:pPr>
            <w:r w:rsidRPr="00C80292">
              <w:rPr>
                <w:rFonts w:ascii="Times New Roman" w:hAnsi="Times New Roman" w:cs="Times New Roman"/>
                <w:bCs/>
              </w:rPr>
              <w:t>3)</w:t>
            </w:r>
            <w:r>
              <w:rPr>
                <w:rFonts w:ascii="Times New Roman" w:hAnsi="Times New Roman" w:cs="Times New Roman"/>
                <w:bCs/>
              </w:rPr>
              <w:t xml:space="preserve"> </w:t>
            </w:r>
            <w:r w:rsidRPr="00C80292">
              <w:rPr>
                <w:rFonts w:ascii="Times New Roman" w:hAnsi="Times New Roman" w:cs="Times New Roman"/>
                <w:bCs/>
              </w:rPr>
              <w:t>sposób przeprowadzenia egzaminu;</w:t>
            </w:r>
          </w:p>
          <w:p w14:paraId="0C008A71" w14:textId="120E2056" w:rsidR="00704F82" w:rsidRPr="00C80292" w:rsidRDefault="00704F82" w:rsidP="00C80292">
            <w:pPr>
              <w:spacing w:after="0" w:line="240" w:lineRule="auto"/>
              <w:jc w:val="both"/>
              <w:rPr>
                <w:rFonts w:ascii="Times New Roman" w:hAnsi="Times New Roman" w:cs="Times New Roman"/>
                <w:bCs/>
              </w:rPr>
            </w:pPr>
            <w:r w:rsidRPr="00C80292">
              <w:rPr>
                <w:rFonts w:ascii="Times New Roman" w:hAnsi="Times New Roman" w:cs="Times New Roman"/>
                <w:bCs/>
              </w:rPr>
              <w:t>4)</w:t>
            </w:r>
            <w:r>
              <w:rPr>
                <w:rFonts w:ascii="Times New Roman" w:hAnsi="Times New Roman" w:cs="Times New Roman"/>
                <w:bCs/>
              </w:rPr>
              <w:t xml:space="preserve"> </w:t>
            </w:r>
            <w:r w:rsidRPr="00C80292">
              <w:rPr>
                <w:rFonts w:ascii="Times New Roman" w:hAnsi="Times New Roman" w:cs="Times New Roman"/>
                <w:bCs/>
              </w:rPr>
              <w:t>sposób dokumentowania szkolenia.</w:t>
            </w:r>
          </w:p>
          <w:p w14:paraId="2FA9E142" w14:textId="77777777" w:rsidR="00B93778" w:rsidRPr="00704F82" w:rsidRDefault="00B93778" w:rsidP="00B93778">
            <w:pPr>
              <w:spacing w:after="0" w:line="240" w:lineRule="auto"/>
              <w:jc w:val="both"/>
              <w:rPr>
                <w:rFonts w:ascii="Times New Roman" w:hAnsi="Times New Roman" w:cs="Times New Roman"/>
                <w:bCs/>
              </w:rPr>
            </w:pPr>
          </w:p>
          <w:p w14:paraId="26F3653E" w14:textId="77777777" w:rsidR="00264B4F" w:rsidRPr="00C80292" w:rsidRDefault="00264B4F" w:rsidP="00C80292">
            <w:pPr>
              <w:spacing w:after="0" w:line="240" w:lineRule="auto"/>
              <w:jc w:val="both"/>
              <w:rPr>
                <w:rFonts w:ascii="Times New Roman" w:hAnsi="Times New Roman" w:cs="Times New Roman"/>
                <w:bCs/>
              </w:rPr>
            </w:pPr>
            <w:r w:rsidRPr="00C80292">
              <w:rPr>
                <w:rFonts w:ascii="Times New Roman" w:hAnsi="Times New Roman" w:cs="Times New Roman"/>
                <w:bCs/>
              </w:rPr>
              <w:t xml:space="preserve">1. Szkolenie przeprowadza jednostka organizacyjna prowadząca działalność szkoleniową w dziedzinie bezpieczeństwa i higieny pracy, o której mowa w przepisach </w:t>
            </w:r>
            <w:r w:rsidRPr="00C80292">
              <w:rPr>
                <w:rFonts w:ascii="Times New Roman" w:hAnsi="Times New Roman" w:cs="Times New Roman"/>
                <w:bCs/>
              </w:rPr>
              <w:lastRenderedPageBreak/>
              <w:t>wydanych na podstawie art. 2375 ustawy z dnia 26 czerwca 1974 r. – Kodeks pracy, zwana dalej „jednostką szkoleniową”.</w:t>
            </w:r>
          </w:p>
          <w:p w14:paraId="627FB2E5" w14:textId="77777777" w:rsidR="00264B4F" w:rsidRPr="00C80292" w:rsidRDefault="00264B4F" w:rsidP="00C80292">
            <w:pPr>
              <w:spacing w:after="0" w:line="240" w:lineRule="auto"/>
              <w:jc w:val="both"/>
              <w:rPr>
                <w:rFonts w:ascii="Times New Roman" w:hAnsi="Times New Roman" w:cs="Times New Roman"/>
                <w:bCs/>
              </w:rPr>
            </w:pPr>
            <w:r w:rsidRPr="00C80292">
              <w:rPr>
                <w:rFonts w:ascii="Times New Roman" w:hAnsi="Times New Roman" w:cs="Times New Roman"/>
                <w:bCs/>
              </w:rPr>
              <w:t>2. Jednostka szkoleniowa jest obowiązania do uzyskania wpisu do rejestru, o którym mowa w art. 49.</w:t>
            </w:r>
          </w:p>
          <w:p w14:paraId="54FB318C" w14:textId="48827374" w:rsidR="00B93778" w:rsidRPr="00B26075" w:rsidRDefault="00264B4F" w:rsidP="00C80292">
            <w:pPr>
              <w:spacing w:after="0" w:line="240" w:lineRule="auto"/>
              <w:jc w:val="both"/>
              <w:rPr>
                <w:rFonts w:ascii="Times New Roman" w:hAnsi="Times New Roman" w:cs="Times New Roman"/>
                <w:bCs/>
              </w:rPr>
            </w:pPr>
            <w:r w:rsidRPr="00C80292">
              <w:rPr>
                <w:rFonts w:ascii="Times New Roman" w:hAnsi="Times New Roman" w:cs="Times New Roman"/>
                <w:bCs/>
              </w:rPr>
              <w:t>3. Przepisów ust. 1 i 2 oraz art. 12 nie stosuje się do funkcjonariuszy pożarnictwa.</w:t>
            </w:r>
          </w:p>
          <w:p w14:paraId="73E6C1E7" w14:textId="77777777" w:rsidR="00E6376A" w:rsidRPr="00BB5F32" w:rsidRDefault="00E6376A" w:rsidP="00C80292">
            <w:pPr>
              <w:spacing w:after="0" w:line="240" w:lineRule="auto"/>
              <w:jc w:val="both"/>
              <w:rPr>
                <w:rFonts w:ascii="Times New Roman" w:hAnsi="Times New Roman" w:cs="Times New Roman"/>
                <w:bCs/>
              </w:rPr>
            </w:pPr>
          </w:p>
          <w:p w14:paraId="23054005" w14:textId="0E077176" w:rsidR="00BB5F32" w:rsidRPr="00C80292" w:rsidRDefault="00BB5F32" w:rsidP="00C80292">
            <w:pPr>
              <w:spacing w:after="0" w:line="240" w:lineRule="auto"/>
              <w:jc w:val="both"/>
              <w:rPr>
                <w:rFonts w:ascii="Times New Roman" w:hAnsi="Times New Roman" w:cs="Times New Roman"/>
                <w:bCs/>
              </w:rPr>
            </w:pPr>
            <w:r w:rsidRPr="00C80292">
              <w:rPr>
                <w:rFonts w:ascii="Times New Roman" w:hAnsi="Times New Roman" w:cs="Times New Roman"/>
                <w:bCs/>
              </w:rPr>
              <w:t>1. Wykonawca prac przed rozpoczęciem usuwania lub zabezpieczania wyrobów zawierających azbest opracowuje szczegółowy plan usuwania lub zabezpieczania wyrobów zawierających azbest, zwany dalej „planem”, obejmujący:</w:t>
            </w:r>
          </w:p>
          <w:p w14:paraId="0E61650B" w14:textId="3096EC2A" w:rsidR="00BB5F32" w:rsidRPr="00C80292" w:rsidRDefault="00BB5F32" w:rsidP="00C80292">
            <w:pPr>
              <w:spacing w:after="0" w:line="240" w:lineRule="auto"/>
              <w:jc w:val="both"/>
              <w:rPr>
                <w:rFonts w:ascii="Times New Roman" w:hAnsi="Times New Roman" w:cs="Times New Roman"/>
                <w:bCs/>
              </w:rPr>
            </w:pPr>
            <w:r w:rsidRPr="00C80292">
              <w:rPr>
                <w:rFonts w:ascii="Times New Roman" w:hAnsi="Times New Roman" w:cs="Times New Roman"/>
                <w:bCs/>
              </w:rPr>
              <w:t>3)</w:t>
            </w:r>
            <w:r>
              <w:rPr>
                <w:rFonts w:ascii="Times New Roman" w:hAnsi="Times New Roman" w:cs="Times New Roman"/>
                <w:bCs/>
              </w:rPr>
              <w:t xml:space="preserve"> </w:t>
            </w:r>
            <w:r w:rsidRPr="00C80292">
              <w:rPr>
                <w:rFonts w:ascii="Times New Roman" w:hAnsi="Times New Roman" w:cs="Times New Roman"/>
                <w:bCs/>
              </w:rPr>
              <w:t>zakres i sposób zabezpieczeń osób narażonych na działanie azbestu oraz środowiska przed narażeniem na działanie azbestu, w tym środków ochrony indywidualnej, niezbędnych do zapewnienia bezpieczeństwa i ochrony zdrowia;</w:t>
            </w:r>
          </w:p>
          <w:p w14:paraId="496E224C" w14:textId="4BC3753E" w:rsidR="00BB5F32" w:rsidRPr="00C80292" w:rsidRDefault="00BB5F32" w:rsidP="00C80292">
            <w:pPr>
              <w:spacing w:after="0" w:line="240" w:lineRule="auto"/>
              <w:jc w:val="both"/>
              <w:rPr>
                <w:rFonts w:ascii="Times New Roman" w:hAnsi="Times New Roman" w:cs="Times New Roman"/>
                <w:bCs/>
              </w:rPr>
            </w:pPr>
            <w:r w:rsidRPr="00C80292">
              <w:rPr>
                <w:rFonts w:ascii="Times New Roman" w:hAnsi="Times New Roman" w:cs="Times New Roman"/>
                <w:bCs/>
              </w:rPr>
              <w:t>4)</w:t>
            </w:r>
            <w:r>
              <w:rPr>
                <w:rFonts w:ascii="Times New Roman" w:hAnsi="Times New Roman" w:cs="Times New Roman"/>
                <w:bCs/>
              </w:rPr>
              <w:t xml:space="preserve"> </w:t>
            </w:r>
            <w:r w:rsidRPr="00C80292">
              <w:rPr>
                <w:rFonts w:ascii="Times New Roman" w:hAnsi="Times New Roman" w:cs="Times New Roman"/>
                <w:bCs/>
              </w:rPr>
              <w:t>ustalenie niezbędnego dla rodzaju wykonywanych prac harmonogramu pomiarów stężeń azbestu w powietrzu;</w:t>
            </w:r>
          </w:p>
          <w:p w14:paraId="4E9171EB" w14:textId="77777777" w:rsidR="00BB5F32" w:rsidRDefault="00BB5F32" w:rsidP="00BB5F32">
            <w:pPr>
              <w:spacing w:after="0" w:line="240" w:lineRule="auto"/>
              <w:jc w:val="both"/>
              <w:rPr>
                <w:rFonts w:ascii="Times New Roman" w:hAnsi="Times New Roman" w:cs="Times New Roman"/>
                <w:bCs/>
              </w:rPr>
            </w:pPr>
            <w:r w:rsidRPr="00C80292">
              <w:rPr>
                <w:rFonts w:ascii="Times New Roman" w:hAnsi="Times New Roman" w:cs="Times New Roman"/>
                <w:bCs/>
              </w:rPr>
              <w:t>5)</w:t>
            </w:r>
            <w:r>
              <w:rPr>
                <w:rFonts w:ascii="Times New Roman" w:hAnsi="Times New Roman" w:cs="Times New Roman"/>
                <w:bCs/>
              </w:rPr>
              <w:t xml:space="preserve"> </w:t>
            </w:r>
            <w:r w:rsidRPr="00C80292">
              <w:rPr>
                <w:rFonts w:ascii="Times New Roman" w:hAnsi="Times New Roman" w:cs="Times New Roman"/>
                <w:bCs/>
              </w:rPr>
              <w:t>sposoby wyeliminowania lub ograniczania emisji azbestu w trakcie wykonywania prac i po ich zakończeniu, mające na celu weryfikację prawidłowości wykonania prac i potwierdzenia braku narażenia na działanie azbestu w miejscu wykonania prac;</w:t>
            </w:r>
          </w:p>
          <w:p w14:paraId="0D3687A9" w14:textId="0C91C078" w:rsidR="00BB5F32" w:rsidRPr="00C80292" w:rsidRDefault="00BB5F32" w:rsidP="00C80292">
            <w:pPr>
              <w:spacing w:after="0" w:line="240" w:lineRule="auto"/>
              <w:jc w:val="both"/>
              <w:rPr>
                <w:rFonts w:ascii="Times New Roman" w:hAnsi="Times New Roman" w:cs="Times New Roman"/>
                <w:bCs/>
              </w:rPr>
            </w:pPr>
            <w:r w:rsidRPr="00C80292">
              <w:rPr>
                <w:rFonts w:ascii="Times New Roman" w:hAnsi="Times New Roman" w:cs="Times New Roman"/>
              </w:rPr>
              <w:t>2. Wykonawca prac zapoznaje z planem osoby narażone na działanie azbestu oraz osoby kierujące lub nadzorujące te osoby.</w:t>
            </w:r>
          </w:p>
          <w:p w14:paraId="3C8C1DAC" w14:textId="77777777" w:rsidR="00BE2D26" w:rsidRPr="00B26075" w:rsidRDefault="00BE2D26" w:rsidP="00B26075">
            <w:pPr>
              <w:spacing w:after="0" w:line="240" w:lineRule="auto"/>
              <w:jc w:val="both"/>
              <w:rPr>
                <w:rFonts w:ascii="Times New Roman" w:hAnsi="Times New Roman" w:cs="Times New Roman"/>
              </w:rPr>
            </w:pPr>
          </w:p>
          <w:p w14:paraId="0A9CD8F6" w14:textId="7C33238F" w:rsidR="00727C0A" w:rsidRPr="00C80292" w:rsidRDefault="00E6376A" w:rsidP="00C80292">
            <w:pPr>
              <w:spacing w:after="0" w:line="240" w:lineRule="auto"/>
              <w:jc w:val="both"/>
              <w:rPr>
                <w:rFonts w:ascii="Times New Roman" w:hAnsi="Times New Roman" w:cs="Times New Roman"/>
                <w:bCs/>
              </w:rPr>
            </w:pPr>
            <w:r w:rsidRPr="00C80292">
              <w:rPr>
                <w:rFonts w:ascii="Times New Roman" w:hAnsi="Times New Roman" w:cs="Times New Roman"/>
                <w:bCs/>
              </w:rPr>
              <w:t>8. Wykonawca prac powiadamia osoby narażone na działanie azbestu lub ich przedstawicieli o dokonanym zgłoszeniu i udostępnia je do zapoznania się na ich wniosek.</w:t>
            </w:r>
          </w:p>
          <w:p w14:paraId="4B60F38E" w14:textId="77777777" w:rsidR="00BB5F32" w:rsidRPr="00C80292" w:rsidRDefault="00BB5F32" w:rsidP="00C80292">
            <w:pPr>
              <w:rPr>
                <w:lang w:eastAsia="pl-PL"/>
              </w:rPr>
            </w:pPr>
          </w:p>
          <w:p w14:paraId="54B4760B" w14:textId="66EF63F1" w:rsidR="00C65810" w:rsidRPr="00B26075" w:rsidRDefault="00BC5A38" w:rsidP="00B26075">
            <w:pPr>
              <w:pStyle w:val="CM4"/>
              <w:rPr>
                <w:rFonts w:ascii="Times New Roman" w:hAnsi="Times New Roman" w:cs="Times New Roman"/>
                <w:color w:val="000000"/>
                <w:sz w:val="22"/>
                <w:szCs w:val="22"/>
              </w:rPr>
            </w:pPr>
            <w:r w:rsidRPr="00B26075">
              <w:rPr>
                <w:rFonts w:ascii="Times New Roman" w:hAnsi="Times New Roman" w:cs="Times New Roman"/>
                <w:color w:val="000000"/>
                <w:sz w:val="22"/>
                <w:szCs w:val="22"/>
              </w:rPr>
              <w:t>Transpozycja do czasu wejścia w życie ustawy o wyrobach zawierających azbest</w:t>
            </w:r>
            <w:r w:rsidR="00C65810" w:rsidRPr="00B26075">
              <w:rPr>
                <w:rFonts w:ascii="Times New Roman" w:hAnsi="Times New Roman" w:cs="Times New Roman"/>
                <w:color w:val="000000"/>
                <w:sz w:val="22"/>
                <w:szCs w:val="22"/>
              </w:rPr>
              <w:t>:</w:t>
            </w:r>
          </w:p>
          <w:p w14:paraId="0A17E0E3" w14:textId="77777777" w:rsidR="00BC5A38" w:rsidRPr="00BE2D26" w:rsidRDefault="00C65810" w:rsidP="00B26075">
            <w:pPr>
              <w:pStyle w:val="CM4"/>
              <w:rPr>
                <w:rFonts w:ascii="Times New Roman" w:hAnsi="Times New Roman" w:cs="Times New Roman"/>
                <w:color w:val="000000"/>
                <w:sz w:val="22"/>
                <w:szCs w:val="22"/>
              </w:rPr>
            </w:pPr>
            <w:r w:rsidRPr="00BE2D26">
              <w:rPr>
                <w:rFonts w:ascii="Times New Roman" w:hAnsi="Times New Roman" w:cs="Times New Roman"/>
                <w:color w:val="000000"/>
                <w:sz w:val="22"/>
                <w:szCs w:val="22"/>
              </w:rPr>
              <w:lastRenderedPageBreak/>
              <w:t xml:space="preserve">rozporządzenie Ministra Gospodarki, Pracy i Polityki Społecznej z dnia 2 kwietnia 2004 r. w sprawie sposobów i warunków bezpiecznego użytkowania i usuwania wyrobów zawierających azbest </w:t>
            </w:r>
            <w:hyperlink r:id="rId34" w:history="1">
              <w:r w:rsidRPr="00BE2D26">
                <w:rPr>
                  <w:rFonts w:ascii="Times New Roman" w:hAnsi="Times New Roman" w:cs="Times New Roman"/>
                  <w:color w:val="000000"/>
                  <w:sz w:val="22"/>
                  <w:szCs w:val="22"/>
                </w:rPr>
                <w:t>(Dz.U. z 2004 r. poz. 649 oraz z 2010 r. poz. 1089)</w:t>
              </w:r>
            </w:hyperlink>
            <w:r w:rsidRPr="00BE2D26">
              <w:rPr>
                <w:rFonts w:ascii="Times New Roman" w:hAnsi="Times New Roman" w:cs="Times New Roman"/>
                <w:color w:val="000000"/>
                <w:sz w:val="22"/>
                <w:szCs w:val="22"/>
              </w:rPr>
              <w:t xml:space="preserve"> </w:t>
            </w:r>
          </w:p>
          <w:p w14:paraId="2A215598" w14:textId="67823AD5" w:rsidR="00C65810" w:rsidRPr="00BE2D26" w:rsidRDefault="00C65810" w:rsidP="00B26075">
            <w:pPr>
              <w:pStyle w:val="CM4"/>
              <w:rPr>
                <w:rFonts w:ascii="Times New Roman" w:hAnsi="Times New Roman" w:cs="Times New Roman"/>
                <w:color w:val="000000"/>
                <w:sz w:val="22"/>
                <w:szCs w:val="22"/>
              </w:rPr>
            </w:pPr>
            <w:r w:rsidRPr="00BE2D26">
              <w:rPr>
                <w:rFonts w:ascii="Times New Roman" w:hAnsi="Times New Roman" w:cs="Times New Roman"/>
                <w:color w:val="000000"/>
                <w:sz w:val="22"/>
                <w:szCs w:val="22"/>
              </w:rPr>
              <w:t>– § 6 ust. 1 pkt 2</w:t>
            </w:r>
          </w:p>
          <w:p w14:paraId="5BDD7AA3" w14:textId="77777777" w:rsidR="00C65810" w:rsidRPr="00BE2D26" w:rsidRDefault="00C65810" w:rsidP="00B26075">
            <w:pPr>
              <w:pStyle w:val="CM4"/>
              <w:rPr>
                <w:rFonts w:ascii="Times New Roman" w:hAnsi="Times New Roman" w:cs="Times New Roman"/>
                <w:color w:val="000000"/>
                <w:sz w:val="22"/>
                <w:szCs w:val="22"/>
              </w:rPr>
            </w:pPr>
            <w:r w:rsidRPr="00BE2D26">
              <w:rPr>
                <w:rFonts w:ascii="Times New Roman" w:hAnsi="Times New Roman" w:cs="Times New Roman"/>
                <w:color w:val="000000"/>
                <w:sz w:val="22"/>
                <w:szCs w:val="22"/>
              </w:rPr>
              <w:t>1.Wykonawca prac polegających na zabezpieczaniu i usuwaniu wyrobów zawierających azbest, obowiązany jest do:</w:t>
            </w:r>
          </w:p>
          <w:p w14:paraId="5AB6B7EC" w14:textId="77777777" w:rsidR="00C65810" w:rsidRPr="00BE2D26" w:rsidRDefault="00C65810" w:rsidP="00B26075">
            <w:pPr>
              <w:pStyle w:val="CM4"/>
              <w:rPr>
                <w:rFonts w:ascii="Times New Roman" w:hAnsi="Times New Roman" w:cs="Times New Roman"/>
                <w:color w:val="000000"/>
                <w:sz w:val="22"/>
                <w:szCs w:val="22"/>
              </w:rPr>
            </w:pPr>
            <w:r w:rsidRPr="00BE2D26">
              <w:rPr>
                <w:rFonts w:ascii="Times New Roman" w:hAnsi="Times New Roman" w:cs="Times New Roman"/>
                <w:color w:val="000000"/>
                <w:sz w:val="22"/>
                <w:szCs w:val="22"/>
              </w:rPr>
              <w:t>2) przeszkolenia przez uprawnioną instytucję zatrudnianych pracowników, osób kierujących lub nadzorujących prace polegające na zabezpieczaniu i usuwaniu wyrobów zawierających azbest w zakresie bezpieczeństwa i higieny pracy przy zabezpieczaniu i usuwaniu tych wyrobów oraz przestrzegania procedur dotyczących bezpiecznego postępowania.</w:t>
            </w:r>
          </w:p>
          <w:p w14:paraId="2EBACA7A" w14:textId="77777777" w:rsidR="00C65810" w:rsidRPr="00BE2D26" w:rsidRDefault="00C65810" w:rsidP="00B26075">
            <w:pPr>
              <w:pStyle w:val="CM4"/>
              <w:rPr>
                <w:rFonts w:ascii="Times New Roman" w:hAnsi="Times New Roman" w:cs="Times New Roman"/>
                <w:color w:val="000000"/>
                <w:sz w:val="22"/>
                <w:szCs w:val="22"/>
              </w:rPr>
            </w:pPr>
          </w:p>
          <w:p w14:paraId="4EF679D2" w14:textId="4CA6C154" w:rsidR="00C65810" w:rsidRPr="00BE2D26" w:rsidRDefault="00C65810" w:rsidP="00B26075">
            <w:pPr>
              <w:pStyle w:val="CM4"/>
              <w:rPr>
                <w:rFonts w:ascii="Times New Roman" w:hAnsi="Times New Roman" w:cs="Times New Roman"/>
                <w:color w:val="000000"/>
                <w:sz w:val="22"/>
                <w:szCs w:val="22"/>
              </w:rPr>
            </w:pPr>
            <w:r w:rsidRPr="00BE2D26">
              <w:rPr>
                <w:rFonts w:ascii="Times New Roman" w:hAnsi="Times New Roman" w:cs="Times New Roman"/>
                <w:color w:val="000000"/>
                <w:sz w:val="22"/>
                <w:szCs w:val="22"/>
              </w:rPr>
              <w:t xml:space="preserve">rozporządzenie Ministra Gospodarki i Pracy z dnia 14 października 2005 r. w sprawie zasad bezpieczeństwa i higieny pracy przy zabezpieczaniu i usuwaniu wyrobów zawierających azbest oraz programu szkolenia w zakresie bezpiecznego użytkowania takich wyrobów (Dz. U. z 2005 r. poz. 1824). </w:t>
            </w:r>
          </w:p>
          <w:p w14:paraId="60AC3C69" w14:textId="77777777" w:rsidR="00C65810" w:rsidRPr="00BE2D26" w:rsidRDefault="00C65810" w:rsidP="00B26075">
            <w:pPr>
              <w:pStyle w:val="CM4"/>
              <w:rPr>
                <w:rFonts w:ascii="Times New Roman" w:hAnsi="Times New Roman" w:cs="Times New Roman"/>
                <w:color w:val="000000"/>
                <w:sz w:val="22"/>
                <w:szCs w:val="22"/>
              </w:rPr>
            </w:pPr>
            <w:r w:rsidRPr="00BE2D26">
              <w:rPr>
                <w:rFonts w:ascii="Times New Roman" w:hAnsi="Times New Roman" w:cs="Times New Roman"/>
                <w:color w:val="000000"/>
                <w:sz w:val="22"/>
                <w:szCs w:val="22"/>
              </w:rPr>
              <w:t>– załącznik do rozporządzenia</w:t>
            </w:r>
          </w:p>
          <w:p w14:paraId="4A968127" w14:textId="77777777" w:rsidR="00C65810" w:rsidRPr="00BE2D26" w:rsidRDefault="00C65810" w:rsidP="00B26075">
            <w:pPr>
              <w:pStyle w:val="CM4"/>
              <w:rPr>
                <w:rFonts w:ascii="Times New Roman" w:hAnsi="Times New Roman" w:cs="Times New Roman"/>
                <w:color w:val="000000"/>
                <w:sz w:val="22"/>
                <w:szCs w:val="22"/>
              </w:rPr>
            </w:pPr>
            <w:r w:rsidRPr="00BE2D26">
              <w:rPr>
                <w:rFonts w:ascii="Times New Roman" w:hAnsi="Times New Roman" w:cs="Times New Roman"/>
                <w:color w:val="000000"/>
                <w:sz w:val="22"/>
                <w:szCs w:val="22"/>
              </w:rPr>
              <w:t>Program szkolenia, tj. instruktażu stanowiskowego oraz szkolenia okresowego pracowników, którzy w związku z wykonywanymi pracami są lub mogą być narażeni na działanie pyłu azbestu, oraz pracodawców i osób kierujących takimi pracownikami, powinien zapewnić wystarczające informacje dotyczące:</w:t>
            </w:r>
          </w:p>
          <w:p w14:paraId="0AE59C6C" w14:textId="77777777" w:rsidR="00C65810" w:rsidRPr="00BE2D26" w:rsidRDefault="00C65810" w:rsidP="00B26075">
            <w:pPr>
              <w:pStyle w:val="CM4"/>
              <w:rPr>
                <w:rFonts w:ascii="Times New Roman" w:hAnsi="Times New Roman" w:cs="Times New Roman"/>
                <w:color w:val="000000"/>
                <w:sz w:val="22"/>
                <w:szCs w:val="22"/>
              </w:rPr>
            </w:pPr>
            <w:r w:rsidRPr="00BE2D26">
              <w:rPr>
                <w:rFonts w:ascii="Times New Roman" w:hAnsi="Times New Roman" w:cs="Times New Roman"/>
                <w:color w:val="000000"/>
                <w:sz w:val="22"/>
                <w:szCs w:val="22"/>
              </w:rPr>
              <w:t>1) potencjalnego zagrożenia zdrowia wynikającego z narażenia na działanie pyłu azbestu;</w:t>
            </w:r>
          </w:p>
          <w:p w14:paraId="25AE9A40" w14:textId="77777777" w:rsidR="00C65810" w:rsidRPr="00BE2D26" w:rsidRDefault="00C65810" w:rsidP="00B26075">
            <w:pPr>
              <w:pStyle w:val="CM4"/>
              <w:rPr>
                <w:rFonts w:ascii="Times New Roman" w:hAnsi="Times New Roman" w:cs="Times New Roman"/>
                <w:color w:val="000000"/>
                <w:sz w:val="22"/>
                <w:szCs w:val="22"/>
              </w:rPr>
            </w:pPr>
            <w:r w:rsidRPr="00BE2D26">
              <w:rPr>
                <w:rFonts w:ascii="Times New Roman" w:hAnsi="Times New Roman" w:cs="Times New Roman"/>
                <w:color w:val="000000"/>
                <w:sz w:val="22"/>
                <w:szCs w:val="22"/>
              </w:rPr>
              <w:t>2) dopuszczalnych i faktycznych stężeń pyłu azbestu w środowisku pracy oraz potrzeby monitorowania zanieczyszczeń powietrza;</w:t>
            </w:r>
          </w:p>
          <w:p w14:paraId="366059E0" w14:textId="77777777" w:rsidR="00C65810" w:rsidRPr="00BE2D26" w:rsidRDefault="00C65810" w:rsidP="00B26075">
            <w:pPr>
              <w:pStyle w:val="CM4"/>
              <w:rPr>
                <w:rFonts w:ascii="Times New Roman" w:hAnsi="Times New Roman" w:cs="Times New Roman"/>
                <w:color w:val="000000"/>
                <w:sz w:val="22"/>
                <w:szCs w:val="22"/>
              </w:rPr>
            </w:pPr>
            <w:r w:rsidRPr="00BE2D26">
              <w:rPr>
                <w:rFonts w:ascii="Times New Roman" w:hAnsi="Times New Roman" w:cs="Times New Roman"/>
                <w:color w:val="000000"/>
                <w:sz w:val="22"/>
                <w:szCs w:val="22"/>
              </w:rPr>
              <w:lastRenderedPageBreak/>
              <w:t>3) przepisów i zasad bezpieczeństwa i higieny pracy w zakresie niezbędnym do organizowania i wykonywania pracy na określonym stanowisku oraz związanych z tym stanowiskiem obowiązków i odpowiedzialności w dziedzinie bezpieczeństwa i higieny pracy;</w:t>
            </w:r>
          </w:p>
          <w:p w14:paraId="2964AAF0" w14:textId="77777777" w:rsidR="00C65810" w:rsidRPr="00BE2D26" w:rsidRDefault="00C65810" w:rsidP="00B26075">
            <w:pPr>
              <w:pStyle w:val="CM4"/>
              <w:rPr>
                <w:rFonts w:ascii="Times New Roman" w:hAnsi="Times New Roman" w:cs="Times New Roman"/>
                <w:color w:val="000000"/>
                <w:sz w:val="22"/>
                <w:szCs w:val="22"/>
              </w:rPr>
            </w:pPr>
            <w:r w:rsidRPr="00BE2D26">
              <w:rPr>
                <w:rFonts w:ascii="Times New Roman" w:hAnsi="Times New Roman" w:cs="Times New Roman"/>
                <w:color w:val="000000"/>
                <w:sz w:val="22"/>
                <w:szCs w:val="22"/>
              </w:rPr>
              <w:t>4) organizowania i wykonywania pracy w sposób bezpieczny dla siebie i innych osób, w tym:</w:t>
            </w:r>
          </w:p>
          <w:p w14:paraId="15FE7462" w14:textId="77777777" w:rsidR="00C65810" w:rsidRPr="00BE2D26" w:rsidRDefault="00C65810" w:rsidP="00B26075">
            <w:pPr>
              <w:pStyle w:val="CM4"/>
              <w:rPr>
                <w:rFonts w:ascii="Times New Roman" w:hAnsi="Times New Roman" w:cs="Times New Roman"/>
                <w:color w:val="000000"/>
                <w:sz w:val="22"/>
                <w:szCs w:val="22"/>
              </w:rPr>
            </w:pPr>
            <w:r w:rsidRPr="00BE2D26">
              <w:rPr>
                <w:rFonts w:ascii="Times New Roman" w:hAnsi="Times New Roman" w:cs="Times New Roman"/>
                <w:color w:val="000000"/>
                <w:sz w:val="22"/>
                <w:szCs w:val="22"/>
              </w:rPr>
              <w:t>- środków ostrożności związanych ze stosowaniem odzieży i obuwia roboczego oraz środków ochrony indywidualnej,</w:t>
            </w:r>
          </w:p>
          <w:p w14:paraId="5DC39A1C" w14:textId="77777777" w:rsidR="00C65810" w:rsidRPr="00BE2D26" w:rsidRDefault="00C65810" w:rsidP="00B26075">
            <w:pPr>
              <w:pStyle w:val="CM4"/>
              <w:rPr>
                <w:rFonts w:ascii="Times New Roman" w:hAnsi="Times New Roman" w:cs="Times New Roman"/>
                <w:color w:val="000000"/>
                <w:sz w:val="22"/>
                <w:szCs w:val="22"/>
              </w:rPr>
            </w:pPr>
            <w:r w:rsidRPr="00BE2D26">
              <w:rPr>
                <w:rFonts w:ascii="Times New Roman" w:hAnsi="Times New Roman" w:cs="Times New Roman"/>
                <w:color w:val="000000"/>
                <w:sz w:val="22"/>
                <w:szCs w:val="22"/>
              </w:rPr>
              <w:t>- specjalnych środków ostrożności minimalizujących narażenie na działanie pyłu azbestu,</w:t>
            </w:r>
          </w:p>
          <w:p w14:paraId="33FBFB17" w14:textId="77777777" w:rsidR="00C65810" w:rsidRPr="00BE2D26" w:rsidRDefault="00C65810" w:rsidP="00B26075">
            <w:pPr>
              <w:pStyle w:val="CM4"/>
              <w:rPr>
                <w:rFonts w:ascii="Times New Roman" w:hAnsi="Times New Roman" w:cs="Times New Roman"/>
                <w:color w:val="000000"/>
                <w:sz w:val="22"/>
                <w:szCs w:val="22"/>
              </w:rPr>
            </w:pPr>
            <w:r w:rsidRPr="00BE2D26">
              <w:rPr>
                <w:rFonts w:ascii="Times New Roman" w:hAnsi="Times New Roman" w:cs="Times New Roman"/>
                <w:color w:val="000000"/>
                <w:sz w:val="22"/>
                <w:szCs w:val="22"/>
              </w:rPr>
              <w:t>- zachowania przy wykonywaniu pracy wymagań higienicznych, w tym powstrzymywania się od palenia tytoniu w miejscu pracy;</w:t>
            </w:r>
          </w:p>
          <w:p w14:paraId="1B5E789B" w14:textId="345390A7" w:rsidR="007843EA" w:rsidRPr="00BE2D26" w:rsidRDefault="00C65810" w:rsidP="00B26075">
            <w:pPr>
              <w:pStyle w:val="CM4"/>
              <w:rPr>
                <w:rFonts w:ascii="Times New Roman" w:hAnsi="Times New Roman" w:cs="Times New Roman"/>
                <w:color w:val="000000"/>
                <w:sz w:val="22"/>
                <w:szCs w:val="22"/>
              </w:rPr>
            </w:pPr>
            <w:r w:rsidRPr="00BE2D26">
              <w:rPr>
                <w:rFonts w:ascii="Times New Roman" w:hAnsi="Times New Roman" w:cs="Times New Roman"/>
                <w:color w:val="000000"/>
                <w:sz w:val="22"/>
                <w:szCs w:val="22"/>
              </w:rPr>
              <w:t>5) postępowania w sytuacjach awaryjnych, a także udzielania pierwszej pomocy osobom, które uległy wypadkom.</w:t>
            </w:r>
          </w:p>
        </w:tc>
        <w:tc>
          <w:tcPr>
            <w:tcW w:w="1500" w:type="dxa"/>
          </w:tcPr>
          <w:p w14:paraId="12459EBD" w14:textId="77777777" w:rsidR="007843EA" w:rsidRPr="00AE6722" w:rsidRDefault="007843EA" w:rsidP="0021651B">
            <w:pPr>
              <w:spacing w:after="0" w:line="240" w:lineRule="auto"/>
              <w:jc w:val="both"/>
              <w:rPr>
                <w:rFonts w:ascii="Times New Roman" w:eastAsia="Times New Roman" w:hAnsi="Times New Roman" w:cs="Times New Roman"/>
                <w:lang w:eastAsia="pl-PL"/>
              </w:rPr>
            </w:pPr>
          </w:p>
        </w:tc>
      </w:tr>
      <w:tr w:rsidR="00524769" w:rsidRPr="00AE6722" w14:paraId="6A1F4B3B" w14:textId="77777777" w:rsidTr="0085688B">
        <w:trPr>
          <w:trHeight w:val="539"/>
        </w:trPr>
        <w:tc>
          <w:tcPr>
            <w:tcW w:w="846" w:type="dxa"/>
          </w:tcPr>
          <w:p w14:paraId="77550A34" w14:textId="4F578D0E" w:rsidR="00524769" w:rsidRPr="00AE6722" w:rsidRDefault="00302787" w:rsidP="0021651B">
            <w:pPr>
              <w:spacing w:after="0" w:line="240" w:lineRule="auto"/>
              <w:jc w:val="both"/>
              <w:rPr>
                <w:rFonts w:ascii="Times New Roman" w:hAnsi="Times New Roman" w:cs="Times New Roman"/>
                <w:b/>
                <w:bCs/>
              </w:rPr>
            </w:pPr>
            <w:r w:rsidRPr="002E0EA7">
              <w:rPr>
                <w:rFonts w:ascii="Times New Roman" w:hAnsi="Times New Roman" w:cs="Times New Roman"/>
                <w:b/>
                <w:bCs/>
              </w:rPr>
              <w:lastRenderedPageBreak/>
              <w:t>Art. 17 ust. 2</w:t>
            </w:r>
          </w:p>
        </w:tc>
        <w:tc>
          <w:tcPr>
            <w:tcW w:w="5528" w:type="dxa"/>
            <w:gridSpan w:val="2"/>
          </w:tcPr>
          <w:p w14:paraId="5748A91C" w14:textId="77777777" w:rsidR="00302787" w:rsidRPr="00AE6722" w:rsidRDefault="00302787"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xml:space="preserve">Oprócz środków, o których mowa w ust. 1, i z zastrzeżeniem art. 3 ust. 3, podejmuje się odpowiednie środki w celu spełnienia następujących warunków: </w:t>
            </w:r>
          </w:p>
          <w:p w14:paraId="198C8DB6" w14:textId="77777777" w:rsidR="00302787" w:rsidRPr="00AE6722" w:rsidRDefault="00302787"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 xml:space="preserve">a) pracownicy lub ich przedstawiciele w przedsiębiorstwach lub zakładach muszą mieć dostęp do wyników pomiarów poziomu stężenia azbestu w powietrzu i mogą uzyskać wyjaśnienia co do znaczenia tych wyników; </w:t>
            </w:r>
          </w:p>
          <w:p w14:paraId="147566CD" w14:textId="4025403B" w:rsidR="00524769" w:rsidRPr="00AE6722" w:rsidRDefault="00302787"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b) jeżeli wyniki przekraczają dopuszczalną wartość określoną w art. 8, pracownicy, których to dotyczy, oraz ich przedstawiciele w przedsiębiorstwie lub zakładzie są możliwie jak najszybciej informowani o tym fakcie i jego przyczynach; biorą udział w konsultacjach co do środków, jakie należy podjąć, lub, w nagłych przypadkach, są jedynie informowani o środkach już podjętych.</w:t>
            </w:r>
          </w:p>
        </w:tc>
        <w:tc>
          <w:tcPr>
            <w:tcW w:w="851" w:type="dxa"/>
          </w:tcPr>
          <w:p w14:paraId="76F58E53" w14:textId="7059BC88" w:rsidR="00524769" w:rsidRPr="00AE6722" w:rsidRDefault="00302787"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65413D3F" w14:textId="63023D2C" w:rsidR="00EE4AF1" w:rsidRPr="00AE6722" w:rsidRDefault="00EE4AF1" w:rsidP="0021651B">
            <w:pPr>
              <w:spacing w:after="0" w:line="240" w:lineRule="auto"/>
              <w:rPr>
                <w:rFonts w:ascii="Times New Roman" w:hAnsi="Times New Roman" w:cs="Times New Roman"/>
                <w:b/>
                <w:bCs/>
              </w:rPr>
            </w:pPr>
            <w:r w:rsidRPr="00AE6722">
              <w:rPr>
                <w:rFonts w:ascii="Times New Roman" w:hAnsi="Times New Roman" w:cs="Times New Roman"/>
                <w:b/>
                <w:bCs/>
              </w:rPr>
              <w:t xml:space="preserve">Art. </w:t>
            </w:r>
            <w:r w:rsidR="0058420F" w:rsidRPr="00AE6722">
              <w:rPr>
                <w:rFonts w:ascii="Times New Roman" w:hAnsi="Times New Roman" w:cs="Times New Roman"/>
                <w:b/>
                <w:bCs/>
              </w:rPr>
              <w:t>2</w:t>
            </w:r>
            <w:r w:rsidR="009D57A9" w:rsidRPr="00AE6722">
              <w:rPr>
                <w:rFonts w:ascii="Times New Roman" w:hAnsi="Times New Roman" w:cs="Times New Roman"/>
                <w:b/>
                <w:bCs/>
              </w:rPr>
              <w:t>8</w:t>
            </w:r>
            <w:r w:rsidRPr="00AE6722">
              <w:rPr>
                <w:rFonts w:ascii="Times New Roman" w:hAnsi="Times New Roman" w:cs="Times New Roman"/>
                <w:b/>
                <w:bCs/>
              </w:rPr>
              <w:t xml:space="preserve"> ust. 2 pkt 4</w:t>
            </w:r>
          </w:p>
          <w:p w14:paraId="43D80388" w14:textId="77777777" w:rsidR="00EE4AF1" w:rsidRPr="00AE6722" w:rsidRDefault="00EE4AF1" w:rsidP="0021651B">
            <w:pPr>
              <w:spacing w:after="0" w:line="240" w:lineRule="auto"/>
              <w:jc w:val="both"/>
              <w:rPr>
                <w:rFonts w:ascii="Times New Roman" w:hAnsi="Times New Roman" w:cs="Times New Roman"/>
                <w:b/>
                <w:bCs/>
              </w:rPr>
            </w:pPr>
          </w:p>
          <w:p w14:paraId="5E40C923" w14:textId="77777777" w:rsidR="00EE4AF1" w:rsidRPr="00AE6722" w:rsidRDefault="00EE4AF1" w:rsidP="0021651B">
            <w:pPr>
              <w:spacing w:after="0" w:line="240" w:lineRule="auto"/>
              <w:jc w:val="both"/>
              <w:rPr>
                <w:rFonts w:ascii="Times New Roman" w:hAnsi="Times New Roman" w:cs="Times New Roman"/>
                <w:b/>
                <w:bCs/>
              </w:rPr>
            </w:pPr>
          </w:p>
          <w:p w14:paraId="70B7D204" w14:textId="77777777" w:rsidR="00EE4AF1" w:rsidRPr="00AE6722" w:rsidRDefault="00EE4AF1" w:rsidP="0021651B">
            <w:pPr>
              <w:spacing w:after="0" w:line="240" w:lineRule="auto"/>
              <w:jc w:val="both"/>
              <w:rPr>
                <w:rFonts w:ascii="Times New Roman" w:hAnsi="Times New Roman" w:cs="Times New Roman"/>
                <w:b/>
                <w:bCs/>
              </w:rPr>
            </w:pPr>
          </w:p>
          <w:p w14:paraId="28DECFAA" w14:textId="77777777" w:rsidR="00EE4AF1" w:rsidRPr="00AE6722" w:rsidRDefault="00EE4AF1" w:rsidP="0021651B">
            <w:pPr>
              <w:spacing w:after="0" w:line="240" w:lineRule="auto"/>
              <w:jc w:val="both"/>
              <w:rPr>
                <w:rFonts w:ascii="Times New Roman" w:hAnsi="Times New Roman" w:cs="Times New Roman"/>
                <w:b/>
                <w:bCs/>
              </w:rPr>
            </w:pPr>
          </w:p>
          <w:p w14:paraId="45620DC6" w14:textId="3D120833" w:rsidR="00524769" w:rsidRPr="00AE6722" w:rsidRDefault="00EE4AF1"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Art. 3</w:t>
            </w:r>
            <w:r w:rsidR="009D57A9" w:rsidRPr="00AE6722">
              <w:rPr>
                <w:rFonts w:ascii="Times New Roman" w:hAnsi="Times New Roman" w:cs="Times New Roman"/>
                <w:b/>
                <w:bCs/>
              </w:rPr>
              <w:t>6</w:t>
            </w:r>
          </w:p>
        </w:tc>
        <w:tc>
          <w:tcPr>
            <w:tcW w:w="5420" w:type="dxa"/>
          </w:tcPr>
          <w:p w14:paraId="225F0A32" w14:textId="47015F9C" w:rsidR="00EE4AF1" w:rsidRPr="00AE6722" w:rsidRDefault="00EE4AF1"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2. W przypadku przekroczenia wartości, o której mowa w ust. 1, wykonawca prac:</w:t>
            </w:r>
          </w:p>
          <w:p w14:paraId="053112BB" w14:textId="0065EEEF" w:rsidR="00EE4AF1" w:rsidRPr="00AE6722" w:rsidRDefault="00EE4AF1"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xml:space="preserve">4) niezwłocznie informuje o tym przekroczeniu </w:t>
            </w:r>
            <w:r w:rsidR="0058420F" w:rsidRPr="00AE6722">
              <w:rPr>
                <w:rFonts w:ascii="Times New Roman" w:hAnsi="Times New Roman" w:cs="Times New Roman"/>
                <w:color w:val="000000"/>
              </w:rPr>
              <w:t>osoby narażone na działanie azbestu</w:t>
            </w:r>
            <w:r w:rsidRPr="00AE6722">
              <w:rPr>
                <w:rFonts w:ascii="Times New Roman" w:hAnsi="Times New Roman" w:cs="Times New Roman"/>
                <w:color w:val="000000"/>
              </w:rPr>
              <w:t>, których ono dotyczy lub ich przedstawicieli oraz zapewnia im udział w konsultacjach co do działań, o których mowa w pkt 3</w:t>
            </w:r>
            <w:r w:rsidR="00EC05C7">
              <w:rPr>
                <w:rFonts w:ascii="Times New Roman" w:hAnsi="Times New Roman" w:cs="Times New Roman"/>
                <w:color w:val="000000"/>
              </w:rPr>
              <w:t>.</w:t>
            </w:r>
            <w:r w:rsidRPr="00AE6722">
              <w:rPr>
                <w:rFonts w:ascii="Times New Roman" w:hAnsi="Times New Roman" w:cs="Times New Roman"/>
                <w:color w:val="000000"/>
              </w:rPr>
              <w:t xml:space="preserve"> </w:t>
            </w:r>
          </w:p>
          <w:p w14:paraId="64B5AE9A" w14:textId="77777777" w:rsidR="00EE4AF1" w:rsidRPr="00AE6722" w:rsidRDefault="00EE4AF1" w:rsidP="0021651B">
            <w:pPr>
              <w:autoSpaceDE w:val="0"/>
              <w:autoSpaceDN w:val="0"/>
              <w:adjustRightInd w:val="0"/>
              <w:spacing w:after="0" w:line="240" w:lineRule="auto"/>
              <w:jc w:val="both"/>
              <w:rPr>
                <w:rFonts w:ascii="Times New Roman" w:hAnsi="Times New Roman" w:cs="Times New Roman"/>
                <w:color w:val="000000"/>
              </w:rPr>
            </w:pPr>
          </w:p>
          <w:p w14:paraId="17520062" w14:textId="618BF7C0" w:rsidR="00EE4AF1" w:rsidRPr="00AE6722" w:rsidRDefault="00EE4AF1"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xml:space="preserve">W zakresie nieuregulowanym w niniejszym rozdziale, do spraw dotyczących zapewnienia bezpiecznych i higienicznych warunków pracy </w:t>
            </w:r>
            <w:r w:rsidR="00EC05C7">
              <w:rPr>
                <w:rFonts w:ascii="Times New Roman" w:hAnsi="Times New Roman" w:cs="Times New Roman"/>
                <w:color w:val="000000"/>
              </w:rPr>
              <w:t xml:space="preserve">osobom narażonym na działanie azbestu </w:t>
            </w:r>
            <w:r w:rsidRPr="00AE6722">
              <w:rPr>
                <w:rFonts w:ascii="Times New Roman" w:hAnsi="Times New Roman" w:cs="Times New Roman"/>
                <w:color w:val="000000"/>
              </w:rPr>
              <w:t>zatrudnionym przy pracach polegających na usuwaniu lub zabezpieczaniu wyrobów zawierających azbest, stosuje się przepisy działu X ustawy z dnia 26 czerwca 1974 r. – Kodeks pracy.</w:t>
            </w:r>
          </w:p>
          <w:p w14:paraId="527EC7D2" w14:textId="77777777" w:rsidR="00EE4AF1" w:rsidRPr="00AE6722" w:rsidRDefault="00EE4AF1" w:rsidP="0021651B">
            <w:pPr>
              <w:spacing w:after="0" w:line="240" w:lineRule="auto"/>
              <w:jc w:val="both"/>
              <w:rPr>
                <w:rFonts w:ascii="Times New Roman" w:eastAsia="Times New Roman" w:hAnsi="Times New Roman" w:cs="Times New Roman"/>
                <w:lang w:eastAsia="pl-PL"/>
              </w:rPr>
            </w:pPr>
          </w:p>
          <w:p w14:paraId="7D8B31FF" w14:textId="226C7EA0" w:rsidR="007E3FC6" w:rsidRPr="00AE6722" w:rsidRDefault="007E3FC6" w:rsidP="0021651B">
            <w:pPr>
              <w:spacing w:after="0" w:line="240" w:lineRule="auto"/>
              <w:jc w:val="both"/>
              <w:rPr>
                <w:rFonts w:ascii="Times New Roman" w:eastAsia="Times New Roman" w:hAnsi="Times New Roman" w:cs="Times New Roman"/>
                <w:b/>
                <w:bCs/>
                <w:lang w:eastAsia="pl-PL"/>
              </w:rPr>
            </w:pPr>
            <w:r w:rsidRPr="00AE6722">
              <w:rPr>
                <w:rFonts w:ascii="Times New Roman" w:eastAsia="Times New Roman" w:hAnsi="Times New Roman" w:cs="Times New Roman"/>
                <w:b/>
                <w:bCs/>
                <w:lang w:eastAsia="pl-PL"/>
              </w:rPr>
              <w:t>oraz</w:t>
            </w:r>
          </w:p>
          <w:p w14:paraId="7B02E3B2" w14:textId="77777777" w:rsidR="007E3FC6" w:rsidRPr="00AE6722" w:rsidRDefault="007E3FC6" w:rsidP="0021651B">
            <w:pPr>
              <w:spacing w:after="0" w:line="240" w:lineRule="auto"/>
              <w:jc w:val="both"/>
              <w:rPr>
                <w:rFonts w:ascii="Times New Roman" w:eastAsia="Times New Roman" w:hAnsi="Times New Roman" w:cs="Times New Roman"/>
                <w:lang w:eastAsia="pl-PL"/>
              </w:rPr>
            </w:pPr>
          </w:p>
          <w:p w14:paraId="0081DEBD" w14:textId="590F9A13" w:rsidR="007E3FC6" w:rsidRPr="00AE6722" w:rsidRDefault="00EE4AF1" w:rsidP="007E3FC6">
            <w:pPr>
              <w:spacing w:after="0" w:line="240" w:lineRule="auto"/>
              <w:rPr>
                <w:b/>
                <w:bCs/>
              </w:rPr>
            </w:pPr>
            <w:r w:rsidRPr="00AE6722">
              <w:rPr>
                <w:rFonts w:ascii="Times New Roman" w:hAnsi="Times New Roman" w:cs="Times New Roman"/>
                <w:bCs/>
              </w:rPr>
              <w:lastRenderedPageBreak/>
              <w:t xml:space="preserve">rozporządzenie Ministra Zdrowia z dnia 2 lutego 2011 r. w sprawie badań i pomiarów czynników szkodliwych dla zdrowia w środowisku pracy </w:t>
            </w:r>
            <w:hyperlink r:id="rId35" w:history="1">
              <w:r w:rsidRPr="00AE6722">
                <w:rPr>
                  <w:rFonts w:ascii="Times New Roman" w:hAnsi="Times New Roman" w:cs="Times New Roman"/>
                  <w:bCs/>
                </w:rPr>
                <w:t>(Dz.U. z 202</w:t>
              </w:r>
              <w:r w:rsidR="001F7B0B">
                <w:rPr>
                  <w:rFonts w:ascii="Times New Roman" w:hAnsi="Times New Roman" w:cs="Times New Roman"/>
                  <w:bCs/>
                </w:rPr>
                <w:t>5</w:t>
              </w:r>
              <w:r w:rsidRPr="00AE6722">
                <w:rPr>
                  <w:rFonts w:ascii="Times New Roman" w:hAnsi="Times New Roman" w:cs="Times New Roman"/>
                  <w:bCs/>
                </w:rPr>
                <w:t xml:space="preserve"> r. poz. </w:t>
              </w:r>
              <w:r w:rsidR="001F7B0B">
                <w:rPr>
                  <w:rFonts w:ascii="Times New Roman" w:hAnsi="Times New Roman" w:cs="Times New Roman"/>
                  <w:bCs/>
                </w:rPr>
                <w:t>949</w:t>
              </w:r>
              <w:r w:rsidRPr="00AE6722">
                <w:rPr>
                  <w:rFonts w:ascii="Times New Roman" w:hAnsi="Times New Roman" w:cs="Times New Roman"/>
                  <w:bCs/>
                </w:rPr>
                <w:t>)</w:t>
              </w:r>
            </w:hyperlink>
            <w:r w:rsidRPr="00AE6722">
              <w:rPr>
                <w:rFonts w:ascii="Times New Roman" w:hAnsi="Times New Roman" w:cs="Times New Roman"/>
                <w:bCs/>
              </w:rPr>
              <w:t xml:space="preserve">  </w:t>
            </w:r>
            <w:r w:rsidR="007E3FC6" w:rsidRPr="00AE6722">
              <w:rPr>
                <w:rFonts w:ascii="Times New Roman" w:hAnsi="Times New Roman" w:cs="Times New Roman"/>
                <w:b/>
                <w:bCs/>
                <w:color w:val="000000"/>
              </w:rPr>
              <w:t xml:space="preserve"> (obowiązuje obecnie i będzie nadal aktualne)</w:t>
            </w:r>
          </w:p>
          <w:p w14:paraId="37C21036" w14:textId="77777777" w:rsidR="00EE4AF1" w:rsidRPr="00AE6722" w:rsidRDefault="00EE4AF1" w:rsidP="0021651B">
            <w:pPr>
              <w:spacing w:after="0" w:line="240" w:lineRule="auto"/>
              <w:jc w:val="both"/>
              <w:rPr>
                <w:rFonts w:ascii="Times New Roman" w:hAnsi="Times New Roman" w:cs="Times New Roman"/>
                <w:bCs/>
              </w:rPr>
            </w:pPr>
            <w:bookmarkStart w:id="82" w:name="mip15790512"/>
            <w:bookmarkEnd w:id="82"/>
            <w:r w:rsidRPr="00AE6722">
              <w:rPr>
                <w:rFonts w:ascii="Times New Roman" w:hAnsi="Times New Roman" w:cs="Times New Roman"/>
                <w:bCs/>
              </w:rPr>
              <w:t>– § 17</w:t>
            </w:r>
          </w:p>
          <w:p w14:paraId="2AF4C20F" w14:textId="77777777" w:rsidR="00EE4AF1" w:rsidRPr="00AE6722" w:rsidRDefault="00EE4AF1" w:rsidP="0021651B">
            <w:pPr>
              <w:spacing w:after="0" w:line="240" w:lineRule="auto"/>
              <w:jc w:val="both"/>
              <w:rPr>
                <w:rFonts w:ascii="Times New Roman" w:hAnsi="Times New Roman" w:cs="Times New Roman"/>
                <w:bCs/>
              </w:rPr>
            </w:pPr>
            <w:bookmarkStart w:id="83" w:name="mip15790513"/>
            <w:bookmarkEnd w:id="83"/>
            <w:r w:rsidRPr="00AE6722">
              <w:rPr>
                <w:rFonts w:ascii="Times New Roman" w:hAnsi="Times New Roman" w:cs="Times New Roman"/>
                <w:bCs/>
              </w:rPr>
              <w:t xml:space="preserve">1. Wyniki badań i pomiarów, o których mowa w </w:t>
            </w:r>
            <w:hyperlink r:id="rId36" w:history="1">
              <w:r w:rsidRPr="00AE6722">
                <w:rPr>
                  <w:rFonts w:ascii="Times New Roman" w:hAnsi="Times New Roman" w:cs="Times New Roman"/>
                  <w:bCs/>
                </w:rPr>
                <w:t>§ 3-13</w:t>
              </w:r>
            </w:hyperlink>
            <w:r w:rsidRPr="00AE6722">
              <w:rPr>
                <w:rFonts w:ascii="Times New Roman" w:hAnsi="Times New Roman" w:cs="Times New Roman"/>
                <w:bCs/>
              </w:rPr>
              <w:t>, pracodawca przechowuje przez okres 3 lat, licząc od daty ich wykonania.</w:t>
            </w:r>
          </w:p>
          <w:p w14:paraId="5DB73613" w14:textId="78A314E7" w:rsidR="00EE4AF1" w:rsidRPr="00AE6722" w:rsidRDefault="00EE4AF1" w:rsidP="0021651B">
            <w:pPr>
              <w:spacing w:after="0" w:line="240" w:lineRule="auto"/>
              <w:jc w:val="both"/>
              <w:rPr>
                <w:rFonts w:ascii="Times New Roman" w:hAnsi="Times New Roman" w:cs="Times New Roman"/>
                <w:bCs/>
              </w:rPr>
            </w:pPr>
            <w:bookmarkStart w:id="84" w:name="mip15790514"/>
            <w:bookmarkEnd w:id="84"/>
            <w:r w:rsidRPr="00AE6722">
              <w:rPr>
                <w:rFonts w:ascii="Times New Roman" w:hAnsi="Times New Roman" w:cs="Times New Roman"/>
                <w:bCs/>
              </w:rPr>
              <w:t>2. Pracodawca niezwłocznie informuje pracowników narażonych na oddziaływanie czynników szkodliwych dla zdrowia w środowisku pracy o aktualnych wynikach badań i pomiarów oraz udostępnia im te wyniki i wyjaśnia ich znaczenie.</w:t>
            </w:r>
          </w:p>
        </w:tc>
        <w:tc>
          <w:tcPr>
            <w:tcW w:w="1500" w:type="dxa"/>
          </w:tcPr>
          <w:p w14:paraId="58A26C3D" w14:textId="77777777" w:rsidR="00524769" w:rsidRPr="00AE6722" w:rsidRDefault="00524769" w:rsidP="0021651B">
            <w:pPr>
              <w:spacing w:after="0" w:line="240" w:lineRule="auto"/>
              <w:jc w:val="both"/>
              <w:rPr>
                <w:rFonts w:ascii="Times New Roman" w:eastAsia="Times New Roman" w:hAnsi="Times New Roman" w:cs="Times New Roman"/>
                <w:lang w:eastAsia="pl-PL"/>
              </w:rPr>
            </w:pPr>
          </w:p>
        </w:tc>
      </w:tr>
      <w:tr w:rsidR="00524769" w:rsidRPr="00AE6722" w14:paraId="571B45F2" w14:textId="77777777" w:rsidTr="0085688B">
        <w:trPr>
          <w:trHeight w:val="539"/>
        </w:trPr>
        <w:tc>
          <w:tcPr>
            <w:tcW w:w="846" w:type="dxa"/>
          </w:tcPr>
          <w:p w14:paraId="217B4BB9" w14:textId="15EBC8F4" w:rsidR="00524769" w:rsidRPr="00AE6722" w:rsidRDefault="007D687D" w:rsidP="0021651B">
            <w:pPr>
              <w:spacing w:after="0" w:line="240" w:lineRule="auto"/>
              <w:jc w:val="both"/>
              <w:rPr>
                <w:rFonts w:ascii="Times New Roman" w:hAnsi="Times New Roman" w:cs="Times New Roman"/>
                <w:b/>
                <w:bCs/>
              </w:rPr>
            </w:pPr>
            <w:r w:rsidRPr="00AE6722">
              <w:rPr>
                <w:rFonts w:ascii="Times New Roman" w:hAnsi="Times New Roman" w:cs="Times New Roman"/>
                <w:b/>
                <w:bCs/>
              </w:rPr>
              <w:t xml:space="preserve">Art. 18 ust. 1 </w:t>
            </w:r>
          </w:p>
        </w:tc>
        <w:tc>
          <w:tcPr>
            <w:tcW w:w="5528" w:type="dxa"/>
            <w:gridSpan w:val="2"/>
          </w:tcPr>
          <w:p w14:paraId="1214CAEE" w14:textId="2365EA24" w:rsidR="00524769" w:rsidRPr="00AE6722" w:rsidRDefault="00424C4B" w:rsidP="0021651B">
            <w:pPr>
              <w:spacing w:after="0" w:line="240" w:lineRule="auto"/>
              <w:jc w:val="both"/>
              <w:rPr>
                <w:rFonts w:ascii="Times New Roman" w:hAnsi="Times New Roman" w:cs="Times New Roman"/>
                <w:b/>
                <w:bCs/>
                <w:i/>
                <w:iCs/>
                <w:color w:val="000000"/>
              </w:rPr>
            </w:pPr>
            <w:r w:rsidRPr="00AE6722">
              <w:rPr>
                <w:rFonts w:ascii="Times New Roman" w:hAnsi="Times New Roman" w:cs="Times New Roman"/>
                <w:b/>
                <w:bCs/>
                <w:i/>
                <w:iCs/>
                <w:color w:val="000000"/>
              </w:rPr>
              <w:t>Uchylony Dyrektywą Parlamentu Europejskiego i Rady (UE) 2023/2668</w:t>
            </w:r>
          </w:p>
        </w:tc>
        <w:tc>
          <w:tcPr>
            <w:tcW w:w="851" w:type="dxa"/>
          </w:tcPr>
          <w:p w14:paraId="42B9D451" w14:textId="43392255" w:rsidR="00524769" w:rsidRPr="00AE6722" w:rsidRDefault="007D687D"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N</w:t>
            </w:r>
          </w:p>
        </w:tc>
        <w:tc>
          <w:tcPr>
            <w:tcW w:w="850" w:type="dxa"/>
          </w:tcPr>
          <w:p w14:paraId="6E1308AE" w14:textId="77777777" w:rsidR="00524769" w:rsidRPr="00AE6722" w:rsidRDefault="00524769" w:rsidP="0021651B">
            <w:pPr>
              <w:spacing w:after="0" w:line="240" w:lineRule="auto"/>
              <w:jc w:val="both"/>
              <w:rPr>
                <w:rFonts w:ascii="Times New Roman" w:eastAsia="Times New Roman" w:hAnsi="Times New Roman" w:cs="Times New Roman"/>
                <w:lang w:eastAsia="pl-PL"/>
              </w:rPr>
            </w:pPr>
          </w:p>
        </w:tc>
        <w:tc>
          <w:tcPr>
            <w:tcW w:w="5420" w:type="dxa"/>
          </w:tcPr>
          <w:p w14:paraId="6B40F292" w14:textId="32E24C2D" w:rsidR="00524769" w:rsidRPr="00AE6722" w:rsidRDefault="007D687D"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color w:val="000000"/>
              </w:rPr>
              <w:t>Nie wymaga implementacji – przepis uchylony.</w:t>
            </w:r>
          </w:p>
        </w:tc>
        <w:tc>
          <w:tcPr>
            <w:tcW w:w="1500" w:type="dxa"/>
          </w:tcPr>
          <w:p w14:paraId="35A6B284" w14:textId="77777777" w:rsidR="00524769" w:rsidRPr="00AE6722" w:rsidRDefault="00524769" w:rsidP="0021651B">
            <w:pPr>
              <w:spacing w:after="0" w:line="240" w:lineRule="auto"/>
              <w:jc w:val="both"/>
              <w:rPr>
                <w:rFonts w:ascii="Times New Roman" w:eastAsia="Times New Roman" w:hAnsi="Times New Roman" w:cs="Times New Roman"/>
                <w:lang w:eastAsia="pl-PL"/>
              </w:rPr>
            </w:pPr>
          </w:p>
        </w:tc>
      </w:tr>
      <w:tr w:rsidR="00524769" w:rsidRPr="00AE6722" w14:paraId="7FCBAA31" w14:textId="77777777" w:rsidTr="0085688B">
        <w:trPr>
          <w:trHeight w:val="539"/>
        </w:trPr>
        <w:tc>
          <w:tcPr>
            <w:tcW w:w="846" w:type="dxa"/>
          </w:tcPr>
          <w:p w14:paraId="754A5A0E" w14:textId="1FD52480" w:rsidR="00524769" w:rsidRPr="00AE6722" w:rsidRDefault="007D687D" w:rsidP="0021651B">
            <w:pPr>
              <w:spacing w:after="0" w:line="240" w:lineRule="auto"/>
              <w:jc w:val="both"/>
              <w:rPr>
                <w:rFonts w:ascii="Times New Roman" w:hAnsi="Times New Roman" w:cs="Times New Roman"/>
                <w:b/>
                <w:bCs/>
              </w:rPr>
            </w:pPr>
            <w:r w:rsidRPr="00AE6722">
              <w:rPr>
                <w:rFonts w:ascii="Times New Roman" w:hAnsi="Times New Roman" w:cs="Times New Roman"/>
                <w:b/>
                <w:bCs/>
              </w:rPr>
              <w:t>Art. 18 ust. 2</w:t>
            </w:r>
          </w:p>
        </w:tc>
        <w:tc>
          <w:tcPr>
            <w:tcW w:w="5528" w:type="dxa"/>
            <w:gridSpan w:val="2"/>
          </w:tcPr>
          <w:p w14:paraId="7DF430D2" w14:textId="77777777" w:rsidR="007D687D" w:rsidRPr="00AE6722" w:rsidRDefault="007D687D"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 xml:space="preserve">Ocena stanu zdrowia każdego pracownika musi być dostępna, zanim pracownik zostanie narażony na działanie pyłu pochodzącego z azbestu lub materiałów zawierających azbest w miejscu pracy. </w:t>
            </w:r>
          </w:p>
          <w:p w14:paraId="1C01D6E3" w14:textId="77777777" w:rsidR="007D687D" w:rsidRPr="00AE6722" w:rsidRDefault="007D687D"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 xml:space="preserve">Ocena ta obejmuje szczegółowe badania klatki piersiowej. W załączniku I podane są zalecenia praktyczne, do których państwa członkowskie mogą się odwołać, prowadząc kliniczne badania pracowników. Komisja jest uprawniona do przyjmowania, zgodnie z art. 18a, aktów delegowanych zmieniających załącznik I w celu dostosowania go do postępu technicznego. </w:t>
            </w:r>
          </w:p>
          <w:p w14:paraId="0D9D79D7" w14:textId="77777777" w:rsidR="007D687D" w:rsidRPr="00AE6722" w:rsidRDefault="007D687D"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 xml:space="preserve">Jeżeli w należycie uzasadnionych i wyjątkowych przypadkach związanych z możliwymi w najbliższej przyszłości bezpośrednimi i poważnymi zagrożeniami dla fizycznego zdrowia i bezpieczeństwa pracowników i innych osób, ze względu na szczególnie pilną potrzebę konieczne jest podjęcie działania w bardzo krótkim czasie, do aktów delegowanych przyjmowanych na podstawie niniejszego artykułu ma zastosowanie procedura przewidziana w art. 18b. </w:t>
            </w:r>
          </w:p>
          <w:p w14:paraId="6D57E97F" w14:textId="77777777" w:rsidR="007D687D" w:rsidRPr="00AE6722" w:rsidRDefault="007D687D" w:rsidP="0021651B">
            <w:pPr>
              <w:spacing w:after="0" w:line="240" w:lineRule="auto"/>
              <w:rPr>
                <w:rFonts w:ascii="Times New Roman" w:hAnsi="Times New Roman" w:cs="Times New Roman"/>
                <w:color w:val="000000"/>
              </w:rPr>
            </w:pPr>
            <w:r w:rsidRPr="00AE6722">
              <w:rPr>
                <w:rFonts w:ascii="Times New Roman" w:hAnsi="Times New Roman" w:cs="Times New Roman"/>
                <w:color w:val="000000"/>
              </w:rPr>
              <w:lastRenderedPageBreak/>
              <w:t>Co trzy lata przedstawia się nową ocenę stanu zdrowia, tak długo, jak długo trwa narażenie na działanie azbestu.</w:t>
            </w:r>
          </w:p>
          <w:p w14:paraId="406DB303" w14:textId="60A59669" w:rsidR="00524769" w:rsidRPr="00AE6722" w:rsidRDefault="007D687D"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Dla każdego pracownika, o którym mowa w akapicie pierwszym, zakłada się kartę zdrowia zgodnie z krajowymi przepisami lub praktyką.</w:t>
            </w:r>
          </w:p>
        </w:tc>
        <w:tc>
          <w:tcPr>
            <w:tcW w:w="851" w:type="dxa"/>
          </w:tcPr>
          <w:p w14:paraId="4B795188" w14:textId="3C3015E9" w:rsidR="00524769" w:rsidRPr="00AE6722" w:rsidRDefault="007D687D"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lastRenderedPageBreak/>
              <w:t>T</w:t>
            </w:r>
          </w:p>
        </w:tc>
        <w:tc>
          <w:tcPr>
            <w:tcW w:w="850" w:type="dxa"/>
          </w:tcPr>
          <w:p w14:paraId="6D2519E8" w14:textId="51AC720B" w:rsidR="00B90BF3" w:rsidRPr="00AE6722" w:rsidRDefault="00B90BF3" w:rsidP="0021651B">
            <w:pPr>
              <w:spacing w:after="0" w:line="240" w:lineRule="auto"/>
              <w:jc w:val="both"/>
              <w:rPr>
                <w:rFonts w:ascii="Times New Roman" w:hAnsi="Times New Roman" w:cs="Times New Roman"/>
                <w:b/>
                <w:bCs/>
              </w:rPr>
            </w:pPr>
            <w:r w:rsidRPr="00AE6722">
              <w:rPr>
                <w:rFonts w:ascii="Times New Roman" w:hAnsi="Times New Roman" w:cs="Times New Roman"/>
                <w:b/>
                <w:bCs/>
              </w:rPr>
              <w:t>Art. 5</w:t>
            </w:r>
            <w:r w:rsidR="00D96723">
              <w:rPr>
                <w:rFonts w:ascii="Times New Roman" w:hAnsi="Times New Roman" w:cs="Times New Roman"/>
                <w:b/>
                <w:bCs/>
              </w:rPr>
              <w:t>5</w:t>
            </w:r>
          </w:p>
          <w:p w14:paraId="2469C91D" w14:textId="77777777" w:rsidR="00524769" w:rsidRPr="00AE6722" w:rsidRDefault="00524769" w:rsidP="0021651B">
            <w:pPr>
              <w:spacing w:after="0" w:line="240" w:lineRule="auto"/>
              <w:jc w:val="both"/>
              <w:rPr>
                <w:rFonts w:ascii="Times New Roman" w:eastAsia="Times New Roman" w:hAnsi="Times New Roman" w:cs="Times New Roman"/>
                <w:lang w:eastAsia="pl-PL"/>
              </w:rPr>
            </w:pPr>
          </w:p>
          <w:p w14:paraId="240A2F0E" w14:textId="77777777" w:rsidR="00B90BF3" w:rsidRPr="00AE6722" w:rsidRDefault="00B90BF3" w:rsidP="0021651B">
            <w:pPr>
              <w:spacing w:after="0" w:line="240" w:lineRule="auto"/>
              <w:jc w:val="both"/>
              <w:rPr>
                <w:rFonts w:ascii="Times New Roman" w:eastAsia="Times New Roman" w:hAnsi="Times New Roman" w:cs="Times New Roman"/>
                <w:lang w:eastAsia="pl-PL"/>
              </w:rPr>
            </w:pPr>
          </w:p>
          <w:p w14:paraId="06F780E6" w14:textId="77777777" w:rsidR="00B90BF3" w:rsidRPr="00AE6722" w:rsidRDefault="00B90BF3" w:rsidP="0021651B">
            <w:pPr>
              <w:spacing w:after="0" w:line="240" w:lineRule="auto"/>
              <w:jc w:val="both"/>
              <w:rPr>
                <w:rFonts w:ascii="Times New Roman" w:eastAsia="Times New Roman" w:hAnsi="Times New Roman" w:cs="Times New Roman"/>
                <w:lang w:eastAsia="pl-PL"/>
              </w:rPr>
            </w:pPr>
          </w:p>
          <w:p w14:paraId="2B9A3846" w14:textId="77777777" w:rsidR="00B90BF3" w:rsidRPr="00AE6722" w:rsidRDefault="00B90BF3" w:rsidP="0021651B">
            <w:pPr>
              <w:spacing w:after="0" w:line="240" w:lineRule="auto"/>
              <w:jc w:val="both"/>
              <w:rPr>
                <w:rFonts w:ascii="Times New Roman" w:eastAsia="Times New Roman" w:hAnsi="Times New Roman" w:cs="Times New Roman"/>
                <w:lang w:eastAsia="pl-PL"/>
              </w:rPr>
            </w:pPr>
          </w:p>
          <w:p w14:paraId="6451014B" w14:textId="77777777" w:rsidR="00DD1D30" w:rsidRPr="00AE6722" w:rsidRDefault="00DD1D30" w:rsidP="0021651B">
            <w:pPr>
              <w:spacing w:after="0" w:line="240" w:lineRule="auto"/>
              <w:jc w:val="both"/>
              <w:rPr>
                <w:rFonts w:ascii="Times New Roman" w:eastAsia="Times New Roman" w:hAnsi="Times New Roman" w:cs="Times New Roman"/>
                <w:lang w:eastAsia="pl-PL"/>
              </w:rPr>
            </w:pPr>
          </w:p>
          <w:p w14:paraId="79525A61" w14:textId="5F9FEA6F" w:rsidR="00B90BF3" w:rsidRPr="00AE6722" w:rsidRDefault="00DD1D30"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Art. 5</w:t>
            </w:r>
            <w:r w:rsidR="00AE7A8E">
              <w:rPr>
                <w:rFonts w:ascii="Times New Roman" w:hAnsi="Times New Roman" w:cs="Times New Roman"/>
                <w:b/>
                <w:bCs/>
              </w:rPr>
              <w:t>6</w:t>
            </w:r>
          </w:p>
          <w:p w14:paraId="3AF1B05F" w14:textId="77777777" w:rsidR="00B90BF3" w:rsidRPr="00AE6722" w:rsidRDefault="00B90BF3" w:rsidP="0021651B">
            <w:pPr>
              <w:spacing w:after="0" w:line="240" w:lineRule="auto"/>
              <w:jc w:val="both"/>
              <w:rPr>
                <w:rFonts w:ascii="Times New Roman" w:eastAsia="Times New Roman" w:hAnsi="Times New Roman" w:cs="Times New Roman"/>
                <w:lang w:eastAsia="pl-PL"/>
              </w:rPr>
            </w:pPr>
          </w:p>
          <w:p w14:paraId="7C1FC7F2" w14:textId="77777777" w:rsidR="00B90BF3" w:rsidRPr="00AE6722" w:rsidRDefault="00B90BF3" w:rsidP="0021651B">
            <w:pPr>
              <w:spacing w:after="0" w:line="240" w:lineRule="auto"/>
              <w:jc w:val="both"/>
              <w:rPr>
                <w:rFonts w:ascii="Times New Roman" w:eastAsia="Times New Roman" w:hAnsi="Times New Roman" w:cs="Times New Roman"/>
                <w:lang w:eastAsia="pl-PL"/>
              </w:rPr>
            </w:pPr>
          </w:p>
          <w:p w14:paraId="31041707" w14:textId="77777777" w:rsidR="00B90BF3" w:rsidRPr="00AE6722" w:rsidRDefault="00B90BF3" w:rsidP="0021651B">
            <w:pPr>
              <w:spacing w:after="0" w:line="240" w:lineRule="auto"/>
              <w:jc w:val="both"/>
              <w:rPr>
                <w:rFonts w:ascii="Times New Roman" w:eastAsia="Times New Roman" w:hAnsi="Times New Roman" w:cs="Times New Roman"/>
                <w:lang w:eastAsia="pl-PL"/>
              </w:rPr>
            </w:pPr>
          </w:p>
          <w:p w14:paraId="37BA49D3" w14:textId="77777777" w:rsidR="00DD1D30" w:rsidRPr="00AE6722" w:rsidRDefault="00DD1D30" w:rsidP="0021651B">
            <w:pPr>
              <w:spacing w:after="0" w:line="240" w:lineRule="auto"/>
              <w:jc w:val="both"/>
              <w:rPr>
                <w:rFonts w:ascii="Times New Roman" w:hAnsi="Times New Roman" w:cs="Times New Roman"/>
                <w:b/>
                <w:bCs/>
              </w:rPr>
            </w:pPr>
          </w:p>
          <w:p w14:paraId="6F9860E4" w14:textId="77777777" w:rsidR="00DD1D30" w:rsidRPr="00AE6722" w:rsidRDefault="00DD1D30" w:rsidP="0021651B">
            <w:pPr>
              <w:spacing w:after="0" w:line="240" w:lineRule="auto"/>
              <w:jc w:val="both"/>
              <w:rPr>
                <w:rFonts w:ascii="Times New Roman" w:hAnsi="Times New Roman" w:cs="Times New Roman"/>
                <w:b/>
                <w:bCs/>
              </w:rPr>
            </w:pPr>
          </w:p>
          <w:p w14:paraId="38B34DEB" w14:textId="77777777" w:rsidR="00DD1D30" w:rsidRPr="00AE6722" w:rsidRDefault="00DD1D30" w:rsidP="0021651B">
            <w:pPr>
              <w:spacing w:after="0" w:line="240" w:lineRule="auto"/>
              <w:jc w:val="both"/>
              <w:rPr>
                <w:rFonts w:ascii="Times New Roman" w:hAnsi="Times New Roman" w:cs="Times New Roman"/>
                <w:b/>
                <w:bCs/>
              </w:rPr>
            </w:pPr>
          </w:p>
          <w:p w14:paraId="2DAA5864" w14:textId="77777777" w:rsidR="00DD1D30" w:rsidRPr="00AE6722" w:rsidRDefault="00DD1D30" w:rsidP="0021651B">
            <w:pPr>
              <w:spacing w:after="0" w:line="240" w:lineRule="auto"/>
              <w:jc w:val="both"/>
              <w:rPr>
                <w:rFonts w:ascii="Times New Roman" w:hAnsi="Times New Roman" w:cs="Times New Roman"/>
                <w:b/>
                <w:bCs/>
              </w:rPr>
            </w:pPr>
          </w:p>
          <w:p w14:paraId="44D34A13" w14:textId="77777777" w:rsidR="00DD1D30" w:rsidRPr="00AE6722" w:rsidRDefault="00DD1D30" w:rsidP="0021651B">
            <w:pPr>
              <w:spacing w:after="0" w:line="240" w:lineRule="auto"/>
              <w:jc w:val="both"/>
              <w:rPr>
                <w:rFonts w:ascii="Times New Roman" w:hAnsi="Times New Roman" w:cs="Times New Roman"/>
                <w:b/>
                <w:bCs/>
              </w:rPr>
            </w:pPr>
          </w:p>
          <w:p w14:paraId="51D1B137" w14:textId="77777777" w:rsidR="00DD1D30" w:rsidRPr="00AE6722" w:rsidRDefault="00DD1D30" w:rsidP="0021651B">
            <w:pPr>
              <w:spacing w:after="0" w:line="240" w:lineRule="auto"/>
              <w:jc w:val="both"/>
              <w:rPr>
                <w:rFonts w:ascii="Times New Roman" w:hAnsi="Times New Roman" w:cs="Times New Roman"/>
                <w:b/>
                <w:bCs/>
              </w:rPr>
            </w:pPr>
          </w:p>
          <w:p w14:paraId="23FCC9A8" w14:textId="77777777" w:rsidR="00473C3C" w:rsidRPr="00AE6722" w:rsidRDefault="00473C3C" w:rsidP="0021651B">
            <w:pPr>
              <w:spacing w:after="0" w:line="240" w:lineRule="auto"/>
              <w:jc w:val="both"/>
              <w:rPr>
                <w:rFonts w:ascii="Times New Roman" w:hAnsi="Times New Roman" w:cs="Times New Roman"/>
                <w:b/>
                <w:bCs/>
              </w:rPr>
            </w:pPr>
          </w:p>
          <w:p w14:paraId="4413CA35" w14:textId="77777777" w:rsidR="00473C3C" w:rsidRPr="00AE6722" w:rsidRDefault="00473C3C" w:rsidP="0021651B">
            <w:pPr>
              <w:spacing w:after="0" w:line="240" w:lineRule="auto"/>
              <w:jc w:val="both"/>
              <w:rPr>
                <w:rFonts w:ascii="Times New Roman" w:hAnsi="Times New Roman" w:cs="Times New Roman"/>
                <w:b/>
                <w:bCs/>
              </w:rPr>
            </w:pPr>
          </w:p>
          <w:p w14:paraId="4E4359B1" w14:textId="77777777" w:rsidR="00473C3C" w:rsidRPr="00AE6722" w:rsidRDefault="00473C3C" w:rsidP="0021651B">
            <w:pPr>
              <w:spacing w:after="0" w:line="240" w:lineRule="auto"/>
              <w:jc w:val="both"/>
              <w:rPr>
                <w:rFonts w:ascii="Times New Roman" w:hAnsi="Times New Roman" w:cs="Times New Roman"/>
                <w:b/>
                <w:bCs/>
              </w:rPr>
            </w:pPr>
          </w:p>
          <w:p w14:paraId="62D15C46" w14:textId="77777777" w:rsidR="00473C3C" w:rsidRPr="00AE6722" w:rsidRDefault="00473C3C" w:rsidP="0021651B">
            <w:pPr>
              <w:spacing w:after="0" w:line="240" w:lineRule="auto"/>
              <w:jc w:val="both"/>
              <w:rPr>
                <w:rFonts w:ascii="Times New Roman" w:hAnsi="Times New Roman" w:cs="Times New Roman"/>
                <w:b/>
                <w:bCs/>
              </w:rPr>
            </w:pPr>
          </w:p>
          <w:p w14:paraId="3915EE35" w14:textId="77777777" w:rsidR="00473C3C" w:rsidRPr="00AE6722" w:rsidRDefault="00473C3C" w:rsidP="0021651B">
            <w:pPr>
              <w:spacing w:after="0" w:line="240" w:lineRule="auto"/>
              <w:jc w:val="both"/>
              <w:rPr>
                <w:rFonts w:ascii="Times New Roman" w:hAnsi="Times New Roman" w:cs="Times New Roman"/>
                <w:b/>
                <w:bCs/>
              </w:rPr>
            </w:pPr>
          </w:p>
          <w:p w14:paraId="1BCAF19C" w14:textId="77777777" w:rsidR="00473C3C" w:rsidRPr="00AE6722" w:rsidRDefault="00473C3C" w:rsidP="0021651B">
            <w:pPr>
              <w:spacing w:after="0" w:line="240" w:lineRule="auto"/>
              <w:jc w:val="both"/>
              <w:rPr>
                <w:rFonts w:ascii="Times New Roman" w:hAnsi="Times New Roman" w:cs="Times New Roman"/>
                <w:b/>
                <w:bCs/>
              </w:rPr>
            </w:pPr>
          </w:p>
          <w:p w14:paraId="4A24810D" w14:textId="77777777" w:rsidR="00473C3C" w:rsidRPr="00AE6722" w:rsidRDefault="00473C3C" w:rsidP="0021651B">
            <w:pPr>
              <w:spacing w:after="0" w:line="240" w:lineRule="auto"/>
              <w:jc w:val="both"/>
              <w:rPr>
                <w:rFonts w:ascii="Times New Roman" w:hAnsi="Times New Roman" w:cs="Times New Roman"/>
                <w:b/>
                <w:bCs/>
              </w:rPr>
            </w:pPr>
          </w:p>
          <w:p w14:paraId="0A07329E" w14:textId="77777777" w:rsidR="00473C3C" w:rsidRPr="00AE6722" w:rsidRDefault="00473C3C" w:rsidP="0021651B">
            <w:pPr>
              <w:spacing w:after="0" w:line="240" w:lineRule="auto"/>
              <w:jc w:val="both"/>
              <w:rPr>
                <w:rFonts w:ascii="Times New Roman" w:hAnsi="Times New Roman" w:cs="Times New Roman"/>
                <w:b/>
                <w:bCs/>
              </w:rPr>
            </w:pPr>
          </w:p>
          <w:p w14:paraId="5D186F52" w14:textId="77777777" w:rsidR="00473C3C" w:rsidRPr="00AE6722" w:rsidRDefault="00473C3C" w:rsidP="0021651B">
            <w:pPr>
              <w:spacing w:after="0" w:line="240" w:lineRule="auto"/>
              <w:jc w:val="both"/>
              <w:rPr>
                <w:rFonts w:ascii="Times New Roman" w:hAnsi="Times New Roman" w:cs="Times New Roman"/>
                <w:b/>
                <w:bCs/>
              </w:rPr>
            </w:pPr>
          </w:p>
          <w:p w14:paraId="2144940B" w14:textId="77777777" w:rsidR="00473C3C" w:rsidRPr="00AE6722" w:rsidRDefault="00473C3C" w:rsidP="0021651B">
            <w:pPr>
              <w:spacing w:after="0" w:line="240" w:lineRule="auto"/>
              <w:jc w:val="both"/>
              <w:rPr>
                <w:rFonts w:ascii="Times New Roman" w:hAnsi="Times New Roman" w:cs="Times New Roman"/>
                <w:b/>
                <w:bCs/>
              </w:rPr>
            </w:pPr>
          </w:p>
          <w:p w14:paraId="3DDDEEAA" w14:textId="77777777" w:rsidR="00473C3C" w:rsidRPr="00AE6722" w:rsidRDefault="00473C3C" w:rsidP="0021651B">
            <w:pPr>
              <w:spacing w:after="0" w:line="240" w:lineRule="auto"/>
              <w:jc w:val="both"/>
              <w:rPr>
                <w:rFonts w:ascii="Times New Roman" w:hAnsi="Times New Roman" w:cs="Times New Roman"/>
                <w:b/>
                <w:bCs/>
              </w:rPr>
            </w:pPr>
          </w:p>
          <w:p w14:paraId="22D12CDD" w14:textId="77777777" w:rsidR="00473C3C" w:rsidRPr="00AE6722" w:rsidRDefault="00473C3C" w:rsidP="0021651B">
            <w:pPr>
              <w:spacing w:after="0" w:line="240" w:lineRule="auto"/>
              <w:jc w:val="both"/>
              <w:rPr>
                <w:rFonts w:ascii="Times New Roman" w:hAnsi="Times New Roman" w:cs="Times New Roman"/>
                <w:b/>
                <w:bCs/>
              </w:rPr>
            </w:pPr>
          </w:p>
          <w:p w14:paraId="63AE53EB" w14:textId="77777777" w:rsidR="00473C3C" w:rsidRPr="00AE6722" w:rsidRDefault="00473C3C" w:rsidP="0021651B">
            <w:pPr>
              <w:spacing w:after="0" w:line="240" w:lineRule="auto"/>
              <w:jc w:val="both"/>
              <w:rPr>
                <w:rFonts w:ascii="Times New Roman" w:hAnsi="Times New Roman" w:cs="Times New Roman"/>
                <w:b/>
                <w:bCs/>
              </w:rPr>
            </w:pPr>
          </w:p>
          <w:p w14:paraId="04D7E308" w14:textId="77777777" w:rsidR="00473C3C" w:rsidRPr="00AE6722" w:rsidRDefault="00473C3C" w:rsidP="0021651B">
            <w:pPr>
              <w:spacing w:after="0" w:line="240" w:lineRule="auto"/>
              <w:jc w:val="both"/>
              <w:rPr>
                <w:rFonts w:ascii="Times New Roman" w:hAnsi="Times New Roman" w:cs="Times New Roman"/>
                <w:b/>
                <w:bCs/>
              </w:rPr>
            </w:pPr>
          </w:p>
          <w:p w14:paraId="0B89D41B" w14:textId="77777777" w:rsidR="00473C3C" w:rsidRPr="00AE6722" w:rsidRDefault="00473C3C" w:rsidP="0021651B">
            <w:pPr>
              <w:spacing w:after="0" w:line="240" w:lineRule="auto"/>
              <w:jc w:val="both"/>
              <w:rPr>
                <w:rFonts w:ascii="Times New Roman" w:hAnsi="Times New Roman" w:cs="Times New Roman"/>
                <w:b/>
                <w:bCs/>
              </w:rPr>
            </w:pPr>
          </w:p>
          <w:p w14:paraId="6A22CF1A" w14:textId="77777777" w:rsidR="00473C3C" w:rsidRPr="00AE6722" w:rsidRDefault="00473C3C" w:rsidP="0021651B">
            <w:pPr>
              <w:spacing w:after="0" w:line="240" w:lineRule="auto"/>
              <w:jc w:val="both"/>
              <w:rPr>
                <w:rFonts w:ascii="Times New Roman" w:hAnsi="Times New Roman" w:cs="Times New Roman"/>
                <w:b/>
                <w:bCs/>
              </w:rPr>
            </w:pPr>
          </w:p>
          <w:p w14:paraId="692F83D7" w14:textId="77777777" w:rsidR="00473C3C" w:rsidRPr="00AE6722" w:rsidRDefault="00473C3C" w:rsidP="0021651B">
            <w:pPr>
              <w:spacing w:after="0" w:line="240" w:lineRule="auto"/>
              <w:jc w:val="both"/>
              <w:rPr>
                <w:rFonts w:ascii="Times New Roman" w:hAnsi="Times New Roman" w:cs="Times New Roman"/>
                <w:b/>
                <w:bCs/>
              </w:rPr>
            </w:pPr>
          </w:p>
          <w:p w14:paraId="14D2BE4B" w14:textId="77777777" w:rsidR="00473C3C" w:rsidRPr="00AE6722" w:rsidRDefault="00473C3C" w:rsidP="0021651B">
            <w:pPr>
              <w:spacing w:after="0" w:line="240" w:lineRule="auto"/>
              <w:jc w:val="both"/>
              <w:rPr>
                <w:rFonts w:ascii="Times New Roman" w:hAnsi="Times New Roman" w:cs="Times New Roman"/>
                <w:b/>
                <w:bCs/>
              </w:rPr>
            </w:pPr>
          </w:p>
          <w:p w14:paraId="322C6966" w14:textId="77777777" w:rsidR="00473C3C" w:rsidRPr="00AE6722" w:rsidRDefault="00473C3C" w:rsidP="0021651B">
            <w:pPr>
              <w:spacing w:after="0" w:line="240" w:lineRule="auto"/>
              <w:jc w:val="both"/>
              <w:rPr>
                <w:rFonts w:ascii="Times New Roman" w:hAnsi="Times New Roman" w:cs="Times New Roman"/>
                <w:b/>
                <w:bCs/>
              </w:rPr>
            </w:pPr>
          </w:p>
          <w:p w14:paraId="23841425" w14:textId="77777777" w:rsidR="00473C3C" w:rsidRPr="00AE6722" w:rsidRDefault="00473C3C" w:rsidP="0021651B">
            <w:pPr>
              <w:spacing w:after="0" w:line="240" w:lineRule="auto"/>
              <w:jc w:val="both"/>
              <w:rPr>
                <w:rFonts w:ascii="Times New Roman" w:hAnsi="Times New Roman" w:cs="Times New Roman"/>
                <w:b/>
                <w:bCs/>
              </w:rPr>
            </w:pPr>
          </w:p>
          <w:p w14:paraId="7C058ECB" w14:textId="77777777" w:rsidR="00473C3C" w:rsidRPr="00AE6722" w:rsidRDefault="00473C3C" w:rsidP="0021651B">
            <w:pPr>
              <w:spacing w:after="0" w:line="240" w:lineRule="auto"/>
              <w:jc w:val="both"/>
              <w:rPr>
                <w:rFonts w:ascii="Times New Roman" w:hAnsi="Times New Roman" w:cs="Times New Roman"/>
                <w:b/>
                <w:bCs/>
              </w:rPr>
            </w:pPr>
          </w:p>
          <w:p w14:paraId="55AFF42E" w14:textId="77777777" w:rsidR="00473C3C" w:rsidRPr="00AE6722" w:rsidRDefault="00473C3C" w:rsidP="0021651B">
            <w:pPr>
              <w:spacing w:after="0" w:line="240" w:lineRule="auto"/>
              <w:jc w:val="both"/>
              <w:rPr>
                <w:rFonts w:ascii="Times New Roman" w:hAnsi="Times New Roman" w:cs="Times New Roman"/>
                <w:b/>
                <w:bCs/>
              </w:rPr>
            </w:pPr>
          </w:p>
          <w:p w14:paraId="1DFF9C87" w14:textId="77777777" w:rsidR="00473C3C" w:rsidRPr="00AE6722" w:rsidRDefault="00473C3C" w:rsidP="0021651B">
            <w:pPr>
              <w:spacing w:after="0" w:line="240" w:lineRule="auto"/>
              <w:jc w:val="both"/>
              <w:rPr>
                <w:rFonts w:ascii="Times New Roman" w:hAnsi="Times New Roman" w:cs="Times New Roman"/>
                <w:b/>
                <w:bCs/>
              </w:rPr>
            </w:pPr>
          </w:p>
          <w:p w14:paraId="05F47C31" w14:textId="77777777" w:rsidR="00473C3C" w:rsidRPr="00AE6722" w:rsidRDefault="00473C3C" w:rsidP="0021651B">
            <w:pPr>
              <w:spacing w:after="0" w:line="240" w:lineRule="auto"/>
              <w:jc w:val="both"/>
              <w:rPr>
                <w:rFonts w:ascii="Times New Roman" w:hAnsi="Times New Roman" w:cs="Times New Roman"/>
                <w:b/>
                <w:bCs/>
              </w:rPr>
            </w:pPr>
          </w:p>
          <w:p w14:paraId="1D433C4B" w14:textId="77777777" w:rsidR="00473C3C" w:rsidRPr="00AE6722" w:rsidRDefault="00473C3C" w:rsidP="0021651B">
            <w:pPr>
              <w:spacing w:after="0" w:line="240" w:lineRule="auto"/>
              <w:jc w:val="both"/>
              <w:rPr>
                <w:rFonts w:ascii="Times New Roman" w:hAnsi="Times New Roman" w:cs="Times New Roman"/>
                <w:b/>
                <w:bCs/>
              </w:rPr>
            </w:pPr>
          </w:p>
          <w:p w14:paraId="62E4079E" w14:textId="77777777" w:rsidR="00473C3C" w:rsidRPr="00AE6722" w:rsidRDefault="00473C3C" w:rsidP="0021651B">
            <w:pPr>
              <w:spacing w:after="0" w:line="240" w:lineRule="auto"/>
              <w:jc w:val="both"/>
              <w:rPr>
                <w:rFonts w:ascii="Times New Roman" w:hAnsi="Times New Roman" w:cs="Times New Roman"/>
                <w:b/>
                <w:bCs/>
              </w:rPr>
            </w:pPr>
          </w:p>
          <w:p w14:paraId="1C656B24" w14:textId="77777777" w:rsidR="00473C3C" w:rsidRPr="00AE6722" w:rsidRDefault="00473C3C" w:rsidP="0021651B">
            <w:pPr>
              <w:spacing w:after="0" w:line="240" w:lineRule="auto"/>
              <w:jc w:val="both"/>
              <w:rPr>
                <w:rFonts w:ascii="Times New Roman" w:hAnsi="Times New Roman" w:cs="Times New Roman"/>
                <w:b/>
                <w:bCs/>
              </w:rPr>
            </w:pPr>
          </w:p>
          <w:p w14:paraId="257F5F3C" w14:textId="77777777" w:rsidR="00473C3C" w:rsidRPr="00AE6722" w:rsidRDefault="00473C3C" w:rsidP="0021651B">
            <w:pPr>
              <w:spacing w:after="0" w:line="240" w:lineRule="auto"/>
              <w:jc w:val="both"/>
              <w:rPr>
                <w:rFonts w:ascii="Times New Roman" w:hAnsi="Times New Roman" w:cs="Times New Roman"/>
                <w:b/>
                <w:bCs/>
              </w:rPr>
            </w:pPr>
          </w:p>
          <w:p w14:paraId="0AD27483" w14:textId="77777777" w:rsidR="00473C3C" w:rsidRPr="00AE6722" w:rsidRDefault="00473C3C" w:rsidP="0021651B">
            <w:pPr>
              <w:spacing w:after="0" w:line="240" w:lineRule="auto"/>
              <w:jc w:val="both"/>
              <w:rPr>
                <w:rFonts w:ascii="Times New Roman" w:hAnsi="Times New Roman" w:cs="Times New Roman"/>
                <w:b/>
                <w:bCs/>
              </w:rPr>
            </w:pPr>
          </w:p>
          <w:p w14:paraId="2D47931C" w14:textId="77777777" w:rsidR="00473C3C" w:rsidRPr="00AE6722" w:rsidRDefault="00473C3C" w:rsidP="0021651B">
            <w:pPr>
              <w:spacing w:after="0" w:line="240" w:lineRule="auto"/>
              <w:jc w:val="both"/>
              <w:rPr>
                <w:rFonts w:ascii="Times New Roman" w:hAnsi="Times New Roman" w:cs="Times New Roman"/>
                <w:b/>
                <w:bCs/>
              </w:rPr>
            </w:pPr>
          </w:p>
          <w:p w14:paraId="052B4088" w14:textId="77777777" w:rsidR="00473C3C" w:rsidRPr="00AE6722" w:rsidRDefault="00473C3C" w:rsidP="0021651B">
            <w:pPr>
              <w:spacing w:after="0" w:line="240" w:lineRule="auto"/>
              <w:jc w:val="both"/>
              <w:rPr>
                <w:rFonts w:ascii="Times New Roman" w:hAnsi="Times New Roman" w:cs="Times New Roman"/>
                <w:b/>
                <w:bCs/>
              </w:rPr>
            </w:pPr>
          </w:p>
          <w:p w14:paraId="1B51FFEF" w14:textId="77777777" w:rsidR="00473C3C" w:rsidRPr="00AE6722" w:rsidRDefault="00473C3C" w:rsidP="0021651B">
            <w:pPr>
              <w:spacing w:after="0" w:line="240" w:lineRule="auto"/>
              <w:jc w:val="both"/>
              <w:rPr>
                <w:rFonts w:ascii="Times New Roman" w:hAnsi="Times New Roman" w:cs="Times New Roman"/>
                <w:b/>
                <w:bCs/>
              </w:rPr>
            </w:pPr>
          </w:p>
          <w:p w14:paraId="7923C14D" w14:textId="77777777" w:rsidR="00473C3C" w:rsidRPr="00AE6722" w:rsidRDefault="00473C3C" w:rsidP="0021651B">
            <w:pPr>
              <w:spacing w:after="0" w:line="240" w:lineRule="auto"/>
              <w:jc w:val="both"/>
              <w:rPr>
                <w:rFonts w:ascii="Times New Roman" w:hAnsi="Times New Roman" w:cs="Times New Roman"/>
                <w:b/>
                <w:bCs/>
              </w:rPr>
            </w:pPr>
          </w:p>
          <w:p w14:paraId="4058FC42" w14:textId="77777777" w:rsidR="00B75A17" w:rsidRPr="00AE6722" w:rsidRDefault="00B75A17" w:rsidP="0021651B">
            <w:pPr>
              <w:spacing w:after="0" w:line="240" w:lineRule="auto"/>
              <w:jc w:val="both"/>
              <w:rPr>
                <w:rFonts w:ascii="Times New Roman" w:hAnsi="Times New Roman" w:cs="Times New Roman"/>
                <w:b/>
                <w:bCs/>
              </w:rPr>
            </w:pPr>
          </w:p>
          <w:p w14:paraId="0BAF07E6" w14:textId="77777777" w:rsidR="00B75A17" w:rsidRPr="00AE6722" w:rsidRDefault="00B75A17" w:rsidP="0021651B">
            <w:pPr>
              <w:spacing w:after="0" w:line="240" w:lineRule="auto"/>
              <w:jc w:val="both"/>
              <w:rPr>
                <w:rFonts w:ascii="Times New Roman" w:hAnsi="Times New Roman" w:cs="Times New Roman"/>
                <w:b/>
                <w:bCs/>
              </w:rPr>
            </w:pPr>
          </w:p>
          <w:p w14:paraId="1913239E" w14:textId="77777777" w:rsidR="00B75A17" w:rsidRPr="00AE6722" w:rsidRDefault="00B75A17" w:rsidP="0021651B">
            <w:pPr>
              <w:spacing w:after="0" w:line="240" w:lineRule="auto"/>
              <w:jc w:val="both"/>
              <w:rPr>
                <w:rFonts w:ascii="Times New Roman" w:hAnsi="Times New Roman" w:cs="Times New Roman"/>
                <w:b/>
                <w:bCs/>
              </w:rPr>
            </w:pPr>
          </w:p>
          <w:p w14:paraId="4AA28822" w14:textId="77777777" w:rsidR="00B75A17" w:rsidRPr="00AE6722" w:rsidRDefault="00B75A17" w:rsidP="0021651B">
            <w:pPr>
              <w:spacing w:after="0" w:line="240" w:lineRule="auto"/>
              <w:jc w:val="both"/>
              <w:rPr>
                <w:rFonts w:ascii="Times New Roman" w:hAnsi="Times New Roman" w:cs="Times New Roman"/>
                <w:b/>
                <w:bCs/>
              </w:rPr>
            </w:pPr>
          </w:p>
          <w:p w14:paraId="2CA64329" w14:textId="77777777" w:rsidR="00B75A17" w:rsidRPr="00AE6722" w:rsidRDefault="00B75A17" w:rsidP="0021651B">
            <w:pPr>
              <w:spacing w:after="0" w:line="240" w:lineRule="auto"/>
              <w:jc w:val="both"/>
              <w:rPr>
                <w:rFonts w:ascii="Times New Roman" w:hAnsi="Times New Roman" w:cs="Times New Roman"/>
                <w:b/>
                <w:bCs/>
              </w:rPr>
            </w:pPr>
          </w:p>
          <w:p w14:paraId="0C942CAE" w14:textId="77777777" w:rsidR="00B75A17" w:rsidRPr="00AE6722" w:rsidRDefault="00B75A17" w:rsidP="0021651B">
            <w:pPr>
              <w:spacing w:after="0" w:line="240" w:lineRule="auto"/>
              <w:jc w:val="both"/>
              <w:rPr>
                <w:rFonts w:ascii="Times New Roman" w:hAnsi="Times New Roman" w:cs="Times New Roman"/>
                <w:b/>
                <w:bCs/>
              </w:rPr>
            </w:pPr>
          </w:p>
          <w:p w14:paraId="549B9E48" w14:textId="77777777" w:rsidR="00B75A17" w:rsidRPr="00AE6722" w:rsidRDefault="00B75A17" w:rsidP="0021651B">
            <w:pPr>
              <w:spacing w:after="0" w:line="240" w:lineRule="auto"/>
              <w:jc w:val="both"/>
              <w:rPr>
                <w:rFonts w:ascii="Times New Roman" w:hAnsi="Times New Roman" w:cs="Times New Roman"/>
                <w:b/>
                <w:bCs/>
              </w:rPr>
            </w:pPr>
          </w:p>
          <w:p w14:paraId="27592E3A" w14:textId="77777777" w:rsidR="00B75A17" w:rsidRPr="00AE6722" w:rsidRDefault="00B75A17" w:rsidP="0021651B">
            <w:pPr>
              <w:spacing w:after="0" w:line="240" w:lineRule="auto"/>
              <w:jc w:val="both"/>
              <w:rPr>
                <w:rFonts w:ascii="Times New Roman" w:hAnsi="Times New Roman" w:cs="Times New Roman"/>
                <w:b/>
                <w:bCs/>
              </w:rPr>
            </w:pPr>
          </w:p>
          <w:p w14:paraId="2D4FB7CF" w14:textId="77777777" w:rsidR="00B75A17" w:rsidRPr="00AE6722" w:rsidRDefault="00B75A17" w:rsidP="0021651B">
            <w:pPr>
              <w:spacing w:after="0" w:line="240" w:lineRule="auto"/>
              <w:jc w:val="both"/>
              <w:rPr>
                <w:rFonts w:ascii="Times New Roman" w:hAnsi="Times New Roman" w:cs="Times New Roman"/>
                <w:b/>
                <w:bCs/>
              </w:rPr>
            </w:pPr>
          </w:p>
          <w:p w14:paraId="705A6AE0" w14:textId="77777777" w:rsidR="00B75A17" w:rsidRPr="00AE6722" w:rsidRDefault="00B75A17" w:rsidP="0021651B">
            <w:pPr>
              <w:spacing w:after="0" w:line="240" w:lineRule="auto"/>
              <w:jc w:val="both"/>
              <w:rPr>
                <w:rFonts w:ascii="Times New Roman" w:hAnsi="Times New Roman" w:cs="Times New Roman"/>
                <w:b/>
                <w:bCs/>
              </w:rPr>
            </w:pPr>
          </w:p>
          <w:p w14:paraId="7103EFD2" w14:textId="77777777" w:rsidR="00B75A17" w:rsidRPr="00AE6722" w:rsidRDefault="00B75A17" w:rsidP="0021651B">
            <w:pPr>
              <w:spacing w:after="0" w:line="240" w:lineRule="auto"/>
              <w:jc w:val="both"/>
              <w:rPr>
                <w:rFonts w:ascii="Times New Roman" w:hAnsi="Times New Roman" w:cs="Times New Roman"/>
                <w:b/>
                <w:bCs/>
              </w:rPr>
            </w:pPr>
          </w:p>
          <w:p w14:paraId="081418F0" w14:textId="77777777" w:rsidR="00B75A17" w:rsidRPr="00AE6722" w:rsidRDefault="00B75A17" w:rsidP="0021651B">
            <w:pPr>
              <w:spacing w:after="0" w:line="240" w:lineRule="auto"/>
              <w:jc w:val="both"/>
              <w:rPr>
                <w:rFonts w:ascii="Times New Roman" w:hAnsi="Times New Roman" w:cs="Times New Roman"/>
                <w:b/>
                <w:bCs/>
              </w:rPr>
            </w:pPr>
          </w:p>
          <w:p w14:paraId="48589EE8" w14:textId="77777777" w:rsidR="00B75A17" w:rsidRPr="00AE6722" w:rsidRDefault="00B75A17" w:rsidP="0021651B">
            <w:pPr>
              <w:spacing w:after="0" w:line="240" w:lineRule="auto"/>
              <w:jc w:val="both"/>
              <w:rPr>
                <w:rFonts w:ascii="Times New Roman" w:hAnsi="Times New Roman" w:cs="Times New Roman"/>
                <w:b/>
                <w:bCs/>
              </w:rPr>
            </w:pPr>
          </w:p>
          <w:p w14:paraId="29E940FA" w14:textId="77777777" w:rsidR="00B75A17" w:rsidRPr="00AE6722" w:rsidRDefault="00B75A17" w:rsidP="0021651B">
            <w:pPr>
              <w:spacing w:after="0" w:line="240" w:lineRule="auto"/>
              <w:jc w:val="both"/>
              <w:rPr>
                <w:rFonts w:ascii="Times New Roman" w:hAnsi="Times New Roman" w:cs="Times New Roman"/>
                <w:b/>
                <w:bCs/>
              </w:rPr>
            </w:pPr>
          </w:p>
          <w:p w14:paraId="4F0FA7D1" w14:textId="77777777" w:rsidR="00B75A17" w:rsidRPr="00AE6722" w:rsidRDefault="00B75A17" w:rsidP="0021651B">
            <w:pPr>
              <w:spacing w:after="0" w:line="240" w:lineRule="auto"/>
              <w:jc w:val="both"/>
              <w:rPr>
                <w:rFonts w:ascii="Times New Roman" w:hAnsi="Times New Roman" w:cs="Times New Roman"/>
                <w:b/>
                <w:bCs/>
              </w:rPr>
            </w:pPr>
          </w:p>
          <w:p w14:paraId="466E895F" w14:textId="77777777" w:rsidR="00B75A17" w:rsidRPr="00AE6722" w:rsidRDefault="00B75A17" w:rsidP="0021651B">
            <w:pPr>
              <w:spacing w:after="0" w:line="240" w:lineRule="auto"/>
              <w:jc w:val="both"/>
              <w:rPr>
                <w:rFonts w:ascii="Times New Roman" w:hAnsi="Times New Roman" w:cs="Times New Roman"/>
                <w:b/>
                <w:bCs/>
              </w:rPr>
            </w:pPr>
          </w:p>
          <w:p w14:paraId="1732683C" w14:textId="77777777" w:rsidR="00B75A17" w:rsidRPr="00AE6722" w:rsidRDefault="00B75A17" w:rsidP="0021651B">
            <w:pPr>
              <w:spacing w:after="0" w:line="240" w:lineRule="auto"/>
              <w:jc w:val="both"/>
              <w:rPr>
                <w:rFonts w:ascii="Times New Roman" w:hAnsi="Times New Roman" w:cs="Times New Roman"/>
                <w:b/>
                <w:bCs/>
              </w:rPr>
            </w:pPr>
          </w:p>
          <w:p w14:paraId="2FAB8354" w14:textId="77777777" w:rsidR="00B75A17" w:rsidRPr="00AE6722" w:rsidRDefault="00B75A17" w:rsidP="0021651B">
            <w:pPr>
              <w:spacing w:after="0" w:line="240" w:lineRule="auto"/>
              <w:jc w:val="both"/>
              <w:rPr>
                <w:rFonts w:ascii="Times New Roman" w:hAnsi="Times New Roman" w:cs="Times New Roman"/>
                <w:b/>
                <w:bCs/>
              </w:rPr>
            </w:pPr>
          </w:p>
          <w:p w14:paraId="00932B30" w14:textId="77777777" w:rsidR="00B75A17" w:rsidRPr="00AE6722" w:rsidRDefault="00B75A17" w:rsidP="0021651B">
            <w:pPr>
              <w:spacing w:after="0" w:line="240" w:lineRule="auto"/>
              <w:jc w:val="both"/>
              <w:rPr>
                <w:rFonts w:ascii="Times New Roman" w:hAnsi="Times New Roman" w:cs="Times New Roman"/>
                <w:b/>
                <w:bCs/>
              </w:rPr>
            </w:pPr>
          </w:p>
          <w:p w14:paraId="15063441" w14:textId="77777777" w:rsidR="00B75A17" w:rsidRPr="00AE6722" w:rsidRDefault="00B75A17" w:rsidP="0021651B">
            <w:pPr>
              <w:spacing w:after="0" w:line="240" w:lineRule="auto"/>
              <w:jc w:val="both"/>
              <w:rPr>
                <w:rFonts w:ascii="Times New Roman" w:hAnsi="Times New Roman" w:cs="Times New Roman"/>
                <w:b/>
                <w:bCs/>
              </w:rPr>
            </w:pPr>
          </w:p>
          <w:p w14:paraId="27F703D6" w14:textId="77777777" w:rsidR="00B75A17" w:rsidRPr="00AE6722" w:rsidRDefault="00B75A17" w:rsidP="0021651B">
            <w:pPr>
              <w:spacing w:after="0" w:line="240" w:lineRule="auto"/>
              <w:jc w:val="both"/>
              <w:rPr>
                <w:rFonts w:ascii="Times New Roman" w:hAnsi="Times New Roman" w:cs="Times New Roman"/>
                <w:b/>
                <w:bCs/>
              </w:rPr>
            </w:pPr>
          </w:p>
          <w:p w14:paraId="1F46FDD6" w14:textId="77777777" w:rsidR="00B75A17" w:rsidRPr="00AE6722" w:rsidRDefault="00B75A17" w:rsidP="0021651B">
            <w:pPr>
              <w:spacing w:after="0" w:line="240" w:lineRule="auto"/>
              <w:jc w:val="both"/>
              <w:rPr>
                <w:rFonts w:ascii="Times New Roman" w:hAnsi="Times New Roman" w:cs="Times New Roman"/>
                <w:b/>
                <w:bCs/>
              </w:rPr>
            </w:pPr>
          </w:p>
          <w:p w14:paraId="5AEE4293" w14:textId="77777777" w:rsidR="00B75A17" w:rsidRPr="00AE6722" w:rsidRDefault="00B75A17" w:rsidP="0021651B">
            <w:pPr>
              <w:spacing w:after="0" w:line="240" w:lineRule="auto"/>
              <w:jc w:val="both"/>
              <w:rPr>
                <w:rFonts w:ascii="Times New Roman" w:hAnsi="Times New Roman" w:cs="Times New Roman"/>
                <w:b/>
                <w:bCs/>
              </w:rPr>
            </w:pPr>
          </w:p>
          <w:p w14:paraId="22813BEE" w14:textId="77777777" w:rsidR="00E409D5" w:rsidRPr="00AE6722" w:rsidRDefault="00E409D5" w:rsidP="0021651B">
            <w:pPr>
              <w:spacing w:after="0" w:line="240" w:lineRule="auto"/>
              <w:jc w:val="both"/>
              <w:rPr>
                <w:rFonts w:ascii="Times New Roman" w:hAnsi="Times New Roman" w:cs="Times New Roman"/>
                <w:b/>
                <w:bCs/>
              </w:rPr>
            </w:pPr>
          </w:p>
          <w:p w14:paraId="376F7648" w14:textId="77777777" w:rsidR="00E409D5" w:rsidRPr="00AE6722" w:rsidRDefault="00E409D5" w:rsidP="0021651B">
            <w:pPr>
              <w:spacing w:after="0" w:line="240" w:lineRule="auto"/>
              <w:jc w:val="both"/>
              <w:rPr>
                <w:rFonts w:ascii="Times New Roman" w:hAnsi="Times New Roman" w:cs="Times New Roman"/>
                <w:b/>
                <w:bCs/>
              </w:rPr>
            </w:pPr>
          </w:p>
          <w:p w14:paraId="4CC5A607" w14:textId="77777777" w:rsidR="00E409D5" w:rsidRPr="00AE6722" w:rsidRDefault="00E409D5" w:rsidP="0021651B">
            <w:pPr>
              <w:spacing w:after="0" w:line="240" w:lineRule="auto"/>
              <w:jc w:val="both"/>
              <w:rPr>
                <w:rFonts w:ascii="Times New Roman" w:hAnsi="Times New Roman" w:cs="Times New Roman"/>
                <w:b/>
                <w:bCs/>
              </w:rPr>
            </w:pPr>
          </w:p>
          <w:p w14:paraId="0CFDBA49" w14:textId="77777777" w:rsidR="00E409D5" w:rsidRPr="00AE6722" w:rsidRDefault="00E409D5" w:rsidP="0021651B">
            <w:pPr>
              <w:spacing w:after="0" w:line="240" w:lineRule="auto"/>
              <w:jc w:val="both"/>
              <w:rPr>
                <w:rFonts w:ascii="Times New Roman" w:hAnsi="Times New Roman" w:cs="Times New Roman"/>
                <w:b/>
                <w:bCs/>
              </w:rPr>
            </w:pPr>
          </w:p>
          <w:p w14:paraId="3FB272C0" w14:textId="77777777" w:rsidR="00E409D5" w:rsidRPr="00AE6722" w:rsidRDefault="00E409D5" w:rsidP="0021651B">
            <w:pPr>
              <w:spacing w:after="0" w:line="240" w:lineRule="auto"/>
              <w:jc w:val="both"/>
              <w:rPr>
                <w:rFonts w:ascii="Times New Roman" w:hAnsi="Times New Roman" w:cs="Times New Roman"/>
                <w:b/>
                <w:bCs/>
              </w:rPr>
            </w:pPr>
          </w:p>
          <w:p w14:paraId="752A82A5" w14:textId="77777777" w:rsidR="00E409D5" w:rsidRPr="00AE6722" w:rsidRDefault="00E409D5" w:rsidP="0021651B">
            <w:pPr>
              <w:spacing w:after="0" w:line="240" w:lineRule="auto"/>
              <w:jc w:val="both"/>
              <w:rPr>
                <w:rFonts w:ascii="Times New Roman" w:hAnsi="Times New Roman" w:cs="Times New Roman"/>
                <w:b/>
                <w:bCs/>
              </w:rPr>
            </w:pPr>
          </w:p>
          <w:p w14:paraId="710A722F" w14:textId="77777777" w:rsidR="00E409D5" w:rsidRPr="00AE6722" w:rsidRDefault="00E409D5" w:rsidP="0021651B">
            <w:pPr>
              <w:spacing w:after="0" w:line="240" w:lineRule="auto"/>
              <w:jc w:val="both"/>
              <w:rPr>
                <w:rFonts w:ascii="Times New Roman" w:hAnsi="Times New Roman" w:cs="Times New Roman"/>
                <w:b/>
                <w:bCs/>
              </w:rPr>
            </w:pPr>
          </w:p>
          <w:p w14:paraId="6EB589AD" w14:textId="77777777" w:rsidR="00E409D5" w:rsidRPr="00AE6722" w:rsidRDefault="00E409D5" w:rsidP="0021651B">
            <w:pPr>
              <w:spacing w:after="0" w:line="240" w:lineRule="auto"/>
              <w:jc w:val="both"/>
              <w:rPr>
                <w:rFonts w:ascii="Times New Roman" w:hAnsi="Times New Roman" w:cs="Times New Roman"/>
                <w:b/>
                <w:bCs/>
              </w:rPr>
            </w:pPr>
          </w:p>
          <w:p w14:paraId="69730A04" w14:textId="77777777" w:rsidR="00E409D5" w:rsidRPr="00AE6722" w:rsidRDefault="00E409D5" w:rsidP="0021651B">
            <w:pPr>
              <w:spacing w:after="0" w:line="240" w:lineRule="auto"/>
              <w:jc w:val="both"/>
              <w:rPr>
                <w:rFonts w:ascii="Times New Roman" w:hAnsi="Times New Roman" w:cs="Times New Roman"/>
                <w:b/>
                <w:bCs/>
              </w:rPr>
            </w:pPr>
          </w:p>
          <w:p w14:paraId="2128A8BC" w14:textId="77777777" w:rsidR="00E409D5" w:rsidRPr="00AE6722" w:rsidRDefault="00E409D5" w:rsidP="0021651B">
            <w:pPr>
              <w:spacing w:after="0" w:line="240" w:lineRule="auto"/>
              <w:jc w:val="both"/>
              <w:rPr>
                <w:rFonts w:ascii="Times New Roman" w:hAnsi="Times New Roman" w:cs="Times New Roman"/>
                <w:b/>
                <w:bCs/>
              </w:rPr>
            </w:pPr>
          </w:p>
          <w:p w14:paraId="719B0B5F" w14:textId="77777777" w:rsidR="00E409D5" w:rsidRPr="00AE6722" w:rsidRDefault="00E409D5" w:rsidP="0021651B">
            <w:pPr>
              <w:spacing w:after="0" w:line="240" w:lineRule="auto"/>
              <w:jc w:val="both"/>
              <w:rPr>
                <w:rFonts w:ascii="Times New Roman" w:hAnsi="Times New Roman" w:cs="Times New Roman"/>
                <w:b/>
                <w:bCs/>
              </w:rPr>
            </w:pPr>
          </w:p>
          <w:p w14:paraId="5C26405E" w14:textId="77777777" w:rsidR="00E409D5" w:rsidRPr="00AE6722" w:rsidRDefault="00E409D5" w:rsidP="0021651B">
            <w:pPr>
              <w:spacing w:after="0" w:line="240" w:lineRule="auto"/>
              <w:jc w:val="both"/>
              <w:rPr>
                <w:rFonts w:ascii="Times New Roman" w:hAnsi="Times New Roman" w:cs="Times New Roman"/>
                <w:b/>
                <w:bCs/>
              </w:rPr>
            </w:pPr>
          </w:p>
          <w:p w14:paraId="4B226A0E" w14:textId="77777777" w:rsidR="00E409D5" w:rsidRPr="00AE6722" w:rsidRDefault="00E409D5" w:rsidP="0021651B">
            <w:pPr>
              <w:spacing w:after="0" w:line="240" w:lineRule="auto"/>
              <w:jc w:val="both"/>
              <w:rPr>
                <w:rFonts w:ascii="Times New Roman" w:hAnsi="Times New Roman" w:cs="Times New Roman"/>
                <w:b/>
                <w:bCs/>
              </w:rPr>
            </w:pPr>
          </w:p>
          <w:p w14:paraId="2521CAA4" w14:textId="77777777" w:rsidR="00E409D5" w:rsidRPr="00AE6722" w:rsidRDefault="00E409D5" w:rsidP="0021651B">
            <w:pPr>
              <w:spacing w:after="0" w:line="240" w:lineRule="auto"/>
              <w:jc w:val="both"/>
              <w:rPr>
                <w:rFonts w:ascii="Times New Roman" w:hAnsi="Times New Roman" w:cs="Times New Roman"/>
                <w:b/>
                <w:bCs/>
              </w:rPr>
            </w:pPr>
          </w:p>
          <w:p w14:paraId="52376AF4" w14:textId="77777777" w:rsidR="00E409D5" w:rsidRPr="00AE6722" w:rsidRDefault="00E409D5" w:rsidP="0021651B">
            <w:pPr>
              <w:spacing w:after="0" w:line="240" w:lineRule="auto"/>
              <w:jc w:val="both"/>
              <w:rPr>
                <w:rFonts w:ascii="Times New Roman" w:hAnsi="Times New Roman" w:cs="Times New Roman"/>
                <w:b/>
                <w:bCs/>
              </w:rPr>
            </w:pPr>
          </w:p>
          <w:p w14:paraId="2ECB4CF6" w14:textId="77777777" w:rsidR="00B75A17" w:rsidRPr="00AE6722" w:rsidRDefault="00B75A17" w:rsidP="0021651B">
            <w:pPr>
              <w:spacing w:after="0" w:line="240" w:lineRule="auto"/>
              <w:jc w:val="both"/>
              <w:rPr>
                <w:rFonts w:ascii="Times New Roman" w:hAnsi="Times New Roman" w:cs="Times New Roman"/>
                <w:b/>
                <w:bCs/>
              </w:rPr>
            </w:pPr>
          </w:p>
          <w:p w14:paraId="6470C7CA" w14:textId="77777777" w:rsidR="00B75A17" w:rsidRPr="00AE6722" w:rsidRDefault="00B75A17" w:rsidP="0021651B">
            <w:pPr>
              <w:spacing w:after="0" w:line="240" w:lineRule="auto"/>
              <w:jc w:val="both"/>
              <w:rPr>
                <w:rFonts w:ascii="Times New Roman" w:hAnsi="Times New Roman" w:cs="Times New Roman"/>
                <w:b/>
                <w:bCs/>
              </w:rPr>
            </w:pPr>
          </w:p>
          <w:p w14:paraId="7C65D51F" w14:textId="77777777" w:rsidR="00B75A17" w:rsidRPr="00AE6722" w:rsidRDefault="00B75A17" w:rsidP="0021651B">
            <w:pPr>
              <w:spacing w:after="0" w:line="240" w:lineRule="auto"/>
              <w:jc w:val="both"/>
              <w:rPr>
                <w:rFonts w:ascii="Times New Roman" w:hAnsi="Times New Roman" w:cs="Times New Roman"/>
                <w:b/>
                <w:bCs/>
              </w:rPr>
            </w:pPr>
          </w:p>
          <w:p w14:paraId="529FC765" w14:textId="77777777" w:rsidR="00B75A17" w:rsidRPr="00AE6722" w:rsidRDefault="00B75A17" w:rsidP="0021651B">
            <w:pPr>
              <w:spacing w:after="0" w:line="240" w:lineRule="auto"/>
              <w:jc w:val="both"/>
              <w:rPr>
                <w:rFonts w:ascii="Times New Roman" w:hAnsi="Times New Roman" w:cs="Times New Roman"/>
                <w:b/>
                <w:bCs/>
              </w:rPr>
            </w:pPr>
          </w:p>
          <w:p w14:paraId="6C1486ED" w14:textId="77777777" w:rsidR="00B75A17" w:rsidRPr="00AE6722" w:rsidRDefault="00B75A17" w:rsidP="0021651B">
            <w:pPr>
              <w:spacing w:after="0" w:line="240" w:lineRule="auto"/>
              <w:jc w:val="both"/>
              <w:rPr>
                <w:rFonts w:ascii="Times New Roman" w:hAnsi="Times New Roman" w:cs="Times New Roman"/>
                <w:b/>
                <w:bCs/>
              </w:rPr>
            </w:pPr>
          </w:p>
          <w:p w14:paraId="2AF9F58E" w14:textId="77777777" w:rsidR="00B75A17" w:rsidRPr="00AE6722" w:rsidRDefault="00B75A17" w:rsidP="0021651B">
            <w:pPr>
              <w:spacing w:after="0" w:line="240" w:lineRule="auto"/>
              <w:jc w:val="both"/>
              <w:rPr>
                <w:rFonts w:ascii="Times New Roman" w:hAnsi="Times New Roman" w:cs="Times New Roman"/>
                <w:b/>
                <w:bCs/>
              </w:rPr>
            </w:pPr>
          </w:p>
          <w:p w14:paraId="08963B51" w14:textId="14F18762" w:rsidR="00E409D5" w:rsidRPr="00AE6722" w:rsidRDefault="00E409D5" w:rsidP="0021651B">
            <w:pPr>
              <w:spacing w:after="0" w:line="240" w:lineRule="auto"/>
              <w:jc w:val="both"/>
              <w:rPr>
                <w:rFonts w:ascii="Times New Roman" w:hAnsi="Times New Roman" w:cs="Times New Roman"/>
                <w:b/>
                <w:bCs/>
              </w:rPr>
            </w:pPr>
            <w:r w:rsidRPr="00AE6722">
              <w:rPr>
                <w:rFonts w:ascii="Times New Roman" w:hAnsi="Times New Roman" w:cs="Times New Roman"/>
                <w:b/>
                <w:bCs/>
              </w:rPr>
              <w:t xml:space="preserve">Art. </w:t>
            </w:r>
            <w:r w:rsidR="00DD1D30" w:rsidRPr="00AE6722">
              <w:rPr>
                <w:rFonts w:ascii="Times New Roman" w:hAnsi="Times New Roman" w:cs="Times New Roman"/>
                <w:b/>
                <w:bCs/>
              </w:rPr>
              <w:t>5</w:t>
            </w:r>
            <w:r w:rsidR="004F60A7">
              <w:rPr>
                <w:rFonts w:ascii="Times New Roman" w:hAnsi="Times New Roman" w:cs="Times New Roman"/>
                <w:b/>
                <w:bCs/>
              </w:rPr>
              <w:t>7</w:t>
            </w:r>
          </w:p>
          <w:p w14:paraId="1F1117DC" w14:textId="77777777" w:rsidR="00486478" w:rsidRPr="00AE6722" w:rsidRDefault="00486478" w:rsidP="0021651B">
            <w:pPr>
              <w:spacing w:after="0" w:line="240" w:lineRule="auto"/>
              <w:jc w:val="both"/>
              <w:rPr>
                <w:rFonts w:ascii="Times New Roman" w:hAnsi="Times New Roman" w:cs="Times New Roman"/>
                <w:b/>
                <w:bCs/>
              </w:rPr>
            </w:pPr>
          </w:p>
          <w:p w14:paraId="562EBE16" w14:textId="77777777" w:rsidR="00486478" w:rsidRPr="00AE6722" w:rsidRDefault="00486478" w:rsidP="0021651B">
            <w:pPr>
              <w:spacing w:after="0" w:line="240" w:lineRule="auto"/>
              <w:jc w:val="both"/>
              <w:rPr>
                <w:rFonts w:ascii="Times New Roman" w:hAnsi="Times New Roman" w:cs="Times New Roman"/>
                <w:b/>
                <w:bCs/>
              </w:rPr>
            </w:pPr>
          </w:p>
          <w:p w14:paraId="460B2A55" w14:textId="77777777" w:rsidR="00486478" w:rsidRPr="00AE6722" w:rsidRDefault="00486478" w:rsidP="0021651B">
            <w:pPr>
              <w:spacing w:after="0" w:line="240" w:lineRule="auto"/>
              <w:jc w:val="both"/>
              <w:rPr>
                <w:rFonts w:ascii="Times New Roman" w:hAnsi="Times New Roman" w:cs="Times New Roman"/>
                <w:b/>
                <w:bCs/>
              </w:rPr>
            </w:pPr>
          </w:p>
          <w:p w14:paraId="540D6A8A" w14:textId="77777777" w:rsidR="00486478" w:rsidRPr="00AE6722" w:rsidRDefault="00486478" w:rsidP="0021651B">
            <w:pPr>
              <w:spacing w:after="0" w:line="240" w:lineRule="auto"/>
              <w:jc w:val="both"/>
              <w:rPr>
                <w:rFonts w:ascii="Times New Roman" w:hAnsi="Times New Roman" w:cs="Times New Roman"/>
                <w:b/>
                <w:bCs/>
              </w:rPr>
            </w:pPr>
          </w:p>
          <w:p w14:paraId="6C87C360" w14:textId="77777777" w:rsidR="00486478" w:rsidRPr="00AE6722" w:rsidRDefault="00486478" w:rsidP="0021651B">
            <w:pPr>
              <w:spacing w:after="0" w:line="240" w:lineRule="auto"/>
              <w:jc w:val="both"/>
              <w:rPr>
                <w:rFonts w:ascii="Times New Roman" w:hAnsi="Times New Roman" w:cs="Times New Roman"/>
                <w:b/>
                <w:bCs/>
              </w:rPr>
            </w:pPr>
          </w:p>
          <w:p w14:paraId="72890B7E" w14:textId="77777777" w:rsidR="00486478" w:rsidRPr="00AE6722" w:rsidRDefault="00486478" w:rsidP="0021651B">
            <w:pPr>
              <w:spacing w:after="0" w:line="240" w:lineRule="auto"/>
              <w:jc w:val="both"/>
              <w:rPr>
                <w:rFonts w:ascii="Times New Roman" w:hAnsi="Times New Roman" w:cs="Times New Roman"/>
                <w:b/>
                <w:bCs/>
              </w:rPr>
            </w:pPr>
          </w:p>
          <w:p w14:paraId="7D1174BD" w14:textId="77777777" w:rsidR="00486478" w:rsidRPr="00AE6722" w:rsidRDefault="00486478" w:rsidP="0021651B">
            <w:pPr>
              <w:spacing w:after="0" w:line="240" w:lineRule="auto"/>
              <w:jc w:val="both"/>
              <w:rPr>
                <w:rFonts w:ascii="Times New Roman" w:hAnsi="Times New Roman" w:cs="Times New Roman"/>
                <w:b/>
                <w:bCs/>
              </w:rPr>
            </w:pPr>
          </w:p>
          <w:p w14:paraId="3C9AEF45" w14:textId="77777777" w:rsidR="00486478" w:rsidRPr="00AE6722" w:rsidRDefault="00486478" w:rsidP="0021651B">
            <w:pPr>
              <w:spacing w:after="0" w:line="240" w:lineRule="auto"/>
              <w:jc w:val="both"/>
              <w:rPr>
                <w:rFonts w:ascii="Times New Roman" w:hAnsi="Times New Roman" w:cs="Times New Roman"/>
                <w:b/>
                <w:bCs/>
              </w:rPr>
            </w:pPr>
          </w:p>
          <w:p w14:paraId="2EA937E0" w14:textId="77777777" w:rsidR="00486478" w:rsidRPr="00AE6722" w:rsidRDefault="00486478" w:rsidP="0021651B">
            <w:pPr>
              <w:spacing w:after="0" w:line="240" w:lineRule="auto"/>
              <w:jc w:val="both"/>
              <w:rPr>
                <w:rFonts w:ascii="Times New Roman" w:hAnsi="Times New Roman" w:cs="Times New Roman"/>
                <w:b/>
                <w:bCs/>
              </w:rPr>
            </w:pPr>
          </w:p>
          <w:p w14:paraId="754BA02E" w14:textId="77777777" w:rsidR="00486478" w:rsidRPr="00AE6722" w:rsidRDefault="00486478" w:rsidP="0021651B">
            <w:pPr>
              <w:spacing w:after="0" w:line="240" w:lineRule="auto"/>
              <w:jc w:val="both"/>
              <w:rPr>
                <w:rFonts w:ascii="Times New Roman" w:hAnsi="Times New Roman" w:cs="Times New Roman"/>
                <w:b/>
                <w:bCs/>
              </w:rPr>
            </w:pPr>
          </w:p>
          <w:p w14:paraId="30DC8CB0" w14:textId="77777777" w:rsidR="00486478" w:rsidRPr="00AE6722" w:rsidRDefault="00486478" w:rsidP="0021651B">
            <w:pPr>
              <w:spacing w:after="0" w:line="240" w:lineRule="auto"/>
              <w:jc w:val="both"/>
              <w:rPr>
                <w:rFonts w:ascii="Times New Roman" w:hAnsi="Times New Roman" w:cs="Times New Roman"/>
                <w:b/>
                <w:bCs/>
              </w:rPr>
            </w:pPr>
          </w:p>
          <w:p w14:paraId="6C91E58D" w14:textId="77777777" w:rsidR="00486478" w:rsidRPr="00AE6722" w:rsidRDefault="00486478" w:rsidP="0021651B">
            <w:pPr>
              <w:spacing w:after="0" w:line="240" w:lineRule="auto"/>
              <w:jc w:val="both"/>
              <w:rPr>
                <w:rFonts w:ascii="Times New Roman" w:hAnsi="Times New Roman" w:cs="Times New Roman"/>
                <w:b/>
                <w:bCs/>
              </w:rPr>
            </w:pPr>
          </w:p>
          <w:p w14:paraId="575D2D77" w14:textId="77777777" w:rsidR="00486478" w:rsidRPr="00AE6722" w:rsidRDefault="00486478" w:rsidP="0021651B">
            <w:pPr>
              <w:spacing w:after="0" w:line="240" w:lineRule="auto"/>
              <w:jc w:val="both"/>
              <w:rPr>
                <w:rFonts w:ascii="Times New Roman" w:hAnsi="Times New Roman" w:cs="Times New Roman"/>
                <w:b/>
                <w:bCs/>
              </w:rPr>
            </w:pPr>
          </w:p>
          <w:p w14:paraId="7842CFB3" w14:textId="77777777" w:rsidR="00486478" w:rsidRPr="00AE6722" w:rsidRDefault="00486478" w:rsidP="0021651B">
            <w:pPr>
              <w:spacing w:after="0" w:line="240" w:lineRule="auto"/>
              <w:jc w:val="both"/>
              <w:rPr>
                <w:rFonts w:ascii="Times New Roman" w:hAnsi="Times New Roman" w:cs="Times New Roman"/>
                <w:b/>
                <w:bCs/>
              </w:rPr>
            </w:pPr>
          </w:p>
          <w:p w14:paraId="0F45C657" w14:textId="77777777" w:rsidR="00486478" w:rsidRPr="00AE6722" w:rsidRDefault="00486478" w:rsidP="0021651B">
            <w:pPr>
              <w:spacing w:after="0" w:line="240" w:lineRule="auto"/>
              <w:jc w:val="both"/>
              <w:rPr>
                <w:rFonts w:ascii="Times New Roman" w:hAnsi="Times New Roman" w:cs="Times New Roman"/>
                <w:b/>
                <w:bCs/>
              </w:rPr>
            </w:pPr>
          </w:p>
          <w:p w14:paraId="742A00C4" w14:textId="77777777" w:rsidR="00486478" w:rsidRPr="00AE6722" w:rsidRDefault="00486478" w:rsidP="0021651B">
            <w:pPr>
              <w:spacing w:after="0" w:line="240" w:lineRule="auto"/>
              <w:jc w:val="both"/>
              <w:rPr>
                <w:rFonts w:ascii="Times New Roman" w:hAnsi="Times New Roman" w:cs="Times New Roman"/>
                <w:b/>
                <w:bCs/>
              </w:rPr>
            </w:pPr>
          </w:p>
          <w:p w14:paraId="79307A90" w14:textId="77777777" w:rsidR="00486478" w:rsidRPr="00AE6722" w:rsidRDefault="00486478" w:rsidP="0021651B">
            <w:pPr>
              <w:spacing w:after="0" w:line="240" w:lineRule="auto"/>
              <w:jc w:val="both"/>
              <w:rPr>
                <w:rFonts w:ascii="Times New Roman" w:hAnsi="Times New Roman" w:cs="Times New Roman"/>
                <w:b/>
                <w:bCs/>
              </w:rPr>
            </w:pPr>
          </w:p>
          <w:p w14:paraId="0CDBE988" w14:textId="77777777" w:rsidR="00486478" w:rsidRPr="00AE6722" w:rsidRDefault="00486478" w:rsidP="0021651B">
            <w:pPr>
              <w:spacing w:after="0" w:line="240" w:lineRule="auto"/>
              <w:jc w:val="both"/>
              <w:rPr>
                <w:rFonts w:ascii="Times New Roman" w:hAnsi="Times New Roman" w:cs="Times New Roman"/>
                <w:b/>
                <w:bCs/>
              </w:rPr>
            </w:pPr>
          </w:p>
          <w:p w14:paraId="6B279969" w14:textId="77777777" w:rsidR="00486478" w:rsidRPr="00AE6722" w:rsidRDefault="00486478" w:rsidP="0021651B">
            <w:pPr>
              <w:spacing w:after="0" w:line="240" w:lineRule="auto"/>
              <w:jc w:val="both"/>
              <w:rPr>
                <w:rFonts w:ascii="Times New Roman" w:hAnsi="Times New Roman" w:cs="Times New Roman"/>
                <w:b/>
                <w:bCs/>
              </w:rPr>
            </w:pPr>
          </w:p>
          <w:p w14:paraId="1BA911A0" w14:textId="77777777" w:rsidR="00486478" w:rsidRPr="00AE6722" w:rsidRDefault="00486478" w:rsidP="0021651B">
            <w:pPr>
              <w:spacing w:after="0" w:line="240" w:lineRule="auto"/>
              <w:jc w:val="both"/>
              <w:rPr>
                <w:rFonts w:ascii="Times New Roman" w:hAnsi="Times New Roman" w:cs="Times New Roman"/>
                <w:b/>
                <w:bCs/>
              </w:rPr>
            </w:pPr>
          </w:p>
          <w:p w14:paraId="22E8A6AD" w14:textId="77777777" w:rsidR="00486478" w:rsidRPr="00AE6722" w:rsidRDefault="00486478" w:rsidP="0021651B">
            <w:pPr>
              <w:spacing w:after="0" w:line="240" w:lineRule="auto"/>
              <w:jc w:val="both"/>
              <w:rPr>
                <w:rFonts w:ascii="Times New Roman" w:hAnsi="Times New Roman" w:cs="Times New Roman"/>
                <w:b/>
                <w:bCs/>
              </w:rPr>
            </w:pPr>
          </w:p>
          <w:p w14:paraId="3E5DDB2C" w14:textId="77777777" w:rsidR="00486478" w:rsidRPr="00AE6722" w:rsidRDefault="00486478" w:rsidP="0021651B">
            <w:pPr>
              <w:spacing w:after="0" w:line="240" w:lineRule="auto"/>
              <w:jc w:val="both"/>
              <w:rPr>
                <w:rFonts w:ascii="Times New Roman" w:hAnsi="Times New Roman" w:cs="Times New Roman"/>
                <w:b/>
                <w:bCs/>
              </w:rPr>
            </w:pPr>
          </w:p>
          <w:p w14:paraId="7920AA51" w14:textId="77777777" w:rsidR="00486478" w:rsidRPr="00AE6722" w:rsidRDefault="00486478" w:rsidP="0021651B">
            <w:pPr>
              <w:spacing w:after="0" w:line="240" w:lineRule="auto"/>
              <w:jc w:val="both"/>
              <w:rPr>
                <w:rFonts w:ascii="Times New Roman" w:hAnsi="Times New Roman" w:cs="Times New Roman"/>
                <w:b/>
                <w:bCs/>
              </w:rPr>
            </w:pPr>
          </w:p>
          <w:p w14:paraId="3A361EF7" w14:textId="77777777" w:rsidR="00486478" w:rsidRPr="00AE6722" w:rsidRDefault="00486478" w:rsidP="0021651B">
            <w:pPr>
              <w:spacing w:after="0" w:line="240" w:lineRule="auto"/>
              <w:jc w:val="both"/>
              <w:rPr>
                <w:rFonts w:ascii="Times New Roman" w:hAnsi="Times New Roman" w:cs="Times New Roman"/>
                <w:b/>
                <w:bCs/>
              </w:rPr>
            </w:pPr>
          </w:p>
          <w:p w14:paraId="6E300405" w14:textId="77777777" w:rsidR="00486478" w:rsidRPr="00AE6722" w:rsidRDefault="00486478" w:rsidP="0021651B">
            <w:pPr>
              <w:spacing w:after="0" w:line="240" w:lineRule="auto"/>
              <w:jc w:val="both"/>
              <w:rPr>
                <w:rFonts w:ascii="Times New Roman" w:hAnsi="Times New Roman" w:cs="Times New Roman"/>
                <w:b/>
                <w:bCs/>
              </w:rPr>
            </w:pPr>
          </w:p>
          <w:p w14:paraId="67F4E672" w14:textId="77777777" w:rsidR="00486478" w:rsidRPr="00AE6722" w:rsidRDefault="00486478" w:rsidP="0021651B">
            <w:pPr>
              <w:spacing w:after="0" w:line="240" w:lineRule="auto"/>
              <w:jc w:val="both"/>
              <w:rPr>
                <w:rFonts w:ascii="Times New Roman" w:hAnsi="Times New Roman" w:cs="Times New Roman"/>
                <w:b/>
                <w:bCs/>
              </w:rPr>
            </w:pPr>
          </w:p>
          <w:p w14:paraId="71FC24F1" w14:textId="77777777" w:rsidR="00486478" w:rsidRPr="00AE6722" w:rsidRDefault="00486478" w:rsidP="0021651B">
            <w:pPr>
              <w:spacing w:after="0" w:line="240" w:lineRule="auto"/>
              <w:jc w:val="both"/>
              <w:rPr>
                <w:rFonts w:ascii="Times New Roman" w:hAnsi="Times New Roman" w:cs="Times New Roman"/>
                <w:b/>
                <w:bCs/>
              </w:rPr>
            </w:pPr>
          </w:p>
          <w:p w14:paraId="4412D685" w14:textId="77777777" w:rsidR="00486478" w:rsidRPr="00AE6722" w:rsidRDefault="00486478" w:rsidP="0021651B">
            <w:pPr>
              <w:spacing w:after="0" w:line="240" w:lineRule="auto"/>
              <w:jc w:val="both"/>
              <w:rPr>
                <w:rFonts w:ascii="Times New Roman" w:hAnsi="Times New Roman" w:cs="Times New Roman"/>
                <w:b/>
                <w:bCs/>
              </w:rPr>
            </w:pPr>
          </w:p>
          <w:p w14:paraId="55E41BB0" w14:textId="77777777" w:rsidR="00486478" w:rsidRPr="00AE6722" w:rsidRDefault="00486478" w:rsidP="0021651B">
            <w:pPr>
              <w:spacing w:after="0" w:line="240" w:lineRule="auto"/>
              <w:jc w:val="both"/>
              <w:rPr>
                <w:rFonts w:ascii="Times New Roman" w:hAnsi="Times New Roman" w:cs="Times New Roman"/>
                <w:b/>
                <w:bCs/>
              </w:rPr>
            </w:pPr>
          </w:p>
          <w:p w14:paraId="4AABAC26" w14:textId="77777777" w:rsidR="00486478" w:rsidRPr="00AE6722" w:rsidRDefault="00486478" w:rsidP="0021651B">
            <w:pPr>
              <w:spacing w:after="0" w:line="240" w:lineRule="auto"/>
              <w:jc w:val="both"/>
              <w:rPr>
                <w:rFonts w:ascii="Times New Roman" w:hAnsi="Times New Roman" w:cs="Times New Roman"/>
                <w:b/>
                <w:bCs/>
              </w:rPr>
            </w:pPr>
          </w:p>
          <w:p w14:paraId="6785F15E" w14:textId="77777777" w:rsidR="00486478" w:rsidRPr="00AE6722" w:rsidRDefault="00486478" w:rsidP="0021651B">
            <w:pPr>
              <w:spacing w:after="0" w:line="240" w:lineRule="auto"/>
              <w:jc w:val="both"/>
              <w:rPr>
                <w:rFonts w:ascii="Times New Roman" w:hAnsi="Times New Roman" w:cs="Times New Roman"/>
                <w:b/>
                <w:bCs/>
              </w:rPr>
            </w:pPr>
          </w:p>
          <w:p w14:paraId="6DD78438" w14:textId="77777777" w:rsidR="00486478" w:rsidRPr="00AE6722" w:rsidRDefault="00486478" w:rsidP="0021651B">
            <w:pPr>
              <w:spacing w:after="0" w:line="240" w:lineRule="auto"/>
              <w:jc w:val="both"/>
              <w:rPr>
                <w:rFonts w:ascii="Times New Roman" w:hAnsi="Times New Roman" w:cs="Times New Roman"/>
                <w:b/>
                <w:bCs/>
              </w:rPr>
            </w:pPr>
          </w:p>
          <w:p w14:paraId="70C979E3" w14:textId="77777777" w:rsidR="00486478" w:rsidRPr="00AE6722" w:rsidRDefault="00486478" w:rsidP="0021651B">
            <w:pPr>
              <w:spacing w:after="0" w:line="240" w:lineRule="auto"/>
              <w:jc w:val="both"/>
              <w:rPr>
                <w:rFonts w:ascii="Times New Roman" w:hAnsi="Times New Roman" w:cs="Times New Roman"/>
                <w:b/>
                <w:bCs/>
              </w:rPr>
            </w:pPr>
          </w:p>
          <w:p w14:paraId="06108CA3" w14:textId="77777777" w:rsidR="00486478" w:rsidRPr="00AE6722" w:rsidRDefault="00486478" w:rsidP="0021651B">
            <w:pPr>
              <w:spacing w:after="0" w:line="240" w:lineRule="auto"/>
              <w:jc w:val="both"/>
              <w:rPr>
                <w:rFonts w:ascii="Times New Roman" w:hAnsi="Times New Roman" w:cs="Times New Roman"/>
                <w:b/>
                <w:bCs/>
              </w:rPr>
            </w:pPr>
          </w:p>
          <w:p w14:paraId="0A969108" w14:textId="77777777" w:rsidR="00486478" w:rsidRPr="00AE6722" w:rsidRDefault="00486478" w:rsidP="0021651B">
            <w:pPr>
              <w:spacing w:after="0" w:line="240" w:lineRule="auto"/>
              <w:jc w:val="both"/>
              <w:rPr>
                <w:rFonts w:ascii="Times New Roman" w:hAnsi="Times New Roman" w:cs="Times New Roman"/>
                <w:b/>
                <w:bCs/>
              </w:rPr>
            </w:pPr>
          </w:p>
          <w:p w14:paraId="64C0A0F2" w14:textId="77777777" w:rsidR="00486478" w:rsidRPr="00AE6722" w:rsidRDefault="00486478" w:rsidP="0021651B">
            <w:pPr>
              <w:spacing w:after="0" w:line="240" w:lineRule="auto"/>
              <w:jc w:val="both"/>
              <w:rPr>
                <w:rFonts w:ascii="Times New Roman" w:hAnsi="Times New Roman" w:cs="Times New Roman"/>
                <w:b/>
                <w:bCs/>
              </w:rPr>
            </w:pPr>
          </w:p>
          <w:p w14:paraId="3384CC16" w14:textId="77777777" w:rsidR="00E409D5" w:rsidRPr="00AE6722" w:rsidRDefault="00E409D5" w:rsidP="0021651B">
            <w:pPr>
              <w:spacing w:after="0" w:line="240" w:lineRule="auto"/>
              <w:jc w:val="both"/>
              <w:rPr>
                <w:rFonts w:ascii="Times New Roman" w:hAnsi="Times New Roman" w:cs="Times New Roman"/>
                <w:b/>
                <w:bCs/>
              </w:rPr>
            </w:pPr>
          </w:p>
          <w:p w14:paraId="75204E6D" w14:textId="77777777" w:rsidR="00473C3C" w:rsidRPr="00AE6722" w:rsidRDefault="00473C3C" w:rsidP="0021651B">
            <w:pPr>
              <w:spacing w:after="0" w:line="240" w:lineRule="auto"/>
              <w:jc w:val="both"/>
              <w:rPr>
                <w:rFonts w:ascii="Times New Roman" w:hAnsi="Times New Roman" w:cs="Times New Roman"/>
                <w:b/>
                <w:bCs/>
              </w:rPr>
            </w:pPr>
          </w:p>
          <w:p w14:paraId="2701DADB" w14:textId="77777777" w:rsidR="00B90BF3" w:rsidRPr="00AE6722" w:rsidRDefault="00B90BF3" w:rsidP="0021651B">
            <w:pPr>
              <w:spacing w:after="0" w:line="240" w:lineRule="auto"/>
              <w:jc w:val="both"/>
              <w:rPr>
                <w:rFonts w:ascii="Times New Roman" w:eastAsia="Times New Roman" w:hAnsi="Times New Roman" w:cs="Times New Roman"/>
                <w:lang w:eastAsia="pl-PL"/>
              </w:rPr>
            </w:pPr>
          </w:p>
          <w:p w14:paraId="28722A40" w14:textId="77777777" w:rsidR="00CF4945" w:rsidRDefault="00CF4945" w:rsidP="0021651B">
            <w:pPr>
              <w:spacing w:after="0" w:line="240" w:lineRule="auto"/>
              <w:jc w:val="both"/>
              <w:rPr>
                <w:rFonts w:ascii="Times New Roman" w:hAnsi="Times New Roman" w:cs="Times New Roman"/>
                <w:b/>
                <w:bCs/>
              </w:rPr>
            </w:pPr>
          </w:p>
          <w:p w14:paraId="0839A746" w14:textId="24749B2F" w:rsidR="00B90BF3" w:rsidRPr="00AE6722" w:rsidRDefault="00486478"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Art. 5</w:t>
            </w:r>
            <w:r w:rsidR="00D0197D">
              <w:rPr>
                <w:rFonts w:ascii="Times New Roman" w:hAnsi="Times New Roman" w:cs="Times New Roman"/>
                <w:b/>
                <w:bCs/>
              </w:rPr>
              <w:t>9</w:t>
            </w:r>
          </w:p>
        </w:tc>
        <w:tc>
          <w:tcPr>
            <w:tcW w:w="5420" w:type="dxa"/>
          </w:tcPr>
          <w:p w14:paraId="074BB32F" w14:textId="00C07E68" w:rsidR="00DD1D30" w:rsidRPr="00AE6722" w:rsidRDefault="00DD1D30" w:rsidP="00C16505">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lastRenderedPageBreak/>
              <w:t>Pracownik albo były pracownik, zatrudniony w warunkach, w których występuje albo występowało narażenie na działanie azbestu, wykonuje badania okresowe na zasadach określonych w art. 229 § 5 Kodeksu pracy, z zastrzeżeniem art. 5</w:t>
            </w:r>
            <w:r w:rsidR="00D96723">
              <w:rPr>
                <w:rFonts w:ascii="Times New Roman" w:hAnsi="Times New Roman" w:cs="Times New Roman"/>
                <w:color w:val="000000"/>
              </w:rPr>
              <w:t>6</w:t>
            </w:r>
            <w:r w:rsidRPr="00AE6722">
              <w:rPr>
                <w:rFonts w:ascii="Times New Roman" w:hAnsi="Times New Roman" w:cs="Times New Roman"/>
                <w:color w:val="000000"/>
              </w:rPr>
              <w:t>.</w:t>
            </w:r>
          </w:p>
          <w:p w14:paraId="3463B3F2" w14:textId="77777777" w:rsidR="00DD1D30" w:rsidRPr="00AE6722" w:rsidRDefault="00DD1D30" w:rsidP="0021651B">
            <w:pPr>
              <w:autoSpaceDE w:val="0"/>
              <w:autoSpaceDN w:val="0"/>
              <w:adjustRightInd w:val="0"/>
              <w:spacing w:after="0" w:line="240" w:lineRule="auto"/>
              <w:jc w:val="both"/>
              <w:rPr>
                <w:rFonts w:ascii="Times New Roman" w:hAnsi="Times New Roman" w:cs="Times New Roman"/>
                <w:color w:val="000000"/>
              </w:rPr>
            </w:pPr>
          </w:p>
          <w:p w14:paraId="06B2FAD1" w14:textId="5CC6AF60" w:rsidR="00DA5F57" w:rsidRPr="00C80292" w:rsidRDefault="00DD1D30" w:rsidP="00C80292">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1</w:t>
            </w:r>
            <w:r w:rsidR="00DA5F57">
              <w:rPr>
                <w:rFonts w:ascii="Times New Roman" w:hAnsi="Times New Roman" w:cs="Times New Roman"/>
                <w:color w:val="000000"/>
              </w:rPr>
              <w:t xml:space="preserve">. </w:t>
            </w:r>
            <w:r w:rsidR="00DA5F57" w:rsidRPr="00C80292">
              <w:rPr>
                <w:rFonts w:ascii="Times New Roman" w:hAnsi="Times New Roman" w:cs="Times New Roman"/>
                <w:color w:val="000000"/>
              </w:rPr>
              <w:t xml:space="preserve"> Pracownik, który był zatrudniony w dniu 31 grudnia 2004 r. lub przed tym dniem, w podmiocie wymienionym w załączniku do ustawy jest uprawniony do:</w:t>
            </w:r>
          </w:p>
          <w:p w14:paraId="1B4CC678" w14:textId="7552FA4E" w:rsidR="00DA5F57" w:rsidRPr="00C80292" w:rsidRDefault="00DA5F57"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1)</w:t>
            </w:r>
            <w:r>
              <w:rPr>
                <w:rFonts w:ascii="Times New Roman" w:hAnsi="Times New Roman" w:cs="Times New Roman"/>
                <w:color w:val="000000"/>
              </w:rPr>
              <w:t xml:space="preserve"> </w:t>
            </w:r>
            <w:r w:rsidRPr="00C80292">
              <w:rPr>
                <w:rFonts w:ascii="Times New Roman" w:hAnsi="Times New Roman" w:cs="Times New Roman"/>
                <w:color w:val="000000"/>
              </w:rPr>
              <w:t>bezpłatnych badań profilaktycznych obejmujących badanie lekarskie i badania diagnostyczne oraz w uzasadnionych przypadkach dodatkowe badania lub konsultacje specjalistyczne, jeżeli są niezbędne na podstawie oceny stanu zdrowia byłego pracownika;</w:t>
            </w:r>
          </w:p>
          <w:p w14:paraId="6B66B951" w14:textId="6EB0AAE1" w:rsidR="00DA5F57" w:rsidRPr="00C80292" w:rsidRDefault="00DA5F57"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2)</w:t>
            </w:r>
            <w:r>
              <w:rPr>
                <w:rFonts w:ascii="Times New Roman" w:hAnsi="Times New Roman" w:cs="Times New Roman"/>
                <w:color w:val="000000"/>
              </w:rPr>
              <w:t xml:space="preserve"> </w:t>
            </w:r>
            <w:r w:rsidRPr="00C80292">
              <w:rPr>
                <w:rFonts w:ascii="Times New Roman" w:hAnsi="Times New Roman" w:cs="Times New Roman"/>
                <w:color w:val="000000"/>
              </w:rPr>
              <w:t>bezpłatnego zaopatrzenia w leki stosowane w leczeniu chorób wywołanych narażeniem na działanie azbestu, w przypadku ich rozpoznania u byłego pracownika;</w:t>
            </w:r>
          </w:p>
          <w:p w14:paraId="5EE03C74" w14:textId="42172FAC" w:rsidR="00DA5F57" w:rsidRPr="00C80292" w:rsidRDefault="00DA5F57"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3)</w:t>
            </w:r>
            <w:r>
              <w:rPr>
                <w:rFonts w:ascii="Times New Roman" w:hAnsi="Times New Roman" w:cs="Times New Roman"/>
                <w:color w:val="000000"/>
              </w:rPr>
              <w:t xml:space="preserve"> </w:t>
            </w:r>
            <w:r w:rsidRPr="00C80292">
              <w:rPr>
                <w:rFonts w:ascii="Times New Roman" w:hAnsi="Times New Roman" w:cs="Times New Roman"/>
                <w:color w:val="000000"/>
              </w:rPr>
              <w:t xml:space="preserve">korzystania raz w roku z leczenia uzdrowiskowego lub rehabilitacji uzdrowiskowej oraz zwolnienia z odpłatności związanej z leczeniem uzdrowiskowym lub rehabilitacją </w:t>
            </w:r>
            <w:r w:rsidRPr="00C80292">
              <w:rPr>
                <w:rFonts w:ascii="Times New Roman" w:hAnsi="Times New Roman" w:cs="Times New Roman"/>
                <w:color w:val="000000"/>
              </w:rPr>
              <w:lastRenderedPageBreak/>
              <w:t xml:space="preserve">uzdrowiskową, o których mowa w art. 33 ust. 3 ustawy z dnia 27 sierpnia 2004 r. o świadczeniach opieki zdrowotnej finansowanych ze środków publicznych (Dz. U. z 2024 r. poz. 146, z późn. zm.), jeżeli wynika to z orzeczenia lekarskiego, o którym mowa w art. 57 ust. 2. </w:t>
            </w:r>
          </w:p>
          <w:p w14:paraId="5B7C1ADC" w14:textId="77777777" w:rsidR="00DA5F57" w:rsidRPr="00C80292" w:rsidRDefault="00DA5F57"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2. Uprawnienia, o których mowa w ust. 1, przysługują również pracownikowi, który był zatrudniony w warunkach narażenia na działanie azbestu w innym podmiocie niż określony w załączniku do ustawy w dniu 31 grudnia 2004 r. lub przed tym dniem, na podstawie skierowania na badanie profilaktyczne wydanego w pierwszej kolejności przez pracodawcę, u którego pracownik ten był zatrudniony w warunkach narażenia na działanie azbestu, lub w przypadku jego braku przez wojewódzki ośrodek medycyny pracy.</w:t>
            </w:r>
          </w:p>
          <w:p w14:paraId="431F5944" w14:textId="42960ACD" w:rsidR="00DA5F57" w:rsidRPr="00C80292" w:rsidRDefault="00DA5F57"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3.</w:t>
            </w:r>
            <w:r>
              <w:rPr>
                <w:rFonts w:ascii="Times New Roman" w:hAnsi="Times New Roman" w:cs="Times New Roman"/>
                <w:color w:val="000000"/>
              </w:rPr>
              <w:t xml:space="preserve"> </w:t>
            </w:r>
            <w:r w:rsidRPr="00C80292">
              <w:rPr>
                <w:rFonts w:ascii="Times New Roman" w:hAnsi="Times New Roman" w:cs="Times New Roman"/>
                <w:color w:val="000000"/>
              </w:rPr>
              <w:t>Skierowanie zawiera:</w:t>
            </w:r>
          </w:p>
          <w:p w14:paraId="24B05C66" w14:textId="116FAED4" w:rsidR="00DA5F57" w:rsidRPr="00C80292" w:rsidRDefault="00DA5F57"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1)</w:t>
            </w:r>
            <w:r>
              <w:rPr>
                <w:rFonts w:ascii="Times New Roman" w:hAnsi="Times New Roman" w:cs="Times New Roman"/>
                <w:color w:val="000000"/>
              </w:rPr>
              <w:t xml:space="preserve"> </w:t>
            </w:r>
            <w:r w:rsidRPr="00C80292">
              <w:rPr>
                <w:rFonts w:ascii="Times New Roman" w:hAnsi="Times New Roman" w:cs="Times New Roman"/>
                <w:color w:val="000000"/>
              </w:rPr>
              <w:t>nazwę podmiotu, w którym zatrudniony był pracownik w warunkach narażenia na działanie azbestu albo wojewódzkiego ośrodka medycyny pracy;</w:t>
            </w:r>
          </w:p>
          <w:p w14:paraId="1CD56E9A" w14:textId="358D3465" w:rsidR="00DA5F57" w:rsidRPr="00C80292" w:rsidRDefault="00DA5F57"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2)</w:t>
            </w:r>
            <w:r>
              <w:rPr>
                <w:rFonts w:ascii="Times New Roman" w:hAnsi="Times New Roman" w:cs="Times New Roman"/>
                <w:color w:val="000000"/>
              </w:rPr>
              <w:t xml:space="preserve"> </w:t>
            </w:r>
            <w:r w:rsidRPr="00C80292">
              <w:rPr>
                <w:rFonts w:ascii="Times New Roman" w:hAnsi="Times New Roman" w:cs="Times New Roman"/>
                <w:color w:val="000000"/>
              </w:rPr>
              <w:t>imię i nazwisko pracownika;</w:t>
            </w:r>
          </w:p>
          <w:p w14:paraId="4300D09A" w14:textId="24EAAEE9" w:rsidR="00DA5F57" w:rsidRPr="00C80292" w:rsidRDefault="00DA5F57"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3)</w:t>
            </w:r>
            <w:r>
              <w:rPr>
                <w:rFonts w:ascii="Times New Roman" w:hAnsi="Times New Roman" w:cs="Times New Roman"/>
                <w:color w:val="000000"/>
              </w:rPr>
              <w:t xml:space="preserve"> </w:t>
            </w:r>
            <w:r w:rsidRPr="00C80292">
              <w:rPr>
                <w:rFonts w:ascii="Times New Roman" w:hAnsi="Times New Roman" w:cs="Times New Roman"/>
                <w:color w:val="000000"/>
              </w:rPr>
              <w:t>numer PESEL pracownika, a jeżeli nie posiada numeru PESEL – rodzaj, serię i numer dokumentu potwierdzającego tożsamość;</w:t>
            </w:r>
          </w:p>
          <w:p w14:paraId="114F88CD" w14:textId="650A4377" w:rsidR="00DA5F57" w:rsidRPr="00C80292" w:rsidRDefault="00DA5F57"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4)</w:t>
            </w:r>
            <w:r>
              <w:rPr>
                <w:rFonts w:ascii="Times New Roman" w:hAnsi="Times New Roman" w:cs="Times New Roman"/>
                <w:color w:val="000000"/>
              </w:rPr>
              <w:t xml:space="preserve"> </w:t>
            </w:r>
            <w:r w:rsidRPr="00C80292">
              <w:rPr>
                <w:rFonts w:ascii="Times New Roman" w:hAnsi="Times New Roman" w:cs="Times New Roman"/>
                <w:color w:val="000000"/>
              </w:rPr>
              <w:t>dane o zatrudnieniu pracownika:</w:t>
            </w:r>
          </w:p>
          <w:p w14:paraId="333FE6AE" w14:textId="6A7B6967" w:rsidR="00DA5F57" w:rsidRPr="00C80292" w:rsidRDefault="00DA5F57"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a)</w:t>
            </w:r>
            <w:r>
              <w:rPr>
                <w:rFonts w:ascii="Times New Roman" w:hAnsi="Times New Roman" w:cs="Times New Roman"/>
                <w:color w:val="000000"/>
              </w:rPr>
              <w:t xml:space="preserve"> </w:t>
            </w:r>
            <w:r w:rsidRPr="00C80292">
              <w:rPr>
                <w:rFonts w:ascii="Times New Roman" w:hAnsi="Times New Roman" w:cs="Times New Roman"/>
                <w:color w:val="000000"/>
              </w:rPr>
              <w:t>nazwę podmiotu, w którym zatrudniony był pracownik w warunkach narażenia na działanie azbestu,</w:t>
            </w:r>
          </w:p>
          <w:p w14:paraId="3581829E" w14:textId="5BF805BF" w:rsidR="00DA5F57" w:rsidRPr="00C80292" w:rsidRDefault="00DA5F57"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b)</w:t>
            </w:r>
            <w:r>
              <w:rPr>
                <w:rFonts w:ascii="Times New Roman" w:hAnsi="Times New Roman" w:cs="Times New Roman"/>
                <w:color w:val="000000"/>
              </w:rPr>
              <w:t xml:space="preserve"> </w:t>
            </w:r>
            <w:r w:rsidRPr="00C80292">
              <w:rPr>
                <w:rFonts w:ascii="Times New Roman" w:hAnsi="Times New Roman" w:cs="Times New Roman"/>
                <w:color w:val="000000"/>
              </w:rPr>
              <w:t>datę rozpoczęcia i zakończenia zatrudnienia w narażeniu na działanie azbestu,</w:t>
            </w:r>
          </w:p>
          <w:p w14:paraId="447CC655" w14:textId="6C90C511" w:rsidR="00DA5F57" w:rsidRPr="00C80292" w:rsidRDefault="00DA5F57"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c)</w:t>
            </w:r>
            <w:r>
              <w:rPr>
                <w:rFonts w:ascii="Times New Roman" w:hAnsi="Times New Roman" w:cs="Times New Roman"/>
                <w:color w:val="000000"/>
              </w:rPr>
              <w:t xml:space="preserve"> </w:t>
            </w:r>
            <w:r w:rsidRPr="00C80292">
              <w:rPr>
                <w:rFonts w:ascii="Times New Roman" w:hAnsi="Times New Roman" w:cs="Times New Roman"/>
                <w:color w:val="000000"/>
              </w:rPr>
              <w:t>stanowisko pracy,</w:t>
            </w:r>
          </w:p>
          <w:p w14:paraId="01D18A0B" w14:textId="7591DB58" w:rsidR="00DA5F57" w:rsidRPr="00C80292" w:rsidRDefault="00DA5F57"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d)</w:t>
            </w:r>
            <w:r>
              <w:rPr>
                <w:rFonts w:ascii="Times New Roman" w:hAnsi="Times New Roman" w:cs="Times New Roman"/>
                <w:color w:val="000000"/>
              </w:rPr>
              <w:t xml:space="preserve"> </w:t>
            </w:r>
            <w:r w:rsidRPr="00C80292">
              <w:rPr>
                <w:rFonts w:ascii="Times New Roman" w:hAnsi="Times New Roman" w:cs="Times New Roman"/>
                <w:color w:val="000000"/>
              </w:rPr>
              <w:t>szczegółowe paramenty narażenia na działanie azbestu, w tym datę i wynik pomiaru stężenia azbestu w powietrzu (ilość włókien/cm³);</w:t>
            </w:r>
          </w:p>
          <w:p w14:paraId="5EA96F55" w14:textId="53FD4B78" w:rsidR="00DA5F57" w:rsidRPr="00C80292" w:rsidRDefault="00DA5F57"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5)</w:t>
            </w:r>
            <w:r>
              <w:rPr>
                <w:rFonts w:ascii="Times New Roman" w:hAnsi="Times New Roman" w:cs="Times New Roman"/>
                <w:color w:val="000000"/>
              </w:rPr>
              <w:t xml:space="preserve"> </w:t>
            </w:r>
            <w:r w:rsidRPr="00C80292">
              <w:rPr>
                <w:rFonts w:ascii="Times New Roman" w:hAnsi="Times New Roman" w:cs="Times New Roman"/>
                <w:color w:val="000000"/>
              </w:rPr>
              <w:t>datę wystawienia skierowania;</w:t>
            </w:r>
          </w:p>
          <w:p w14:paraId="2520F795" w14:textId="5D7181A0" w:rsidR="00DA5F57" w:rsidRPr="00C80292" w:rsidRDefault="00DA5F57"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6)</w:t>
            </w:r>
            <w:r>
              <w:rPr>
                <w:rFonts w:ascii="Times New Roman" w:hAnsi="Times New Roman" w:cs="Times New Roman"/>
                <w:color w:val="000000"/>
              </w:rPr>
              <w:t xml:space="preserve"> </w:t>
            </w:r>
            <w:r w:rsidRPr="00C80292">
              <w:rPr>
                <w:rFonts w:ascii="Times New Roman" w:hAnsi="Times New Roman" w:cs="Times New Roman"/>
                <w:color w:val="000000"/>
              </w:rPr>
              <w:t>oznaczenie i podpis osoby kierującej na badanie profilaktyczne.</w:t>
            </w:r>
          </w:p>
          <w:p w14:paraId="7CC6E897" w14:textId="77777777" w:rsidR="00DA5F57" w:rsidRPr="00C80292" w:rsidRDefault="00DA5F57"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lastRenderedPageBreak/>
              <w:t>4. Uprawnienia, o których mowa w ust. 1 i 2, są finansowane ze środków pochodzących z budżetu państwa z części, której dysponentem jest minister właściwy do spraw zdrowia, w formie dotacji podmiotowej.</w:t>
            </w:r>
          </w:p>
          <w:p w14:paraId="75D5E469" w14:textId="77777777" w:rsidR="00DA5F57" w:rsidRPr="00C80292" w:rsidRDefault="00DA5F57"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 xml:space="preserve">5. Minister właściwy do spraw zdrowia określi, w drodze rozporządzenia, wykaz leków, o których mowa w ust. 1 pkt 2, kierując się potrzebą określenia adekwatnego katalogu leków uwzględniającego wpływ azbestu na stan zdrowia w długofalowej perspektywie czasowej. </w:t>
            </w:r>
          </w:p>
          <w:p w14:paraId="29A87E37" w14:textId="77777777" w:rsidR="00DA5F57" w:rsidRPr="00C80292" w:rsidRDefault="00DA5F57"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6. Do wystawiania i potwierdzania skierowania na leczenie uzdrowiskowe lub rehabilitacje uzdrowiskową, o których mowa w ust. 1 pkt 3, stosuje się przepisy wydane na podstawie art. 33 ust. 5 ustawy z dnia 27 sierpnia 2004 r. o świadczeniach opieki zdrowotnej finansowanych ze środków publicznych, z wyłączeniem przepisów dotyczących zalecanej częstotliwości korzystania z leczenia uzdrowiskowego lub rehabilitacji uzdrowiskowej.</w:t>
            </w:r>
          </w:p>
          <w:p w14:paraId="3FFED760" w14:textId="77777777" w:rsidR="00DA5F57" w:rsidRPr="00C80292" w:rsidRDefault="00DA5F57"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7. W przypadku, o którym mowa w ust. 6, nie stosuje się obowiązku w zakresie odpłatności związanej z leczeniem uzdrowiskowym lub rehabilitacją uzdrowiskową, o którym mowa z art. 33 ust. 3 ustawy z dnia 27 sierpnia 2004 r. o świadczeniach opieki zdrowotnej finansowanych ze środków publicznych.</w:t>
            </w:r>
          </w:p>
          <w:p w14:paraId="2E995E16" w14:textId="77777777" w:rsidR="00DA5F57" w:rsidRPr="00C80292" w:rsidRDefault="00DA5F57"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8. Minister właściwy do spraw zdrowia określi, w drodze rozporządzenia, sposób i tryb finansowania z budżetu państwa kosztów z tytułu zaopatrzenia w leki stosowane w leczeniu chorób wywołanych narażeniem na działanie azbestu oraz z tytułu odpłatności związanej z leczeniem uzdrowiskowym lub rehabilitacją uzdrowiskową osób uprawnionych, mając na celu zapewnienie rzetelności i gospodarności wydatkowania środków publicznych.</w:t>
            </w:r>
          </w:p>
          <w:p w14:paraId="4CBB2E29" w14:textId="77777777" w:rsidR="00DA5F57" w:rsidRPr="00C80292" w:rsidRDefault="00DA5F57"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 xml:space="preserve">9. Minister właściwy do spraw zdrowia określi, w drodze rozporządzenia, zakres przeprowadzania badań profilaktycznych byłych pracowników, o których mowa w ust. 1 i ust. 2, oraz częstotliwość tych badań, uwzględniając </w:t>
            </w:r>
            <w:r w:rsidRPr="00C80292">
              <w:rPr>
                <w:rFonts w:ascii="Times New Roman" w:hAnsi="Times New Roman" w:cs="Times New Roman"/>
                <w:color w:val="000000"/>
              </w:rPr>
              <w:lastRenderedPageBreak/>
              <w:t xml:space="preserve">postęp wiedzy medycznej oraz możliwość dokonywania systematycznej oceny stanu zdrowia tych pracowników. </w:t>
            </w:r>
          </w:p>
          <w:p w14:paraId="79352D55" w14:textId="77777777" w:rsidR="00DA5F57" w:rsidRDefault="00DA5F57" w:rsidP="00DA5F57">
            <w:pPr>
              <w:spacing w:after="0" w:line="240" w:lineRule="auto"/>
              <w:jc w:val="both"/>
              <w:rPr>
                <w:rFonts w:ascii="Times New Roman" w:hAnsi="Times New Roman" w:cs="Times New Roman"/>
                <w:color w:val="000000"/>
              </w:rPr>
            </w:pPr>
          </w:p>
          <w:p w14:paraId="786EF8B4" w14:textId="77777777" w:rsidR="004F60A7" w:rsidRPr="00C80292" w:rsidRDefault="004F60A7"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 xml:space="preserve">1. Badania profilaktyczne, o których mowa w art. 56 ust. 1 pkt 1 i ust. 2, przeprowadza się w wojewódzkim ośrodku medycyny pracy. </w:t>
            </w:r>
          </w:p>
          <w:p w14:paraId="544809E0" w14:textId="77777777" w:rsidR="004F60A7" w:rsidRPr="00C80292" w:rsidRDefault="004F60A7"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 xml:space="preserve">2. Po przeprowadzeniu badania profilaktycznego lekarz wydaje orzeczenie lekarskie zawierające: </w:t>
            </w:r>
          </w:p>
          <w:p w14:paraId="6AAFBEBF" w14:textId="503752DE" w:rsidR="004F60A7" w:rsidRPr="00C80292" w:rsidRDefault="004F60A7"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1)</w:t>
            </w:r>
            <w:r>
              <w:rPr>
                <w:rFonts w:ascii="Times New Roman" w:hAnsi="Times New Roman" w:cs="Times New Roman"/>
                <w:color w:val="000000"/>
              </w:rPr>
              <w:t xml:space="preserve"> </w:t>
            </w:r>
            <w:r w:rsidRPr="00C80292">
              <w:rPr>
                <w:rFonts w:ascii="Times New Roman" w:hAnsi="Times New Roman" w:cs="Times New Roman"/>
                <w:color w:val="000000"/>
              </w:rPr>
              <w:t>oznaczenie wojewódzkiego ośrodka medycyny pracy;</w:t>
            </w:r>
          </w:p>
          <w:p w14:paraId="7335A68F" w14:textId="1B1DD553" w:rsidR="004F60A7" w:rsidRPr="00C80292" w:rsidRDefault="004F60A7"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2)</w:t>
            </w:r>
            <w:r>
              <w:rPr>
                <w:rFonts w:ascii="Times New Roman" w:hAnsi="Times New Roman" w:cs="Times New Roman"/>
                <w:color w:val="000000"/>
              </w:rPr>
              <w:t xml:space="preserve"> </w:t>
            </w:r>
            <w:r w:rsidRPr="00C80292">
              <w:rPr>
                <w:rFonts w:ascii="Times New Roman" w:hAnsi="Times New Roman" w:cs="Times New Roman"/>
                <w:color w:val="000000"/>
              </w:rPr>
              <w:t>dane dotyczące byłego pracownika:</w:t>
            </w:r>
          </w:p>
          <w:p w14:paraId="6C43C1D8" w14:textId="3B0BE420" w:rsidR="004F60A7" w:rsidRPr="00C80292" w:rsidRDefault="004F60A7"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a)</w:t>
            </w:r>
            <w:r>
              <w:rPr>
                <w:rFonts w:ascii="Times New Roman" w:hAnsi="Times New Roman" w:cs="Times New Roman"/>
                <w:color w:val="000000"/>
              </w:rPr>
              <w:t xml:space="preserve"> </w:t>
            </w:r>
            <w:r w:rsidRPr="00C80292">
              <w:rPr>
                <w:rFonts w:ascii="Times New Roman" w:hAnsi="Times New Roman" w:cs="Times New Roman"/>
                <w:color w:val="000000"/>
              </w:rPr>
              <w:t>imię i nazwisko,</w:t>
            </w:r>
          </w:p>
          <w:p w14:paraId="7E706C15" w14:textId="7518F2D5" w:rsidR="004F60A7" w:rsidRPr="00C80292" w:rsidRDefault="004F60A7"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b)</w:t>
            </w:r>
            <w:r>
              <w:rPr>
                <w:rFonts w:ascii="Times New Roman" w:hAnsi="Times New Roman" w:cs="Times New Roman"/>
                <w:color w:val="000000"/>
              </w:rPr>
              <w:t xml:space="preserve"> </w:t>
            </w:r>
            <w:r w:rsidRPr="00C80292">
              <w:rPr>
                <w:rFonts w:ascii="Times New Roman" w:hAnsi="Times New Roman" w:cs="Times New Roman"/>
                <w:color w:val="000000"/>
              </w:rPr>
              <w:t>numer PESEL, a jeżeli nie posiada numeru PESEL – rodzaj, serię i numer dokumentu potwierdzającego tożsamość,</w:t>
            </w:r>
          </w:p>
          <w:p w14:paraId="39EF6222" w14:textId="151C0CC0" w:rsidR="004F60A7" w:rsidRPr="00C80292" w:rsidRDefault="004F60A7"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c)</w:t>
            </w:r>
            <w:r>
              <w:rPr>
                <w:rFonts w:ascii="Times New Roman" w:hAnsi="Times New Roman" w:cs="Times New Roman"/>
                <w:color w:val="000000"/>
              </w:rPr>
              <w:t xml:space="preserve"> </w:t>
            </w:r>
            <w:r w:rsidRPr="00C80292">
              <w:rPr>
                <w:rFonts w:ascii="Times New Roman" w:hAnsi="Times New Roman" w:cs="Times New Roman"/>
                <w:color w:val="000000"/>
              </w:rPr>
              <w:t>adres miejsca zamieszkania;</w:t>
            </w:r>
          </w:p>
          <w:p w14:paraId="2F94799C" w14:textId="6ADC760C" w:rsidR="004F60A7" w:rsidRPr="00C80292" w:rsidRDefault="004F60A7"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3)</w:t>
            </w:r>
            <w:r>
              <w:rPr>
                <w:rFonts w:ascii="Times New Roman" w:hAnsi="Times New Roman" w:cs="Times New Roman"/>
                <w:color w:val="000000"/>
              </w:rPr>
              <w:t xml:space="preserve"> </w:t>
            </w:r>
            <w:r w:rsidRPr="00C80292">
              <w:rPr>
                <w:rFonts w:ascii="Times New Roman" w:hAnsi="Times New Roman" w:cs="Times New Roman"/>
                <w:color w:val="000000"/>
              </w:rPr>
              <w:t>podstawę prawną wydania orzeczenia lekarskiego;</w:t>
            </w:r>
          </w:p>
          <w:p w14:paraId="6E0A258B" w14:textId="342B2E9A" w:rsidR="004F60A7" w:rsidRPr="00C80292" w:rsidRDefault="004F60A7"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4)</w:t>
            </w:r>
            <w:r>
              <w:rPr>
                <w:rFonts w:ascii="Times New Roman" w:hAnsi="Times New Roman" w:cs="Times New Roman"/>
                <w:color w:val="000000"/>
              </w:rPr>
              <w:t xml:space="preserve"> </w:t>
            </w:r>
            <w:r w:rsidRPr="00C80292">
              <w:rPr>
                <w:rFonts w:ascii="Times New Roman" w:hAnsi="Times New Roman" w:cs="Times New Roman"/>
                <w:color w:val="000000"/>
              </w:rPr>
              <w:t>nazwę podmiotu, w którym zatrudniony był pracownik objęty badaniem profilaktycznym w warunkach narażenia na działanie azbestu;</w:t>
            </w:r>
          </w:p>
          <w:p w14:paraId="164F3777" w14:textId="438E2044" w:rsidR="004F60A7" w:rsidRPr="00C80292" w:rsidRDefault="004F60A7"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5)</w:t>
            </w:r>
            <w:r>
              <w:rPr>
                <w:rFonts w:ascii="Times New Roman" w:hAnsi="Times New Roman" w:cs="Times New Roman"/>
                <w:color w:val="000000"/>
              </w:rPr>
              <w:t xml:space="preserve"> </w:t>
            </w:r>
            <w:r w:rsidRPr="00C80292">
              <w:rPr>
                <w:rFonts w:ascii="Times New Roman" w:hAnsi="Times New Roman" w:cs="Times New Roman"/>
                <w:color w:val="000000"/>
              </w:rPr>
              <w:t>datę badania lekarskiego;</w:t>
            </w:r>
          </w:p>
          <w:p w14:paraId="780F8E58" w14:textId="4E5B5B23" w:rsidR="004F60A7" w:rsidRPr="00C80292" w:rsidRDefault="004F60A7"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6)</w:t>
            </w:r>
            <w:r>
              <w:rPr>
                <w:rFonts w:ascii="Times New Roman" w:hAnsi="Times New Roman" w:cs="Times New Roman"/>
                <w:color w:val="000000"/>
              </w:rPr>
              <w:t xml:space="preserve"> </w:t>
            </w:r>
            <w:r w:rsidRPr="00C80292">
              <w:rPr>
                <w:rFonts w:ascii="Times New Roman" w:hAnsi="Times New Roman" w:cs="Times New Roman"/>
                <w:color w:val="000000"/>
              </w:rPr>
              <w:t>rozpoznanie lekarskie;</w:t>
            </w:r>
          </w:p>
          <w:p w14:paraId="07D4B611" w14:textId="4F5F2A3B" w:rsidR="004F60A7" w:rsidRPr="00C80292" w:rsidRDefault="004F60A7"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7)</w:t>
            </w:r>
            <w:r>
              <w:rPr>
                <w:rFonts w:ascii="Times New Roman" w:hAnsi="Times New Roman" w:cs="Times New Roman"/>
                <w:color w:val="000000"/>
              </w:rPr>
              <w:t xml:space="preserve"> </w:t>
            </w:r>
            <w:r w:rsidRPr="00C80292">
              <w:rPr>
                <w:rFonts w:ascii="Times New Roman" w:hAnsi="Times New Roman" w:cs="Times New Roman"/>
                <w:color w:val="000000"/>
              </w:rPr>
              <w:t>wyniki badań diagnostycznych oraz, jeżeli były przeprowadzone, opinie z konsultacji specjalistycznych;</w:t>
            </w:r>
          </w:p>
          <w:p w14:paraId="06595377" w14:textId="5E599195" w:rsidR="004F60A7" w:rsidRPr="00C80292" w:rsidRDefault="004F60A7"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8)</w:t>
            </w:r>
            <w:r>
              <w:rPr>
                <w:rFonts w:ascii="Times New Roman" w:hAnsi="Times New Roman" w:cs="Times New Roman"/>
                <w:color w:val="000000"/>
              </w:rPr>
              <w:t xml:space="preserve"> </w:t>
            </w:r>
            <w:r w:rsidRPr="00C80292">
              <w:rPr>
                <w:rFonts w:ascii="Times New Roman" w:hAnsi="Times New Roman" w:cs="Times New Roman"/>
                <w:color w:val="000000"/>
              </w:rPr>
              <w:t>wnioski wynikające z oceny stanu zdrowia;</w:t>
            </w:r>
          </w:p>
          <w:p w14:paraId="2BE3B2EE" w14:textId="792E334D" w:rsidR="004F60A7" w:rsidRPr="00C80292" w:rsidRDefault="004F60A7"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9)</w:t>
            </w:r>
            <w:r>
              <w:rPr>
                <w:rFonts w:ascii="Times New Roman" w:hAnsi="Times New Roman" w:cs="Times New Roman"/>
                <w:color w:val="000000"/>
              </w:rPr>
              <w:t xml:space="preserve"> </w:t>
            </w:r>
            <w:r w:rsidRPr="00C80292">
              <w:rPr>
                <w:rFonts w:ascii="Times New Roman" w:hAnsi="Times New Roman" w:cs="Times New Roman"/>
                <w:color w:val="000000"/>
              </w:rPr>
              <w:t>zalecenia lekarskie, w tym w zakresie korzystania z uprawnień, o których mowa w art. 56 ust. 1 pkt 2 i 3;</w:t>
            </w:r>
          </w:p>
          <w:p w14:paraId="59541EDD" w14:textId="56419BC6" w:rsidR="004F60A7" w:rsidRPr="00C80292" w:rsidRDefault="004F60A7"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10)</w:t>
            </w:r>
            <w:r>
              <w:rPr>
                <w:rFonts w:ascii="Times New Roman" w:hAnsi="Times New Roman" w:cs="Times New Roman"/>
                <w:color w:val="000000"/>
              </w:rPr>
              <w:t xml:space="preserve"> </w:t>
            </w:r>
            <w:r w:rsidRPr="00C80292">
              <w:rPr>
                <w:rFonts w:ascii="Times New Roman" w:hAnsi="Times New Roman" w:cs="Times New Roman"/>
                <w:color w:val="000000"/>
              </w:rPr>
              <w:t>datę następnego badania profilaktycznego;</w:t>
            </w:r>
          </w:p>
          <w:p w14:paraId="0B30EC4A" w14:textId="7E901A96" w:rsidR="004F60A7" w:rsidRPr="00C80292" w:rsidRDefault="004F60A7"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11)</w:t>
            </w:r>
            <w:r>
              <w:rPr>
                <w:rFonts w:ascii="Times New Roman" w:hAnsi="Times New Roman" w:cs="Times New Roman"/>
                <w:color w:val="000000"/>
              </w:rPr>
              <w:t xml:space="preserve"> </w:t>
            </w:r>
            <w:r w:rsidRPr="00C80292">
              <w:rPr>
                <w:rFonts w:ascii="Times New Roman" w:hAnsi="Times New Roman" w:cs="Times New Roman"/>
                <w:color w:val="000000"/>
              </w:rPr>
              <w:t>datę wydania orzeczenia lekarskiego;</w:t>
            </w:r>
          </w:p>
          <w:p w14:paraId="6EE58ADA" w14:textId="04A3A5E2" w:rsidR="004F60A7" w:rsidRPr="00C80292" w:rsidRDefault="004F60A7"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12)</w:t>
            </w:r>
            <w:r>
              <w:rPr>
                <w:rFonts w:ascii="Times New Roman" w:hAnsi="Times New Roman" w:cs="Times New Roman"/>
                <w:color w:val="000000"/>
              </w:rPr>
              <w:t xml:space="preserve"> </w:t>
            </w:r>
            <w:r w:rsidRPr="00C80292">
              <w:rPr>
                <w:rFonts w:ascii="Times New Roman" w:hAnsi="Times New Roman" w:cs="Times New Roman"/>
                <w:color w:val="000000"/>
              </w:rPr>
              <w:t>podpis i oznaczenie lekarza przeprowadzającego badanie profilaktyczne.</w:t>
            </w:r>
          </w:p>
          <w:p w14:paraId="770CC155" w14:textId="77777777" w:rsidR="004F60A7" w:rsidRPr="00C80292" w:rsidRDefault="004F60A7" w:rsidP="00C80292">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3. Orzeczenie lekarskie jest przekazywane byłemu pracownikowi w sposób z nim uzgodniony. Kopię orzeczenia lekarskiego dołącza się do jego dokumentacji medycznej.</w:t>
            </w:r>
          </w:p>
          <w:p w14:paraId="35DA9566" w14:textId="77777777" w:rsidR="00D0197D" w:rsidRDefault="004F60A7" w:rsidP="00D0197D">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lastRenderedPageBreak/>
              <w:t>4. Wojewódzki ośrodek medycyny pracy aktualizuje dane, o których mowa w ust. 2, na podstawie posiadanej dokumentacji, a w przypadku jej braku – na podstawie danych uzyskanych od właściwego państwowego inspektora sanitarnego lub komendanta właściwego terytorialnie wojskowego ośrodka medycyny prewencyjnej, który sprawował lub sprawuje nadzór nad warunkami pracy u pracodawcy.</w:t>
            </w:r>
          </w:p>
          <w:p w14:paraId="4CE9D86F" w14:textId="77777777" w:rsidR="00D0197D" w:rsidRDefault="00D0197D" w:rsidP="00D0197D">
            <w:pPr>
              <w:spacing w:after="0" w:line="240" w:lineRule="auto"/>
              <w:jc w:val="both"/>
              <w:rPr>
                <w:rFonts w:ascii="Times New Roman" w:hAnsi="Times New Roman" w:cs="Times New Roman"/>
                <w:color w:val="000000"/>
              </w:rPr>
            </w:pPr>
          </w:p>
          <w:p w14:paraId="38080AD8" w14:textId="264ED07E" w:rsidR="00D0197D" w:rsidRDefault="00D0197D" w:rsidP="00D0197D">
            <w:pPr>
              <w:spacing w:after="0" w:line="240" w:lineRule="auto"/>
              <w:jc w:val="both"/>
              <w:rPr>
                <w:rFonts w:ascii="Times New Roman" w:hAnsi="Times New Roman" w:cs="Times New Roman"/>
                <w:color w:val="000000"/>
              </w:rPr>
            </w:pPr>
            <w:r w:rsidRPr="00C80292">
              <w:rPr>
                <w:rFonts w:ascii="Times New Roman" w:hAnsi="Times New Roman" w:cs="Times New Roman"/>
                <w:color w:val="000000"/>
              </w:rPr>
              <w:t>1. W zakresie nieuregulowanym w niniejszym rozdziale, do spraw dotyczących zapewnienia opieki socjalnej i zdrowotnej dla pracowników i byłych pracowników, stosuje się przepisy</w:t>
            </w:r>
            <w:r w:rsidR="00F95BCC" w:rsidRPr="00C80292">
              <w:rPr>
                <w:rFonts w:ascii="Times New Roman" w:hAnsi="Times New Roman" w:cs="Times New Roman"/>
                <w:color w:val="000000"/>
              </w:rPr>
              <w:t xml:space="preserve"> działu X </w:t>
            </w:r>
            <w:r w:rsidRPr="00C80292">
              <w:rPr>
                <w:rFonts w:ascii="Times New Roman" w:hAnsi="Times New Roman" w:cs="Times New Roman"/>
                <w:color w:val="000000"/>
              </w:rPr>
              <w:t>rozdział VI i VII ustawy z dnia 26 czerwca 1974 r. – Kodeks pracy.</w:t>
            </w:r>
          </w:p>
          <w:p w14:paraId="3014D5E6" w14:textId="684EDD0C" w:rsidR="00DA5F57" w:rsidRPr="00AE6722" w:rsidRDefault="00D0197D" w:rsidP="00C80292">
            <w:pPr>
              <w:spacing w:after="0" w:line="240" w:lineRule="auto"/>
              <w:jc w:val="both"/>
              <w:rPr>
                <w:rFonts w:ascii="Times New Roman" w:hAnsi="Times New Roman" w:cs="Times New Roman"/>
                <w:color w:val="000000"/>
              </w:rPr>
            </w:pPr>
            <w:r w:rsidRPr="00C80292">
              <w:rPr>
                <w:rFonts w:ascii="Times New Roman" w:hAnsi="Times New Roman" w:cs="Times New Roman"/>
                <w:bCs/>
                <w:color w:val="000000"/>
              </w:rPr>
              <w:t>2.</w:t>
            </w:r>
            <w:r>
              <w:rPr>
                <w:rFonts w:ascii="Times New Roman" w:hAnsi="Times New Roman" w:cs="Times New Roman"/>
                <w:bCs/>
                <w:color w:val="000000"/>
              </w:rPr>
              <w:t xml:space="preserve"> </w:t>
            </w:r>
            <w:r w:rsidRPr="00C80292">
              <w:rPr>
                <w:rFonts w:ascii="Times New Roman" w:hAnsi="Times New Roman" w:cs="Times New Roman"/>
                <w:bCs/>
                <w:color w:val="000000"/>
              </w:rPr>
              <w:t>Do dokumentacji medycznej w zakresie nieuregulowanym w niniejszym rozdziale stosuje się przepisy ustawy z dnia 6 listopada 2008 r. o prawach pacjenta i Rzeczniku Praw Pacjenta (Dz. U. z 2024 r. poz. 581).</w:t>
            </w:r>
          </w:p>
          <w:p w14:paraId="20B55EBA" w14:textId="77777777" w:rsidR="00E409D5" w:rsidRPr="00AE6722" w:rsidRDefault="00E409D5" w:rsidP="0021651B">
            <w:pPr>
              <w:autoSpaceDE w:val="0"/>
              <w:autoSpaceDN w:val="0"/>
              <w:adjustRightInd w:val="0"/>
              <w:spacing w:after="0" w:line="240" w:lineRule="auto"/>
              <w:jc w:val="both"/>
              <w:rPr>
                <w:rFonts w:ascii="Times New Roman" w:hAnsi="Times New Roman" w:cs="Times New Roman"/>
                <w:color w:val="000000"/>
              </w:rPr>
            </w:pPr>
          </w:p>
          <w:p w14:paraId="359E7C54" w14:textId="1BAC74C3" w:rsidR="00B75A17" w:rsidRPr="00AE6722" w:rsidRDefault="00B75A17" w:rsidP="0021651B">
            <w:pPr>
              <w:autoSpaceDE w:val="0"/>
              <w:autoSpaceDN w:val="0"/>
              <w:adjustRightInd w:val="0"/>
              <w:spacing w:after="0" w:line="240" w:lineRule="auto"/>
              <w:jc w:val="both"/>
              <w:rPr>
                <w:rFonts w:ascii="Times New Roman" w:hAnsi="Times New Roman" w:cs="Times New Roman"/>
                <w:b/>
                <w:bCs/>
                <w:color w:val="000000"/>
              </w:rPr>
            </w:pPr>
            <w:r w:rsidRPr="00AE6722">
              <w:rPr>
                <w:rFonts w:ascii="Times New Roman" w:hAnsi="Times New Roman" w:cs="Times New Roman"/>
                <w:b/>
                <w:bCs/>
                <w:color w:val="000000"/>
              </w:rPr>
              <w:t>oraz</w:t>
            </w:r>
          </w:p>
          <w:p w14:paraId="597D7A86" w14:textId="77777777" w:rsidR="00B75A17" w:rsidRPr="00AE6722" w:rsidRDefault="00B75A17" w:rsidP="0021651B">
            <w:pPr>
              <w:autoSpaceDE w:val="0"/>
              <w:autoSpaceDN w:val="0"/>
              <w:adjustRightInd w:val="0"/>
              <w:spacing w:after="0" w:line="240" w:lineRule="auto"/>
              <w:jc w:val="both"/>
              <w:rPr>
                <w:rFonts w:ascii="Times New Roman" w:hAnsi="Times New Roman" w:cs="Times New Roman"/>
                <w:color w:val="000000"/>
              </w:rPr>
            </w:pPr>
          </w:p>
          <w:p w14:paraId="26CDA970" w14:textId="2BF84F63" w:rsidR="00E409D5" w:rsidRPr="00AE6722" w:rsidRDefault="00E409D5" w:rsidP="0021651B">
            <w:pPr>
              <w:spacing w:after="0" w:line="240" w:lineRule="auto"/>
              <w:jc w:val="both"/>
              <w:rPr>
                <w:rFonts w:ascii="Times New Roman" w:hAnsi="Times New Roman" w:cs="Times New Roman"/>
                <w:bCs/>
              </w:rPr>
            </w:pPr>
            <w:r w:rsidRPr="00AE6722">
              <w:rPr>
                <w:rFonts w:ascii="Times New Roman" w:hAnsi="Times New Roman" w:cs="Times New Roman"/>
                <w:bCs/>
              </w:rPr>
              <w:t xml:space="preserve">ustawa z dnia 26 czerwca 1974 r. </w:t>
            </w:r>
            <w:r w:rsidR="00B75A17" w:rsidRPr="00AE6722">
              <w:rPr>
                <w:rFonts w:ascii="Times New Roman" w:hAnsi="Times New Roman" w:cs="Times New Roman"/>
                <w:bCs/>
              </w:rPr>
              <w:t>–</w:t>
            </w:r>
            <w:r w:rsidRPr="00AE6722">
              <w:rPr>
                <w:rFonts w:ascii="Times New Roman" w:hAnsi="Times New Roman" w:cs="Times New Roman"/>
                <w:bCs/>
              </w:rPr>
              <w:t xml:space="preserve"> Kodeks pracy (Dz.U. z 202</w:t>
            </w:r>
            <w:r w:rsidR="006F67CB">
              <w:rPr>
                <w:rFonts w:ascii="Times New Roman" w:hAnsi="Times New Roman" w:cs="Times New Roman"/>
                <w:bCs/>
              </w:rPr>
              <w:t>5</w:t>
            </w:r>
            <w:r w:rsidRPr="00AE6722">
              <w:rPr>
                <w:rFonts w:ascii="Times New Roman" w:hAnsi="Times New Roman" w:cs="Times New Roman"/>
                <w:bCs/>
              </w:rPr>
              <w:t xml:space="preserve"> r. poz. </w:t>
            </w:r>
            <w:r w:rsidR="006F67CB">
              <w:rPr>
                <w:rFonts w:ascii="Times New Roman" w:hAnsi="Times New Roman" w:cs="Times New Roman"/>
                <w:bCs/>
              </w:rPr>
              <w:t>277</w:t>
            </w:r>
            <w:r w:rsidRPr="00AE6722">
              <w:rPr>
                <w:rFonts w:ascii="Times New Roman" w:hAnsi="Times New Roman" w:cs="Times New Roman"/>
                <w:bCs/>
              </w:rPr>
              <w:t xml:space="preserve">). </w:t>
            </w:r>
          </w:p>
          <w:p w14:paraId="3AE9FC4A" w14:textId="77777777" w:rsidR="00E409D5" w:rsidRPr="00AE6722" w:rsidRDefault="00E409D5" w:rsidP="0021651B">
            <w:pPr>
              <w:spacing w:after="0" w:line="240" w:lineRule="auto"/>
              <w:jc w:val="both"/>
              <w:rPr>
                <w:rFonts w:ascii="Times New Roman" w:hAnsi="Times New Roman" w:cs="Times New Roman"/>
                <w:bCs/>
              </w:rPr>
            </w:pPr>
            <w:r w:rsidRPr="00AE6722">
              <w:rPr>
                <w:rFonts w:ascii="Times New Roman" w:hAnsi="Times New Roman" w:cs="Times New Roman"/>
                <w:bCs/>
              </w:rPr>
              <w:t>– art. 229. § 1</w:t>
            </w:r>
          </w:p>
          <w:p w14:paraId="3D806B1D" w14:textId="77777777" w:rsidR="00E409D5" w:rsidRPr="00AE6722" w:rsidRDefault="00E409D5" w:rsidP="0021651B">
            <w:pPr>
              <w:spacing w:after="0" w:line="240" w:lineRule="auto"/>
              <w:jc w:val="both"/>
              <w:rPr>
                <w:rFonts w:ascii="Times New Roman" w:hAnsi="Times New Roman" w:cs="Times New Roman"/>
                <w:bCs/>
              </w:rPr>
            </w:pPr>
            <w:r w:rsidRPr="00AE6722">
              <w:rPr>
                <w:rFonts w:ascii="Times New Roman" w:hAnsi="Times New Roman" w:cs="Times New Roman"/>
                <w:bCs/>
              </w:rPr>
              <w:t>1. Wstępnym badaniom lekarskim, z zastrzeżeniem § 1¹, podlegają:</w:t>
            </w:r>
          </w:p>
          <w:p w14:paraId="029A1546" w14:textId="77777777" w:rsidR="00E409D5" w:rsidRPr="00AE6722" w:rsidRDefault="00E409D5" w:rsidP="0021651B">
            <w:pPr>
              <w:spacing w:after="0" w:line="240" w:lineRule="auto"/>
              <w:jc w:val="both"/>
              <w:rPr>
                <w:rFonts w:ascii="Times New Roman" w:hAnsi="Times New Roman" w:cs="Times New Roman"/>
                <w:bCs/>
              </w:rPr>
            </w:pPr>
            <w:r w:rsidRPr="00AE6722">
              <w:rPr>
                <w:rFonts w:ascii="Times New Roman" w:hAnsi="Times New Roman" w:cs="Times New Roman"/>
                <w:bCs/>
              </w:rPr>
              <w:t>1) osoby przyjmowane do pracy;</w:t>
            </w:r>
          </w:p>
          <w:p w14:paraId="6C2EDAD2" w14:textId="77777777" w:rsidR="00E409D5" w:rsidRPr="00AE6722" w:rsidRDefault="00E409D5" w:rsidP="0021651B">
            <w:pPr>
              <w:spacing w:after="0" w:line="240" w:lineRule="auto"/>
              <w:jc w:val="both"/>
              <w:rPr>
                <w:rFonts w:ascii="Times New Roman" w:hAnsi="Times New Roman" w:cs="Times New Roman"/>
                <w:bCs/>
              </w:rPr>
            </w:pPr>
            <w:r w:rsidRPr="00AE6722">
              <w:rPr>
                <w:rFonts w:ascii="Times New Roman" w:hAnsi="Times New Roman" w:cs="Times New Roman"/>
                <w:bCs/>
              </w:rPr>
              <w:t>2) pracownicy młodociani przenoszeni na inne stanowiska pracy i inni pracownicy przenoszeni na stanowiska pracy, na których występują czynniki szkodliwe dla zdrowia lub warunki uciążliwe.</w:t>
            </w:r>
          </w:p>
          <w:p w14:paraId="22E1ACAC" w14:textId="77777777" w:rsidR="00B75A17" w:rsidRPr="00AE6722" w:rsidRDefault="00B75A17" w:rsidP="0021651B">
            <w:pPr>
              <w:spacing w:after="0" w:line="240" w:lineRule="auto"/>
              <w:jc w:val="both"/>
              <w:rPr>
                <w:rFonts w:ascii="Times New Roman" w:hAnsi="Times New Roman" w:cs="Times New Roman"/>
                <w:bCs/>
              </w:rPr>
            </w:pPr>
          </w:p>
          <w:p w14:paraId="051AF1A8" w14:textId="77777777" w:rsidR="00E409D5" w:rsidRPr="00AE6722" w:rsidRDefault="00E409D5" w:rsidP="0021651B">
            <w:pPr>
              <w:spacing w:after="0" w:line="240" w:lineRule="auto"/>
              <w:jc w:val="both"/>
              <w:rPr>
                <w:rFonts w:ascii="Times New Roman" w:hAnsi="Times New Roman" w:cs="Times New Roman"/>
              </w:rPr>
            </w:pPr>
            <w:r w:rsidRPr="00AE6722">
              <w:rPr>
                <w:rFonts w:ascii="Times New Roman" w:hAnsi="Times New Roman" w:cs="Times New Roman"/>
              </w:rPr>
              <w:t xml:space="preserve">rozporządzenie Ministra Zdrowia i Opieki Społecznej z dnia 30 maja 1996 r. w sprawie przeprowadzania badań </w:t>
            </w:r>
            <w:r w:rsidRPr="00AE6722">
              <w:rPr>
                <w:rFonts w:ascii="Times New Roman" w:hAnsi="Times New Roman" w:cs="Times New Roman"/>
              </w:rPr>
              <w:lastRenderedPageBreak/>
              <w:t xml:space="preserve">lekarskich pracowników, zakresu profilaktycznej opieki zdrowotnej nad pracownikami oraz orzeczeń lekarskich wydawanych do celów przewidzianych w Kodeksie pracy </w:t>
            </w:r>
            <w:hyperlink r:id="rId37" w:history="1">
              <w:r w:rsidRPr="00AE6722">
                <w:rPr>
                  <w:rFonts w:ascii="Times New Roman" w:hAnsi="Times New Roman" w:cs="Times New Roman"/>
                </w:rPr>
                <w:t>(Dz.U. z 2023 r. poz. 607)</w:t>
              </w:r>
            </w:hyperlink>
          </w:p>
          <w:p w14:paraId="75B57A2B" w14:textId="77777777" w:rsidR="00E409D5" w:rsidRPr="00AE6722" w:rsidRDefault="00E409D5" w:rsidP="0021651B">
            <w:pPr>
              <w:spacing w:after="0" w:line="240" w:lineRule="auto"/>
              <w:jc w:val="both"/>
              <w:rPr>
                <w:rFonts w:ascii="Times New Roman" w:hAnsi="Times New Roman" w:cs="Times New Roman"/>
              </w:rPr>
            </w:pPr>
            <w:r w:rsidRPr="00AE6722">
              <w:rPr>
                <w:rFonts w:ascii="Times New Roman" w:hAnsi="Times New Roman" w:cs="Times New Roman"/>
              </w:rPr>
              <w:t>–  § 2. ust. 1 w zw. z załącznikiem nr 1</w:t>
            </w:r>
          </w:p>
          <w:p w14:paraId="4E1CB00B" w14:textId="77777777" w:rsidR="00E409D5" w:rsidRPr="00AE6722" w:rsidRDefault="00E409D5" w:rsidP="0021651B">
            <w:pPr>
              <w:spacing w:after="0" w:line="240" w:lineRule="auto"/>
              <w:jc w:val="both"/>
              <w:rPr>
                <w:rFonts w:ascii="Times New Roman" w:hAnsi="Times New Roman" w:cs="Times New Roman"/>
              </w:rPr>
            </w:pPr>
            <w:r w:rsidRPr="00AE6722">
              <w:rPr>
                <w:rFonts w:ascii="Times New Roman" w:hAnsi="Times New Roman" w:cs="Times New Roman"/>
              </w:rPr>
              <w:t>1. Zakres i częstotliwość badań profilaktycznych określają wskazówki metodyczne w sprawie przeprowadzania badań profilaktycznych pracowników, zwane dalej ,,wskazówkami metodycznymi'', stanowiące załącznik nr 1 do rozporządzenia.</w:t>
            </w:r>
          </w:p>
          <w:p w14:paraId="3D9A698B" w14:textId="77777777" w:rsidR="00E409D5" w:rsidRPr="00AE6722" w:rsidRDefault="00E409D5" w:rsidP="0021651B">
            <w:pPr>
              <w:spacing w:after="0" w:line="240" w:lineRule="auto"/>
              <w:jc w:val="both"/>
              <w:rPr>
                <w:rFonts w:ascii="Times New Roman" w:hAnsi="Times New Roman" w:cs="Times New Roman"/>
              </w:rPr>
            </w:pPr>
            <w:r w:rsidRPr="00AE6722">
              <w:rPr>
                <w:rFonts w:ascii="Times New Roman" w:hAnsi="Times New Roman" w:cs="Times New Roman"/>
              </w:rPr>
              <w:t xml:space="preserve">Załącznik 1. Wskazówki metodyczne w sprawie przeprowadzania badań profilaktycznych pracowników. </w:t>
            </w:r>
          </w:p>
          <w:p w14:paraId="25E845E3" w14:textId="77777777" w:rsidR="00E409D5" w:rsidRPr="00AE6722" w:rsidRDefault="00E409D5" w:rsidP="0021651B">
            <w:pPr>
              <w:spacing w:after="0" w:line="240" w:lineRule="auto"/>
              <w:jc w:val="both"/>
              <w:rPr>
                <w:rFonts w:ascii="Times New Roman" w:hAnsi="Times New Roman" w:cs="Times New Roman"/>
              </w:rPr>
            </w:pPr>
          </w:p>
          <w:tbl>
            <w:tblPr>
              <w:tblW w:w="5000" w:type="pct"/>
              <w:tblCellSpacing w:w="0" w:type="dxa"/>
              <w:tblBorders>
                <w:top w:val="outset" w:sz="6" w:space="0" w:color="auto"/>
                <w:left w:val="outset" w:sz="6" w:space="0" w:color="auto"/>
                <w:bottom w:val="outset" w:sz="6" w:space="0" w:color="auto"/>
                <w:right w:val="outset" w:sz="6" w:space="0" w:color="auto"/>
              </w:tblBorders>
              <w:tblLayout w:type="fixed"/>
              <w:tblCellMar>
                <w:top w:w="60" w:type="dxa"/>
                <w:left w:w="60" w:type="dxa"/>
                <w:bottom w:w="60" w:type="dxa"/>
                <w:right w:w="60" w:type="dxa"/>
              </w:tblCellMar>
              <w:tblLook w:val="04A0" w:firstRow="1" w:lastRow="0" w:firstColumn="1" w:lastColumn="0" w:noHBand="0" w:noVBand="1"/>
            </w:tblPr>
            <w:tblGrid>
              <w:gridCol w:w="342"/>
              <w:gridCol w:w="1083"/>
              <w:gridCol w:w="2461"/>
              <w:gridCol w:w="1378"/>
            </w:tblGrid>
            <w:tr w:rsidR="00E409D5" w:rsidRPr="00AE6722" w14:paraId="787EEB1D" w14:textId="77777777" w:rsidTr="00486064">
              <w:trPr>
                <w:tblCellSpacing w:w="0" w:type="dxa"/>
              </w:trPr>
              <w:tc>
                <w:tcPr>
                  <w:tcW w:w="422" w:type="dxa"/>
                  <w:tcBorders>
                    <w:top w:val="outset" w:sz="6" w:space="0" w:color="auto"/>
                    <w:left w:val="outset" w:sz="6" w:space="0" w:color="auto"/>
                    <w:bottom w:val="outset" w:sz="6" w:space="0" w:color="auto"/>
                    <w:right w:val="outset" w:sz="6" w:space="0" w:color="auto"/>
                  </w:tcBorders>
                  <w:vAlign w:val="center"/>
                  <w:hideMark/>
                </w:tcPr>
                <w:p w14:paraId="1A156412" w14:textId="77777777" w:rsidR="00E409D5" w:rsidRPr="00AE6722" w:rsidRDefault="00E409D5" w:rsidP="00733DE9">
                  <w:pPr>
                    <w:framePr w:hSpace="141" w:wrap="around" w:vAnchor="text" w:hAnchor="text" w:y="1"/>
                    <w:spacing w:after="0" w:line="240" w:lineRule="auto"/>
                    <w:suppressOverlap/>
                    <w:rPr>
                      <w:rFonts w:ascii="Times New Roman" w:eastAsia="Times New Roman" w:hAnsi="Times New Roman" w:cs="Times New Roman"/>
                      <w:lang w:eastAsia="pl-PL"/>
                    </w:rPr>
                  </w:pPr>
                </w:p>
              </w:tc>
              <w:tc>
                <w:tcPr>
                  <w:tcW w:w="1506" w:type="dxa"/>
                  <w:tcBorders>
                    <w:top w:val="outset" w:sz="6" w:space="0" w:color="auto"/>
                    <w:left w:val="outset" w:sz="6" w:space="0" w:color="auto"/>
                    <w:bottom w:val="outset" w:sz="6" w:space="0" w:color="auto"/>
                    <w:right w:val="outset" w:sz="6" w:space="0" w:color="auto"/>
                  </w:tcBorders>
                  <w:vAlign w:val="center"/>
                  <w:hideMark/>
                </w:tcPr>
                <w:p w14:paraId="41ACD0B8" w14:textId="77777777" w:rsidR="00E409D5" w:rsidRPr="00AE6722" w:rsidRDefault="00E409D5" w:rsidP="00733DE9">
                  <w:pPr>
                    <w:framePr w:hSpace="141" w:wrap="around" w:vAnchor="text" w:hAnchor="text" w:y="1"/>
                    <w:spacing w:after="0" w:line="240" w:lineRule="auto"/>
                    <w:suppressOverlap/>
                    <w:rPr>
                      <w:rFonts w:ascii="Times New Roman" w:eastAsia="Times New Roman" w:hAnsi="Times New Roman" w:cs="Times New Roman"/>
                      <w:lang w:eastAsia="pl-PL"/>
                    </w:rPr>
                  </w:pPr>
                  <w:r w:rsidRPr="00AE6722">
                    <w:rPr>
                      <w:rFonts w:ascii="Times New Roman" w:eastAsia="Times New Roman" w:hAnsi="Times New Roman" w:cs="Times New Roman"/>
                      <w:b/>
                      <w:bCs/>
                      <w:lang w:eastAsia="pl-PL"/>
                    </w:rPr>
                    <w:t>Czynnik niebezpieczny, szkodliwy lub uciążliwy</w:t>
                  </w:r>
                </w:p>
              </w:tc>
              <w:tc>
                <w:tcPr>
                  <w:tcW w:w="3522" w:type="dxa"/>
                  <w:tcBorders>
                    <w:top w:val="outset" w:sz="6" w:space="0" w:color="auto"/>
                    <w:left w:val="outset" w:sz="6" w:space="0" w:color="auto"/>
                    <w:bottom w:val="outset" w:sz="6" w:space="0" w:color="auto"/>
                    <w:right w:val="outset" w:sz="6" w:space="0" w:color="auto"/>
                  </w:tcBorders>
                  <w:vAlign w:val="center"/>
                  <w:hideMark/>
                </w:tcPr>
                <w:p w14:paraId="1DCFF5F1" w14:textId="77777777" w:rsidR="00E409D5" w:rsidRPr="00AE6722" w:rsidRDefault="00E409D5" w:rsidP="00733DE9">
                  <w:pPr>
                    <w:framePr w:hSpace="141" w:wrap="around" w:vAnchor="text" w:hAnchor="text" w:y="1"/>
                    <w:spacing w:after="0" w:line="240" w:lineRule="auto"/>
                    <w:suppressOverlap/>
                    <w:rPr>
                      <w:rFonts w:ascii="Times New Roman" w:eastAsia="Times New Roman" w:hAnsi="Times New Roman" w:cs="Times New Roman"/>
                      <w:lang w:eastAsia="pl-PL"/>
                    </w:rPr>
                  </w:pPr>
                  <w:r w:rsidRPr="00AE6722">
                    <w:rPr>
                      <w:rFonts w:ascii="Times New Roman" w:eastAsia="Times New Roman" w:hAnsi="Times New Roman" w:cs="Times New Roman"/>
                      <w:b/>
                      <w:bCs/>
                      <w:lang w:eastAsia="pl-PL"/>
                    </w:rPr>
                    <w:t>Zakres badań profilaktycznych</w:t>
                  </w:r>
                </w:p>
              </w:tc>
              <w:tc>
                <w:tcPr>
                  <w:tcW w:w="1938" w:type="dxa"/>
                  <w:tcBorders>
                    <w:top w:val="outset" w:sz="6" w:space="0" w:color="auto"/>
                    <w:left w:val="outset" w:sz="6" w:space="0" w:color="auto"/>
                    <w:bottom w:val="outset" w:sz="6" w:space="0" w:color="auto"/>
                    <w:right w:val="outset" w:sz="6" w:space="0" w:color="auto"/>
                  </w:tcBorders>
                  <w:vAlign w:val="center"/>
                  <w:hideMark/>
                </w:tcPr>
                <w:p w14:paraId="4E1AE2E3" w14:textId="77777777" w:rsidR="00E409D5" w:rsidRPr="00AE6722" w:rsidRDefault="00E409D5" w:rsidP="00733DE9">
                  <w:pPr>
                    <w:framePr w:hSpace="141" w:wrap="around" w:vAnchor="text" w:hAnchor="text" w:y="1"/>
                    <w:spacing w:after="0" w:line="240" w:lineRule="auto"/>
                    <w:suppressOverlap/>
                    <w:rPr>
                      <w:rFonts w:ascii="Times New Roman" w:eastAsia="Times New Roman" w:hAnsi="Times New Roman" w:cs="Times New Roman"/>
                      <w:lang w:eastAsia="pl-PL"/>
                    </w:rPr>
                  </w:pPr>
                  <w:r w:rsidRPr="00AE6722">
                    <w:rPr>
                      <w:rFonts w:ascii="Times New Roman" w:eastAsia="Times New Roman" w:hAnsi="Times New Roman" w:cs="Times New Roman"/>
                      <w:b/>
                      <w:bCs/>
                      <w:lang w:eastAsia="pl-PL"/>
                    </w:rPr>
                    <w:t>Częstotliwość badań profilaktycznych</w:t>
                  </w:r>
                </w:p>
              </w:tc>
            </w:tr>
            <w:tr w:rsidR="00E409D5" w:rsidRPr="00AE6722" w14:paraId="6E7DA12D" w14:textId="77777777" w:rsidTr="00486064">
              <w:trPr>
                <w:tblCellSpacing w:w="0" w:type="dxa"/>
              </w:trPr>
              <w:tc>
                <w:tcPr>
                  <w:tcW w:w="422" w:type="dxa"/>
                  <w:tcBorders>
                    <w:top w:val="outset" w:sz="6" w:space="0" w:color="auto"/>
                    <w:left w:val="outset" w:sz="6" w:space="0" w:color="auto"/>
                    <w:bottom w:val="outset" w:sz="6" w:space="0" w:color="auto"/>
                    <w:right w:val="outset" w:sz="6" w:space="0" w:color="auto"/>
                  </w:tcBorders>
                  <w:vAlign w:val="center"/>
                  <w:hideMark/>
                </w:tcPr>
                <w:p w14:paraId="380EB0C5" w14:textId="77777777" w:rsidR="00E409D5" w:rsidRPr="00AE6722" w:rsidRDefault="00E409D5" w:rsidP="00733DE9">
                  <w:pPr>
                    <w:framePr w:hSpace="141" w:wrap="around" w:vAnchor="text" w:hAnchor="text" w:y="1"/>
                    <w:spacing w:after="0" w:line="240" w:lineRule="auto"/>
                    <w:suppressOverlap/>
                    <w:rPr>
                      <w:rFonts w:ascii="Times New Roman" w:eastAsia="Times New Roman" w:hAnsi="Times New Roman" w:cs="Times New Roman"/>
                      <w:lang w:eastAsia="pl-PL"/>
                    </w:rPr>
                  </w:pPr>
                  <w:r w:rsidRPr="00AE6722">
                    <w:rPr>
                      <w:rFonts w:ascii="Times New Roman" w:eastAsia="Times New Roman" w:hAnsi="Times New Roman" w:cs="Times New Roman"/>
                      <w:b/>
                      <w:bCs/>
                      <w:lang w:eastAsia="pl-PL"/>
                    </w:rPr>
                    <w:t>II</w:t>
                  </w:r>
                </w:p>
              </w:tc>
              <w:tc>
                <w:tcPr>
                  <w:tcW w:w="6966" w:type="dxa"/>
                  <w:gridSpan w:val="3"/>
                  <w:tcBorders>
                    <w:top w:val="outset" w:sz="6" w:space="0" w:color="auto"/>
                    <w:left w:val="outset" w:sz="6" w:space="0" w:color="auto"/>
                    <w:bottom w:val="outset" w:sz="6" w:space="0" w:color="auto"/>
                    <w:right w:val="outset" w:sz="6" w:space="0" w:color="auto"/>
                  </w:tcBorders>
                  <w:vAlign w:val="center"/>
                  <w:hideMark/>
                </w:tcPr>
                <w:p w14:paraId="26A04B83" w14:textId="77777777" w:rsidR="00E409D5" w:rsidRPr="00AE6722" w:rsidRDefault="00E409D5" w:rsidP="00733DE9">
                  <w:pPr>
                    <w:framePr w:hSpace="141" w:wrap="around" w:vAnchor="text" w:hAnchor="text" w:y="1"/>
                    <w:spacing w:after="0" w:line="240" w:lineRule="auto"/>
                    <w:suppressOverlap/>
                    <w:jc w:val="center"/>
                    <w:rPr>
                      <w:rFonts w:ascii="Times New Roman" w:eastAsia="Times New Roman" w:hAnsi="Times New Roman" w:cs="Times New Roman"/>
                      <w:lang w:eastAsia="pl-PL"/>
                    </w:rPr>
                  </w:pPr>
                  <w:r w:rsidRPr="00AE6722">
                    <w:rPr>
                      <w:rFonts w:ascii="Times New Roman" w:eastAsia="Times New Roman" w:hAnsi="Times New Roman" w:cs="Times New Roman"/>
                      <w:b/>
                      <w:bCs/>
                      <w:lang w:eastAsia="pl-PL"/>
                    </w:rPr>
                    <w:t>Pył przemysłowy</w:t>
                  </w:r>
                </w:p>
              </w:tc>
            </w:tr>
            <w:tr w:rsidR="00E409D5" w:rsidRPr="00AE6722" w14:paraId="561C9192" w14:textId="77777777" w:rsidTr="00486064">
              <w:trPr>
                <w:tblCellSpacing w:w="0" w:type="dxa"/>
              </w:trPr>
              <w:tc>
                <w:tcPr>
                  <w:tcW w:w="422" w:type="dxa"/>
                  <w:tcBorders>
                    <w:top w:val="outset" w:sz="6" w:space="0" w:color="auto"/>
                    <w:left w:val="outset" w:sz="6" w:space="0" w:color="auto"/>
                    <w:bottom w:val="outset" w:sz="6" w:space="0" w:color="auto"/>
                    <w:right w:val="outset" w:sz="6" w:space="0" w:color="auto"/>
                  </w:tcBorders>
                  <w:vAlign w:val="center"/>
                  <w:hideMark/>
                </w:tcPr>
                <w:p w14:paraId="649D2B37" w14:textId="77777777" w:rsidR="00E409D5" w:rsidRPr="00AE6722" w:rsidRDefault="00E409D5" w:rsidP="00733DE9">
                  <w:pPr>
                    <w:framePr w:hSpace="141" w:wrap="around" w:vAnchor="text" w:hAnchor="text" w:y="1"/>
                    <w:spacing w:after="0" w:line="240" w:lineRule="auto"/>
                    <w:suppressOverlap/>
                    <w:rPr>
                      <w:rFonts w:ascii="Times New Roman" w:eastAsia="Times New Roman" w:hAnsi="Times New Roman" w:cs="Times New Roman"/>
                      <w:lang w:eastAsia="pl-PL"/>
                    </w:rPr>
                  </w:pPr>
                  <w:r w:rsidRPr="00AE6722">
                    <w:rPr>
                      <w:rFonts w:ascii="Times New Roman" w:eastAsia="Times New Roman" w:hAnsi="Times New Roman" w:cs="Times New Roman"/>
                      <w:lang w:eastAsia="pl-PL"/>
                    </w:rPr>
                    <w:t>4</w:t>
                  </w:r>
                </w:p>
              </w:tc>
              <w:tc>
                <w:tcPr>
                  <w:tcW w:w="1506" w:type="dxa"/>
                  <w:tcBorders>
                    <w:top w:val="outset" w:sz="6" w:space="0" w:color="auto"/>
                    <w:left w:val="outset" w:sz="6" w:space="0" w:color="auto"/>
                    <w:bottom w:val="outset" w:sz="6" w:space="0" w:color="auto"/>
                    <w:right w:val="outset" w:sz="6" w:space="0" w:color="auto"/>
                  </w:tcBorders>
                  <w:vAlign w:val="center"/>
                  <w:hideMark/>
                </w:tcPr>
                <w:p w14:paraId="7C8FBE29" w14:textId="77777777" w:rsidR="00E409D5" w:rsidRPr="00AE6722" w:rsidRDefault="00E409D5" w:rsidP="00733DE9">
                  <w:pPr>
                    <w:framePr w:hSpace="141" w:wrap="around" w:vAnchor="text" w:hAnchor="text" w:y="1"/>
                    <w:spacing w:after="0" w:line="240" w:lineRule="auto"/>
                    <w:suppressOverlap/>
                    <w:rPr>
                      <w:rFonts w:ascii="Times New Roman" w:eastAsia="Times New Roman" w:hAnsi="Times New Roman" w:cs="Times New Roman"/>
                      <w:lang w:eastAsia="pl-PL"/>
                    </w:rPr>
                  </w:pPr>
                  <w:r w:rsidRPr="00AE6722">
                    <w:rPr>
                      <w:rFonts w:ascii="Times New Roman" w:eastAsia="Times New Roman" w:hAnsi="Times New Roman" w:cs="Times New Roman"/>
                      <w:lang w:eastAsia="pl-PL"/>
                    </w:rPr>
                    <w:t>Pyły nieorganiczne zawierające włókna azbestu</w:t>
                  </w:r>
                </w:p>
              </w:tc>
              <w:tc>
                <w:tcPr>
                  <w:tcW w:w="3522" w:type="dxa"/>
                  <w:tcBorders>
                    <w:top w:val="outset" w:sz="6" w:space="0" w:color="auto"/>
                    <w:left w:val="outset" w:sz="6" w:space="0" w:color="auto"/>
                    <w:bottom w:val="outset" w:sz="6" w:space="0" w:color="auto"/>
                    <w:right w:val="outset" w:sz="6" w:space="0" w:color="auto"/>
                  </w:tcBorders>
                  <w:vAlign w:val="center"/>
                  <w:hideMark/>
                </w:tcPr>
                <w:p w14:paraId="317F1B4A" w14:textId="77777777" w:rsidR="00E409D5" w:rsidRPr="00AE6722" w:rsidRDefault="00E409D5" w:rsidP="00733DE9">
                  <w:pPr>
                    <w:framePr w:hSpace="141" w:wrap="around" w:vAnchor="text" w:hAnchor="text" w:y="1"/>
                    <w:spacing w:after="0" w:line="240" w:lineRule="auto"/>
                    <w:suppressOverlap/>
                    <w:rPr>
                      <w:rFonts w:ascii="Times New Roman" w:eastAsia="Times New Roman" w:hAnsi="Times New Roman" w:cs="Times New Roman"/>
                      <w:lang w:eastAsia="pl-PL"/>
                    </w:rPr>
                  </w:pPr>
                  <w:r w:rsidRPr="00AE6722">
                    <w:rPr>
                      <w:rFonts w:ascii="Times New Roman" w:eastAsia="Times New Roman" w:hAnsi="Times New Roman" w:cs="Times New Roman"/>
                      <w:lang w:eastAsia="pl-PL"/>
                    </w:rPr>
                    <w:t>Badanie lekarskie, spirometria, rtg klatki piersiowej</w:t>
                  </w:r>
                </w:p>
              </w:tc>
              <w:tc>
                <w:tcPr>
                  <w:tcW w:w="1938" w:type="dxa"/>
                  <w:tcBorders>
                    <w:top w:val="outset" w:sz="6" w:space="0" w:color="auto"/>
                    <w:left w:val="outset" w:sz="6" w:space="0" w:color="auto"/>
                    <w:bottom w:val="outset" w:sz="6" w:space="0" w:color="auto"/>
                    <w:right w:val="outset" w:sz="6" w:space="0" w:color="auto"/>
                  </w:tcBorders>
                  <w:vAlign w:val="center"/>
                  <w:hideMark/>
                </w:tcPr>
                <w:p w14:paraId="7446AB0A" w14:textId="77777777" w:rsidR="00E409D5" w:rsidRPr="00AE6722" w:rsidRDefault="00E409D5" w:rsidP="00733DE9">
                  <w:pPr>
                    <w:framePr w:hSpace="141" w:wrap="around" w:vAnchor="text" w:hAnchor="text" w:y="1"/>
                    <w:spacing w:after="0" w:line="240" w:lineRule="auto"/>
                    <w:suppressOverlap/>
                    <w:rPr>
                      <w:rFonts w:ascii="Times New Roman" w:eastAsia="Times New Roman" w:hAnsi="Times New Roman" w:cs="Times New Roman"/>
                      <w:lang w:eastAsia="pl-PL"/>
                    </w:rPr>
                  </w:pPr>
                  <w:r w:rsidRPr="00AE6722">
                    <w:rPr>
                      <w:rFonts w:ascii="Times New Roman" w:eastAsia="Times New Roman" w:hAnsi="Times New Roman" w:cs="Times New Roman"/>
                      <w:lang w:eastAsia="pl-PL"/>
                    </w:rPr>
                    <w:t>Pierwsze badanie okresowe po 3 latach narażenia, następne co 2 lata; po 10 latach narażenia co rok</w:t>
                  </w:r>
                </w:p>
              </w:tc>
            </w:tr>
          </w:tbl>
          <w:p w14:paraId="27F26590" w14:textId="77777777" w:rsidR="00E409D5" w:rsidRPr="00AE6722" w:rsidRDefault="00E409D5" w:rsidP="0021651B">
            <w:pPr>
              <w:autoSpaceDE w:val="0"/>
              <w:autoSpaceDN w:val="0"/>
              <w:adjustRightInd w:val="0"/>
              <w:spacing w:after="0" w:line="240" w:lineRule="auto"/>
              <w:jc w:val="both"/>
              <w:rPr>
                <w:rFonts w:ascii="Times New Roman" w:hAnsi="Times New Roman" w:cs="Times New Roman"/>
                <w:color w:val="000000"/>
              </w:rPr>
            </w:pPr>
          </w:p>
          <w:p w14:paraId="29DB070B" w14:textId="74F47F98" w:rsidR="00E409D5" w:rsidRPr="00AE6722" w:rsidRDefault="00B75A17" w:rsidP="0021651B">
            <w:pPr>
              <w:spacing w:after="0" w:line="240" w:lineRule="auto"/>
              <w:jc w:val="both"/>
              <w:rPr>
                <w:rFonts w:ascii="Times New Roman" w:hAnsi="Times New Roman" w:cs="Times New Roman"/>
                <w:b/>
                <w:bCs/>
              </w:rPr>
            </w:pPr>
            <w:r w:rsidRPr="00AE6722">
              <w:rPr>
                <w:rFonts w:ascii="Times New Roman" w:hAnsi="Times New Roman" w:cs="Times New Roman"/>
                <w:b/>
                <w:bCs/>
              </w:rPr>
              <w:t>Transpozycja do czasu wejścia w życie ustawy o wyrobach zawierających azbest</w:t>
            </w:r>
            <w:r w:rsidR="00E409D5" w:rsidRPr="00AE6722">
              <w:rPr>
                <w:rFonts w:ascii="Times New Roman" w:hAnsi="Times New Roman" w:cs="Times New Roman"/>
                <w:b/>
                <w:bCs/>
              </w:rPr>
              <w:t>:</w:t>
            </w:r>
          </w:p>
          <w:p w14:paraId="52A9F58E" w14:textId="77777777" w:rsidR="00E409D5" w:rsidRPr="00AE6722" w:rsidRDefault="00E409D5" w:rsidP="0021651B">
            <w:pPr>
              <w:spacing w:after="0" w:line="240" w:lineRule="auto"/>
              <w:jc w:val="both"/>
              <w:rPr>
                <w:rFonts w:ascii="Times New Roman" w:hAnsi="Times New Roman" w:cs="Times New Roman"/>
                <w:bCs/>
              </w:rPr>
            </w:pPr>
            <w:r w:rsidRPr="00AE6722">
              <w:rPr>
                <w:rFonts w:ascii="Times New Roman" w:hAnsi="Times New Roman" w:cs="Times New Roman"/>
                <w:bCs/>
              </w:rPr>
              <w:lastRenderedPageBreak/>
              <w:t>ustawa z dnia 19 czerwca 1997 r. o zakazie stosowania wyrobów zawierających azbest (Dz. U. z 2020 r. poz. 1680)</w:t>
            </w:r>
          </w:p>
          <w:p w14:paraId="5D3E2A24" w14:textId="77777777" w:rsidR="00E409D5" w:rsidRPr="00AE6722" w:rsidRDefault="00E409D5" w:rsidP="0021651B">
            <w:pPr>
              <w:spacing w:after="0" w:line="240" w:lineRule="auto"/>
              <w:jc w:val="both"/>
              <w:rPr>
                <w:rFonts w:ascii="Times New Roman" w:hAnsi="Times New Roman" w:cs="Times New Roman"/>
                <w:bCs/>
              </w:rPr>
            </w:pPr>
            <w:r w:rsidRPr="00AE6722">
              <w:rPr>
                <w:rFonts w:ascii="Times New Roman" w:hAnsi="Times New Roman" w:cs="Times New Roman"/>
                <w:bCs/>
              </w:rPr>
              <w:t>– art. 7</w:t>
            </w:r>
          </w:p>
          <w:p w14:paraId="34E393F3" w14:textId="77777777" w:rsidR="00E409D5" w:rsidRPr="00AE6722" w:rsidRDefault="00E409D5" w:rsidP="0021651B">
            <w:pPr>
              <w:spacing w:after="0" w:line="240" w:lineRule="auto"/>
              <w:jc w:val="both"/>
              <w:rPr>
                <w:rFonts w:ascii="Times New Roman" w:hAnsi="Times New Roman" w:cs="Times New Roman"/>
                <w:bCs/>
              </w:rPr>
            </w:pPr>
            <w:r w:rsidRPr="00AE6722">
              <w:rPr>
                <w:rFonts w:ascii="Times New Roman" w:hAnsi="Times New Roman" w:cs="Times New Roman"/>
                <w:bCs/>
              </w:rPr>
              <w:t>1. Celem objęcia szczególną opieką zdrowotną pracowników i byłych pracowników zatrudnionych przy produkcji wyrobów zawierających azbest wprowadza się książeczkę badań profilaktycznych dla osoby, która była lub jest zatrudniona w warunkach narażenia zawodowego w zakładach stosujących azbest w procesach technologicznych.</w:t>
            </w:r>
          </w:p>
          <w:p w14:paraId="19AFA832" w14:textId="77777777" w:rsidR="00E409D5" w:rsidRPr="00AE6722" w:rsidRDefault="00E409D5" w:rsidP="0021651B">
            <w:pPr>
              <w:spacing w:after="0" w:line="240" w:lineRule="auto"/>
              <w:jc w:val="both"/>
              <w:rPr>
                <w:rFonts w:ascii="Times New Roman" w:hAnsi="Times New Roman" w:cs="Times New Roman"/>
                <w:bCs/>
              </w:rPr>
            </w:pPr>
            <w:r w:rsidRPr="00AE6722">
              <w:rPr>
                <w:rFonts w:ascii="Times New Roman" w:hAnsi="Times New Roman" w:cs="Times New Roman"/>
                <w:bCs/>
              </w:rPr>
              <w:t>2. Książeczkę wystawia i przekazuje osobom, o których mowa w ust. 1, pracodawca, a w przypadku likwidacji lub upadłości pracodawcy - wojewódzki ośrodek medycyny pracy. Podmiot wystawiający książeczki zobowiązany jest do ich ewidencjonowania.</w:t>
            </w:r>
          </w:p>
          <w:p w14:paraId="02D4549E" w14:textId="77777777" w:rsidR="00E409D5" w:rsidRPr="00AE6722" w:rsidRDefault="00E409D5" w:rsidP="0021651B">
            <w:pPr>
              <w:spacing w:after="0" w:line="240" w:lineRule="auto"/>
              <w:jc w:val="both"/>
              <w:rPr>
                <w:rFonts w:ascii="Times New Roman" w:hAnsi="Times New Roman" w:cs="Times New Roman"/>
                <w:bCs/>
              </w:rPr>
            </w:pPr>
            <w:r w:rsidRPr="00AE6722">
              <w:rPr>
                <w:rFonts w:ascii="Times New Roman" w:hAnsi="Times New Roman" w:cs="Times New Roman"/>
                <w:bCs/>
              </w:rPr>
              <w:t>3. Minister właściwy do spraw zdrowia określi, w drodze rozporządzenia, wzór książeczki, sposób jej wypełniania i aktualizacji, uwzględniając czas zatrudnienia w warunkach narażenia zawodowego na działanie pyłów azbestu oraz szczegółowe parametry tego narażenia.</w:t>
            </w:r>
          </w:p>
          <w:p w14:paraId="3E49BE2B" w14:textId="77777777" w:rsidR="00E409D5" w:rsidRPr="00AE6722" w:rsidRDefault="00E409D5" w:rsidP="0021651B">
            <w:pPr>
              <w:spacing w:after="0" w:line="240" w:lineRule="auto"/>
              <w:jc w:val="both"/>
              <w:rPr>
                <w:rFonts w:ascii="Times New Roman" w:hAnsi="Times New Roman" w:cs="Times New Roman"/>
                <w:bCs/>
              </w:rPr>
            </w:pPr>
          </w:p>
          <w:p w14:paraId="535FECE7" w14:textId="2B75BD7D" w:rsidR="00E409D5" w:rsidRPr="00AE6722" w:rsidRDefault="00E409D5" w:rsidP="0021651B">
            <w:pPr>
              <w:spacing w:after="0" w:line="240" w:lineRule="auto"/>
              <w:jc w:val="both"/>
              <w:rPr>
                <w:rFonts w:ascii="Times New Roman" w:hAnsi="Times New Roman" w:cs="Times New Roman"/>
                <w:bCs/>
              </w:rPr>
            </w:pPr>
            <w:r w:rsidRPr="00AE6722">
              <w:rPr>
                <w:rFonts w:ascii="Times New Roman" w:hAnsi="Times New Roman" w:cs="Times New Roman"/>
                <w:bCs/>
              </w:rPr>
              <w:t>rozporządzenie Ministra Zdrowia z dnia 4 sierpnia 2004 r. w sprawie okresowych badań lekarskich pracowników zatrudnionych w zakładach, które stosowały azbest w produkcji (Dz.U. z 20</w:t>
            </w:r>
            <w:r w:rsidR="000A0D91">
              <w:rPr>
                <w:rFonts w:ascii="Times New Roman" w:hAnsi="Times New Roman" w:cs="Times New Roman"/>
                <w:bCs/>
              </w:rPr>
              <w:t>25</w:t>
            </w:r>
            <w:r w:rsidRPr="00AE6722">
              <w:rPr>
                <w:rFonts w:ascii="Times New Roman" w:hAnsi="Times New Roman" w:cs="Times New Roman"/>
                <w:bCs/>
              </w:rPr>
              <w:t xml:space="preserve"> r. poz. </w:t>
            </w:r>
            <w:r w:rsidR="000A0D91">
              <w:rPr>
                <w:rFonts w:ascii="Times New Roman" w:hAnsi="Times New Roman" w:cs="Times New Roman"/>
                <w:bCs/>
              </w:rPr>
              <w:t>970</w:t>
            </w:r>
            <w:r w:rsidRPr="00AE6722">
              <w:rPr>
                <w:rFonts w:ascii="Times New Roman" w:hAnsi="Times New Roman" w:cs="Times New Roman"/>
                <w:bCs/>
              </w:rPr>
              <w:t>)</w:t>
            </w:r>
          </w:p>
          <w:p w14:paraId="22103A5A" w14:textId="77777777" w:rsidR="00E409D5" w:rsidRPr="00AE6722" w:rsidRDefault="00E409D5" w:rsidP="0021651B">
            <w:pPr>
              <w:spacing w:after="0" w:line="240" w:lineRule="auto"/>
              <w:jc w:val="both"/>
              <w:rPr>
                <w:rFonts w:ascii="Times New Roman" w:hAnsi="Times New Roman" w:cs="Times New Roman"/>
                <w:bCs/>
              </w:rPr>
            </w:pPr>
            <w:r w:rsidRPr="00AE6722">
              <w:rPr>
                <w:rFonts w:ascii="Times New Roman" w:hAnsi="Times New Roman" w:cs="Times New Roman"/>
                <w:bCs/>
              </w:rPr>
              <w:t>§ 2</w:t>
            </w:r>
          </w:p>
          <w:p w14:paraId="639B5FC4" w14:textId="77777777" w:rsidR="00E409D5" w:rsidRPr="00AE6722" w:rsidRDefault="00E409D5" w:rsidP="0021651B">
            <w:pPr>
              <w:spacing w:after="0" w:line="240" w:lineRule="auto"/>
              <w:jc w:val="both"/>
              <w:rPr>
                <w:rFonts w:ascii="Times New Roman" w:hAnsi="Times New Roman" w:cs="Times New Roman"/>
                <w:bCs/>
              </w:rPr>
            </w:pPr>
            <w:r w:rsidRPr="00AE6722">
              <w:rPr>
                <w:rFonts w:ascii="Times New Roman" w:hAnsi="Times New Roman" w:cs="Times New Roman"/>
                <w:bCs/>
              </w:rPr>
              <w:t>1. Zakres okresowego badania lekarskiego, o którym mowa w art. 7a ust. 1 pkt 1 ustawy z dnia 19 czerwca 1997 r. o zakazie stosowania wyrobów zawierających azbest, zwanej dalej "ustawą", obejmuje:</w:t>
            </w:r>
          </w:p>
          <w:p w14:paraId="5AB5D092" w14:textId="77777777" w:rsidR="00E409D5" w:rsidRPr="00AE6722" w:rsidRDefault="00E409D5" w:rsidP="0021651B">
            <w:pPr>
              <w:spacing w:after="0" w:line="240" w:lineRule="auto"/>
              <w:jc w:val="both"/>
              <w:rPr>
                <w:rFonts w:ascii="Times New Roman" w:hAnsi="Times New Roman" w:cs="Times New Roman"/>
                <w:bCs/>
              </w:rPr>
            </w:pPr>
            <w:r w:rsidRPr="00AE6722">
              <w:rPr>
                <w:rFonts w:ascii="Times New Roman" w:hAnsi="Times New Roman" w:cs="Times New Roman"/>
                <w:bCs/>
              </w:rPr>
              <w:t>1) badanie ogólnolekarskie;</w:t>
            </w:r>
          </w:p>
          <w:p w14:paraId="0C0F603C" w14:textId="77777777" w:rsidR="00E409D5" w:rsidRPr="00AE6722" w:rsidRDefault="00E409D5" w:rsidP="0021651B">
            <w:pPr>
              <w:spacing w:after="0" w:line="240" w:lineRule="auto"/>
              <w:jc w:val="both"/>
              <w:rPr>
                <w:rFonts w:ascii="Times New Roman" w:hAnsi="Times New Roman" w:cs="Times New Roman"/>
                <w:bCs/>
              </w:rPr>
            </w:pPr>
            <w:r w:rsidRPr="00AE6722">
              <w:rPr>
                <w:rFonts w:ascii="Times New Roman" w:hAnsi="Times New Roman" w:cs="Times New Roman"/>
                <w:bCs/>
              </w:rPr>
              <w:t>2) zdjęcie radiologiczne klatki piersiowej;</w:t>
            </w:r>
          </w:p>
          <w:p w14:paraId="44EBA68D" w14:textId="77777777" w:rsidR="00E409D5" w:rsidRPr="00AE6722" w:rsidRDefault="00E409D5" w:rsidP="0021651B">
            <w:pPr>
              <w:spacing w:after="0" w:line="240" w:lineRule="auto"/>
              <w:jc w:val="both"/>
              <w:rPr>
                <w:rFonts w:ascii="Times New Roman" w:hAnsi="Times New Roman" w:cs="Times New Roman"/>
                <w:bCs/>
              </w:rPr>
            </w:pPr>
            <w:r w:rsidRPr="00AE6722">
              <w:rPr>
                <w:rFonts w:ascii="Times New Roman" w:hAnsi="Times New Roman" w:cs="Times New Roman"/>
                <w:bCs/>
              </w:rPr>
              <w:t>3) badanie spirometryczne spoczynkowe.</w:t>
            </w:r>
          </w:p>
          <w:p w14:paraId="1F615760" w14:textId="77777777" w:rsidR="00E409D5" w:rsidRPr="00AE6722" w:rsidRDefault="00E409D5" w:rsidP="0021651B">
            <w:pPr>
              <w:spacing w:after="0" w:line="240" w:lineRule="auto"/>
              <w:jc w:val="both"/>
              <w:rPr>
                <w:rFonts w:ascii="Times New Roman" w:hAnsi="Times New Roman" w:cs="Times New Roman"/>
                <w:bCs/>
              </w:rPr>
            </w:pPr>
            <w:r w:rsidRPr="00AE6722">
              <w:rPr>
                <w:rFonts w:ascii="Times New Roman" w:hAnsi="Times New Roman" w:cs="Times New Roman"/>
                <w:bCs/>
              </w:rPr>
              <w:t xml:space="preserve">2. Lekarz przeprowadzający okresowe badanie lekarskie poszerza jego zakres o badania uzupełniające, jeśli potrzeba </w:t>
            </w:r>
            <w:r w:rsidRPr="00AE6722">
              <w:rPr>
                <w:rFonts w:ascii="Times New Roman" w:hAnsi="Times New Roman" w:cs="Times New Roman"/>
                <w:bCs/>
              </w:rPr>
              <w:lastRenderedPageBreak/>
              <w:t>taka wynika z oceny stanu zdrowia osoby podlegającej badaniu lekarskiemu.</w:t>
            </w:r>
          </w:p>
          <w:p w14:paraId="7461C3C8" w14:textId="77777777" w:rsidR="00E409D5" w:rsidRPr="00AE6722" w:rsidRDefault="00E409D5" w:rsidP="0021651B">
            <w:pPr>
              <w:spacing w:after="0" w:line="240" w:lineRule="auto"/>
              <w:jc w:val="both"/>
              <w:rPr>
                <w:rFonts w:ascii="Times New Roman" w:hAnsi="Times New Roman" w:cs="Times New Roman"/>
                <w:bCs/>
              </w:rPr>
            </w:pPr>
            <w:r w:rsidRPr="00AE6722">
              <w:rPr>
                <w:rFonts w:ascii="Times New Roman" w:hAnsi="Times New Roman" w:cs="Times New Roman"/>
                <w:bCs/>
              </w:rPr>
              <w:t>3. Lekarz przeprowadzający okresowe badanie lekarskie zleca dodatkowo inne badania diagnostyczne, jeśli zachodzi potrzeba poszerzenia diagnostyki w celu potwierdzenia lub wykluczenia innych niż narażenie na azbest przyczyn stwierdzanych zmian patologicznych.</w:t>
            </w:r>
          </w:p>
          <w:p w14:paraId="65A0BB8D" w14:textId="77777777" w:rsidR="00E409D5" w:rsidRPr="00AE6722" w:rsidRDefault="00E409D5" w:rsidP="0021651B">
            <w:pPr>
              <w:spacing w:after="0" w:line="240" w:lineRule="auto"/>
              <w:jc w:val="both"/>
              <w:rPr>
                <w:rFonts w:ascii="Times New Roman" w:hAnsi="Times New Roman" w:cs="Times New Roman"/>
                <w:bCs/>
              </w:rPr>
            </w:pPr>
            <w:r w:rsidRPr="00AE6722">
              <w:rPr>
                <w:rFonts w:ascii="Times New Roman" w:hAnsi="Times New Roman" w:cs="Times New Roman"/>
                <w:bCs/>
              </w:rPr>
              <w:t>4. Zakres badań uzupełniających, o których mowa w ust. 2, oraz innych badań diagnostycznych, o których mowa w ust. 3, określa załącznik do rozporządzenia.</w:t>
            </w:r>
          </w:p>
          <w:p w14:paraId="6247FFA4" w14:textId="77777777" w:rsidR="00E409D5" w:rsidRPr="00AE6722" w:rsidRDefault="00E409D5" w:rsidP="0021651B">
            <w:pPr>
              <w:spacing w:after="0" w:line="240" w:lineRule="auto"/>
              <w:jc w:val="both"/>
              <w:rPr>
                <w:rFonts w:ascii="Times New Roman" w:hAnsi="Times New Roman" w:cs="Times New Roman"/>
                <w:bCs/>
              </w:rPr>
            </w:pPr>
            <w:r w:rsidRPr="00AE6722">
              <w:rPr>
                <w:rFonts w:ascii="Times New Roman" w:hAnsi="Times New Roman" w:cs="Times New Roman"/>
                <w:bCs/>
              </w:rPr>
              <w:t>5. Badania uzupełniające, o których mowa w ust. 2, oraz inne badania diagnostyczne, o których mowa w ust. 3, stanowią część okresowego badania lekarskiego.</w:t>
            </w:r>
          </w:p>
          <w:p w14:paraId="7F27143C" w14:textId="77777777" w:rsidR="00E409D5" w:rsidRPr="00AE6722" w:rsidRDefault="00E409D5" w:rsidP="0021651B">
            <w:pPr>
              <w:spacing w:after="0" w:line="240" w:lineRule="auto"/>
              <w:jc w:val="both"/>
              <w:rPr>
                <w:rFonts w:ascii="Times New Roman" w:hAnsi="Times New Roman" w:cs="Times New Roman"/>
                <w:bCs/>
              </w:rPr>
            </w:pPr>
            <w:r w:rsidRPr="00AE6722">
              <w:rPr>
                <w:rFonts w:ascii="Times New Roman" w:hAnsi="Times New Roman" w:cs="Times New Roman"/>
                <w:bCs/>
              </w:rPr>
              <w:t>6. Okresowe badania lekarskie przeprowadza się według jednolitej metodyki.</w:t>
            </w:r>
          </w:p>
          <w:p w14:paraId="194043F3" w14:textId="77777777" w:rsidR="00E409D5" w:rsidRPr="00AE6722" w:rsidRDefault="00E409D5" w:rsidP="0021651B">
            <w:pPr>
              <w:spacing w:after="0" w:line="240" w:lineRule="auto"/>
              <w:jc w:val="both"/>
              <w:rPr>
                <w:rFonts w:ascii="Times New Roman" w:hAnsi="Times New Roman" w:cs="Times New Roman"/>
                <w:bCs/>
              </w:rPr>
            </w:pPr>
            <w:r w:rsidRPr="00AE6722">
              <w:rPr>
                <w:rFonts w:ascii="Times New Roman" w:hAnsi="Times New Roman" w:cs="Times New Roman"/>
                <w:bCs/>
              </w:rPr>
              <w:t>- § 3</w:t>
            </w:r>
          </w:p>
          <w:p w14:paraId="517B8862" w14:textId="77777777" w:rsidR="00E409D5" w:rsidRPr="00AE6722" w:rsidRDefault="00E409D5" w:rsidP="0021651B">
            <w:pPr>
              <w:spacing w:after="0" w:line="240" w:lineRule="auto"/>
              <w:jc w:val="both"/>
              <w:rPr>
                <w:rFonts w:ascii="Times New Roman" w:hAnsi="Times New Roman" w:cs="Times New Roman"/>
                <w:bCs/>
              </w:rPr>
            </w:pPr>
            <w:r w:rsidRPr="00AE6722">
              <w:rPr>
                <w:rFonts w:ascii="Times New Roman" w:hAnsi="Times New Roman" w:cs="Times New Roman"/>
                <w:bCs/>
              </w:rPr>
              <w:t xml:space="preserve">1. Okresowe badania lekarskie mogą być przeprowadzane w jednostkach organizacyjnych służby medycyny pracy, które spełniają następujące warunki: </w:t>
            </w:r>
          </w:p>
          <w:p w14:paraId="0B2BFFE8" w14:textId="77777777" w:rsidR="00E409D5" w:rsidRPr="00AE6722" w:rsidRDefault="00E409D5" w:rsidP="0021651B">
            <w:pPr>
              <w:spacing w:after="0" w:line="240" w:lineRule="auto"/>
              <w:jc w:val="both"/>
              <w:rPr>
                <w:rFonts w:ascii="Times New Roman" w:hAnsi="Times New Roman" w:cs="Times New Roman"/>
                <w:bCs/>
              </w:rPr>
            </w:pPr>
            <w:r w:rsidRPr="00AE6722">
              <w:rPr>
                <w:rFonts w:ascii="Times New Roman" w:hAnsi="Times New Roman" w:cs="Times New Roman"/>
                <w:bCs/>
              </w:rPr>
              <w:t xml:space="preserve">1) posiadają doświadczenie w sprawowaniu profilaktycznej opieki zdrowotnej nad pracownikami zatrudnionymi w warunkach narażenia na działanie pyłów azbestu; </w:t>
            </w:r>
          </w:p>
          <w:p w14:paraId="320514C4" w14:textId="77777777" w:rsidR="00E409D5" w:rsidRPr="00AE6722" w:rsidRDefault="00E409D5" w:rsidP="0021651B">
            <w:pPr>
              <w:spacing w:after="0" w:line="240" w:lineRule="auto"/>
              <w:jc w:val="both"/>
              <w:rPr>
                <w:rFonts w:ascii="Times New Roman" w:hAnsi="Times New Roman" w:cs="Times New Roman"/>
                <w:bCs/>
              </w:rPr>
            </w:pPr>
            <w:r w:rsidRPr="00AE6722">
              <w:rPr>
                <w:rFonts w:ascii="Times New Roman" w:hAnsi="Times New Roman" w:cs="Times New Roman"/>
                <w:bCs/>
              </w:rPr>
              <w:t xml:space="preserve">2) zatrudniają lekarzy odbywających szkolenia, o których mowa w </w:t>
            </w:r>
            <w:hyperlink r:id="rId38" w:history="1">
              <w:r w:rsidRPr="00AE6722">
                <w:rPr>
                  <w:rFonts w:ascii="Times New Roman" w:hAnsi="Times New Roman" w:cs="Times New Roman"/>
                  <w:bCs/>
                </w:rPr>
                <w:t>§ 6 ust. 1 pkt 2</w:t>
              </w:r>
            </w:hyperlink>
            <w:r w:rsidRPr="00AE6722">
              <w:rPr>
                <w:rFonts w:ascii="Times New Roman" w:hAnsi="Times New Roman" w:cs="Times New Roman"/>
                <w:bCs/>
              </w:rPr>
              <w:t xml:space="preserve">; </w:t>
            </w:r>
          </w:p>
          <w:p w14:paraId="07FA6080" w14:textId="77777777" w:rsidR="00E409D5" w:rsidRPr="00AE6722" w:rsidRDefault="00E409D5" w:rsidP="0021651B">
            <w:pPr>
              <w:spacing w:after="0" w:line="240" w:lineRule="auto"/>
              <w:jc w:val="both"/>
              <w:rPr>
                <w:rFonts w:ascii="Times New Roman" w:hAnsi="Times New Roman" w:cs="Times New Roman"/>
                <w:bCs/>
              </w:rPr>
            </w:pPr>
            <w:r w:rsidRPr="00AE6722">
              <w:rPr>
                <w:rFonts w:ascii="Times New Roman" w:hAnsi="Times New Roman" w:cs="Times New Roman"/>
                <w:bCs/>
              </w:rPr>
              <w:t xml:space="preserve">3) obowiązane są mocą </w:t>
            </w:r>
            <w:hyperlink r:id="rId39" w:history="1">
              <w:r w:rsidRPr="00AE6722">
                <w:rPr>
                  <w:rFonts w:ascii="Times New Roman" w:hAnsi="Times New Roman" w:cs="Times New Roman"/>
                  <w:bCs/>
                </w:rPr>
                <w:t>art. 17 pkt 13</w:t>
              </w:r>
            </w:hyperlink>
            <w:r w:rsidRPr="00AE6722">
              <w:rPr>
                <w:rFonts w:ascii="Times New Roman" w:hAnsi="Times New Roman" w:cs="Times New Roman"/>
                <w:bCs/>
              </w:rPr>
              <w:t xml:space="preserve"> ustawy z dnia 27 czerwca 1997 r. o służbie medycyny pracy (Dz.U. z 2004 r. </w:t>
            </w:r>
            <w:hyperlink r:id="rId40" w:history="1">
              <w:r w:rsidRPr="00AE6722">
                <w:rPr>
                  <w:rFonts w:ascii="Times New Roman" w:hAnsi="Times New Roman" w:cs="Times New Roman"/>
                  <w:bCs/>
                </w:rPr>
                <w:t>Nr 125, poz. 1317</w:t>
              </w:r>
            </w:hyperlink>
            <w:r w:rsidRPr="00AE6722">
              <w:rPr>
                <w:rFonts w:ascii="Times New Roman" w:hAnsi="Times New Roman" w:cs="Times New Roman"/>
                <w:bCs/>
              </w:rPr>
              <w:t xml:space="preserve">) do wykonywania okresowych badań lekarskich realizowanych w trybie </w:t>
            </w:r>
            <w:hyperlink r:id="rId41" w:history="1">
              <w:r w:rsidRPr="00AE6722">
                <w:rPr>
                  <w:rFonts w:ascii="Times New Roman" w:hAnsi="Times New Roman" w:cs="Times New Roman"/>
                  <w:bCs/>
                </w:rPr>
                <w:t>art. 229 § 5</w:t>
              </w:r>
            </w:hyperlink>
            <w:r w:rsidRPr="00AE6722">
              <w:rPr>
                <w:rFonts w:ascii="Times New Roman" w:hAnsi="Times New Roman" w:cs="Times New Roman"/>
                <w:bCs/>
              </w:rPr>
              <w:t xml:space="preserve"> Kodeksu pracy, w szczególności w przypadku likwidacji zakładów wymienionych w </w:t>
            </w:r>
            <w:hyperlink r:id="rId42" w:history="1">
              <w:r w:rsidRPr="00AE6722">
                <w:rPr>
                  <w:rFonts w:ascii="Times New Roman" w:hAnsi="Times New Roman" w:cs="Times New Roman"/>
                  <w:bCs/>
                </w:rPr>
                <w:t>załączniku nr 4</w:t>
              </w:r>
            </w:hyperlink>
            <w:r w:rsidRPr="00AE6722">
              <w:rPr>
                <w:rFonts w:ascii="Times New Roman" w:hAnsi="Times New Roman" w:cs="Times New Roman"/>
                <w:bCs/>
              </w:rPr>
              <w:t xml:space="preserve"> do ustawy. </w:t>
            </w:r>
          </w:p>
          <w:p w14:paraId="2B54B1F1" w14:textId="77777777" w:rsidR="00E409D5" w:rsidRPr="00AE6722" w:rsidRDefault="00E409D5" w:rsidP="0021651B">
            <w:pPr>
              <w:spacing w:after="0" w:line="240" w:lineRule="auto"/>
              <w:jc w:val="both"/>
              <w:rPr>
                <w:rFonts w:ascii="Times New Roman" w:hAnsi="Times New Roman" w:cs="Times New Roman"/>
                <w:bCs/>
              </w:rPr>
            </w:pPr>
            <w:bookmarkStart w:id="85" w:name="mip11115279"/>
            <w:bookmarkEnd w:id="85"/>
            <w:r w:rsidRPr="00AE6722">
              <w:rPr>
                <w:rFonts w:ascii="Times New Roman" w:hAnsi="Times New Roman" w:cs="Times New Roman"/>
                <w:bCs/>
              </w:rPr>
              <w:t xml:space="preserve">2. Okresowe badania lekarskie przeprowadza jednostka, o której mowa w ust. 1, właściwa terytorialnie ze względu na miejsce prowadzenia działalności zakładu wymienionego w </w:t>
            </w:r>
            <w:hyperlink r:id="rId43" w:history="1">
              <w:r w:rsidRPr="00AE6722">
                <w:rPr>
                  <w:rFonts w:ascii="Times New Roman" w:hAnsi="Times New Roman" w:cs="Times New Roman"/>
                  <w:bCs/>
                </w:rPr>
                <w:t>załączniku nr 4</w:t>
              </w:r>
            </w:hyperlink>
            <w:r w:rsidRPr="00AE6722">
              <w:rPr>
                <w:rFonts w:ascii="Times New Roman" w:hAnsi="Times New Roman" w:cs="Times New Roman"/>
                <w:bCs/>
              </w:rPr>
              <w:t xml:space="preserve"> do ustawy.</w:t>
            </w:r>
          </w:p>
          <w:p w14:paraId="6B3B412A" w14:textId="77777777" w:rsidR="00E409D5" w:rsidRPr="00AE6722" w:rsidRDefault="00E409D5" w:rsidP="0021651B">
            <w:pPr>
              <w:spacing w:after="0" w:line="240" w:lineRule="auto"/>
              <w:jc w:val="both"/>
              <w:rPr>
                <w:rFonts w:ascii="Times New Roman" w:hAnsi="Times New Roman" w:cs="Times New Roman"/>
                <w:bCs/>
              </w:rPr>
            </w:pPr>
            <w:bookmarkStart w:id="86" w:name="mip11115280"/>
            <w:bookmarkEnd w:id="86"/>
            <w:r w:rsidRPr="00AE6722">
              <w:rPr>
                <w:rFonts w:ascii="Times New Roman" w:hAnsi="Times New Roman" w:cs="Times New Roman"/>
                <w:bCs/>
              </w:rPr>
              <w:lastRenderedPageBreak/>
              <w:t>3. Osoba podlegająca okresowym badaniom lekarskim może wystąpić z wnioskiem do jednostki, o której mowa w ust. 2, o przesłanie dokumentacji medycznej dotyczącej jej osoby i przeprowadzanie tych badań w jednostce właściwej terytorialnie ze względu na jej miejsce zamieszkania.</w:t>
            </w:r>
          </w:p>
          <w:p w14:paraId="5B3FE78F" w14:textId="77777777" w:rsidR="00E409D5" w:rsidRPr="00AE6722" w:rsidRDefault="00E409D5" w:rsidP="0021651B">
            <w:pPr>
              <w:spacing w:after="0" w:line="240" w:lineRule="auto"/>
              <w:jc w:val="both"/>
              <w:rPr>
                <w:rFonts w:ascii="Times New Roman" w:hAnsi="Times New Roman" w:cs="Times New Roman"/>
                <w:bCs/>
              </w:rPr>
            </w:pPr>
            <w:bookmarkStart w:id="87" w:name="mip11115281"/>
            <w:bookmarkEnd w:id="87"/>
            <w:r w:rsidRPr="00AE6722">
              <w:rPr>
                <w:rFonts w:ascii="Times New Roman" w:hAnsi="Times New Roman" w:cs="Times New Roman"/>
                <w:bCs/>
              </w:rPr>
              <w:t>4. Jeżeli w wyniku wniosku, o którym mowa w ust. 3, zadania z zakresu okresowych badań lekarskich osoby podlegającej takim badaniom przejmie jednostka właściwa terytorialnie ze względu na miejsce zamieszkania tej osoby, dokumentację medyczną przekazuje się tej jednostce, w trybie poufnym, za pokwitowaniem.</w:t>
            </w:r>
          </w:p>
          <w:p w14:paraId="3DA34A2B" w14:textId="77777777" w:rsidR="00E409D5" w:rsidRPr="00AE6722" w:rsidRDefault="00E409D5" w:rsidP="0021651B">
            <w:pPr>
              <w:spacing w:after="0" w:line="240" w:lineRule="auto"/>
              <w:jc w:val="both"/>
              <w:rPr>
                <w:rFonts w:ascii="Times New Roman" w:hAnsi="Times New Roman" w:cs="Times New Roman"/>
                <w:bCs/>
              </w:rPr>
            </w:pPr>
            <w:r w:rsidRPr="00AE6722">
              <w:rPr>
                <w:rFonts w:ascii="Times New Roman" w:hAnsi="Times New Roman" w:cs="Times New Roman"/>
                <w:bCs/>
              </w:rPr>
              <w:t>§ 4</w:t>
            </w:r>
          </w:p>
          <w:p w14:paraId="3C6118B5" w14:textId="77777777" w:rsidR="00E409D5" w:rsidRPr="00AE6722" w:rsidRDefault="00E409D5" w:rsidP="0021651B">
            <w:pPr>
              <w:spacing w:after="0" w:line="240" w:lineRule="auto"/>
              <w:jc w:val="both"/>
              <w:rPr>
                <w:rFonts w:ascii="Times New Roman" w:hAnsi="Times New Roman" w:cs="Times New Roman"/>
                <w:bCs/>
              </w:rPr>
            </w:pPr>
            <w:r w:rsidRPr="00AE6722">
              <w:rPr>
                <w:rFonts w:ascii="Times New Roman" w:hAnsi="Times New Roman" w:cs="Times New Roman"/>
                <w:bCs/>
              </w:rPr>
              <w:t>1. Lekarz przeprowadzający okresowe badanie lekarskie ustala częstotliwość tych badań, biorąc pod uwagę ocenę stanu zdrowia osoby podlegającej okresowemu badaniu lekarskiemu, stanowisko pracy, wielkość narażenia na pył azbestu, staż pracy oraz okres latencji.</w:t>
            </w:r>
          </w:p>
          <w:p w14:paraId="73FD9D5C" w14:textId="77777777" w:rsidR="00E409D5" w:rsidRPr="00AE6722" w:rsidRDefault="00E409D5" w:rsidP="0021651B">
            <w:pPr>
              <w:spacing w:after="0" w:line="240" w:lineRule="auto"/>
              <w:jc w:val="both"/>
              <w:rPr>
                <w:rFonts w:ascii="Times New Roman" w:hAnsi="Times New Roman" w:cs="Times New Roman"/>
                <w:bCs/>
              </w:rPr>
            </w:pPr>
            <w:r w:rsidRPr="00AE6722">
              <w:rPr>
                <w:rFonts w:ascii="Times New Roman" w:hAnsi="Times New Roman" w:cs="Times New Roman"/>
                <w:bCs/>
              </w:rPr>
              <w:t>2. Okresowe badania lekarskie przeprowadza się na podstawie książeczki badań profilaktycznych, o której mowa w art. 7 ust. 1 ustawy, nie rzadziej niż co 3 lata.</w:t>
            </w:r>
          </w:p>
          <w:p w14:paraId="638AC8CF" w14:textId="77777777" w:rsidR="00E409D5" w:rsidRPr="00AE6722" w:rsidRDefault="00E409D5" w:rsidP="0021651B">
            <w:pPr>
              <w:spacing w:after="0" w:line="240" w:lineRule="auto"/>
              <w:jc w:val="both"/>
              <w:rPr>
                <w:rFonts w:ascii="Times New Roman" w:hAnsi="Times New Roman" w:cs="Times New Roman"/>
                <w:bCs/>
              </w:rPr>
            </w:pPr>
            <w:r w:rsidRPr="00AE6722">
              <w:rPr>
                <w:rFonts w:ascii="Times New Roman" w:hAnsi="Times New Roman" w:cs="Times New Roman"/>
                <w:bCs/>
              </w:rPr>
              <w:t>3. Lekarz przeprowadzający okresowe badanie lekarskie wypełnia:</w:t>
            </w:r>
          </w:p>
          <w:p w14:paraId="5E4686BD" w14:textId="77777777" w:rsidR="00E409D5" w:rsidRPr="00AE6722" w:rsidRDefault="00E409D5" w:rsidP="0021651B">
            <w:pPr>
              <w:spacing w:after="0" w:line="240" w:lineRule="auto"/>
              <w:jc w:val="both"/>
              <w:rPr>
                <w:rFonts w:ascii="Times New Roman" w:hAnsi="Times New Roman" w:cs="Times New Roman"/>
                <w:bCs/>
              </w:rPr>
            </w:pPr>
            <w:r w:rsidRPr="00AE6722">
              <w:rPr>
                <w:rFonts w:ascii="Times New Roman" w:hAnsi="Times New Roman" w:cs="Times New Roman"/>
                <w:bCs/>
              </w:rPr>
              <w:t>1) dokumentację medyczną, prowadzoną dla potrzeb przeprowadzania okresowych badań lekarskich osób podlegających tym badaniom, w tym kartę badania, prowadzoną dla potrzeb sprawowania nadzoru;</w:t>
            </w:r>
          </w:p>
          <w:p w14:paraId="52ABDCD2" w14:textId="77777777" w:rsidR="00E409D5" w:rsidRPr="00AE6722" w:rsidRDefault="00E409D5" w:rsidP="0021651B">
            <w:pPr>
              <w:spacing w:after="0" w:line="240" w:lineRule="auto"/>
              <w:jc w:val="both"/>
              <w:rPr>
                <w:rFonts w:ascii="Times New Roman" w:hAnsi="Times New Roman" w:cs="Times New Roman"/>
                <w:bCs/>
              </w:rPr>
            </w:pPr>
            <w:r w:rsidRPr="00AE6722">
              <w:rPr>
                <w:rFonts w:ascii="Times New Roman" w:hAnsi="Times New Roman" w:cs="Times New Roman"/>
                <w:bCs/>
              </w:rPr>
              <w:t>2) książeczkę badań profilaktycznych, o której mowa w art. 7 ust. 1 ustawy.</w:t>
            </w:r>
          </w:p>
          <w:p w14:paraId="26434E2A" w14:textId="77777777" w:rsidR="00E409D5" w:rsidRPr="00AE6722" w:rsidRDefault="00E409D5" w:rsidP="0021651B">
            <w:pPr>
              <w:spacing w:after="0" w:line="240" w:lineRule="auto"/>
              <w:jc w:val="both"/>
              <w:rPr>
                <w:rFonts w:ascii="Times New Roman" w:hAnsi="Times New Roman" w:cs="Times New Roman"/>
                <w:bCs/>
              </w:rPr>
            </w:pPr>
            <w:r w:rsidRPr="00AE6722">
              <w:rPr>
                <w:rFonts w:ascii="Times New Roman" w:hAnsi="Times New Roman" w:cs="Times New Roman"/>
                <w:bCs/>
              </w:rPr>
              <w:t>4. W dokumentach, o których mowa w ust. 3, należy podać termin następnego okresowego badania lekarskiego.</w:t>
            </w:r>
          </w:p>
          <w:p w14:paraId="7F1A6DFB" w14:textId="77777777" w:rsidR="00E409D5" w:rsidRPr="00AE6722" w:rsidRDefault="00E409D5" w:rsidP="0021651B">
            <w:pPr>
              <w:spacing w:after="0" w:line="240" w:lineRule="auto"/>
              <w:jc w:val="both"/>
              <w:rPr>
                <w:rFonts w:ascii="Times New Roman" w:hAnsi="Times New Roman" w:cs="Times New Roman"/>
                <w:bCs/>
              </w:rPr>
            </w:pPr>
          </w:p>
          <w:p w14:paraId="4737840D" w14:textId="2B0A5906" w:rsidR="00E409D5" w:rsidRPr="00AE6722" w:rsidRDefault="00E409D5" w:rsidP="0021651B">
            <w:pPr>
              <w:spacing w:after="0" w:line="240" w:lineRule="auto"/>
              <w:jc w:val="both"/>
              <w:rPr>
                <w:rFonts w:ascii="Times New Roman" w:hAnsi="Times New Roman" w:cs="Times New Roman"/>
                <w:bCs/>
              </w:rPr>
            </w:pPr>
            <w:r w:rsidRPr="00AE6722">
              <w:rPr>
                <w:rFonts w:ascii="Times New Roman" w:hAnsi="Times New Roman" w:cs="Times New Roman"/>
                <w:bCs/>
              </w:rPr>
              <w:t xml:space="preserve">ustawa z dnia 26 czerwca 1974 r. </w:t>
            </w:r>
            <w:r w:rsidR="00B75A17" w:rsidRPr="00AE6722">
              <w:rPr>
                <w:rFonts w:ascii="Times New Roman" w:hAnsi="Times New Roman" w:cs="Times New Roman"/>
                <w:bCs/>
              </w:rPr>
              <w:t>–</w:t>
            </w:r>
            <w:r w:rsidRPr="00AE6722">
              <w:rPr>
                <w:rFonts w:ascii="Times New Roman" w:hAnsi="Times New Roman" w:cs="Times New Roman"/>
                <w:bCs/>
              </w:rPr>
              <w:t xml:space="preserve"> Kodeks pracy (Dz.U. z 20</w:t>
            </w:r>
            <w:r w:rsidR="000037BE">
              <w:rPr>
                <w:rFonts w:ascii="Times New Roman" w:hAnsi="Times New Roman" w:cs="Times New Roman"/>
                <w:bCs/>
              </w:rPr>
              <w:t>25</w:t>
            </w:r>
            <w:r w:rsidRPr="00AE6722">
              <w:rPr>
                <w:rFonts w:ascii="Times New Roman" w:hAnsi="Times New Roman" w:cs="Times New Roman"/>
                <w:bCs/>
              </w:rPr>
              <w:t xml:space="preserve"> r. poz. </w:t>
            </w:r>
            <w:r w:rsidR="000037BE">
              <w:rPr>
                <w:rFonts w:ascii="Times New Roman" w:hAnsi="Times New Roman" w:cs="Times New Roman"/>
                <w:bCs/>
              </w:rPr>
              <w:t>277</w:t>
            </w:r>
            <w:r w:rsidRPr="00AE6722">
              <w:rPr>
                <w:rFonts w:ascii="Times New Roman" w:hAnsi="Times New Roman" w:cs="Times New Roman"/>
                <w:bCs/>
              </w:rPr>
              <w:t xml:space="preserve">) </w:t>
            </w:r>
          </w:p>
          <w:p w14:paraId="37D1B134" w14:textId="0A3DE66F" w:rsidR="00E409D5" w:rsidRPr="00AE6722" w:rsidRDefault="00E409D5" w:rsidP="0021651B">
            <w:pPr>
              <w:spacing w:after="0" w:line="240" w:lineRule="auto"/>
              <w:jc w:val="both"/>
              <w:rPr>
                <w:rFonts w:ascii="Times New Roman" w:hAnsi="Times New Roman" w:cs="Times New Roman"/>
                <w:bCs/>
              </w:rPr>
            </w:pPr>
            <w:r w:rsidRPr="00AE6722">
              <w:rPr>
                <w:rFonts w:ascii="Times New Roman" w:hAnsi="Times New Roman" w:cs="Times New Roman"/>
                <w:bCs/>
              </w:rPr>
              <w:t xml:space="preserve">– </w:t>
            </w:r>
            <w:r w:rsidR="00B75A17" w:rsidRPr="00AE6722">
              <w:rPr>
                <w:rFonts w:ascii="Times New Roman" w:hAnsi="Times New Roman" w:cs="Times New Roman"/>
                <w:bCs/>
              </w:rPr>
              <w:t>a</w:t>
            </w:r>
            <w:r w:rsidRPr="00AE6722">
              <w:rPr>
                <w:rFonts w:ascii="Times New Roman" w:hAnsi="Times New Roman" w:cs="Times New Roman"/>
                <w:bCs/>
              </w:rPr>
              <w:t>rt. 229.</w:t>
            </w:r>
            <w:bookmarkStart w:id="88" w:name="mip55177619"/>
            <w:bookmarkEnd w:id="88"/>
            <w:r w:rsidRPr="00AE6722">
              <w:rPr>
                <w:rFonts w:ascii="Times New Roman" w:hAnsi="Times New Roman" w:cs="Times New Roman"/>
                <w:bCs/>
              </w:rPr>
              <w:t xml:space="preserve"> § 1</w:t>
            </w:r>
          </w:p>
          <w:p w14:paraId="0287E080" w14:textId="77777777" w:rsidR="00E409D5" w:rsidRPr="00AE6722" w:rsidRDefault="00E409D5" w:rsidP="0021651B">
            <w:pPr>
              <w:spacing w:after="0" w:line="240" w:lineRule="auto"/>
              <w:jc w:val="both"/>
              <w:rPr>
                <w:rFonts w:ascii="Times New Roman" w:hAnsi="Times New Roman" w:cs="Times New Roman"/>
                <w:bCs/>
              </w:rPr>
            </w:pPr>
            <w:r w:rsidRPr="00AE6722">
              <w:rPr>
                <w:rFonts w:ascii="Times New Roman" w:hAnsi="Times New Roman" w:cs="Times New Roman"/>
                <w:bCs/>
              </w:rPr>
              <w:lastRenderedPageBreak/>
              <w:t>1. Wstępnym badaniom lekarskim, z zastrzeżeniem § 1¹, podlegają:</w:t>
            </w:r>
          </w:p>
          <w:p w14:paraId="31BC425A" w14:textId="77777777" w:rsidR="00E409D5" w:rsidRPr="00AE6722" w:rsidRDefault="00E409D5" w:rsidP="0021651B">
            <w:pPr>
              <w:spacing w:after="0" w:line="240" w:lineRule="auto"/>
              <w:jc w:val="both"/>
              <w:rPr>
                <w:rFonts w:ascii="Times New Roman" w:hAnsi="Times New Roman" w:cs="Times New Roman"/>
                <w:bCs/>
              </w:rPr>
            </w:pPr>
            <w:bookmarkStart w:id="89" w:name="mip55177621"/>
            <w:bookmarkEnd w:id="89"/>
            <w:r w:rsidRPr="00AE6722">
              <w:rPr>
                <w:rFonts w:ascii="Times New Roman" w:hAnsi="Times New Roman" w:cs="Times New Roman"/>
                <w:bCs/>
              </w:rPr>
              <w:t>1) osoby przyjmowane do pracy;</w:t>
            </w:r>
          </w:p>
          <w:p w14:paraId="1E4A44DA" w14:textId="77777777" w:rsidR="00E409D5" w:rsidRPr="00AE6722" w:rsidRDefault="00E409D5" w:rsidP="0021651B">
            <w:pPr>
              <w:spacing w:after="0" w:line="240" w:lineRule="auto"/>
              <w:jc w:val="both"/>
              <w:rPr>
                <w:rFonts w:ascii="Times New Roman" w:hAnsi="Times New Roman" w:cs="Times New Roman"/>
                <w:bCs/>
              </w:rPr>
            </w:pPr>
            <w:bookmarkStart w:id="90" w:name="mip55177622"/>
            <w:bookmarkEnd w:id="90"/>
            <w:r w:rsidRPr="00AE6722">
              <w:rPr>
                <w:rFonts w:ascii="Times New Roman" w:hAnsi="Times New Roman" w:cs="Times New Roman"/>
                <w:bCs/>
              </w:rPr>
              <w:t>2) pracownicy młodociani przenoszeni na inne stanowiska pracy i inni pracownicy przenoszeni na stanowiska pracy, na których występują czynniki szkodliwe dla zdrowia lub warunki uciążliwe.</w:t>
            </w:r>
          </w:p>
          <w:p w14:paraId="2240149F" w14:textId="77777777" w:rsidR="00E409D5" w:rsidRPr="00AE6722" w:rsidRDefault="00E409D5" w:rsidP="0021651B">
            <w:pPr>
              <w:spacing w:after="0" w:line="240" w:lineRule="auto"/>
              <w:jc w:val="both"/>
              <w:rPr>
                <w:rFonts w:ascii="Times New Roman" w:hAnsi="Times New Roman" w:cs="Times New Roman"/>
                <w:bCs/>
              </w:rPr>
            </w:pPr>
          </w:p>
          <w:p w14:paraId="0F63DECC" w14:textId="29322384" w:rsidR="00E409D5" w:rsidRPr="00AE6722" w:rsidRDefault="00E409D5" w:rsidP="0021651B">
            <w:pPr>
              <w:spacing w:after="0" w:line="240" w:lineRule="auto"/>
              <w:jc w:val="both"/>
              <w:rPr>
                <w:rFonts w:ascii="Times New Roman" w:hAnsi="Times New Roman" w:cs="Times New Roman"/>
                <w:bCs/>
              </w:rPr>
            </w:pPr>
            <w:r w:rsidRPr="00AE6722">
              <w:rPr>
                <w:rFonts w:ascii="Times New Roman" w:hAnsi="Times New Roman" w:cs="Times New Roman"/>
                <w:bCs/>
              </w:rPr>
              <w:t xml:space="preserve">rozporządzenie Ministra Zdrowia i Opieki Społecznej z dnia 30 maja 1996 r. w sprawie przeprowadzania badań lekarskich pracowników, zakresu profilaktycznej opieki zdrowotnej nad pracownikami oraz orzeczeń lekarskich wydawanych do celów przewidzianych w Kodeksie pracy </w:t>
            </w:r>
            <w:hyperlink r:id="rId44" w:history="1">
              <w:r w:rsidRPr="00AE6722">
                <w:rPr>
                  <w:rFonts w:ascii="Times New Roman" w:hAnsi="Times New Roman" w:cs="Times New Roman"/>
                  <w:bCs/>
                </w:rPr>
                <w:t>(Dz.U. z 2023 r. poz. 607)</w:t>
              </w:r>
            </w:hyperlink>
            <w:r w:rsidRPr="00AE6722">
              <w:rPr>
                <w:rFonts w:ascii="Times New Roman" w:hAnsi="Times New Roman" w:cs="Times New Roman"/>
                <w:bCs/>
              </w:rPr>
              <w:t>.</w:t>
            </w:r>
          </w:p>
          <w:p w14:paraId="0566F315" w14:textId="77777777" w:rsidR="00E409D5" w:rsidRPr="00AE6722" w:rsidRDefault="00E409D5" w:rsidP="0021651B">
            <w:pPr>
              <w:spacing w:after="0" w:line="240" w:lineRule="auto"/>
              <w:jc w:val="both"/>
              <w:rPr>
                <w:rFonts w:ascii="Times New Roman" w:hAnsi="Times New Roman" w:cs="Times New Roman"/>
                <w:bCs/>
              </w:rPr>
            </w:pPr>
            <w:bookmarkStart w:id="91" w:name="mip37052717"/>
            <w:bookmarkEnd w:id="91"/>
            <w:r w:rsidRPr="00AE6722">
              <w:rPr>
                <w:rFonts w:ascii="Times New Roman" w:hAnsi="Times New Roman" w:cs="Times New Roman"/>
                <w:bCs/>
              </w:rPr>
              <w:t>–  § 2.</w:t>
            </w:r>
            <w:bookmarkStart w:id="92" w:name="mip37052718"/>
            <w:bookmarkEnd w:id="92"/>
            <w:r w:rsidRPr="00AE6722">
              <w:rPr>
                <w:rFonts w:ascii="Times New Roman" w:hAnsi="Times New Roman" w:cs="Times New Roman"/>
                <w:bCs/>
              </w:rPr>
              <w:t xml:space="preserve"> ust. 1</w:t>
            </w:r>
          </w:p>
          <w:p w14:paraId="59881E3B" w14:textId="77777777" w:rsidR="00E409D5" w:rsidRPr="00AE6722" w:rsidRDefault="00E409D5" w:rsidP="0021651B">
            <w:pPr>
              <w:spacing w:after="0" w:line="240" w:lineRule="auto"/>
              <w:jc w:val="both"/>
              <w:rPr>
                <w:rFonts w:ascii="Times New Roman" w:hAnsi="Times New Roman" w:cs="Times New Roman"/>
                <w:bCs/>
              </w:rPr>
            </w:pPr>
            <w:r w:rsidRPr="00AE6722">
              <w:rPr>
                <w:rFonts w:ascii="Times New Roman" w:hAnsi="Times New Roman" w:cs="Times New Roman"/>
                <w:bCs/>
              </w:rPr>
              <w:t>1. Zakres i częstotliwość badań profilaktycznych określają wskazówki metodyczne w sprawie przeprowadzania badań profilaktycznych pracowników, zwane dalej ,,wskazówkami metodycznymi'', stanowiące załącznik nr 1 do rozporządzenia.</w:t>
            </w:r>
          </w:p>
          <w:p w14:paraId="55FCA0B6" w14:textId="77777777" w:rsidR="00E409D5" w:rsidRPr="00AE6722" w:rsidRDefault="00E409D5" w:rsidP="0021651B">
            <w:pPr>
              <w:spacing w:after="0" w:line="240" w:lineRule="auto"/>
              <w:jc w:val="both"/>
              <w:rPr>
                <w:rFonts w:ascii="Times New Roman" w:hAnsi="Times New Roman" w:cs="Times New Roman"/>
                <w:bCs/>
              </w:rPr>
            </w:pPr>
            <w:r w:rsidRPr="00AE6722">
              <w:rPr>
                <w:rFonts w:ascii="Times New Roman" w:hAnsi="Times New Roman" w:cs="Times New Roman"/>
                <w:bCs/>
              </w:rPr>
              <w:t xml:space="preserve">Załącznik 1. Wskazówki metodyczne w sprawie przeprowadzania badań profilaktycznych pracowników. </w:t>
            </w:r>
          </w:p>
          <w:tbl>
            <w:tblPr>
              <w:tblW w:w="5000" w:type="pct"/>
              <w:tblCellSpacing w:w="0" w:type="dxa"/>
              <w:tblBorders>
                <w:top w:val="outset" w:sz="6" w:space="0" w:color="auto"/>
                <w:left w:val="outset" w:sz="6" w:space="0" w:color="auto"/>
                <w:bottom w:val="outset" w:sz="6" w:space="0" w:color="auto"/>
                <w:right w:val="outset" w:sz="6" w:space="0" w:color="auto"/>
              </w:tblBorders>
              <w:tblLayout w:type="fixed"/>
              <w:tblCellMar>
                <w:top w:w="60" w:type="dxa"/>
                <w:left w:w="60" w:type="dxa"/>
                <w:bottom w:w="60" w:type="dxa"/>
                <w:right w:w="60" w:type="dxa"/>
              </w:tblCellMar>
              <w:tblLook w:val="04A0" w:firstRow="1" w:lastRow="0" w:firstColumn="1" w:lastColumn="0" w:noHBand="0" w:noVBand="1"/>
            </w:tblPr>
            <w:tblGrid>
              <w:gridCol w:w="342"/>
              <w:gridCol w:w="1083"/>
              <w:gridCol w:w="2461"/>
              <w:gridCol w:w="1378"/>
            </w:tblGrid>
            <w:tr w:rsidR="00E409D5" w:rsidRPr="00AE6722" w14:paraId="53A66BE7" w14:textId="77777777" w:rsidTr="00486064">
              <w:trPr>
                <w:tblCellSpacing w:w="0" w:type="dxa"/>
              </w:trPr>
              <w:tc>
                <w:tcPr>
                  <w:tcW w:w="422" w:type="dxa"/>
                  <w:tcBorders>
                    <w:top w:val="outset" w:sz="6" w:space="0" w:color="auto"/>
                    <w:left w:val="outset" w:sz="6" w:space="0" w:color="auto"/>
                    <w:bottom w:val="outset" w:sz="6" w:space="0" w:color="auto"/>
                    <w:right w:val="outset" w:sz="6" w:space="0" w:color="auto"/>
                  </w:tcBorders>
                  <w:vAlign w:val="center"/>
                  <w:hideMark/>
                </w:tcPr>
                <w:p w14:paraId="55BAB693" w14:textId="77777777" w:rsidR="00E409D5" w:rsidRPr="00AE6722" w:rsidRDefault="00E409D5" w:rsidP="00733DE9">
                  <w:pPr>
                    <w:framePr w:hSpace="141" w:wrap="around" w:vAnchor="text" w:hAnchor="text" w:y="1"/>
                    <w:spacing w:after="0" w:line="240" w:lineRule="auto"/>
                    <w:suppressOverlap/>
                    <w:rPr>
                      <w:rFonts w:ascii="Times New Roman" w:eastAsia="Times New Roman" w:hAnsi="Times New Roman" w:cs="Times New Roman"/>
                      <w:lang w:eastAsia="pl-PL"/>
                    </w:rPr>
                  </w:pPr>
                </w:p>
              </w:tc>
              <w:tc>
                <w:tcPr>
                  <w:tcW w:w="1506" w:type="dxa"/>
                  <w:tcBorders>
                    <w:top w:val="outset" w:sz="6" w:space="0" w:color="auto"/>
                    <w:left w:val="outset" w:sz="6" w:space="0" w:color="auto"/>
                    <w:bottom w:val="outset" w:sz="6" w:space="0" w:color="auto"/>
                    <w:right w:val="outset" w:sz="6" w:space="0" w:color="auto"/>
                  </w:tcBorders>
                  <w:vAlign w:val="center"/>
                  <w:hideMark/>
                </w:tcPr>
                <w:p w14:paraId="76FB0C93" w14:textId="77777777" w:rsidR="00E409D5" w:rsidRPr="00AE6722" w:rsidRDefault="00E409D5" w:rsidP="00733DE9">
                  <w:pPr>
                    <w:framePr w:hSpace="141" w:wrap="around" w:vAnchor="text" w:hAnchor="text" w:y="1"/>
                    <w:spacing w:after="0" w:line="240" w:lineRule="auto"/>
                    <w:suppressOverlap/>
                    <w:rPr>
                      <w:rFonts w:ascii="Times New Roman" w:eastAsia="Times New Roman" w:hAnsi="Times New Roman" w:cs="Times New Roman"/>
                      <w:lang w:eastAsia="pl-PL"/>
                    </w:rPr>
                  </w:pPr>
                  <w:r w:rsidRPr="00AE6722">
                    <w:rPr>
                      <w:rFonts w:ascii="Times New Roman" w:eastAsia="Times New Roman" w:hAnsi="Times New Roman" w:cs="Times New Roman"/>
                      <w:b/>
                      <w:bCs/>
                      <w:lang w:eastAsia="pl-PL"/>
                    </w:rPr>
                    <w:t>Czynnik niebezpieczny, szkodliwy lub uciążliwy</w:t>
                  </w:r>
                </w:p>
              </w:tc>
              <w:tc>
                <w:tcPr>
                  <w:tcW w:w="3522" w:type="dxa"/>
                  <w:tcBorders>
                    <w:top w:val="outset" w:sz="6" w:space="0" w:color="auto"/>
                    <w:left w:val="outset" w:sz="6" w:space="0" w:color="auto"/>
                    <w:bottom w:val="outset" w:sz="6" w:space="0" w:color="auto"/>
                    <w:right w:val="outset" w:sz="6" w:space="0" w:color="auto"/>
                  </w:tcBorders>
                  <w:vAlign w:val="center"/>
                  <w:hideMark/>
                </w:tcPr>
                <w:p w14:paraId="181E682E" w14:textId="77777777" w:rsidR="00E409D5" w:rsidRPr="00AE6722" w:rsidRDefault="00E409D5" w:rsidP="00733DE9">
                  <w:pPr>
                    <w:framePr w:hSpace="141" w:wrap="around" w:vAnchor="text" w:hAnchor="text" w:y="1"/>
                    <w:spacing w:after="0" w:line="240" w:lineRule="auto"/>
                    <w:suppressOverlap/>
                    <w:rPr>
                      <w:rFonts w:ascii="Times New Roman" w:eastAsia="Times New Roman" w:hAnsi="Times New Roman" w:cs="Times New Roman"/>
                      <w:lang w:eastAsia="pl-PL"/>
                    </w:rPr>
                  </w:pPr>
                  <w:r w:rsidRPr="00AE6722">
                    <w:rPr>
                      <w:rFonts w:ascii="Times New Roman" w:eastAsia="Times New Roman" w:hAnsi="Times New Roman" w:cs="Times New Roman"/>
                      <w:b/>
                      <w:bCs/>
                      <w:lang w:eastAsia="pl-PL"/>
                    </w:rPr>
                    <w:t>Zakres badań profilaktycznych</w:t>
                  </w:r>
                </w:p>
              </w:tc>
              <w:tc>
                <w:tcPr>
                  <w:tcW w:w="1938" w:type="dxa"/>
                  <w:tcBorders>
                    <w:top w:val="outset" w:sz="6" w:space="0" w:color="auto"/>
                    <w:left w:val="outset" w:sz="6" w:space="0" w:color="auto"/>
                    <w:bottom w:val="outset" w:sz="6" w:space="0" w:color="auto"/>
                    <w:right w:val="outset" w:sz="6" w:space="0" w:color="auto"/>
                  </w:tcBorders>
                  <w:vAlign w:val="center"/>
                  <w:hideMark/>
                </w:tcPr>
                <w:p w14:paraId="618F5B17" w14:textId="77777777" w:rsidR="00E409D5" w:rsidRPr="00AE6722" w:rsidRDefault="00E409D5" w:rsidP="00733DE9">
                  <w:pPr>
                    <w:framePr w:hSpace="141" w:wrap="around" w:vAnchor="text" w:hAnchor="text" w:y="1"/>
                    <w:spacing w:after="0" w:line="240" w:lineRule="auto"/>
                    <w:suppressOverlap/>
                    <w:rPr>
                      <w:rFonts w:ascii="Times New Roman" w:eastAsia="Times New Roman" w:hAnsi="Times New Roman" w:cs="Times New Roman"/>
                      <w:lang w:eastAsia="pl-PL"/>
                    </w:rPr>
                  </w:pPr>
                  <w:r w:rsidRPr="00AE6722">
                    <w:rPr>
                      <w:rFonts w:ascii="Times New Roman" w:eastAsia="Times New Roman" w:hAnsi="Times New Roman" w:cs="Times New Roman"/>
                      <w:b/>
                      <w:bCs/>
                      <w:lang w:eastAsia="pl-PL"/>
                    </w:rPr>
                    <w:t>Częstotliwość badań profilaktycznych</w:t>
                  </w:r>
                </w:p>
              </w:tc>
            </w:tr>
            <w:tr w:rsidR="00E409D5" w:rsidRPr="00AE6722" w14:paraId="515BF0CB" w14:textId="77777777" w:rsidTr="00486064">
              <w:trPr>
                <w:tblCellSpacing w:w="0" w:type="dxa"/>
              </w:trPr>
              <w:tc>
                <w:tcPr>
                  <w:tcW w:w="422" w:type="dxa"/>
                  <w:tcBorders>
                    <w:top w:val="outset" w:sz="6" w:space="0" w:color="auto"/>
                    <w:left w:val="outset" w:sz="6" w:space="0" w:color="auto"/>
                    <w:bottom w:val="outset" w:sz="6" w:space="0" w:color="auto"/>
                    <w:right w:val="outset" w:sz="6" w:space="0" w:color="auto"/>
                  </w:tcBorders>
                  <w:vAlign w:val="center"/>
                  <w:hideMark/>
                </w:tcPr>
                <w:p w14:paraId="328661FF" w14:textId="77777777" w:rsidR="00E409D5" w:rsidRPr="00AE6722" w:rsidRDefault="00E409D5" w:rsidP="00733DE9">
                  <w:pPr>
                    <w:framePr w:hSpace="141" w:wrap="around" w:vAnchor="text" w:hAnchor="text" w:y="1"/>
                    <w:spacing w:after="0" w:line="240" w:lineRule="auto"/>
                    <w:suppressOverlap/>
                    <w:rPr>
                      <w:rFonts w:ascii="Times New Roman" w:eastAsia="Times New Roman" w:hAnsi="Times New Roman" w:cs="Times New Roman"/>
                      <w:lang w:eastAsia="pl-PL"/>
                    </w:rPr>
                  </w:pPr>
                  <w:r w:rsidRPr="00AE6722">
                    <w:rPr>
                      <w:rFonts w:ascii="Times New Roman" w:eastAsia="Times New Roman" w:hAnsi="Times New Roman" w:cs="Times New Roman"/>
                      <w:b/>
                      <w:bCs/>
                      <w:lang w:eastAsia="pl-PL"/>
                    </w:rPr>
                    <w:t>II</w:t>
                  </w:r>
                </w:p>
              </w:tc>
              <w:tc>
                <w:tcPr>
                  <w:tcW w:w="6966" w:type="dxa"/>
                  <w:gridSpan w:val="3"/>
                  <w:tcBorders>
                    <w:top w:val="outset" w:sz="6" w:space="0" w:color="auto"/>
                    <w:left w:val="outset" w:sz="6" w:space="0" w:color="auto"/>
                    <w:bottom w:val="outset" w:sz="6" w:space="0" w:color="auto"/>
                    <w:right w:val="outset" w:sz="6" w:space="0" w:color="auto"/>
                  </w:tcBorders>
                  <w:vAlign w:val="center"/>
                  <w:hideMark/>
                </w:tcPr>
                <w:p w14:paraId="686A4EBF" w14:textId="77777777" w:rsidR="00E409D5" w:rsidRPr="00AE6722" w:rsidRDefault="00E409D5" w:rsidP="00733DE9">
                  <w:pPr>
                    <w:framePr w:hSpace="141" w:wrap="around" w:vAnchor="text" w:hAnchor="text" w:y="1"/>
                    <w:spacing w:after="0" w:line="240" w:lineRule="auto"/>
                    <w:suppressOverlap/>
                    <w:jc w:val="center"/>
                    <w:rPr>
                      <w:rFonts w:ascii="Times New Roman" w:eastAsia="Times New Roman" w:hAnsi="Times New Roman" w:cs="Times New Roman"/>
                      <w:lang w:eastAsia="pl-PL"/>
                    </w:rPr>
                  </w:pPr>
                  <w:r w:rsidRPr="00AE6722">
                    <w:rPr>
                      <w:rFonts w:ascii="Times New Roman" w:eastAsia="Times New Roman" w:hAnsi="Times New Roman" w:cs="Times New Roman"/>
                      <w:b/>
                      <w:bCs/>
                      <w:lang w:eastAsia="pl-PL"/>
                    </w:rPr>
                    <w:t>Pył przemysłowy</w:t>
                  </w:r>
                </w:p>
              </w:tc>
            </w:tr>
            <w:tr w:rsidR="00E409D5" w:rsidRPr="00AE6722" w14:paraId="61EA7BDC" w14:textId="77777777" w:rsidTr="00486064">
              <w:trPr>
                <w:tblCellSpacing w:w="0" w:type="dxa"/>
              </w:trPr>
              <w:tc>
                <w:tcPr>
                  <w:tcW w:w="422" w:type="dxa"/>
                  <w:tcBorders>
                    <w:top w:val="outset" w:sz="6" w:space="0" w:color="auto"/>
                    <w:left w:val="outset" w:sz="6" w:space="0" w:color="auto"/>
                    <w:bottom w:val="outset" w:sz="6" w:space="0" w:color="auto"/>
                    <w:right w:val="outset" w:sz="6" w:space="0" w:color="auto"/>
                  </w:tcBorders>
                  <w:vAlign w:val="center"/>
                  <w:hideMark/>
                </w:tcPr>
                <w:p w14:paraId="4F317BCE" w14:textId="77777777" w:rsidR="00E409D5" w:rsidRPr="00AE6722" w:rsidRDefault="00E409D5" w:rsidP="00733DE9">
                  <w:pPr>
                    <w:framePr w:hSpace="141" w:wrap="around" w:vAnchor="text" w:hAnchor="text" w:y="1"/>
                    <w:spacing w:after="0" w:line="240" w:lineRule="auto"/>
                    <w:suppressOverlap/>
                    <w:rPr>
                      <w:rFonts w:ascii="Times New Roman" w:eastAsia="Times New Roman" w:hAnsi="Times New Roman" w:cs="Times New Roman"/>
                      <w:lang w:eastAsia="pl-PL"/>
                    </w:rPr>
                  </w:pPr>
                  <w:r w:rsidRPr="00AE6722">
                    <w:rPr>
                      <w:rFonts w:ascii="Times New Roman" w:eastAsia="Times New Roman" w:hAnsi="Times New Roman" w:cs="Times New Roman"/>
                      <w:lang w:eastAsia="pl-PL"/>
                    </w:rPr>
                    <w:t>4</w:t>
                  </w:r>
                </w:p>
              </w:tc>
              <w:tc>
                <w:tcPr>
                  <w:tcW w:w="1506" w:type="dxa"/>
                  <w:tcBorders>
                    <w:top w:val="outset" w:sz="6" w:space="0" w:color="auto"/>
                    <w:left w:val="outset" w:sz="6" w:space="0" w:color="auto"/>
                    <w:bottom w:val="outset" w:sz="6" w:space="0" w:color="auto"/>
                    <w:right w:val="outset" w:sz="6" w:space="0" w:color="auto"/>
                  </w:tcBorders>
                  <w:vAlign w:val="center"/>
                  <w:hideMark/>
                </w:tcPr>
                <w:p w14:paraId="3867626E" w14:textId="77777777" w:rsidR="00E409D5" w:rsidRPr="00AE6722" w:rsidRDefault="00E409D5" w:rsidP="00733DE9">
                  <w:pPr>
                    <w:framePr w:hSpace="141" w:wrap="around" w:vAnchor="text" w:hAnchor="text" w:y="1"/>
                    <w:spacing w:after="0" w:line="240" w:lineRule="auto"/>
                    <w:suppressOverlap/>
                    <w:rPr>
                      <w:rFonts w:ascii="Times New Roman" w:eastAsia="Times New Roman" w:hAnsi="Times New Roman" w:cs="Times New Roman"/>
                      <w:lang w:eastAsia="pl-PL"/>
                    </w:rPr>
                  </w:pPr>
                  <w:r w:rsidRPr="00AE6722">
                    <w:rPr>
                      <w:rFonts w:ascii="Times New Roman" w:eastAsia="Times New Roman" w:hAnsi="Times New Roman" w:cs="Times New Roman"/>
                      <w:lang w:eastAsia="pl-PL"/>
                    </w:rPr>
                    <w:t>Pyły nieorganiczne zawierają</w:t>
                  </w:r>
                  <w:r w:rsidRPr="00AE6722">
                    <w:rPr>
                      <w:rFonts w:ascii="Times New Roman" w:eastAsia="Times New Roman" w:hAnsi="Times New Roman" w:cs="Times New Roman"/>
                      <w:lang w:eastAsia="pl-PL"/>
                    </w:rPr>
                    <w:lastRenderedPageBreak/>
                    <w:t>ce włókna azbestu</w:t>
                  </w:r>
                </w:p>
              </w:tc>
              <w:tc>
                <w:tcPr>
                  <w:tcW w:w="3522" w:type="dxa"/>
                  <w:tcBorders>
                    <w:top w:val="outset" w:sz="6" w:space="0" w:color="auto"/>
                    <w:left w:val="outset" w:sz="6" w:space="0" w:color="auto"/>
                    <w:bottom w:val="outset" w:sz="6" w:space="0" w:color="auto"/>
                    <w:right w:val="outset" w:sz="6" w:space="0" w:color="auto"/>
                  </w:tcBorders>
                  <w:vAlign w:val="center"/>
                  <w:hideMark/>
                </w:tcPr>
                <w:p w14:paraId="7137F292" w14:textId="77777777" w:rsidR="00E409D5" w:rsidRPr="00AE6722" w:rsidRDefault="00E409D5" w:rsidP="00733DE9">
                  <w:pPr>
                    <w:framePr w:hSpace="141" w:wrap="around" w:vAnchor="text" w:hAnchor="text" w:y="1"/>
                    <w:spacing w:after="0" w:line="240" w:lineRule="auto"/>
                    <w:suppressOverlap/>
                    <w:rPr>
                      <w:rFonts w:ascii="Times New Roman" w:eastAsia="Times New Roman" w:hAnsi="Times New Roman" w:cs="Times New Roman"/>
                      <w:lang w:eastAsia="pl-PL"/>
                    </w:rPr>
                  </w:pPr>
                  <w:r w:rsidRPr="00AE6722">
                    <w:rPr>
                      <w:rFonts w:ascii="Times New Roman" w:eastAsia="Times New Roman" w:hAnsi="Times New Roman" w:cs="Times New Roman"/>
                      <w:lang w:eastAsia="pl-PL"/>
                    </w:rPr>
                    <w:lastRenderedPageBreak/>
                    <w:t>Badanie lekarskie, spirometria, rtg klatki piersiowej</w:t>
                  </w:r>
                </w:p>
              </w:tc>
              <w:tc>
                <w:tcPr>
                  <w:tcW w:w="1938" w:type="dxa"/>
                  <w:tcBorders>
                    <w:top w:val="outset" w:sz="6" w:space="0" w:color="auto"/>
                    <w:left w:val="outset" w:sz="6" w:space="0" w:color="auto"/>
                    <w:bottom w:val="outset" w:sz="6" w:space="0" w:color="auto"/>
                    <w:right w:val="outset" w:sz="6" w:space="0" w:color="auto"/>
                  </w:tcBorders>
                  <w:vAlign w:val="center"/>
                  <w:hideMark/>
                </w:tcPr>
                <w:p w14:paraId="0A61B85D" w14:textId="77777777" w:rsidR="00E409D5" w:rsidRPr="00AE6722" w:rsidRDefault="00E409D5" w:rsidP="00733DE9">
                  <w:pPr>
                    <w:framePr w:hSpace="141" w:wrap="around" w:vAnchor="text" w:hAnchor="text" w:y="1"/>
                    <w:spacing w:after="0" w:line="240" w:lineRule="auto"/>
                    <w:suppressOverlap/>
                    <w:rPr>
                      <w:rFonts w:ascii="Times New Roman" w:eastAsia="Times New Roman" w:hAnsi="Times New Roman" w:cs="Times New Roman"/>
                      <w:lang w:eastAsia="pl-PL"/>
                    </w:rPr>
                  </w:pPr>
                  <w:r w:rsidRPr="00AE6722">
                    <w:rPr>
                      <w:rFonts w:ascii="Times New Roman" w:eastAsia="Times New Roman" w:hAnsi="Times New Roman" w:cs="Times New Roman"/>
                      <w:lang w:eastAsia="pl-PL"/>
                    </w:rPr>
                    <w:t xml:space="preserve">Pierwsze badanie okresowe po 3 latach </w:t>
                  </w:r>
                  <w:r w:rsidRPr="00AE6722">
                    <w:rPr>
                      <w:rFonts w:ascii="Times New Roman" w:eastAsia="Times New Roman" w:hAnsi="Times New Roman" w:cs="Times New Roman"/>
                      <w:lang w:eastAsia="pl-PL"/>
                    </w:rPr>
                    <w:lastRenderedPageBreak/>
                    <w:t>narażenia, następne co 2 lata; po 10 latach narażenia co rok</w:t>
                  </w:r>
                </w:p>
              </w:tc>
            </w:tr>
          </w:tbl>
          <w:p w14:paraId="26D2EC3E" w14:textId="77777777" w:rsidR="00B90BF3" w:rsidRPr="00AE6722" w:rsidRDefault="00B90BF3" w:rsidP="0021651B">
            <w:pPr>
              <w:spacing w:after="0" w:line="240" w:lineRule="auto"/>
              <w:jc w:val="both"/>
              <w:rPr>
                <w:rFonts w:ascii="Times New Roman" w:eastAsia="Times New Roman" w:hAnsi="Times New Roman" w:cs="Times New Roman"/>
                <w:lang w:eastAsia="pl-PL"/>
              </w:rPr>
            </w:pPr>
          </w:p>
        </w:tc>
        <w:tc>
          <w:tcPr>
            <w:tcW w:w="1500" w:type="dxa"/>
          </w:tcPr>
          <w:p w14:paraId="04BDC8C4" w14:textId="77777777" w:rsidR="00524769" w:rsidRPr="00AE6722" w:rsidRDefault="00524769" w:rsidP="0021651B">
            <w:pPr>
              <w:spacing w:after="0" w:line="240" w:lineRule="auto"/>
              <w:jc w:val="both"/>
              <w:rPr>
                <w:rFonts w:ascii="Times New Roman" w:eastAsia="Times New Roman" w:hAnsi="Times New Roman" w:cs="Times New Roman"/>
                <w:lang w:eastAsia="pl-PL"/>
              </w:rPr>
            </w:pPr>
          </w:p>
        </w:tc>
      </w:tr>
      <w:tr w:rsidR="00524769" w:rsidRPr="00AE6722" w14:paraId="373B3CCA" w14:textId="77777777" w:rsidTr="0085688B">
        <w:trPr>
          <w:trHeight w:val="539"/>
        </w:trPr>
        <w:tc>
          <w:tcPr>
            <w:tcW w:w="846" w:type="dxa"/>
          </w:tcPr>
          <w:p w14:paraId="7F2EBAD0" w14:textId="46EF7542" w:rsidR="00524769" w:rsidRPr="00AE6722" w:rsidRDefault="007D687D" w:rsidP="0021651B">
            <w:pPr>
              <w:spacing w:after="0" w:line="240" w:lineRule="auto"/>
              <w:jc w:val="both"/>
              <w:rPr>
                <w:rFonts w:ascii="Times New Roman" w:hAnsi="Times New Roman" w:cs="Times New Roman"/>
                <w:b/>
                <w:bCs/>
              </w:rPr>
            </w:pPr>
            <w:r w:rsidRPr="00AE6722">
              <w:rPr>
                <w:rFonts w:ascii="Times New Roman" w:hAnsi="Times New Roman" w:cs="Times New Roman"/>
                <w:b/>
                <w:bCs/>
              </w:rPr>
              <w:lastRenderedPageBreak/>
              <w:t>Art. 18 ust. 3</w:t>
            </w:r>
          </w:p>
        </w:tc>
        <w:tc>
          <w:tcPr>
            <w:tcW w:w="5528" w:type="dxa"/>
            <w:gridSpan w:val="2"/>
          </w:tcPr>
          <w:p w14:paraId="147716A5" w14:textId="77777777" w:rsidR="007D687D" w:rsidRPr="00AE6722" w:rsidRDefault="007D687D"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 xml:space="preserve">W wyniku nadzoru klinicznego, o którym mowa w ust. 2 akapit drugi, lekarz lub organ odpowiedzialny za opiekę medyczną pracowników, zgodnie z prawem krajowym, doradza lub określa indywidualne dla każdego przypadku ewentualne środki ochronne i zapobiegawcze. </w:t>
            </w:r>
          </w:p>
          <w:p w14:paraId="3EC1AF61" w14:textId="37AC80EC" w:rsidR="00524769" w:rsidRPr="00AE6722" w:rsidRDefault="007D687D"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Środki te mogą obejmować, w stosownych przypadkach, odsunięcie pracownika od wszelkich prac, przy wykonywaniu których jest on narażony na działanie azbestu.</w:t>
            </w:r>
          </w:p>
        </w:tc>
        <w:tc>
          <w:tcPr>
            <w:tcW w:w="851" w:type="dxa"/>
          </w:tcPr>
          <w:p w14:paraId="2771F2C8" w14:textId="0EA5EF58" w:rsidR="00524769" w:rsidRPr="00AE6722" w:rsidRDefault="007D687D"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14853359" w14:textId="19DF82B6" w:rsidR="00382ABC" w:rsidRPr="00AE6722" w:rsidRDefault="00382ABC" w:rsidP="00382ABC">
            <w:pPr>
              <w:spacing w:after="0" w:line="240" w:lineRule="auto"/>
              <w:jc w:val="both"/>
              <w:rPr>
                <w:rFonts w:ascii="Times New Roman" w:hAnsi="Times New Roman" w:cs="Times New Roman"/>
                <w:b/>
                <w:bCs/>
              </w:rPr>
            </w:pPr>
            <w:r w:rsidRPr="00AE6722">
              <w:rPr>
                <w:rFonts w:ascii="Times New Roman" w:hAnsi="Times New Roman" w:cs="Times New Roman"/>
                <w:b/>
                <w:bCs/>
              </w:rPr>
              <w:t>Art. 5</w:t>
            </w:r>
            <w:r w:rsidR="002D540B">
              <w:rPr>
                <w:rFonts w:ascii="Times New Roman" w:hAnsi="Times New Roman" w:cs="Times New Roman"/>
                <w:b/>
                <w:bCs/>
              </w:rPr>
              <w:t>7</w:t>
            </w:r>
            <w:r>
              <w:rPr>
                <w:rFonts w:ascii="Times New Roman" w:hAnsi="Times New Roman" w:cs="Times New Roman"/>
                <w:b/>
                <w:bCs/>
              </w:rPr>
              <w:t xml:space="preserve"> ust. 2 pkt 9</w:t>
            </w:r>
          </w:p>
          <w:p w14:paraId="79361618" w14:textId="77777777" w:rsidR="00382ABC" w:rsidRDefault="00382ABC" w:rsidP="0021651B">
            <w:pPr>
              <w:spacing w:after="0" w:line="240" w:lineRule="auto"/>
              <w:jc w:val="both"/>
              <w:rPr>
                <w:rFonts w:ascii="Times New Roman" w:hAnsi="Times New Roman" w:cs="Times New Roman"/>
                <w:b/>
                <w:bCs/>
              </w:rPr>
            </w:pPr>
          </w:p>
          <w:p w14:paraId="6708665F" w14:textId="77777777" w:rsidR="00382ABC" w:rsidRDefault="00382ABC" w:rsidP="0021651B">
            <w:pPr>
              <w:spacing w:after="0" w:line="240" w:lineRule="auto"/>
              <w:jc w:val="both"/>
              <w:rPr>
                <w:rFonts w:ascii="Times New Roman" w:hAnsi="Times New Roman" w:cs="Times New Roman"/>
                <w:b/>
                <w:bCs/>
              </w:rPr>
            </w:pPr>
          </w:p>
          <w:p w14:paraId="4408D028" w14:textId="2EA64401" w:rsidR="002C7DA5" w:rsidRPr="00AE6722" w:rsidRDefault="002C7DA5" w:rsidP="0021651B">
            <w:pPr>
              <w:spacing w:after="0" w:line="240" w:lineRule="auto"/>
              <w:jc w:val="both"/>
              <w:rPr>
                <w:rFonts w:ascii="Times New Roman" w:hAnsi="Times New Roman" w:cs="Times New Roman"/>
                <w:b/>
                <w:bCs/>
              </w:rPr>
            </w:pPr>
            <w:r w:rsidRPr="00AE6722">
              <w:rPr>
                <w:rFonts w:ascii="Times New Roman" w:hAnsi="Times New Roman" w:cs="Times New Roman"/>
                <w:b/>
                <w:bCs/>
              </w:rPr>
              <w:t xml:space="preserve">Art. </w:t>
            </w:r>
            <w:r w:rsidR="00F755C8" w:rsidRPr="00AE6722">
              <w:rPr>
                <w:rFonts w:ascii="Times New Roman" w:hAnsi="Times New Roman" w:cs="Times New Roman"/>
                <w:b/>
                <w:bCs/>
              </w:rPr>
              <w:t>5</w:t>
            </w:r>
            <w:r w:rsidR="006C497B">
              <w:rPr>
                <w:rFonts w:ascii="Times New Roman" w:hAnsi="Times New Roman" w:cs="Times New Roman"/>
                <w:b/>
                <w:bCs/>
              </w:rPr>
              <w:t>8</w:t>
            </w:r>
          </w:p>
          <w:p w14:paraId="1090C326" w14:textId="77777777" w:rsidR="00BB367D" w:rsidRPr="00AE6722" w:rsidRDefault="00BB367D" w:rsidP="0021651B">
            <w:pPr>
              <w:spacing w:after="0" w:line="240" w:lineRule="auto"/>
              <w:jc w:val="both"/>
              <w:rPr>
                <w:rFonts w:ascii="Times New Roman" w:hAnsi="Times New Roman" w:cs="Times New Roman"/>
                <w:b/>
                <w:bCs/>
              </w:rPr>
            </w:pPr>
          </w:p>
          <w:p w14:paraId="3B3A4981" w14:textId="77777777" w:rsidR="00BB367D" w:rsidRPr="00AE6722" w:rsidRDefault="00BB367D" w:rsidP="0021651B">
            <w:pPr>
              <w:spacing w:after="0" w:line="240" w:lineRule="auto"/>
              <w:jc w:val="both"/>
              <w:rPr>
                <w:rFonts w:ascii="Times New Roman" w:hAnsi="Times New Roman" w:cs="Times New Roman"/>
                <w:b/>
                <w:bCs/>
              </w:rPr>
            </w:pPr>
          </w:p>
          <w:p w14:paraId="3D82A47C" w14:textId="77777777" w:rsidR="00BB367D" w:rsidRPr="00AE6722" w:rsidRDefault="00BB367D" w:rsidP="0021651B">
            <w:pPr>
              <w:spacing w:after="0" w:line="240" w:lineRule="auto"/>
              <w:jc w:val="both"/>
              <w:rPr>
                <w:rFonts w:ascii="Times New Roman" w:hAnsi="Times New Roman" w:cs="Times New Roman"/>
                <w:b/>
                <w:bCs/>
              </w:rPr>
            </w:pPr>
          </w:p>
          <w:p w14:paraId="38E84368" w14:textId="77777777" w:rsidR="00BB367D" w:rsidRPr="00AE6722" w:rsidRDefault="00BB367D" w:rsidP="0021651B">
            <w:pPr>
              <w:spacing w:after="0" w:line="240" w:lineRule="auto"/>
              <w:jc w:val="both"/>
              <w:rPr>
                <w:rFonts w:ascii="Times New Roman" w:hAnsi="Times New Roman" w:cs="Times New Roman"/>
                <w:b/>
                <w:bCs/>
              </w:rPr>
            </w:pPr>
          </w:p>
          <w:p w14:paraId="51BDF3D2" w14:textId="77777777" w:rsidR="00BB367D" w:rsidRPr="00AE6722" w:rsidRDefault="00BB367D" w:rsidP="0021651B">
            <w:pPr>
              <w:spacing w:after="0" w:line="240" w:lineRule="auto"/>
              <w:jc w:val="both"/>
              <w:rPr>
                <w:rFonts w:ascii="Times New Roman" w:hAnsi="Times New Roman" w:cs="Times New Roman"/>
                <w:b/>
                <w:bCs/>
              </w:rPr>
            </w:pPr>
          </w:p>
          <w:p w14:paraId="47AB6419" w14:textId="77777777" w:rsidR="00BB367D" w:rsidRPr="00AE6722" w:rsidRDefault="00BB367D" w:rsidP="0021651B">
            <w:pPr>
              <w:spacing w:after="0" w:line="240" w:lineRule="auto"/>
              <w:jc w:val="both"/>
              <w:rPr>
                <w:rFonts w:ascii="Times New Roman" w:hAnsi="Times New Roman" w:cs="Times New Roman"/>
                <w:b/>
                <w:bCs/>
              </w:rPr>
            </w:pPr>
          </w:p>
          <w:p w14:paraId="50A8B15B" w14:textId="77777777" w:rsidR="00BB367D" w:rsidRPr="00AE6722" w:rsidRDefault="00BB367D" w:rsidP="0021651B">
            <w:pPr>
              <w:spacing w:after="0" w:line="240" w:lineRule="auto"/>
              <w:jc w:val="both"/>
              <w:rPr>
                <w:rFonts w:ascii="Times New Roman" w:hAnsi="Times New Roman" w:cs="Times New Roman"/>
                <w:b/>
                <w:bCs/>
              </w:rPr>
            </w:pPr>
          </w:p>
          <w:p w14:paraId="4FEED2E2" w14:textId="77777777" w:rsidR="00BB367D" w:rsidRPr="00AE6722" w:rsidRDefault="00BB367D" w:rsidP="0021651B">
            <w:pPr>
              <w:spacing w:after="0" w:line="240" w:lineRule="auto"/>
              <w:jc w:val="both"/>
              <w:rPr>
                <w:rFonts w:ascii="Times New Roman" w:hAnsi="Times New Roman" w:cs="Times New Roman"/>
                <w:b/>
                <w:bCs/>
              </w:rPr>
            </w:pPr>
          </w:p>
          <w:p w14:paraId="2B115589" w14:textId="77777777" w:rsidR="00BB367D" w:rsidRPr="00AE6722" w:rsidRDefault="00BB367D" w:rsidP="0021651B">
            <w:pPr>
              <w:spacing w:after="0" w:line="240" w:lineRule="auto"/>
              <w:jc w:val="both"/>
              <w:rPr>
                <w:rFonts w:ascii="Times New Roman" w:hAnsi="Times New Roman" w:cs="Times New Roman"/>
                <w:b/>
                <w:bCs/>
              </w:rPr>
            </w:pPr>
          </w:p>
          <w:p w14:paraId="706EFEB5" w14:textId="77777777" w:rsidR="00BB367D" w:rsidRPr="00AE6722" w:rsidRDefault="00BB367D" w:rsidP="0021651B">
            <w:pPr>
              <w:spacing w:after="0" w:line="240" w:lineRule="auto"/>
              <w:jc w:val="both"/>
              <w:rPr>
                <w:rFonts w:ascii="Times New Roman" w:hAnsi="Times New Roman" w:cs="Times New Roman"/>
                <w:b/>
                <w:bCs/>
              </w:rPr>
            </w:pPr>
          </w:p>
          <w:p w14:paraId="23AEEBEE" w14:textId="77777777" w:rsidR="00BB367D" w:rsidRPr="00AE6722" w:rsidRDefault="00BB367D" w:rsidP="0021651B">
            <w:pPr>
              <w:spacing w:after="0" w:line="240" w:lineRule="auto"/>
              <w:jc w:val="both"/>
              <w:rPr>
                <w:rFonts w:ascii="Times New Roman" w:hAnsi="Times New Roman" w:cs="Times New Roman"/>
                <w:b/>
                <w:bCs/>
              </w:rPr>
            </w:pPr>
          </w:p>
          <w:p w14:paraId="2B4B5C7A" w14:textId="77777777" w:rsidR="00BB367D" w:rsidRPr="00AE6722" w:rsidRDefault="00BB367D" w:rsidP="0021651B">
            <w:pPr>
              <w:spacing w:after="0" w:line="240" w:lineRule="auto"/>
              <w:jc w:val="both"/>
              <w:rPr>
                <w:rFonts w:ascii="Times New Roman" w:hAnsi="Times New Roman" w:cs="Times New Roman"/>
                <w:b/>
                <w:bCs/>
              </w:rPr>
            </w:pPr>
          </w:p>
          <w:p w14:paraId="54A604B1" w14:textId="77777777" w:rsidR="00BB367D" w:rsidRPr="00AE6722" w:rsidRDefault="00BB367D" w:rsidP="0021651B">
            <w:pPr>
              <w:spacing w:after="0" w:line="240" w:lineRule="auto"/>
              <w:jc w:val="both"/>
              <w:rPr>
                <w:rFonts w:ascii="Times New Roman" w:hAnsi="Times New Roman" w:cs="Times New Roman"/>
                <w:b/>
                <w:bCs/>
              </w:rPr>
            </w:pPr>
          </w:p>
          <w:p w14:paraId="576E1266" w14:textId="77777777" w:rsidR="00BB367D" w:rsidRPr="00AE6722" w:rsidRDefault="00BB367D" w:rsidP="0021651B">
            <w:pPr>
              <w:spacing w:after="0" w:line="240" w:lineRule="auto"/>
              <w:jc w:val="both"/>
              <w:rPr>
                <w:rFonts w:ascii="Times New Roman" w:hAnsi="Times New Roman" w:cs="Times New Roman"/>
                <w:b/>
                <w:bCs/>
              </w:rPr>
            </w:pPr>
          </w:p>
          <w:p w14:paraId="7AE14D33" w14:textId="77777777" w:rsidR="00BB367D" w:rsidRPr="00AE6722" w:rsidRDefault="00BB367D" w:rsidP="0021651B">
            <w:pPr>
              <w:spacing w:after="0" w:line="240" w:lineRule="auto"/>
              <w:jc w:val="both"/>
              <w:rPr>
                <w:rFonts w:ascii="Times New Roman" w:hAnsi="Times New Roman" w:cs="Times New Roman"/>
                <w:b/>
                <w:bCs/>
              </w:rPr>
            </w:pPr>
          </w:p>
          <w:p w14:paraId="46099D51" w14:textId="77777777" w:rsidR="00BB367D" w:rsidRPr="00AE6722" w:rsidRDefault="00BB367D" w:rsidP="0021651B">
            <w:pPr>
              <w:spacing w:after="0" w:line="240" w:lineRule="auto"/>
              <w:jc w:val="both"/>
              <w:rPr>
                <w:rFonts w:ascii="Times New Roman" w:hAnsi="Times New Roman" w:cs="Times New Roman"/>
                <w:b/>
                <w:bCs/>
              </w:rPr>
            </w:pPr>
          </w:p>
          <w:p w14:paraId="6458F76A" w14:textId="77777777" w:rsidR="00BB367D" w:rsidRPr="00AE6722" w:rsidRDefault="00BB367D" w:rsidP="0021651B">
            <w:pPr>
              <w:spacing w:after="0" w:line="240" w:lineRule="auto"/>
              <w:jc w:val="both"/>
              <w:rPr>
                <w:rFonts w:ascii="Times New Roman" w:hAnsi="Times New Roman" w:cs="Times New Roman"/>
                <w:b/>
                <w:bCs/>
              </w:rPr>
            </w:pPr>
          </w:p>
          <w:p w14:paraId="7B22D1EE" w14:textId="77777777" w:rsidR="00BB367D" w:rsidRPr="00AE6722" w:rsidRDefault="00BB367D" w:rsidP="0021651B">
            <w:pPr>
              <w:spacing w:after="0" w:line="240" w:lineRule="auto"/>
              <w:jc w:val="both"/>
              <w:rPr>
                <w:rFonts w:ascii="Times New Roman" w:hAnsi="Times New Roman" w:cs="Times New Roman"/>
                <w:b/>
                <w:bCs/>
              </w:rPr>
            </w:pPr>
          </w:p>
          <w:p w14:paraId="0599732F" w14:textId="77777777" w:rsidR="00BB367D" w:rsidRPr="00AE6722" w:rsidRDefault="00BB367D" w:rsidP="0021651B">
            <w:pPr>
              <w:spacing w:after="0" w:line="240" w:lineRule="auto"/>
              <w:jc w:val="both"/>
              <w:rPr>
                <w:rFonts w:ascii="Times New Roman" w:hAnsi="Times New Roman" w:cs="Times New Roman"/>
                <w:b/>
                <w:bCs/>
              </w:rPr>
            </w:pPr>
          </w:p>
          <w:p w14:paraId="5A26CEEF" w14:textId="77777777" w:rsidR="00BB367D" w:rsidRPr="00AE6722" w:rsidRDefault="00BB367D" w:rsidP="0021651B">
            <w:pPr>
              <w:spacing w:after="0" w:line="240" w:lineRule="auto"/>
              <w:jc w:val="both"/>
              <w:rPr>
                <w:rFonts w:ascii="Times New Roman" w:hAnsi="Times New Roman" w:cs="Times New Roman"/>
                <w:b/>
                <w:bCs/>
              </w:rPr>
            </w:pPr>
          </w:p>
          <w:p w14:paraId="55A94AE9" w14:textId="77777777" w:rsidR="00BB367D" w:rsidRPr="00AE6722" w:rsidRDefault="00BB367D" w:rsidP="0021651B">
            <w:pPr>
              <w:spacing w:after="0" w:line="240" w:lineRule="auto"/>
              <w:jc w:val="both"/>
              <w:rPr>
                <w:rFonts w:ascii="Times New Roman" w:hAnsi="Times New Roman" w:cs="Times New Roman"/>
                <w:b/>
                <w:bCs/>
              </w:rPr>
            </w:pPr>
          </w:p>
          <w:p w14:paraId="0954CFBC" w14:textId="77777777" w:rsidR="00BB367D" w:rsidRPr="00AE6722" w:rsidRDefault="00BB367D" w:rsidP="0021651B">
            <w:pPr>
              <w:spacing w:after="0" w:line="240" w:lineRule="auto"/>
              <w:jc w:val="both"/>
              <w:rPr>
                <w:rFonts w:ascii="Times New Roman" w:hAnsi="Times New Roman" w:cs="Times New Roman"/>
                <w:b/>
                <w:bCs/>
              </w:rPr>
            </w:pPr>
          </w:p>
          <w:p w14:paraId="6D0DF603" w14:textId="77777777" w:rsidR="00BB367D" w:rsidRPr="00AE6722" w:rsidRDefault="00BB367D" w:rsidP="0021651B">
            <w:pPr>
              <w:spacing w:after="0" w:line="240" w:lineRule="auto"/>
              <w:jc w:val="both"/>
              <w:rPr>
                <w:rFonts w:ascii="Times New Roman" w:hAnsi="Times New Roman" w:cs="Times New Roman"/>
                <w:b/>
                <w:bCs/>
              </w:rPr>
            </w:pPr>
          </w:p>
          <w:p w14:paraId="630EE51E" w14:textId="77777777" w:rsidR="00BB367D" w:rsidRPr="00AE6722" w:rsidRDefault="00BB367D" w:rsidP="0021651B">
            <w:pPr>
              <w:spacing w:after="0" w:line="240" w:lineRule="auto"/>
              <w:jc w:val="both"/>
              <w:rPr>
                <w:rFonts w:ascii="Times New Roman" w:hAnsi="Times New Roman" w:cs="Times New Roman"/>
                <w:b/>
                <w:bCs/>
              </w:rPr>
            </w:pPr>
          </w:p>
          <w:p w14:paraId="262EB37A" w14:textId="77777777" w:rsidR="00BB367D" w:rsidRPr="00AE6722" w:rsidRDefault="00BB367D" w:rsidP="0021651B">
            <w:pPr>
              <w:spacing w:after="0" w:line="240" w:lineRule="auto"/>
              <w:jc w:val="both"/>
              <w:rPr>
                <w:rFonts w:ascii="Times New Roman" w:hAnsi="Times New Roman" w:cs="Times New Roman"/>
                <w:b/>
                <w:bCs/>
              </w:rPr>
            </w:pPr>
          </w:p>
          <w:p w14:paraId="154B8690" w14:textId="77777777" w:rsidR="00BB367D" w:rsidRPr="00AE6722" w:rsidRDefault="00BB367D" w:rsidP="0021651B">
            <w:pPr>
              <w:spacing w:after="0" w:line="240" w:lineRule="auto"/>
              <w:jc w:val="both"/>
              <w:rPr>
                <w:rFonts w:ascii="Times New Roman" w:hAnsi="Times New Roman" w:cs="Times New Roman"/>
                <w:b/>
                <w:bCs/>
              </w:rPr>
            </w:pPr>
          </w:p>
          <w:p w14:paraId="0212702B" w14:textId="77777777" w:rsidR="00BB367D" w:rsidRPr="00AE6722" w:rsidRDefault="00BB367D" w:rsidP="0021651B">
            <w:pPr>
              <w:spacing w:after="0" w:line="240" w:lineRule="auto"/>
              <w:jc w:val="both"/>
              <w:rPr>
                <w:rFonts w:ascii="Times New Roman" w:hAnsi="Times New Roman" w:cs="Times New Roman"/>
                <w:b/>
                <w:bCs/>
              </w:rPr>
            </w:pPr>
          </w:p>
          <w:p w14:paraId="182DF4EB" w14:textId="77777777" w:rsidR="00BB367D" w:rsidRPr="00AE6722" w:rsidRDefault="00BB367D" w:rsidP="0021651B">
            <w:pPr>
              <w:spacing w:after="0" w:line="240" w:lineRule="auto"/>
              <w:jc w:val="both"/>
              <w:rPr>
                <w:rFonts w:ascii="Times New Roman" w:hAnsi="Times New Roman" w:cs="Times New Roman"/>
                <w:b/>
                <w:bCs/>
              </w:rPr>
            </w:pPr>
          </w:p>
          <w:p w14:paraId="112D429B" w14:textId="77777777" w:rsidR="00BB367D" w:rsidRPr="00AE6722" w:rsidRDefault="00BB367D" w:rsidP="0021651B">
            <w:pPr>
              <w:spacing w:after="0" w:line="240" w:lineRule="auto"/>
              <w:jc w:val="both"/>
              <w:rPr>
                <w:rFonts w:ascii="Times New Roman" w:hAnsi="Times New Roman" w:cs="Times New Roman"/>
                <w:b/>
                <w:bCs/>
              </w:rPr>
            </w:pPr>
          </w:p>
          <w:p w14:paraId="71B70F88" w14:textId="77777777" w:rsidR="00BB367D" w:rsidRPr="00AE6722" w:rsidRDefault="00BB367D" w:rsidP="0021651B">
            <w:pPr>
              <w:spacing w:after="0" w:line="240" w:lineRule="auto"/>
              <w:jc w:val="both"/>
              <w:rPr>
                <w:rFonts w:ascii="Times New Roman" w:hAnsi="Times New Roman" w:cs="Times New Roman"/>
                <w:b/>
                <w:bCs/>
              </w:rPr>
            </w:pPr>
          </w:p>
          <w:p w14:paraId="09D73DAA" w14:textId="77777777" w:rsidR="00BB367D" w:rsidRPr="00AE6722" w:rsidRDefault="00BB367D" w:rsidP="0021651B">
            <w:pPr>
              <w:spacing w:after="0" w:line="240" w:lineRule="auto"/>
              <w:jc w:val="both"/>
              <w:rPr>
                <w:rFonts w:ascii="Times New Roman" w:hAnsi="Times New Roman" w:cs="Times New Roman"/>
                <w:b/>
                <w:bCs/>
              </w:rPr>
            </w:pPr>
          </w:p>
          <w:p w14:paraId="48BB212F" w14:textId="77777777" w:rsidR="00BB367D" w:rsidRPr="00AE6722" w:rsidRDefault="00BB367D" w:rsidP="0021651B">
            <w:pPr>
              <w:spacing w:after="0" w:line="240" w:lineRule="auto"/>
              <w:jc w:val="both"/>
              <w:rPr>
                <w:rFonts w:ascii="Times New Roman" w:hAnsi="Times New Roman" w:cs="Times New Roman"/>
                <w:b/>
                <w:bCs/>
              </w:rPr>
            </w:pPr>
          </w:p>
          <w:p w14:paraId="454C8E09" w14:textId="77777777" w:rsidR="00BB367D" w:rsidRPr="00AE6722" w:rsidRDefault="00BB367D" w:rsidP="0021651B">
            <w:pPr>
              <w:spacing w:after="0" w:line="240" w:lineRule="auto"/>
              <w:jc w:val="both"/>
              <w:rPr>
                <w:rFonts w:ascii="Times New Roman" w:hAnsi="Times New Roman" w:cs="Times New Roman"/>
                <w:b/>
                <w:bCs/>
              </w:rPr>
            </w:pPr>
          </w:p>
          <w:p w14:paraId="6A3BAEA9" w14:textId="77777777" w:rsidR="00BB367D" w:rsidRPr="00AE6722" w:rsidRDefault="00BB367D" w:rsidP="0021651B">
            <w:pPr>
              <w:spacing w:after="0" w:line="240" w:lineRule="auto"/>
              <w:jc w:val="both"/>
              <w:rPr>
                <w:rFonts w:ascii="Times New Roman" w:hAnsi="Times New Roman" w:cs="Times New Roman"/>
                <w:b/>
                <w:bCs/>
              </w:rPr>
            </w:pPr>
          </w:p>
          <w:p w14:paraId="71ADF005" w14:textId="77777777" w:rsidR="00BB367D" w:rsidRPr="00AE6722" w:rsidRDefault="00BB367D" w:rsidP="0021651B">
            <w:pPr>
              <w:spacing w:after="0" w:line="240" w:lineRule="auto"/>
              <w:jc w:val="both"/>
              <w:rPr>
                <w:rFonts w:ascii="Times New Roman" w:hAnsi="Times New Roman" w:cs="Times New Roman"/>
                <w:b/>
                <w:bCs/>
              </w:rPr>
            </w:pPr>
          </w:p>
          <w:p w14:paraId="33F1F14A" w14:textId="77777777" w:rsidR="00BB367D" w:rsidRPr="00AE6722" w:rsidRDefault="00BB367D" w:rsidP="0021651B">
            <w:pPr>
              <w:spacing w:after="0" w:line="240" w:lineRule="auto"/>
              <w:jc w:val="both"/>
              <w:rPr>
                <w:rFonts w:ascii="Times New Roman" w:hAnsi="Times New Roman" w:cs="Times New Roman"/>
                <w:b/>
                <w:bCs/>
              </w:rPr>
            </w:pPr>
          </w:p>
          <w:p w14:paraId="33A0BEF2" w14:textId="77777777" w:rsidR="00BB367D" w:rsidRPr="00AE6722" w:rsidRDefault="00BB367D" w:rsidP="0021651B">
            <w:pPr>
              <w:spacing w:after="0" w:line="240" w:lineRule="auto"/>
              <w:jc w:val="both"/>
              <w:rPr>
                <w:rFonts w:ascii="Times New Roman" w:hAnsi="Times New Roman" w:cs="Times New Roman"/>
                <w:b/>
                <w:bCs/>
              </w:rPr>
            </w:pPr>
          </w:p>
          <w:p w14:paraId="353F1DFC" w14:textId="77777777" w:rsidR="00395525" w:rsidRPr="00AE6722" w:rsidRDefault="00395525" w:rsidP="0021651B">
            <w:pPr>
              <w:spacing w:after="0" w:line="240" w:lineRule="auto"/>
              <w:jc w:val="both"/>
              <w:rPr>
                <w:rFonts w:ascii="Times New Roman" w:hAnsi="Times New Roman" w:cs="Times New Roman"/>
                <w:b/>
                <w:bCs/>
              </w:rPr>
            </w:pPr>
          </w:p>
          <w:p w14:paraId="1E84065B" w14:textId="77777777" w:rsidR="006C497B" w:rsidRDefault="006C497B" w:rsidP="0021651B">
            <w:pPr>
              <w:spacing w:after="0" w:line="240" w:lineRule="auto"/>
              <w:jc w:val="both"/>
              <w:rPr>
                <w:rFonts w:ascii="Times New Roman" w:hAnsi="Times New Roman" w:cs="Times New Roman"/>
                <w:b/>
                <w:bCs/>
              </w:rPr>
            </w:pPr>
          </w:p>
          <w:p w14:paraId="597BB4A0" w14:textId="441B27B3" w:rsidR="00524769" w:rsidRPr="00AE6722" w:rsidRDefault="00BB367D"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 xml:space="preserve">Art. </w:t>
            </w:r>
            <w:r w:rsidR="00F755C8" w:rsidRPr="00AE6722">
              <w:rPr>
                <w:rFonts w:ascii="Times New Roman" w:hAnsi="Times New Roman" w:cs="Times New Roman"/>
                <w:b/>
                <w:bCs/>
              </w:rPr>
              <w:t>5</w:t>
            </w:r>
            <w:r w:rsidR="00780B14">
              <w:rPr>
                <w:rFonts w:ascii="Times New Roman" w:hAnsi="Times New Roman" w:cs="Times New Roman"/>
                <w:b/>
                <w:bCs/>
              </w:rPr>
              <w:t>9</w:t>
            </w:r>
            <w:r w:rsidR="00F755C8" w:rsidRPr="00AE6722">
              <w:rPr>
                <w:rFonts w:ascii="Times New Roman" w:hAnsi="Times New Roman" w:cs="Times New Roman"/>
                <w:b/>
                <w:bCs/>
              </w:rPr>
              <w:t xml:space="preserve"> ust. 1 </w:t>
            </w:r>
          </w:p>
        </w:tc>
        <w:tc>
          <w:tcPr>
            <w:tcW w:w="5420" w:type="dxa"/>
          </w:tcPr>
          <w:p w14:paraId="28CE128C" w14:textId="77777777" w:rsidR="00382ABC" w:rsidRPr="00B26075" w:rsidRDefault="00382ABC" w:rsidP="00B26075">
            <w:pPr>
              <w:autoSpaceDE w:val="0"/>
              <w:autoSpaceDN w:val="0"/>
              <w:adjustRightInd w:val="0"/>
              <w:spacing w:after="0" w:line="240" w:lineRule="auto"/>
              <w:jc w:val="both"/>
              <w:rPr>
                <w:rFonts w:ascii="Times New Roman" w:hAnsi="Times New Roman" w:cs="Times New Roman"/>
                <w:color w:val="000000"/>
              </w:rPr>
            </w:pPr>
            <w:r w:rsidRPr="00B26075">
              <w:rPr>
                <w:rFonts w:ascii="Times New Roman" w:hAnsi="Times New Roman" w:cs="Times New Roman"/>
                <w:color w:val="000000"/>
              </w:rPr>
              <w:lastRenderedPageBreak/>
              <w:t xml:space="preserve">2. Po przeprowadzeniu badania profilaktycznego lekarz wydaje orzeczenie lekarskie zawierające: </w:t>
            </w:r>
          </w:p>
          <w:p w14:paraId="79FAC965" w14:textId="3B8BA392" w:rsidR="00382ABC" w:rsidRPr="00B26075" w:rsidRDefault="00382ABC" w:rsidP="00B26075">
            <w:pPr>
              <w:autoSpaceDE w:val="0"/>
              <w:autoSpaceDN w:val="0"/>
              <w:adjustRightInd w:val="0"/>
              <w:spacing w:after="0" w:line="240" w:lineRule="auto"/>
              <w:jc w:val="both"/>
              <w:rPr>
                <w:rFonts w:ascii="Times New Roman" w:hAnsi="Times New Roman" w:cs="Times New Roman"/>
                <w:color w:val="000000"/>
              </w:rPr>
            </w:pPr>
            <w:r w:rsidRPr="00B26075">
              <w:rPr>
                <w:rFonts w:ascii="Times New Roman" w:hAnsi="Times New Roman" w:cs="Times New Roman"/>
                <w:color w:val="000000"/>
              </w:rPr>
              <w:t>9)</w:t>
            </w:r>
            <w:r>
              <w:rPr>
                <w:rFonts w:ascii="Times New Roman" w:hAnsi="Times New Roman" w:cs="Times New Roman"/>
                <w:color w:val="000000"/>
              </w:rPr>
              <w:t xml:space="preserve"> </w:t>
            </w:r>
            <w:r w:rsidRPr="00B26075">
              <w:rPr>
                <w:rFonts w:ascii="Times New Roman" w:hAnsi="Times New Roman" w:cs="Times New Roman"/>
                <w:color w:val="000000"/>
              </w:rPr>
              <w:t>zalecenia lekarskie, w tym w zakresie korzystania z uprawnień, o których mowa w art. 5</w:t>
            </w:r>
            <w:r w:rsidR="002D540B">
              <w:rPr>
                <w:rFonts w:ascii="Times New Roman" w:hAnsi="Times New Roman" w:cs="Times New Roman"/>
                <w:color w:val="000000"/>
              </w:rPr>
              <w:t>6</w:t>
            </w:r>
            <w:r w:rsidRPr="00B26075">
              <w:rPr>
                <w:rFonts w:ascii="Times New Roman" w:hAnsi="Times New Roman" w:cs="Times New Roman"/>
                <w:color w:val="000000"/>
              </w:rPr>
              <w:t xml:space="preserve"> ust. </w:t>
            </w:r>
            <w:r w:rsidR="002D540B">
              <w:rPr>
                <w:rFonts w:ascii="Times New Roman" w:hAnsi="Times New Roman" w:cs="Times New Roman"/>
                <w:color w:val="000000"/>
              </w:rPr>
              <w:t xml:space="preserve">1 pkt </w:t>
            </w:r>
            <w:r w:rsidRPr="00B26075">
              <w:rPr>
                <w:rFonts w:ascii="Times New Roman" w:hAnsi="Times New Roman" w:cs="Times New Roman"/>
                <w:color w:val="000000"/>
              </w:rPr>
              <w:t>2 i 3;</w:t>
            </w:r>
          </w:p>
          <w:p w14:paraId="32C64073" w14:textId="77777777" w:rsidR="00382ABC" w:rsidRDefault="00382ABC" w:rsidP="00395525">
            <w:pPr>
              <w:autoSpaceDE w:val="0"/>
              <w:autoSpaceDN w:val="0"/>
              <w:adjustRightInd w:val="0"/>
              <w:spacing w:after="0" w:line="240" w:lineRule="auto"/>
              <w:jc w:val="both"/>
              <w:rPr>
                <w:rFonts w:ascii="Times New Roman" w:hAnsi="Times New Roman" w:cs="Times New Roman"/>
                <w:color w:val="000000"/>
              </w:rPr>
            </w:pPr>
          </w:p>
          <w:p w14:paraId="450839A0" w14:textId="770EDD45" w:rsidR="00395525" w:rsidRPr="00AE6722" w:rsidRDefault="00395525" w:rsidP="00395525">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1. Jednostką koordynującą badania profilaktyczne, o których mowa w art. 5</w:t>
            </w:r>
            <w:r w:rsidR="006C497B">
              <w:rPr>
                <w:rFonts w:ascii="Times New Roman" w:hAnsi="Times New Roman" w:cs="Times New Roman"/>
                <w:color w:val="000000"/>
              </w:rPr>
              <w:t>6</w:t>
            </w:r>
            <w:r w:rsidRPr="00AE6722">
              <w:rPr>
                <w:rFonts w:ascii="Times New Roman" w:hAnsi="Times New Roman" w:cs="Times New Roman"/>
                <w:color w:val="000000"/>
              </w:rPr>
              <w:t xml:space="preserve"> ust. 1 pkt 1 i ust. 2, jest Instytut Medycyny Pracy im. prof. dr med. Jerzego Nofera w Łodzi, zwany dalej "Instytutem Medycyny Pracy".</w:t>
            </w:r>
          </w:p>
          <w:p w14:paraId="67978238" w14:textId="77777777" w:rsidR="00395525" w:rsidRPr="00AE6722" w:rsidRDefault="00395525" w:rsidP="00395525">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2. W ramach koordynacji badań profilaktycznych Instytut Medycyny Pracy:</w:t>
            </w:r>
          </w:p>
          <w:p w14:paraId="3A6B890B" w14:textId="77777777" w:rsidR="00395525" w:rsidRPr="00AE6722" w:rsidRDefault="00395525" w:rsidP="00395525">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1)</w:t>
            </w:r>
            <w:r w:rsidRPr="00AE6722">
              <w:rPr>
                <w:rFonts w:ascii="Times New Roman" w:hAnsi="Times New Roman" w:cs="Times New Roman"/>
                <w:color w:val="000000"/>
              </w:rPr>
              <w:tab/>
              <w:t xml:space="preserve">określa szczegółową metodykę tych badań oraz zapewnia jednolitą ocenę badań radiologicznych przeprowadzanych w ramach tych badań; </w:t>
            </w:r>
          </w:p>
          <w:p w14:paraId="4A7537A6" w14:textId="77777777" w:rsidR="00395525" w:rsidRPr="00AE6722" w:rsidRDefault="00395525" w:rsidP="00395525">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2)</w:t>
            </w:r>
            <w:r w:rsidRPr="00AE6722">
              <w:rPr>
                <w:rFonts w:ascii="Times New Roman" w:hAnsi="Times New Roman" w:cs="Times New Roman"/>
                <w:color w:val="000000"/>
              </w:rPr>
              <w:tab/>
              <w:t>przeprowadza szkolenia dla lekarzy wykonujących te badania, obejmujące w szczególności metodykę i szczegółowy zakres informacji objęty dokumentacją medyczną, niezbędny do ustalenia zaleceń lekarskich;</w:t>
            </w:r>
          </w:p>
          <w:p w14:paraId="0DE4AE2E" w14:textId="77777777" w:rsidR="00395525" w:rsidRPr="00AE6722" w:rsidRDefault="00395525" w:rsidP="00395525">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3)</w:t>
            </w:r>
            <w:r w:rsidRPr="00AE6722">
              <w:rPr>
                <w:rFonts w:ascii="Times New Roman" w:hAnsi="Times New Roman" w:cs="Times New Roman"/>
                <w:color w:val="000000"/>
              </w:rPr>
              <w:tab/>
              <w:t>udziela konsultacji lekarzom wykonującym te badania.</w:t>
            </w:r>
          </w:p>
          <w:p w14:paraId="18FACA25" w14:textId="77777777" w:rsidR="00395525" w:rsidRPr="00AE6722" w:rsidRDefault="00395525" w:rsidP="00395525">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3.</w:t>
            </w:r>
            <w:r w:rsidRPr="00AE6722">
              <w:rPr>
                <w:rFonts w:ascii="Times New Roman" w:hAnsi="Times New Roman" w:cs="Times New Roman"/>
                <w:color w:val="000000"/>
              </w:rPr>
              <w:tab/>
              <w:t xml:space="preserve">Wojewódzki ośrodek medycyny pracy, w którym wykonano byłemu pracownikowi, badania profilaktyczne wysyła do Instytutu Medycyny Pracy dokumentację medyczną tych badań w terminie 14 dni od dnia wydania orzeczenia lekarskiego. </w:t>
            </w:r>
          </w:p>
          <w:p w14:paraId="6829A017" w14:textId="77777777" w:rsidR="00395525" w:rsidRPr="00AE6722" w:rsidRDefault="00395525" w:rsidP="00395525">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xml:space="preserve">4. Instytut Medycyny Pracy przedstawia ministrowi właściwemu do spraw zdrowia coroczne sprawozdanie z przeprowadzenia badań profilaktycznych za dany rok </w:t>
            </w:r>
            <w:r w:rsidRPr="00AE6722">
              <w:rPr>
                <w:rFonts w:ascii="Times New Roman" w:hAnsi="Times New Roman" w:cs="Times New Roman"/>
                <w:color w:val="000000"/>
              </w:rPr>
              <w:lastRenderedPageBreak/>
              <w:t>kalendarzowy według stanu na dzień 31 grudnia, w terminie do dnia 15 lutego następnego roku.</w:t>
            </w:r>
          </w:p>
          <w:p w14:paraId="1FEF8A78" w14:textId="77777777" w:rsidR="00395525" w:rsidRPr="00AE6722" w:rsidRDefault="00395525" w:rsidP="00395525">
            <w:pPr>
              <w:autoSpaceDE w:val="0"/>
              <w:autoSpaceDN w:val="0"/>
              <w:adjustRightInd w:val="0"/>
              <w:spacing w:after="0" w:line="240" w:lineRule="auto"/>
              <w:jc w:val="both"/>
              <w:rPr>
                <w:rFonts w:ascii="Times New Roman" w:hAnsi="Times New Roman" w:cs="Times New Roman"/>
                <w:bCs/>
              </w:rPr>
            </w:pPr>
            <w:r w:rsidRPr="00AE6722">
              <w:rPr>
                <w:rFonts w:ascii="Times New Roman" w:hAnsi="Times New Roman" w:cs="Times New Roman"/>
                <w:color w:val="000000"/>
              </w:rPr>
              <w:t>5. Zadania Instytutu Medycyny Pracy, o których mowa w ust. 2 i 4, są finansowane ze środków pochodzących</w:t>
            </w:r>
            <w:r w:rsidRPr="00AE6722">
              <w:rPr>
                <w:rFonts w:ascii="Times New Roman" w:hAnsi="Times New Roman" w:cs="Times New Roman"/>
                <w:bCs/>
              </w:rPr>
              <w:t xml:space="preserve"> z budżetu państwa z części, której dysponentem jest minister właściwy do spraw zdrowia, w formie dotacji celowej.</w:t>
            </w:r>
          </w:p>
          <w:p w14:paraId="439FD797" w14:textId="77777777" w:rsidR="00395525" w:rsidRPr="00AE6722" w:rsidRDefault="00395525" w:rsidP="00395525">
            <w:pPr>
              <w:spacing w:after="0" w:line="240" w:lineRule="auto"/>
              <w:jc w:val="both"/>
              <w:rPr>
                <w:rFonts w:ascii="Times New Roman" w:hAnsi="Times New Roman" w:cs="Times New Roman"/>
                <w:bCs/>
              </w:rPr>
            </w:pPr>
            <w:r w:rsidRPr="00AE6722">
              <w:rPr>
                <w:rFonts w:ascii="Times New Roman" w:hAnsi="Times New Roman" w:cs="Times New Roman"/>
                <w:bCs/>
              </w:rPr>
              <w:t>6. Minister właściwy do spraw zdrowia opracowuje informację o sytuacji w zakresie chorób azbestozależnych byłych pracowników, uwzględniając liczbę wykonanych badań profilaktycznych, za dany rok kalendarzowy według stanu na dzień 31 grudnia, i przekazuje ministrowi właściwemu do spraw gospodarki, ministrowi właściwemu do spraw pracy, rodziny i polityki społecznej, Głównemu Inspektorowi Pracy oraz Głównemu Inspektorowi Sanitarnemu, w terminie do dnia 31 marca następnego roku.</w:t>
            </w:r>
          </w:p>
          <w:p w14:paraId="409C9627" w14:textId="661E85F5" w:rsidR="00F755C8" w:rsidRPr="00AE6722" w:rsidRDefault="00F755C8" w:rsidP="00395525">
            <w:pPr>
              <w:spacing w:after="0" w:line="240" w:lineRule="auto"/>
              <w:jc w:val="both"/>
              <w:rPr>
                <w:rFonts w:ascii="Times New Roman" w:hAnsi="Times New Roman" w:cs="Times New Roman"/>
                <w:bCs/>
              </w:rPr>
            </w:pPr>
          </w:p>
          <w:p w14:paraId="0B4155A3" w14:textId="35E24529" w:rsidR="00395525" w:rsidRPr="00AE6722" w:rsidRDefault="00395525" w:rsidP="00395525">
            <w:pPr>
              <w:spacing w:after="0" w:line="240" w:lineRule="auto"/>
              <w:jc w:val="both"/>
              <w:rPr>
                <w:rFonts w:ascii="Times New Roman" w:hAnsi="Times New Roman" w:cs="Times New Roman"/>
                <w:bCs/>
              </w:rPr>
            </w:pPr>
            <w:r w:rsidRPr="00AE6722">
              <w:rPr>
                <w:rFonts w:ascii="Times New Roman" w:hAnsi="Times New Roman" w:cs="Times New Roman"/>
                <w:bCs/>
              </w:rPr>
              <w:t xml:space="preserve">1. W zakresie nieuregulowanym w niniejszym rozdziale, do spraw dotyczących zapewnienia opieki socjalnej i zdrowotnej dla pracowników i byłych pracowników, stosuje się przepisy </w:t>
            </w:r>
            <w:r w:rsidR="00862E84" w:rsidRPr="00AE6722">
              <w:rPr>
                <w:rFonts w:ascii="Times New Roman" w:hAnsi="Times New Roman" w:cs="Times New Roman"/>
                <w:bCs/>
              </w:rPr>
              <w:t xml:space="preserve">działu X </w:t>
            </w:r>
            <w:r w:rsidRPr="00AE6722">
              <w:rPr>
                <w:rFonts w:ascii="Times New Roman" w:hAnsi="Times New Roman" w:cs="Times New Roman"/>
                <w:bCs/>
              </w:rPr>
              <w:t>rozdział VI i VII ustawy z dnia 26 czerwca 1974 r. – Kodeks pracy.</w:t>
            </w:r>
          </w:p>
          <w:p w14:paraId="6B8CCEA7" w14:textId="77777777" w:rsidR="001B4062" w:rsidRPr="00AE6722" w:rsidRDefault="001B4062" w:rsidP="00C223C2">
            <w:pPr>
              <w:spacing w:after="0" w:line="240" w:lineRule="auto"/>
              <w:jc w:val="both"/>
              <w:rPr>
                <w:rFonts w:ascii="Times New Roman" w:hAnsi="Times New Roman" w:cs="Times New Roman"/>
                <w:bCs/>
              </w:rPr>
            </w:pPr>
          </w:p>
          <w:p w14:paraId="35A88DC6" w14:textId="1574596C" w:rsidR="00B75A17" w:rsidRPr="00FF7B50" w:rsidRDefault="00B75A17" w:rsidP="00C223C2">
            <w:pPr>
              <w:spacing w:after="0" w:line="240" w:lineRule="auto"/>
              <w:jc w:val="both"/>
              <w:rPr>
                <w:rFonts w:ascii="Times New Roman" w:hAnsi="Times New Roman" w:cs="Times New Roman"/>
                <w:b/>
              </w:rPr>
            </w:pPr>
            <w:r w:rsidRPr="00FF7B50">
              <w:rPr>
                <w:rFonts w:ascii="Times New Roman" w:hAnsi="Times New Roman" w:cs="Times New Roman"/>
                <w:b/>
              </w:rPr>
              <w:t>oraz</w:t>
            </w:r>
          </w:p>
          <w:p w14:paraId="0C9DFACB" w14:textId="77777777" w:rsidR="00B75A17" w:rsidRPr="00AE6722" w:rsidRDefault="00B75A17" w:rsidP="00C223C2">
            <w:pPr>
              <w:spacing w:after="0" w:line="240" w:lineRule="auto"/>
              <w:jc w:val="both"/>
              <w:rPr>
                <w:rFonts w:ascii="Times New Roman" w:hAnsi="Times New Roman" w:cs="Times New Roman"/>
                <w:bCs/>
              </w:rPr>
            </w:pPr>
          </w:p>
          <w:p w14:paraId="41A0B913" w14:textId="5C256335" w:rsidR="001B4062" w:rsidRPr="00B26075" w:rsidRDefault="001B4062" w:rsidP="00C223C2">
            <w:pPr>
              <w:spacing w:after="0" w:line="240" w:lineRule="auto"/>
              <w:jc w:val="both"/>
              <w:rPr>
                <w:rFonts w:ascii="Times New Roman" w:hAnsi="Times New Roman" w:cs="Times New Roman"/>
                <w:b/>
              </w:rPr>
            </w:pPr>
            <w:r w:rsidRPr="00AE6722">
              <w:rPr>
                <w:rFonts w:ascii="Times New Roman" w:hAnsi="Times New Roman" w:cs="Times New Roman"/>
                <w:bCs/>
              </w:rPr>
              <w:t xml:space="preserve">rozporządzenie Ministra Zdrowia i Opieki Społecznej z dnia 30 maja 1996 r. w sprawie przeprowadzania badań lekarskich pracowników, zakresu profilaktycznej opieki zdrowotnej nad pracownikami oraz orzeczeń lekarskich wydawanych do celów przewidzianych w Kodeksie pracy </w:t>
            </w:r>
            <w:hyperlink r:id="rId45" w:history="1">
              <w:r w:rsidRPr="00AE6722">
                <w:rPr>
                  <w:rFonts w:ascii="Times New Roman" w:hAnsi="Times New Roman" w:cs="Times New Roman"/>
                  <w:bCs/>
                </w:rPr>
                <w:t>(Dz.U. z 2023 r. poz. 607)</w:t>
              </w:r>
            </w:hyperlink>
            <w:r w:rsidR="007F6B43">
              <w:rPr>
                <w:rFonts w:ascii="Times New Roman" w:hAnsi="Times New Roman" w:cs="Times New Roman"/>
                <w:bCs/>
              </w:rPr>
              <w:t xml:space="preserve"> – </w:t>
            </w:r>
            <w:r w:rsidR="007F6B43" w:rsidRPr="003C3D50">
              <w:rPr>
                <w:rFonts w:ascii="Times New Roman" w:hAnsi="Times New Roman" w:cs="Times New Roman"/>
                <w:b/>
              </w:rPr>
              <w:t>rozporządzenie wymaga zmiany</w:t>
            </w:r>
            <w:r w:rsidR="007F6B43">
              <w:rPr>
                <w:rFonts w:ascii="Times New Roman" w:hAnsi="Times New Roman" w:cs="Times New Roman"/>
                <w:b/>
              </w:rPr>
              <w:t xml:space="preserve"> w celu pełnego wdrożenia art. 18 ust. 3 dyrektywy w zakresie umożliwienia lekarzowi doradztwa lub określenia ewentualnych  indywidualnych środków ochronnych i  zapobiegawczych</w:t>
            </w:r>
          </w:p>
          <w:p w14:paraId="4DE8E8F1" w14:textId="77777777" w:rsidR="001B4062" w:rsidRPr="00AE6722" w:rsidRDefault="001B4062" w:rsidP="00C223C2">
            <w:pPr>
              <w:spacing w:after="0" w:line="240" w:lineRule="auto"/>
              <w:jc w:val="both"/>
              <w:rPr>
                <w:rFonts w:ascii="Times New Roman" w:hAnsi="Times New Roman" w:cs="Times New Roman"/>
                <w:bCs/>
              </w:rPr>
            </w:pPr>
            <w:r w:rsidRPr="00AE6722">
              <w:rPr>
                <w:rFonts w:ascii="Times New Roman" w:hAnsi="Times New Roman" w:cs="Times New Roman"/>
                <w:bCs/>
              </w:rPr>
              <w:t xml:space="preserve">–  § 2 ust. 5 </w:t>
            </w:r>
          </w:p>
          <w:p w14:paraId="7B3D339F" w14:textId="77777777" w:rsidR="001B4062" w:rsidRPr="00AE6722" w:rsidRDefault="001B4062" w:rsidP="00C223C2">
            <w:pPr>
              <w:spacing w:after="0" w:line="240" w:lineRule="auto"/>
              <w:jc w:val="both"/>
              <w:rPr>
                <w:rFonts w:ascii="Times New Roman" w:hAnsi="Times New Roman" w:cs="Times New Roman"/>
                <w:bCs/>
              </w:rPr>
            </w:pPr>
            <w:r w:rsidRPr="00AE6722">
              <w:rPr>
                <w:rFonts w:ascii="Times New Roman" w:hAnsi="Times New Roman" w:cs="Times New Roman"/>
                <w:bCs/>
              </w:rPr>
              <w:lastRenderedPageBreak/>
              <w:t>5. Badania profilaktyczne kończą się orzeczeniem lekarskim stwierdzającym:</w:t>
            </w:r>
          </w:p>
          <w:p w14:paraId="75F2654D" w14:textId="77777777" w:rsidR="001B4062" w:rsidRPr="00AE6722" w:rsidRDefault="001B4062" w:rsidP="00C223C2">
            <w:pPr>
              <w:spacing w:after="0" w:line="240" w:lineRule="auto"/>
              <w:jc w:val="both"/>
              <w:rPr>
                <w:rFonts w:ascii="Times New Roman" w:hAnsi="Times New Roman" w:cs="Times New Roman"/>
                <w:bCs/>
              </w:rPr>
            </w:pPr>
            <w:r w:rsidRPr="00AE6722">
              <w:rPr>
                <w:rFonts w:ascii="Times New Roman" w:hAnsi="Times New Roman" w:cs="Times New Roman"/>
                <w:bCs/>
              </w:rPr>
              <w:t>1) brak przeciwwskazań do pracy na określonym stanowisku albo</w:t>
            </w:r>
          </w:p>
          <w:p w14:paraId="6F2535A1" w14:textId="77777777" w:rsidR="001B4062" w:rsidRPr="00AE6722" w:rsidRDefault="001B4062" w:rsidP="00C223C2">
            <w:pPr>
              <w:spacing w:after="0" w:line="240" w:lineRule="auto"/>
              <w:jc w:val="both"/>
              <w:rPr>
                <w:rFonts w:ascii="Times New Roman" w:hAnsi="Times New Roman" w:cs="Times New Roman"/>
                <w:bCs/>
              </w:rPr>
            </w:pPr>
            <w:r w:rsidRPr="00AE6722">
              <w:rPr>
                <w:rFonts w:ascii="Times New Roman" w:hAnsi="Times New Roman" w:cs="Times New Roman"/>
                <w:bCs/>
              </w:rPr>
              <w:t>2) istnienie przeciwwskazań do pracy na określonym stanowisku</w:t>
            </w:r>
          </w:p>
          <w:p w14:paraId="018748AB" w14:textId="77777777" w:rsidR="001B4062" w:rsidRPr="00AE6722" w:rsidRDefault="001B4062" w:rsidP="00C223C2">
            <w:pPr>
              <w:spacing w:after="0" w:line="240" w:lineRule="auto"/>
              <w:jc w:val="both"/>
              <w:rPr>
                <w:rFonts w:ascii="Times New Roman" w:hAnsi="Times New Roman" w:cs="Times New Roman"/>
                <w:bCs/>
              </w:rPr>
            </w:pPr>
            <w:r w:rsidRPr="00AE6722">
              <w:rPr>
                <w:rFonts w:ascii="Times New Roman" w:hAnsi="Times New Roman" w:cs="Times New Roman"/>
                <w:bCs/>
              </w:rPr>
              <w:t xml:space="preserve">- w warunkach pracy opisanych w skierowaniu na badania lekarskie, o którym mowa w </w:t>
            </w:r>
            <w:hyperlink r:id="rId46" w:history="1">
              <w:r w:rsidRPr="00AE6722">
                <w:rPr>
                  <w:rFonts w:ascii="Times New Roman" w:hAnsi="Times New Roman" w:cs="Times New Roman"/>
                  <w:bCs/>
                </w:rPr>
                <w:t>§ 4</w:t>
              </w:r>
            </w:hyperlink>
            <w:r w:rsidRPr="00AE6722">
              <w:rPr>
                <w:rFonts w:ascii="Times New Roman" w:hAnsi="Times New Roman" w:cs="Times New Roman"/>
                <w:bCs/>
              </w:rPr>
              <w:t>.</w:t>
            </w:r>
          </w:p>
          <w:p w14:paraId="3DFB803E" w14:textId="77777777" w:rsidR="001B4062" w:rsidRPr="00AE6722" w:rsidRDefault="001B4062" w:rsidP="00C223C2">
            <w:pPr>
              <w:spacing w:after="0" w:line="240" w:lineRule="auto"/>
              <w:jc w:val="both"/>
              <w:rPr>
                <w:rFonts w:ascii="Times New Roman" w:hAnsi="Times New Roman" w:cs="Times New Roman"/>
                <w:bCs/>
              </w:rPr>
            </w:pPr>
            <w:r w:rsidRPr="00AE6722">
              <w:rPr>
                <w:rFonts w:ascii="Times New Roman" w:hAnsi="Times New Roman" w:cs="Times New Roman"/>
                <w:bCs/>
              </w:rPr>
              <w:t>–  § 6 pkt 3</w:t>
            </w:r>
          </w:p>
          <w:p w14:paraId="7473A63C" w14:textId="77777777" w:rsidR="001B4062" w:rsidRPr="00AE6722" w:rsidRDefault="001B4062" w:rsidP="00C223C2">
            <w:pPr>
              <w:spacing w:after="0" w:line="240" w:lineRule="auto"/>
              <w:jc w:val="both"/>
              <w:rPr>
                <w:rFonts w:ascii="Times New Roman" w:hAnsi="Times New Roman" w:cs="Times New Roman"/>
                <w:bCs/>
              </w:rPr>
            </w:pPr>
            <w:r w:rsidRPr="00AE6722">
              <w:rPr>
                <w:rFonts w:ascii="Times New Roman" w:hAnsi="Times New Roman" w:cs="Times New Roman"/>
                <w:bCs/>
              </w:rPr>
              <w:t>Zakres profilaktycznej opieki zdrowotnej nad pracownikami, niezbędnej z uwagi na warunki pracy, obejmuje:</w:t>
            </w:r>
          </w:p>
          <w:p w14:paraId="13BD3DB1" w14:textId="77777777" w:rsidR="001B4062" w:rsidRPr="00AE6722" w:rsidRDefault="001B4062" w:rsidP="00C223C2">
            <w:pPr>
              <w:spacing w:after="0" w:line="240" w:lineRule="auto"/>
              <w:jc w:val="both"/>
              <w:rPr>
                <w:rFonts w:ascii="Times New Roman" w:hAnsi="Times New Roman" w:cs="Times New Roman"/>
                <w:bCs/>
              </w:rPr>
            </w:pPr>
            <w:r w:rsidRPr="00AE6722">
              <w:rPr>
                <w:rFonts w:ascii="Times New Roman" w:hAnsi="Times New Roman" w:cs="Times New Roman"/>
                <w:bCs/>
              </w:rPr>
              <w:t>3) w razie gdy pracownicy wykonują pracę w warunkach występowania przekroczeń najwyższych dopuszczalnych stężeń i natężeń czynników szkodliwych dla zdrowia:</w:t>
            </w:r>
          </w:p>
          <w:p w14:paraId="5DF4665F" w14:textId="77777777" w:rsidR="001B4062" w:rsidRPr="00AE6722" w:rsidRDefault="001B4062" w:rsidP="00C223C2">
            <w:pPr>
              <w:spacing w:after="0" w:line="240" w:lineRule="auto"/>
              <w:jc w:val="both"/>
              <w:rPr>
                <w:rFonts w:ascii="Times New Roman" w:hAnsi="Times New Roman" w:cs="Times New Roman"/>
                <w:bCs/>
              </w:rPr>
            </w:pPr>
            <w:r w:rsidRPr="00AE6722">
              <w:rPr>
                <w:rFonts w:ascii="Times New Roman" w:hAnsi="Times New Roman" w:cs="Times New Roman"/>
                <w:bCs/>
              </w:rPr>
              <w:t>a) wprowadzenie monitorowania stanu zdrowia tych pracowników,</w:t>
            </w:r>
          </w:p>
          <w:p w14:paraId="040837C3" w14:textId="77777777" w:rsidR="001B4062" w:rsidRPr="00AE6722" w:rsidRDefault="001B4062" w:rsidP="00C223C2">
            <w:pPr>
              <w:spacing w:after="0" w:line="240" w:lineRule="auto"/>
              <w:jc w:val="both"/>
              <w:rPr>
                <w:rFonts w:ascii="Times New Roman" w:hAnsi="Times New Roman" w:cs="Times New Roman"/>
                <w:bCs/>
              </w:rPr>
            </w:pPr>
            <w:r w:rsidRPr="00AE6722">
              <w:rPr>
                <w:rFonts w:ascii="Times New Roman" w:hAnsi="Times New Roman" w:cs="Times New Roman"/>
                <w:bCs/>
              </w:rPr>
              <w:t>b) szkolenie pracowników w zakresie ochrony przed zagrożeniami i możliwościami ograniczenia ryzyka zawodowego, jakie wiąże się z pracą wykonywaną w tych warunkach;</w:t>
            </w:r>
          </w:p>
          <w:p w14:paraId="4A4FE0DF" w14:textId="7CE7DCA3" w:rsidR="001B4062" w:rsidRPr="00AE6722" w:rsidRDefault="00B75A17" w:rsidP="00C223C2">
            <w:pPr>
              <w:spacing w:after="0" w:line="240" w:lineRule="auto"/>
              <w:jc w:val="both"/>
              <w:rPr>
                <w:rFonts w:ascii="Times New Roman" w:hAnsi="Times New Roman" w:cs="Times New Roman"/>
                <w:bCs/>
              </w:rPr>
            </w:pPr>
            <w:r w:rsidRPr="00AE6722">
              <w:rPr>
                <w:rFonts w:ascii="Times New Roman" w:hAnsi="Times New Roman" w:cs="Times New Roman"/>
                <w:bCs/>
              </w:rPr>
              <w:t xml:space="preserve">– </w:t>
            </w:r>
            <w:r w:rsidR="001B4062" w:rsidRPr="00AE6722">
              <w:rPr>
                <w:rFonts w:ascii="Times New Roman" w:hAnsi="Times New Roman" w:cs="Times New Roman"/>
                <w:bCs/>
              </w:rPr>
              <w:t>§ 9 ust. 1 oraz ust. 2 pkt 5-9</w:t>
            </w:r>
          </w:p>
          <w:p w14:paraId="7572AB37" w14:textId="77777777" w:rsidR="001B4062" w:rsidRPr="00AE6722" w:rsidRDefault="001B4062" w:rsidP="00C223C2">
            <w:pPr>
              <w:spacing w:after="0" w:line="240" w:lineRule="auto"/>
              <w:jc w:val="both"/>
              <w:rPr>
                <w:rFonts w:ascii="Times New Roman" w:hAnsi="Times New Roman" w:cs="Times New Roman"/>
                <w:bCs/>
              </w:rPr>
            </w:pPr>
            <w:r w:rsidRPr="00AE6722">
              <w:rPr>
                <w:rFonts w:ascii="Times New Roman" w:hAnsi="Times New Roman" w:cs="Times New Roman"/>
                <w:bCs/>
              </w:rPr>
              <w:t>1. Lekarze przeprowadzający badania profilaktyczne prowadzą dokumentację medyczną, która obejmuje:</w:t>
            </w:r>
          </w:p>
          <w:p w14:paraId="4B1F65E0" w14:textId="77777777" w:rsidR="001B4062" w:rsidRPr="00AE6722" w:rsidRDefault="001B4062" w:rsidP="00C223C2">
            <w:pPr>
              <w:spacing w:after="0" w:line="240" w:lineRule="auto"/>
              <w:jc w:val="both"/>
              <w:rPr>
                <w:rFonts w:ascii="Times New Roman" w:hAnsi="Times New Roman" w:cs="Times New Roman"/>
                <w:bCs/>
              </w:rPr>
            </w:pPr>
            <w:r w:rsidRPr="00AE6722">
              <w:rPr>
                <w:rFonts w:ascii="Times New Roman" w:hAnsi="Times New Roman" w:cs="Times New Roman"/>
                <w:bCs/>
              </w:rPr>
              <w:t>1) kartę badania profilaktycznego;</w:t>
            </w:r>
          </w:p>
          <w:p w14:paraId="0E9416D3" w14:textId="77777777" w:rsidR="001B4062" w:rsidRPr="00AE6722" w:rsidRDefault="001B4062" w:rsidP="00C223C2">
            <w:pPr>
              <w:spacing w:after="0" w:line="240" w:lineRule="auto"/>
              <w:jc w:val="both"/>
              <w:rPr>
                <w:rFonts w:ascii="Times New Roman" w:hAnsi="Times New Roman" w:cs="Times New Roman"/>
                <w:bCs/>
              </w:rPr>
            </w:pPr>
            <w:r w:rsidRPr="00AE6722">
              <w:rPr>
                <w:rFonts w:ascii="Times New Roman" w:hAnsi="Times New Roman" w:cs="Times New Roman"/>
                <w:bCs/>
              </w:rPr>
              <w:t>2) rejestr wydanych orzeczeń.</w:t>
            </w:r>
          </w:p>
          <w:p w14:paraId="623C44F6" w14:textId="77777777" w:rsidR="001B4062" w:rsidRPr="00AE6722" w:rsidRDefault="001B4062" w:rsidP="00C223C2">
            <w:pPr>
              <w:spacing w:after="0" w:line="240" w:lineRule="auto"/>
              <w:jc w:val="both"/>
              <w:rPr>
                <w:rFonts w:ascii="Times New Roman" w:hAnsi="Times New Roman" w:cs="Times New Roman"/>
                <w:bCs/>
              </w:rPr>
            </w:pPr>
            <w:r w:rsidRPr="00AE6722">
              <w:rPr>
                <w:rFonts w:ascii="Times New Roman" w:hAnsi="Times New Roman" w:cs="Times New Roman"/>
                <w:bCs/>
              </w:rPr>
              <w:t>2. Karta badania profilaktycznego powinna zawierać:</w:t>
            </w:r>
          </w:p>
          <w:p w14:paraId="3D2E86EE" w14:textId="77777777" w:rsidR="001B4062" w:rsidRPr="00AE6722" w:rsidRDefault="001B4062" w:rsidP="00C223C2">
            <w:pPr>
              <w:spacing w:after="0" w:line="240" w:lineRule="auto"/>
              <w:jc w:val="both"/>
              <w:rPr>
                <w:rFonts w:ascii="Times New Roman" w:hAnsi="Times New Roman" w:cs="Times New Roman"/>
                <w:bCs/>
              </w:rPr>
            </w:pPr>
            <w:r w:rsidRPr="00AE6722">
              <w:rPr>
                <w:rFonts w:ascii="Times New Roman" w:hAnsi="Times New Roman" w:cs="Times New Roman"/>
                <w:bCs/>
              </w:rPr>
              <w:t>5) ocenę zagrożeń dla zdrowia pracownika lub stwierdzenie ich braku, wynikającą z informacji pracodawcy o występowaniu czynników szkodliwych lub uciążliwych na stanowisku pracy zajmowanym przez osobę badaną;</w:t>
            </w:r>
          </w:p>
          <w:p w14:paraId="3CFB3213" w14:textId="77777777" w:rsidR="001B4062" w:rsidRPr="00AE6722" w:rsidRDefault="001B4062" w:rsidP="00C223C2">
            <w:pPr>
              <w:spacing w:after="0" w:line="240" w:lineRule="auto"/>
              <w:jc w:val="both"/>
              <w:rPr>
                <w:rFonts w:ascii="Times New Roman" w:hAnsi="Times New Roman" w:cs="Times New Roman"/>
                <w:bCs/>
              </w:rPr>
            </w:pPr>
            <w:r w:rsidRPr="00AE6722">
              <w:rPr>
                <w:rFonts w:ascii="Times New Roman" w:hAnsi="Times New Roman" w:cs="Times New Roman"/>
                <w:bCs/>
              </w:rPr>
              <w:t>6) dane z wywiadu lekarskiego i badania przedmiotowego;</w:t>
            </w:r>
          </w:p>
          <w:p w14:paraId="0BBCE609" w14:textId="77777777" w:rsidR="001B4062" w:rsidRPr="00AE6722" w:rsidRDefault="001B4062" w:rsidP="00C223C2">
            <w:pPr>
              <w:spacing w:after="0" w:line="240" w:lineRule="auto"/>
              <w:jc w:val="both"/>
              <w:rPr>
                <w:rFonts w:ascii="Times New Roman" w:hAnsi="Times New Roman" w:cs="Times New Roman"/>
                <w:bCs/>
              </w:rPr>
            </w:pPr>
            <w:r w:rsidRPr="00AE6722">
              <w:rPr>
                <w:rFonts w:ascii="Times New Roman" w:hAnsi="Times New Roman" w:cs="Times New Roman"/>
                <w:bCs/>
              </w:rPr>
              <w:t>7) wyniki badań diagnostycznych i (lub) konsultacyjnych;</w:t>
            </w:r>
          </w:p>
          <w:p w14:paraId="68D1A6A8" w14:textId="77777777" w:rsidR="001B4062" w:rsidRPr="00AE6722" w:rsidRDefault="001B4062" w:rsidP="00C223C2">
            <w:pPr>
              <w:spacing w:after="0" w:line="240" w:lineRule="auto"/>
              <w:jc w:val="both"/>
              <w:rPr>
                <w:rFonts w:ascii="Times New Roman" w:hAnsi="Times New Roman" w:cs="Times New Roman"/>
                <w:bCs/>
              </w:rPr>
            </w:pPr>
            <w:r w:rsidRPr="00AE6722">
              <w:rPr>
                <w:rFonts w:ascii="Times New Roman" w:hAnsi="Times New Roman" w:cs="Times New Roman"/>
                <w:bCs/>
              </w:rPr>
              <w:t xml:space="preserve">8) uzasadnienie poszerzenia zakresu lub skrócenia częstotliwości wykonania badania profilaktycznego w </w:t>
            </w:r>
            <w:r w:rsidRPr="00AE6722">
              <w:rPr>
                <w:rFonts w:ascii="Times New Roman" w:hAnsi="Times New Roman" w:cs="Times New Roman"/>
                <w:bCs/>
              </w:rPr>
              <w:lastRenderedPageBreak/>
              <w:t>stosunku do ustaleń zawartych we wskazówkach metodycznych;</w:t>
            </w:r>
          </w:p>
          <w:p w14:paraId="4DF36E7F" w14:textId="77777777" w:rsidR="001B4062" w:rsidRPr="00AE6722" w:rsidRDefault="001B4062" w:rsidP="00C223C2">
            <w:pPr>
              <w:spacing w:after="0" w:line="240" w:lineRule="auto"/>
              <w:jc w:val="both"/>
              <w:rPr>
                <w:rFonts w:ascii="Times New Roman" w:hAnsi="Times New Roman" w:cs="Times New Roman"/>
                <w:bCs/>
              </w:rPr>
            </w:pPr>
            <w:r w:rsidRPr="00AE6722">
              <w:rPr>
                <w:rFonts w:ascii="Times New Roman" w:hAnsi="Times New Roman" w:cs="Times New Roman"/>
                <w:bCs/>
              </w:rPr>
              <w:t>9) treść orzeczenia.</w:t>
            </w:r>
          </w:p>
          <w:p w14:paraId="32A8FE3A" w14:textId="77777777" w:rsidR="001B4062" w:rsidRPr="00AE6722" w:rsidRDefault="001B4062" w:rsidP="00C223C2">
            <w:pPr>
              <w:spacing w:after="0" w:line="240" w:lineRule="auto"/>
              <w:jc w:val="both"/>
              <w:rPr>
                <w:rFonts w:ascii="Times New Roman" w:hAnsi="Times New Roman" w:cs="Times New Roman"/>
                <w:bCs/>
              </w:rPr>
            </w:pPr>
          </w:p>
          <w:p w14:paraId="7333B504" w14:textId="722012E2" w:rsidR="002E6A32" w:rsidRPr="00E75E4E" w:rsidRDefault="00B75A17" w:rsidP="00C223C2">
            <w:pPr>
              <w:spacing w:after="0" w:line="240" w:lineRule="auto"/>
              <w:jc w:val="both"/>
              <w:rPr>
                <w:rFonts w:ascii="Times New Roman" w:hAnsi="Times New Roman" w:cs="Times New Roman"/>
                <w:b/>
              </w:rPr>
            </w:pPr>
            <w:r w:rsidRPr="00E75E4E">
              <w:rPr>
                <w:rFonts w:ascii="Times New Roman" w:hAnsi="Times New Roman" w:cs="Times New Roman"/>
                <w:b/>
              </w:rPr>
              <w:t>Transpozycja do czasu wejścia w życie ustawy o wyrobach zawierających azbest</w:t>
            </w:r>
            <w:r w:rsidR="002E6A32" w:rsidRPr="00E75E4E">
              <w:rPr>
                <w:rFonts w:ascii="Times New Roman" w:hAnsi="Times New Roman" w:cs="Times New Roman"/>
                <w:b/>
              </w:rPr>
              <w:t>:</w:t>
            </w:r>
          </w:p>
          <w:p w14:paraId="21B45854" w14:textId="67D29DDD" w:rsidR="002E6A32" w:rsidRPr="00AE6722" w:rsidRDefault="002E6A32" w:rsidP="00C223C2">
            <w:pPr>
              <w:spacing w:after="0" w:line="240" w:lineRule="auto"/>
              <w:jc w:val="both"/>
              <w:rPr>
                <w:rFonts w:ascii="Times New Roman" w:hAnsi="Times New Roman" w:cs="Times New Roman"/>
                <w:bCs/>
              </w:rPr>
            </w:pPr>
            <w:r w:rsidRPr="00AE6722">
              <w:rPr>
                <w:rFonts w:ascii="Times New Roman" w:hAnsi="Times New Roman" w:cs="Times New Roman"/>
                <w:bCs/>
              </w:rPr>
              <w:t>rozporządzenie Ministra Zdrowia z dnia 4 sierpnia 2004 r. w sprawie okresowych badań lekarskich pracowników zatrudnionych w zakładach, które stosowały azbest w produkcji (Dz.U. z 20</w:t>
            </w:r>
            <w:r w:rsidR="0088178B">
              <w:rPr>
                <w:rFonts w:ascii="Times New Roman" w:hAnsi="Times New Roman" w:cs="Times New Roman"/>
                <w:bCs/>
              </w:rPr>
              <w:t>25</w:t>
            </w:r>
            <w:r w:rsidRPr="00AE6722">
              <w:rPr>
                <w:rFonts w:ascii="Times New Roman" w:hAnsi="Times New Roman" w:cs="Times New Roman"/>
                <w:bCs/>
              </w:rPr>
              <w:t xml:space="preserve"> r. poz. </w:t>
            </w:r>
            <w:r w:rsidR="0088178B">
              <w:rPr>
                <w:rFonts w:ascii="Times New Roman" w:hAnsi="Times New Roman" w:cs="Times New Roman"/>
                <w:bCs/>
              </w:rPr>
              <w:t>970</w:t>
            </w:r>
            <w:r w:rsidRPr="00AE6722">
              <w:rPr>
                <w:rFonts w:ascii="Times New Roman" w:hAnsi="Times New Roman" w:cs="Times New Roman"/>
                <w:bCs/>
              </w:rPr>
              <w:t>).</w:t>
            </w:r>
          </w:p>
          <w:p w14:paraId="1EAD5B52" w14:textId="6AE2349D" w:rsidR="002E6A32" w:rsidRPr="00AE6722" w:rsidRDefault="00B75A17" w:rsidP="00C223C2">
            <w:pPr>
              <w:spacing w:after="0" w:line="240" w:lineRule="auto"/>
              <w:jc w:val="both"/>
              <w:rPr>
                <w:rFonts w:ascii="Times New Roman" w:hAnsi="Times New Roman" w:cs="Times New Roman"/>
                <w:bCs/>
              </w:rPr>
            </w:pPr>
            <w:r w:rsidRPr="00AE6722">
              <w:rPr>
                <w:rFonts w:ascii="Times New Roman" w:hAnsi="Times New Roman" w:cs="Times New Roman"/>
                <w:bCs/>
              </w:rPr>
              <w:t xml:space="preserve">– </w:t>
            </w:r>
            <w:r w:rsidR="002E6A32" w:rsidRPr="00AE6722">
              <w:rPr>
                <w:rFonts w:ascii="Times New Roman" w:hAnsi="Times New Roman" w:cs="Times New Roman"/>
                <w:bCs/>
              </w:rPr>
              <w:t>§ 2</w:t>
            </w:r>
          </w:p>
          <w:p w14:paraId="7B95133B" w14:textId="77777777" w:rsidR="002E6A32" w:rsidRPr="00AE6722" w:rsidRDefault="002E6A32" w:rsidP="00C223C2">
            <w:pPr>
              <w:spacing w:after="0" w:line="240" w:lineRule="auto"/>
              <w:jc w:val="both"/>
              <w:rPr>
                <w:rFonts w:ascii="Times New Roman" w:hAnsi="Times New Roman" w:cs="Times New Roman"/>
                <w:bCs/>
              </w:rPr>
            </w:pPr>
            <w:r w:rsidRPr="00AE6722">
              <w:rPr>
                <w:rFonts w:ascii="Times New Roman" w:hAnsi="Times New Roman" w:cs="Times New Roman"/>
                <w:bCs/>
              </w:rPr>
              <w:t>2. Lekarz przeprowadzający okresowe badanie lekarskie poszerza jego zakres o badania uzupełniające, jeśli potrzeba taka wynika z oceny stanu zdrowia osoby podlegającej badaniu lekarskiemu.</w:t>
            </w:r>
          </w:p>
          <w:p w14:paraId="210FB25A" w14:textId="52433B89" w:rsidR="002E6A32" w:rsidRPr="00AE6722" w:rsidRDefault="00B75A17" w:rsidP="00C223C2">
            <w:pPr>
              <w:spacing w:after="0" w:line="240" w:lineRule="auto"/>
              <w:jc w:val="both"/>
              <w:rPr>
                <w:rFonts w:ascii="Times New Roman" w:hAnsi="Times New Roman" w:cs="Times New Roman"/>
                <w:bCs/>
              </w:rPr>
            </w:pPr>
            <w:r w:rsidRPr="00AE6722">
              <w:rPr>
                <w:rFonts w:ascii="Times New Roman" w:hAnsi="Times New Roman" w:cs="Times New Roman"/>
                <w:bCs/>
              </w:rPr>
              <w:t xml:space="preserve">– </w:t>
            </w:r>
            <w:r w:rsidR="002E6A32" w:rsidRPr="00AE6722">
              <w:rPr>
                <w:rFonts w:ascii="Times New Roman" w:hAnsi="Times New Roman" w:cs="Times New Roman"/>
                <w:bCs/>
              </w:rPr>
              <w:t>§ 4</w:t>
            </w:r>
          </w:p>
          <w:p w14:paraId="7239DA2B" w14:textId="77777777" w:rsidR="002E6A32" w:rsidRPr="00AE6722" w:rsidRDefault="002E6A32" w:rsidP="00C223C2">
            <w:pPr>
              <w:spacing w:after="0" w:line="240" w:lineRule="auto"/>
              <w:jc w:val="both"/>
              <w:rPr>
                <w:rFonts w:ascii="Times New Roman" w:hAnsi="Times New Roman" w:cs="Times New Roman"/>
                <w:bCs/>
              </w:rPr>
            </w:pPr>
            <w:r w:rsidRPr="00AE6722">
              <w:rPr>
                <w:rFonts w:ascii="Times New Roman" w:hAnsi="Times New Roman" w:cs="Times New Roman"/>
                <w:bCs/>
              </w:rPr>
              <w:t>1. Lekarz przeprowadzający okresowe badanie lekarskie ustala częstotliwość tych badań, biorąc pod uwagę ocenę stanu zdrowia osoby podlegającej okresowemu badaniu lekarskiemu, stanowisko pracy, wielkość narażenia na pył azbestu, staż pracy oraz okres latencji.</w:t>
            </w:r>
          </w:p>
          <w:p w14:paraId="30739BA8" w14:textId="7471A59A" w:rsidR="002E6A32" w:rsidRPr="00AE6722" w:rsidRDefault="00B75A17" w:rsidP="00C223C2">
            <w:pPr>
              <w:spacing w:after="0" w:line="240" w:lineRule="auto"/>
              <w:jc w:val="both"/>
              <w:rPr>
                <w:rFonts w:ascii="Times New Roman" w:hAnsi="Times New Roman" w:cs="Times New Roman"/>
                <w:bCs/>
              </w:rPr>
            </w:pPr>
            <w:r w:rsidRPr="00AE6722">
              <w:rPr>
                <w:rFonts w:ascii="Times New Roman" w:hAnsi="Times New Roman" w:cs="Times New Roman"/>
                <w:bCs/>
              </w:rPr>
              <w:t xml:space="preserve">– </w:t>
            </w:r>
            <w:r w:rsidR="002E6A32" w:rsidRPr="00AE6722">
              <w:rPr>
                <w:rFonts w:ascii="Times New Roman" w:hAnsi="Times New Roman" w:cs="Times New Roman"/>
                <w:bCs/>
              </w:rPr>
              <w:t>§ 5</w:t>
            </w:r>
          </w:p>
          <w:p w14:paraId="5E275592" w14:textId="77777777" w:rsidR="002E6A32" w:rsidRPr="00AE6722" w:rsidRDefault="002E6A32" w:rsidP="00C223C2">
            <w:pPr>
              <w:spacing w:after="0" w:line="240" w:lineRule="auto"/>
              <w:jc w:val="both"/>
              <w:rPr>
                <w:rFonts w:ascii="Times New Roman" w:hAnsi="Times New Roman" w:cs="Times New Roman"/>
                <w:bCs/>
              </w:rPr>
            </w:pPr>
            <w:r w:rsidRPr="00AE6722">
              <w:rPr>
                <w:rFonts w:ascii="Times New Roman" w:hAnsi="Times New Roman" w:cs="Times New Roman"/>
                <w:bCs/>
              </w:rPr>
              <w:t>1. Okresowe badanie lekarskie kończy się orzeczeniem lekarskim zawierającym ocenę stanu zdrowia osoby badanej.</w:t>
            </w:r>
          </w:p>
          <w:p w14:paraId="260A9E34" w14:textId="77777777" w:rsidR="002E6A32" w:rsidRPr="00AE6722" w:rsidRDefault="002E6A32" w:rsidP="00C223C2">
            <w:pPr>
              <w:spacing w:after="0" w:line="240" w:lineRule="auto"/>
              <w:jc w:val="both"/>
              <w:rPr>
                <w:rFonts w:ascii="Times New Roman" w:hAnsi="Times New Roman" w:cs="Times New Roman"/>
                <w:bCs/>
              </w:rPr>
            </w:pPr>
            <w:r w:rsidRPr="00AE6722">
              <w:rPr>
                <w:rFonts w:ascii="Times New Roman" w:hAnsi="Times New Roman" w:cs="Times New Roman"/>
                <w:bCs/>
              </w:rPr>
              <w:t>2. Lekarz przeprowadzający okresowe badanie lekarskie wysyła kartę badania, w terminie 14 dni od dnia przeprowadzenia badania, do jednostki nadzorującej, którą jest Instytut Medycyny Pracy im. prof. dr med. Jerzego Nofera w Łodzi.</w:t>
            </w:r>
          </w:p>
          <w:p w14:paraId="0063F468" w14:textId="3DB63CA5" w:rsidR="002E6A32" w:rsidRPr="00AE6722" w:rsidRDefault="00B75A17" w:rsidP="00C223C2">
            <w:pPr>
              <w:spacing w:after="0" w:line="240" w:lineRule="auto"/>
              <w:jc w:val="both"/>
              <w:rPr>
                <w:rFonts w:ascii="Times New Roman" w:hAnsi="Times New Roman" w:cs="Times New Roman"/>
                <w:bCs/>
              </w:rPr>
            </w:pPr>
            <w:r w:rsidRPr="00AE6722">
              <w:rPr>
                <w:rFonts w:ascii="Times New Roman" w:hAnsi="Times New Roman" w:cs="Times New Roman"/>
                <w:bCs/>
              </w:rPr>
              <w:t>–</w:t>
            </w:r>
            <w:r w:rsidR="002E6A32" w:rsidRPr="00AE6722">
              <w:rPr>
                <w:rFonts w:ascii="Times New Roman" w:hAnsi="Times New Roman" w:cs="Times New Roman"/>
                <w:bCs/>
              </w:rPr>
              <w:t xml:space="preserve"> §6</w:t>
            </w:r>
          </w:p>
          <w:p w14:paraId="15A3E026" w14:textId="77777777" w:rsidR="002E6A32" w:rsidRPr="00AE6722" w:rsidRDefault="002E6A32" w:rsidP="00C223C2">
            <w:pPr>
              <w:spacing w:after="0" w:line="240" w:lineRule="auto"/>
              <w:jc w:val="both"/>
              <w:rPr>
                <w:rFonts w:ascii="Times New Roman" w:hAnsi="Times New Roman" w:cs="Times New Roman"/>
                <w:bCs/>
              </w:rPr>
            </w:pPr>
            <w:r w:rsidRPr="00AE6722">
              <w:rPr>
                <w:rFonts w:ascii="Times New Roman" w:hAnsi="Times New Roman" w:cs="Times New Roman"/>
                <w:bCs/>
              </w:rPr>
              <w:t xml:space="preserve">1. Jednostka nadzorująca: </w:t>
            </w:r>
          </w:p>
          <w:p w14:paraId="4ADAC548" w14:textId="77777777" w:rsidR="002E6A32" w:rsidRPr="00AE6722" w:rsidRDefault="002E6A32" w:rsidP="00C223C2">
            <w:pPr>
              <w:spacing w:after="0" w:line="240" w:lineRule="auto"/>
              <w:jc w:val="both"/>
              <w:rPr>
                <w:rFonts w:ascii="Times New Roman" w:hAnsi="Times New Roman" w:cs="Times New Roman"/>
                <w:bCs/>
              </w:rPr>
            </w:pPr>
            <w:r w:rsidRPr="00AE6722">
              <w:rPr>
                <w:rFonts w:ascii="Times New Roman" w:hAnsi="Times New Roman" w:cs="Times New Roman"/>
                <w:bCs/>
              </w:rPr>
              <w:t xml:space="preserve">1) określa szczegółową metodykę badań, o której mowa w </w:t>
            </w:r>
            <w:hyperlink r:id="rId47" w:history="1">
              <w:r w:rsidRPr="00AE6722">
                <w:rPr>
                  <w:rFonts w:ascii="Times New Roman" w:hAnsi="Times New Roman" w:cs="Times New Roman"/>
                  <w:bCs/>
                </w:rPr>
                <w:t>§ 2 ust. 6</w:t>
              </w:r>
            </w:hyperlink>
            <w:r w:rsidRPr="00AE6722">
              <w:rPr>
                <w:rFonts w:ascii="Times New Roman" w:hAnsi="Times New Roman" w:cs="Times New Roman"/>
                <w:bCs/>
              </w:rPr>
              <w:t xml:space="preserve">, oraz zapewnia jednolitą ocenę radiogramów w ramach okresowych badań lekarskich; </w:t>
            </w:r>
          </w:p>
          <w:p w14:paraId="45CF3B32" w14:textId="77777777" w:rsidR="002E6A32" w:rsidRPr="00AE6722" w:rsidRDefault="002E6A32" w:rsidP="00C223C2">
            <w:pPr>
              <w:spacing w:after="0" w:line="240" w:lineRule="auto"/>
              <w:jc w:val="both"/>
              <w:rPr>
                <w:rFonts w:ascii="Times New Roman" w:hAnsi="Times New Roman" w:cs="Times New Roman"/>
                <w:bCs/>
              </w:rPr>
            </w:pPr>
            <w:r w:rsidRPr="00AE6722">
              <w:rPr>
                <w:rFonts w:ascii="Times New Roman" w:hAnsi="Times New Roman" w:cs="Times New Roman"/>
                <w:bCs/>
              </w:rPr>
              <w:lastRenderedPageBreak/>
              <w:t xml:space="preserve">2) przeprowadza szkolenia dla lekarzy wykonujących okresowe badania lekarskie, które obejmują w szczególności: </w:t>
            </w:r>
          </w:p>
          <w:p w14:paraId="3A1EC9A0" w14:textId="77777777" w:rsidR="002E6A32" w:rsidRPr="00AE6722" w:rsidRDefault="002E6A32" w:rsidP="00C223C2">
            <w:pPr>
              <w:spacing w:after="0" w:line="240" w:lineRule="auto"/>
              <w:jc w:val="both"/>
              <w:rPr>
                <w:rFonts w:ascii="Times New Roman" w:hAnsi="Times New Roman" w:cs="Times New Roman"/>
                <w:bCs/>
              </w:rPr>
            </w:pPr>
            <w:r w:rsidRPr="00AE6722">
              <w:rPr>
                <w:rFonts w:ascii="Times New Roman" w:hAnsi="Times New Roman" w:cs="Times New Roman"/>
                <w:bCs/>
              </w:rPr>
              <w:t xml:space="preserve">a) metodykę badań, o której mowa w </w:t>
            </w:r>
            <w:hyperlink r:id="rId48" w:history="1">
              <w:r w:rsidRPr="00AE6722">
                <w:rPr>
                  <w:rFonts w:ascii="Times New Roman" w:hAnsi="Times New Roman" w:cs="Times New Roman"/>
                  <w:bCs/>
                </w:rPr>
                <w:t>§ 2 ust. 6</w:t>
              </w:r>
            </w:hyperlink>
            <w:r w:rsidRPr="00AE6722">
              <w:rPr>
                <w:rFonts w:ascii="Times New Roman" w:hAnsi="Times New Roman" w:cs="Times New Roman"/>
                <w:bCs/>
              </w:rPr>
              <w:t xml:space="preserve">, </w:t>
            </w:r>
          </w:p>
          <w:p w14:paraId="4A29DE82" w14:textId="77777777" w:rsidR="002E6A32" w:rsidRPr="00AE6722" w:rsidRDefault="002E6A32" w:rsidP="00C223C2">
            <w:pPr>
              <w:spacing w:after="0" w:line="240" w:lineRule="auto"/>
              <w:jc w:val="both"/>
              <w:rPr>
                <w:rFonts w:ascii="Times New Roman" w:hAnsi="Times New Roman" w:cs="Times New Roman"/>
                <w:bCs/>
              </w:rPr>
            </w:pPr>
            <w:r w:rsidRPr="00AE6722">
              <w:rPr>
                <w:rFonts w:ascii="Times New Roman" w:hAnsi="Times New Roman" w:cs="Times New Roman"/>
                <w:bCs/>
              </w:rPr>
              <w:t xml:space="preserve">b) sposób prowadzenia dokumentacji, o której mowa w </w:t>
            </w:r>
            <w:hyperlink r:id="rId49" w:history="1">
              <w:r w:rsidRPr="00AE6722">
                <w:rPr>
                  <w:rFonts w:ascii="Times New Roman" w:hAnsi="Times New Roman" w:cs="Times New Roman"/>
                  <w:bCs/>
                </w:rPr>
                <w:t>§ 4 ust. 3 pkt 1</w:t>
              </w:r>
            </w:hyperlink>
            <w:r w:rsidRPr="00AE6722">
              <w:rPr>
                <w:rFonts w:ascii="Times New Roman" w:hAnsi="Times New Roman" w:cs="Times New Roman"/>
                <w:bCs/>
              </w:rPr>
              <w:t xml:space="preserve">; </w:t>
            </w:r>
          </w:p>
          <w:p w14:paraId="434A03D5" w14:textId="77777777" w:rsidR="002E6A32" w:rsidRPr="00AE6722" w:rsidRDefault="002E6A32" w:rsidP="00C223C2">
            <w:pPr>
              <w:spacing w:after="0" w:line="240" w:lineRule="auto"/>
              <w:jc w:val="both"/>
              <w:rPr>
                <w:rFonts w:ascii="Times New Roman" w:hAnsi="Times New Roman" w:cs="Times New Roman"/>
                <w:bCs/>
              </w:rPr>
            </w:pPr>
            <w:r w:rsidRPr="00AE6722">
              <w:rPr>
                <w:rFonts w:ascii="Times New Roman" w:hAnsi="Times New Roman" w:cs="Times New Roman"/>
                <w:bCs/>
              </w:rPr>
              <w:t xml:space="preserve">3) udziela konsultacji lekarzom przeprowadzającym okresowe badania lekarskie; </w:t>
            </w:r>
          </w:p>
          <w:p w14:paraId="0981DDB8" w14:textId="77777777" w:rsidR="002E6A32" w:rsidRPr="00AE6722" w:rsidRDefault="002E6A32" w:rsidP="00C223C2">
            <w:pPr>
              <w:spacing w:after="0" w:line="240" w:lineRule="auto"/>
              <w:jc w:val="both"/>
              <w:rPr>
                <w:rFonts w:ascii="Times New Roman" w:hAnsi="Times New Roman" w:cs="Times New Roman"/>
                <w:bCs/>
              </w:rPr>
            </w:pPr>
            <w:r w:rsidRPr="00AE6722">
              <w:rPr>
                <w:rFonts w:ascii="Times New Roman" w:hAnsi="Times New Roman" w:cs="Times New Roman"/>
                <w:bCs/>
              </w:rPr>
              <w:t xml:space="preserve">4) przekazuje lekarzom przeprowadzającym okresowe badania lekarskie niezbędne informacje z rejestru, o którym mowa w pkt 7, w celu prawidłowej oceny narażenia na pył azbestu osoby podlegającej takiemu badaniu; </w:t>
            </w:r>
          </w:p>
          <w:p w14:paraId="56239F6E" w14:textId="77777777" w:rsidR="002E6A32" w:rsidRPr="00AE6722" w:rsidRDefault="002E6A32" w:rsidP="00C223C2">
            <w:pPr>
              <w:spacing w:after="0" w:line="240" w:lineRule="auto"/>
              <w:jc w:val="both"/>
              <w:rPr>
                <w:rFonts w:ascii="Times New Roman" w:hAnsi="Times New Roman" w:cs="Times New Roman"/>
                <w:bCs/>
              </w:rPr>
            </w:pPr>
            <w:r w:rsidRPr="00AE6722">
              <w:rPr>
                <w:rFonts w:ascii="Times New Roman" w:hAnsi="Times New Roman" w:cs="Times New Roman"/>
                <w:bCs/>
              </w:rPr>
              <w:t xml:space="preserve">5) sprawuje nadzór nad podmiotami wykonującymi okresowe badania lekarskie; </w:t>
            </w:r>
          </w:p>
          <w:p w14:paraId="2FA812A8" w14:textId="77777777" w:rsidR="002E6A32" w:rsidRPr="00AE6722" w:rsidRDefault="002E6A32" w:rsidP="00C223C2">
            <w:pPr>
              <w:spacing w:after="0" w:line="240" w:lineRule="auto"/>
              <w:jc w:val="both"/>
              <w:rPr>
                <w:rFonts w:ascii="Times New Roman" w:hAnsi="Times New Roman" w:cs="Times New Roman"/>
                <w:bCs/>
              </w:rPr>
            </w:pPr>
            <w:r w:rsidRPr="00AE6722">
              <w:rPr>
                <w:rFonts w:ascii="Times New Roman" w:hAnsi="Times New Roman" w:cs="Times New Roman"/>
                <w:bCs/>
              </w:rPr>
              <w:t xml:space="preserve">6) przeprowadza analizę danych zawartych w kartach badań w celu monitorowania sytuacji zdrowotnej osób podlegających okresowym badaniom lekarskim; </w:t>
            </w:r>
          </w:p>
          <w:p w14:paraId="5DE08CBF" w14:textId="77777777" w:rsidR="002E6A32" w:rsidRPr="00AE6722" w:rsidRDefault="002E6A32" w:rsidP="00C223C2">
            <w:pPr>
              <w:spacing w:after="0" w:line="240" w:lineRule="auto"/>
              <w:jc w:val="both"/>
              <w:rPr>
                <w:rFonts w:ascii="Times New Roman" w:hAnsi="Times New Roman" w:cs="Times New Roman"/>
                <w:bCs/>
              </w:rPr>
            </w:pPr>
            <w:r w:rsidRPr="00AE6722">
              <w:rPr>
                <w:rFonts w:ascii="Times New Roman" w:hAnsi="Times New Roman" w:cs="Times New Roman"/>
                <w:bCs/>
              </w:rPr>
              <w:t xml:space="preserve">7) prowadzi rejestr pracowników, o których mowa w </w:t>
            </w:r>
            <w:hyperlink r:id="rId50" w:history="1">
              <w:r w:rsidRPr="00AE6722">
                <w:rPr>
                  <w:rFonts w:ascii="Times New Roman" w:hAnsi="Times New Roman" w:cs="Times New Roman"/>
                  <w:bCs/>
                </w:rPr>
                <w:t>art. 7a ust. 1</w:t>
              </w:r>
            </w:hyperlink>
            <w:r w:rsidRPr="00AE6722">
              <w:rPr>
                <w:rFonts w:ascii="Times New Roman" w:hAnsi="Times New Roman" w:cs="Times New Roman"/>
                <w:bCs/>
              </w:rPr>
              <w:t xml:space="preserve"> ustawy. </w:t>
            </w:r>
          </w:p>
          <w:p w14:paraId="0A8473CD" w14:textId="77777777" w:rsidR="002E6A32" w:rsidRPr="00AE6722" w:rsidRDefault="002E6A32" w:rsidP="00C223C2">
            <w:pPr>
              <w:spacing w:after="0" w:line="240" w:lineRule="auto"/>
              <w:jc w:val="both"/>
              <w:rPr>
                <w:rFonts w:ascii="Times New Roman" w:hAnsi="Times New Roman" w:cs="Times New Roman"/>
                <w:bCs/>
              </w:rPr>
            </w:pPr>
            <w:bookmarkStart w:id="93" w:name="mip11115292"/>
            <w:bookmarkEnd w:id="93"/>
            <w:r w:rsidRPr="00AE6722">
              <w:rPr>
                <w:rFonts w:ascii="Times New Roman" w:hAnsi="Times New Roman" w:cs="Times New Roman"/>
                <w:bCs/>
              </w:rPr>
              <w:t xml:space="preserve">2. Na wniosek osoby objętej rejestrem, o którym mowa w ust. 1 pkt 7, należy udostępnić dane jej dotyczące z tego rejestru oraz z karty badania, o której mowa w </w:t>
            </w:r>
            <w:hyperlink r:id="rId51" w:history="1">
              <w:r w:rsidRPr="00AE6722">
                <w:rPr>
                  <w:rFonts w:ascii="Times New Roman" w:hAnsi="Times New Roman" w:cs="Times New Roman"/>
                  <w:bCs/>
                </w:rPr>
                <w:t>§ 4 ust. 3 pkt 1</w:t>
              </w:r>
            </w:hyperlink>
            <w:r w:rsidRPr="00AE6722">
              <w:rPr>
                <w:rFonts w:ascii="Times New Roman" w:hAnsi="Times New Roman" w:cs="Times New Roman"/>
                <w:bCs/>
              </w:rPr>
              <w:t>.</w:t>
            </w:r>
          </w:p>
          <w:p w14:paraId="165B2EFB" w14:textId="77777777" w:rsidR="002E6A32" w:rsidRPr="00AE6722" w:rsidRDefault="002E6A32" w:rsidP="00C223C2">
            <w:pPr>
              <w:spacing w:after="0" w:line="240" w:lineRule="auto"/>
              <w:jc w:val="both"/>
              <w:rPr>
                <w:rFonts w:ascii="Times New Roman" w:hAnsi="Times New Roman" w:cs="Times New Roman"/>
                <w:bCs/>
              </w:rPr>
            </w:pPr>
            <w:bookmarkStart w:id="94" w:name="mip11115293"/>
            <w:bookmarkEnd w:id="94"/>
            <w:r w:rsidRPr="00AE6722">
              <w:rPr>
                <w:rFonts w:ascii="Times New Roman" w:hAnsi="Times New Roman" w:cs="Times New Roman"/>
                <w:bCs/>
              </w:rPr>
              <w:t xml:space="preserve">3. Na wniosek pracodawcy, pracownika lub jego przedstawiciela jednostka nadzorująca udostępnia anonimowe zbiorcze informacje dotyczące danego zakładu z rejestru, o którym mowa w ust. 1 pkt 7, oraz z kart badań, o których mowa w </w:t>
            </w:r>
            <w:hyperlink r:id="rId52" w:history="1">
              <w:r w:rsidRPr="00AE6722">
                <w:rPr>
                  <w:rFonts w:ascii="Times New Roman" w:hAnsi="Times New Roman" w:cs="Times New Roman"/>
                  <w:bCs/>
                </w:rPr>
                <w:t>§ 4 ust. 3 pkt 1</w:t>
              </w:r>
            </w:hyperlink>
            <w:r w:rsidRPr="00AE6722">
              <w:rPr>
                <w:rFonts w:ascii="Times New Roman" w:hAnsi="Times New Roman" w:cs="Times New Roman"/>
                <w:bCs/>
              </w:rPr>
              <w:t>.</w:t>
            </w:r>
          </w:p>
          <w:p w14:paraId="43260CCE" w14:textId="77777777" w:rsidR="002E6A32" w:rsidRPr="00AE6722" w:rsidRDefault="002E6A32" w:rsidP="00C223C2">
            <w:pPr>
              <w:spacing w:after="0" w:line="240" w:lineRule="auto"/>
              <w:jc w:val="both"/>
              <w:rPr>
                <w:rFonts w:ascii="Times New Roman" w:hAnsi="Times New Roman" w:cs="Times New Roman"/>
                <w:bCs/>
              </w:rPr>
            </w:pPr>
            <w:bookmarkStart w:id="95" w:name="mip11115294"/>
            <w:bookmarkEnd w:id="95"/>
            <w:r w:rsidRPr="00AE6722">
              <w:rPr>
                <w:rFonts w:ascii="Times New Roman" w:hAnsi="Times New Roman" w:cs="Times New Roman"/>
                <w:bCs/>
              </w:rPr>
              <w:t xml:space="preserve">4. Rejestr, o którym mowa w ust. 1 pkt 7, oraz dokumentacja, o której mowa w </w:t>
            </w:r>
            <w:hyperlink r:id="rId53" w:history="1">
              <w:r w:rsidRPr="00AE6722">
                <w:rPr>
                  <w:rFonts w:ascii="Times New Roman" w:hAnsi="Times New Roman" w:cs="Times New Roman"/>
                  <w:bCs/>
                </w:rPr>
                <w:t>§ 4 ust. 3 pkt 1</w:t>
              </w:r>
            </w:hyperlink>
            <w:r w:rsidRPr="00AE6722">
              <w:rPr>
                <w:rFonts w:ascii="Times New Roman" w:hAnsi="Times New Roman" w:cs="Times New Roman"/>
                <w:bCs/>
              </w:rPr>
              <w:t>, osób podlegających okresowym badaniom lekarskim przechowywane są przez 40 lat po ustaniu narażenia na działanie pyłów azbestu.</w:t>
            </w:r>
          </w:p>
          <w:p w14:paraId="25C60877" w14:textId="77777777" w:rsidR="002E6A32" w:rsidRPr="00AE6722" w:rsidRDefault="002E6A32" w:rsidP="00C223C2">
            <w:pPr>
              <w:spacing w:after="0" w:line="240" w:lineRule="auto"/>
              <w:jc w:val="both"/>
              <w:rPr>
                <w:rFonts w:ascii="Times New Roman" w:hAnsi="Times New Roman" w:cs="Times New Roman"/>
                <w:bCs/>
              </w:rPr>
            </w:pPr>
            <w:bookmarkStart w:id="96" w:name="mip11115295"/>
            <w:bookmarkEnd w:id="96"/>
            <w:r w:rsidRPr="00AE6722">
              <w:rPr>
                <w:rFonts w:ascii="Times New Roman" w:hAnsi="Times New Roman" w:cs="Times New Roman"/>
                <w:bCs/>
              </w:rPr>
              <w:t xml:space="preserve">5. Jednostka nadzorująca przedstawia ministrowi właściwemu do spraw zdrowia sprawozdanie z wykonania okresowych badań lekarskich zrealizowanych na podstawie </w:t>
            </w:r>
            <w:r w:rsidRPr="00AE6722">
              <w:rPr>
                <w:rFonts w:ascii="Times New Roman" w:hAnsi="Times New Roman" w:cs="Times New Roman"/>
                <w:bCs/>
              </w:rPr>
              <w:lastRenderedPageBreak/>
              <w:t>ustawy za dany rok kalendarzowy według stanu na dzień 31 grudnia w terminie do dnia 15 lutego następnego roku.</w:t>
            </w:r>
          </w:p>
          <w:p w14:paraId="393F779A" w14:textId="77777777" w:rsidR="002E6A32" w:rsidRPr="00AE6722" w:rsidRDefault="002E6A32" w:rsidP="00C223C2">
            <w:pPr>
              <w:spacing w:after="0" w:line="240" w:lineRule="auto"/>
              <w:jc w:val="both"/>
              <w:rPr>
                <w:rFonts w:ascii="Times New Roman" w:hAnsi="Times New Roman" w:cs="Times New Roman"/>
                <w:bCs/>
              </w:rPr>
            </w:pPr>
            <w:bookmarkStart w:id="97" w:name="mip11115296"/>
            <w:bookmarkEnd w:id="97"/>
            <w:r w:rsidRPr="00AE6722">
              <w:rPr>
                <w:rFonts w:ascii="Times New Roman" w:hAnsi="Times New Roman" w:cs="Times New Roman"/>
                <w:bCs/>
              </w:rPr>
              <w:t>6. Sprawozdanie, o którym mowa w ust. 5, przedstawiane jest ministrowi właściwemu do spraw zdrowia w celu oceny liczby i jakości wykonanych okresowych badań lekarskich zrealizowanych na podstawie ustawy.</w:t>
            </w:r>
          </w:p>
          <w:p w14:paraId="52DC1587" w14:textId="77777777" w:rsidR="002E6A32" w:rsidRPr="00AE6722" w:rsidRDefault="002E6A32" w:rsidP="00C223C2">
            <w:pPr>
              <w:spacing w:after="0" w:line="240" w:lineRule="auto"/>
              <w:jc w:val="both"/>
              <w:rPr>
                <w:rFonts w:ascii="Times New Roman" w:hAnsi="Times New Roman" w:cs="Times New Roman"/>
                <w:bCs/>
              </w:rPr>
            </w:pPr>
          </w:p>
          <w:p w14:paraId="6032B9ED" w14:textId="4793780D" w:rsidR="002E6A32" w:rsidRPr="00AE6722" w:rsidRDefault="002E6A32" w:rsidP="00C223C2">
            <w:pPr>
              <w:spacing w:after="0" w:line="240" w:lineRule="auto"/>
              <w:jc w:val="both"/>
              <w:rPr>
                <w:rFonts w:ascii="Times New Roman" w:hAnsi="Times New Roman" w:cs="Times New Roman"/>
                <w:bCs/>
              </w:rPr>
            </w:pPr>
            <w:r w:rsidRPr="00AE6722">
              <w:rPr>
                <w:rFonts w:ascii="Times New Roman" w:hAnsi="Times New Roman" w:cs="Times New Roman"/>
                <w:bCs/>
              </w:rPr>
              <w:t xml:space="preserve">rozporządzenie Ministra Zdrowia i Opieki Społecznej z dnia 30 maja 1996 r. w sprawie przeprowadzania badań lekarskich pracowników, zakresu profilaktycznej opieki zdrowotnej nad pracownikami oraz orzeczeń lekarskich wydawanych do celów przewidzianych w Kodeksie pracy </w:t>
            </w:r>
            <w:hyperlink r:id="rId54" w:history="1">
              <w:r w:rsidRPr="00AE6722">
                <w:rPr>
                  <w:rFonts w:ascii="Times New Roman" w:hAnsi="Times New Roman" w:cs="Times New Roman"/>
                  <w:bCs/>
                </w:rPr>
                <w:t>(Dz.U. z 2023 r. poz.</w:t>
              </w:r>
              <w:r w:rsidR="005650BF">
                <w:rPr>
                  <w:rFonts w:ascii="Times New Roman" w:hAnsi="Times New Roman" w:cs="Times New Roman"/>
                  <w:bCs/>
                </w:rPr>
                <w:t xml:space="preserve"> </w:t>
              </w:r>
              <w:r w:rsidRPr="00AE6722">
                <w:rPr>
                  <w:rFonts w:ascii="Times New Roman" w:hAnsi="Times New Roman" w:cs="Times New Roman"/>
                  <w:bCs/>
                </w:rPr>
                <w:t>607)</w:t>
              </w:r>
            </w:hyperlink>
          </w:p>
          <w:p w14:paraId="1513A9CB" w14:textId="6EE683EC" w:rsidR="002E6A32" w:rsidRPr="00AE6722" w:rsidRDefault="002E6A32" w:rsidP="00C223C2">
            <w:pPr>
              <w:spacing w:after="0" w:line="240" w:lineRule="auto"/>
              <w:jc w:val="both"/>
              <w:rPr>
                <w:rFonts w:ascii="Times New Roman" w:hAnsi="Times New Roman" w:cs="Times New Roman"/>
                <w:bCs/>
              </w:rPr>
            </w:pPr>
            <w:r w:rsidRPr="00AE6722">
              <w:rPr>
                <w:rFonts w:ascii="Times New Roman" w:hAnsi="Times New Roman" w:cs="Times New Roman"/>
                <w:bCs/>
              </w:rPr>
              <w:t xml:space="preserve">– § 2 ust. 5 </w:t>
            </w:r>
          </w:p>
          <w:p w14:paraId="2E658B6B" w14:textId="77777777" w:rsidR="002E6A32" w:rsidRPr="00AE6722" w:rsidRDefault="002E6A32" w:rsidP="00C223C2">
            <w:pPr>
              <w:spacing w:after="0" w:line="240" w:lineRule="auto"/>
              <w:jc w:val="both"/>
              <w:rPr>
                <w:rFonts w:ascii="Times New Roman" w:hAnsi="Times New Roman" w:cs="Times New Roman"/>
                <w:bCs/>
              </w:rPr>
            </w:pPr>
            <w:bookmarkStart w:id="98" w:name="mip37052722"/>
            <w:bookmarkEnd w:id="98"/>
            <w:r w:rsidRPr="00AE6722">
              <w:rPr>
                <w:rFonts w:ascii="Times New Roman" w:hAnsi="Times New Roman" w:cs="Times New Roman"/>
                <w:bCs/>
              </w:rPr>
              <w:t>5. Badania profilaktyczne kończą się orzeczeniem lekarskim stwierdzającym:</w:t>
            </w:r>
          </w:p>
          <w:p w14:paraId="08A243F8" w14:textId="77777777" w:rsidR="002E6A32" w:rsidRPr="00AE6722" w:rsidRDefault="002E6A32" w:rsidP="00C223C2">
            <w:pPr>
              <w:spacing w:after="0" w:line="240" w:lineRule="auto"/>
              <w:jc w:val="both"/>
              <w:rPr>
                <w:rFonts w:ascii="Times New Roman" w:hAnsi="Times New Roman" w:cs="Times New Roman"/>
                <w:bCs/>
              </w:rPr>
            </w:pPr>
            <w:bookmarkStart w:id="99" w:name="mip37052724"/>
            <w:bookmarkEnd w:id="99"/>
            <w:r w:rsidRPr="00AE6722">
              <w:rPr>
                <w:rFonts w:ascii="Times New Roman" w:hAnsi="Times New Roman" w:cs="Times New Roman"/>
                <w:bCs/>
              </w:rPr>
              <w:t>1) brak przeciwwskazań do na określonym stanowisku albo</w:t>
            </w:r>
          </w:p>
          <w:p w14:paraId="54162821" w14:textId="77777777" w:rsidR="002E6A32" w:rsidRPr="00AE6722" w:rsidRDefault="002E6A32" w:rsidP="00C223C2">
            <w:pPr>
              <w:spacing w:after="0" w:line="240" w:lineRule="auto"/>
              <w:jc w:val="both"/>
              <w:rPr>
                <w:rFonts w:ascii="Times New Roman" w:hAnsi="Times New Roman" w:cs="Times New Roman"/>
                <w:bCs/>
              </w:rPr>
            </w:pPr>
            <w:bookmarkStart w:id="100" w:name="mip37052725"/>
            <w:bookmarkEnd w:id="100"/>
            <w:r w:rsidRPr="00AE6722">
              <w:rPr>
                <w:rFonts w:ascii="Times New Roman" w:hAnsi="Times New Roman" w:cs="Times New Roman"/>
                <w:bCs/>
              </w:rPr>
              <w:t>2) istnienie przeciwwskazań do pracy na określonym stanowisku</w:t>
            </w:r>
          </w:p>
          <w:p w14:paraId="710E6C2D" w14:textId="53FCC246" w:rsidR="002E6A32" w:rsidRPr="00AE6722" w:rsidRDefault="00B75A17" w:rsidP="00C223C2">
            <w:pPr>
              <w:spacing w:after="0" w:line="240" w:lineRule="auto"/>
              <w:jc w:val="both"/>
              <w:rPr>
                <w:rFonts w:ascii="Times New Roman" w:hAnsi="Times New Roman" w:cs="Times New Roman"/>
                <w:bCs/>
              </w:rPr>
            </w:pPr>
            <w:bookmarkStart w:id="101" w:name="mip37052726"/>
            <w:bookmarkEnd w:id="101"/>
            <w:r w:rsidRPr="00AE6722">
              <w:rPr>
                <w:rFonts w:ascii="Times New Roman" w:hAnsi="Times New Roman" w:cs="Times New Roman"/>
                <w:bCs/>
              </w:rPr>
              <w:t>–</w:t>
            </w:r>
            <w:r w:rsidR="002E6A32" w:rsidRPr="00AE6722">
              <w:rPr>
                <w:rFonts w:ascii="Times New Roman" w:hAnsi="Times New Roman" w:cs="Times New Roman"/>
                <w:bCs/>
              </w:rPr>
              <w:t xml:space="preserve"> w warunkach pracy opisanych w skierowaniu na badania lekarskie, o którym mowa w </w:t>
            </w:r>
            <w:hyperlink r:id="rId55" w:history="1">
              <w:r w:rsidR="002E6A32" w:rsidRPr="00AE6722">
                <w:rPr>
                  <w:rFonts w:ascii="Times New Roman" w:hAnsi="Times New Roman" w:cs="Times New Roman"/>
                  <w:bCs/>
                </w:rPr>
                <w:t>§ 4</w:t>
              </w:r>
            </w:hyperlink>
            <w:r w:rsidR="002E6A32" w:rsidRPr="00AE6722">
              <w:rPr>
                <w:rFonts w:ascii="Times New Roman" w:hAnsi="Times New Roman" w:cs="Times New Roman"/>
                <w:bCs/>
              </w:rPr>
              <w:t>.</w:t>
            </w:r>
          </w:p>
          <w:p w14:paraId="5158F3A8" w14:textId="1C5FE6A1" w:rsidR="002E6A32" w:rsidRPr="00AE6722" w:rsidRDefault="002E6A32" w:rsidP="00C223C2">
            <w:pPr>
              <w:spacing w:after="0" w:line="240" w:lineRule="auto"/>
              <w:jc w:val="both"/>
              <w:rPr>
                <w:rFonts w:ascii="Times New Roman" w:hAnsi="Times New Roman" w:cs="Times New Roman"/>
                <w:bCs/>
              </w:rPr>
            </w:pPr>
            <w:r w:rsidRPr="00AE6722">
              <w:rPr>
                <w:rFonts w:ascii="Times New Roman" w:hAnsi="Times New Roman" w:cs="Times New Roman"/>
                <w:bCs/>
              </w:rPr>
              <w:t>– § 6 pkt 3</w:t>
            </w:r>
          </w:p>
          <w:p w14:paraId="5C8850DE" w14:textId="77777777" w:rsidR="002E6A32" w:rsidRPr="00AE6722" w:rsidRDefault="002E6A32" w:rsidP="00C223C2">
            <w:pPr>
              <w:spacing w:after="0" w:line="240" w:lineRule="auto"/>
              <w:jc w:val="both"/>
              <w:rPr>
                <w:rFonts w:ascii="Times New Roman" w:hAnsi="Times New Roman" w:cs="Times New Roman"/>
                <w:bCs/>
              </w:rPr>
            </w:pPr>
            <w:r w:rsidRPr="00AE6722">
              <w:rPr>
                <w:rFonts w:ascii="Times New Roman" w:hAnsi="Times New Roman" w:cs="Times New Roman"/>
                <w:bCs/>
              </w:rPr>
              <w:t>Zakres profilaktycznej opieki zdrowotnej nad pracownikami, niezbędnej z uwagi na warunki pracy, obejmuje:</w:t>
            </w:r>
          </w:p>
          <w:p w14:paraId="74933082" w14:textId="77777777" w:rsidR="002E6A32" w:rsidRPr="00AE6722" w:rsidRDefault="002E6A32" w:rsidP="00C223C2">
            <w:pPr>
              <w:spacing w:after="0" w:line="240" w:lineRule="auto"/>
              <w:jc w:val="both"/>
              <w:rPr>
                <w:rFonts w:ascii="Times New Roman" w:hAnsi="Times New Roman" w:cs="Times New Roman"/>
                <w:bCs/>
              </w:rPr>
            </w:pPr>
            <w:r w:rsidRPr="00AE6722">
              <w:rPr>
                <w:rFonts w:ascii="Times New Roman" w:hAnsi="Times New Roman" w:cs="Times New Roman"/>
                <w:bCs/>
              </w:rPr>
              <w:t>3) w razie gdy pracownicy wykonują pracę w warunkach występowania przekroczeń najwyższych dopuszczalnych stężeń i natężeń czynników szkodliwych dla zdrowia:</w:t>
            </w:r>
          </w:p>
          <w:p w14:paraId="4DB8DF97" w14:textId="77777777" w:rsidR="002E6A32" w:rsidRPr="00AE6722" w:rsidRDefault="002E6A32" w:rsidP="00C223C2">
            <w:pPr>
              <w:spacing w:after="0" w:line="240" w:lineRule="auto"/>
              <w:jc w:val="both"/>
              <w:rPr>
                <w:rFonts w:ascii="Times New Roman" w:hAnsi="Times New Roman" w:cs="Times New Roman"/>
                <w:bCs/>
              </w:rPr>
            </w:pPr>
            <w:r w:rsidRPr="00AE6722">
              <w:rPr>
                <w:rFonts w:ascii="Times New Roman" w:hAnsi="Times New Roman" w:cs="Times New Roman"/>
                <w:bCs/>
              </w:rPr>
              <w:t>a) wprowadzenie monitorowania stanu zdrowia tych pracowników,</w:t>
            </w:r>
          </w:p>
          <w:p w14:paraId="48668124" w14:textId="77777777" w:rsidR="002E6A32" w:rsidRPr="00AE6722" w:rsidRDefault="002E6A32" w:rsidP="00C223C2">
            <w:pPr>
              <w:spacing w:after="0" w:line="240" w:lineRule="auto"/>
              <w:jc w:val="both"/>
              <w:rPr>
                <w:rFonts w:ascii="Times New Roman" w:hAnsi="Times New Roman" w:cs="Times New Roman"/>
                <w:bCs/>
              </w:rPr>
            </w:pPr>
            <w:r w:rsidRPr="00AE6722">
              <w:rPr>
                <w:rFonts w:ascii="Times New Roman" w:hAnsi="Times New Roman" w:cs="Times New Roman"/>
                <w:bCs/>
              </w:rPr>
              <w:t>b) szkolenie pracowników w zakresie ochrony przed zagrożeniami i możliwościami ograniczenia ryzyka zawodowego, jakie wiąże się z pracą wykonywaną w tych warunkach;</w:t>
            </w:r>
          </w:p>
          <w:p w14:paraId="1F752164" w14:textId="40164329" w:rsidR="002E6A32" w:rsidRPr="00AE6722" w:rsidRDefault="00B75A17" w:rsidP="00C223C2">
            <w:pPr>
              <w:spacing w:after="0" w:line="240" w:lineRule="auto"/>
              <w:jc w:val="both"/>
              <w:rPr>
                <w:rFonts w:ascii="Times New Roman" w:hAnsi="Times New Roman" w:cs="Times New Roman"/>
                <w:bCs/>
              </w:rPr>
            </w:pPr>
            <w:r w:rsidRPr="00AE6722">
              <w:rPr>
                <w:rFonts w:ascii="Times New Roman" w:hAnsi="Times New Roman" w:cs="Times New Roman"/>
                <w:bCs/>
              </w:rPr>
              <w:t xml:space="preserve">– </w:t>
            </w:r>
            <w:r w:rsidR="002E6A32" w:rsidRPr="00AE6722">
              <w:rPr>
                <w:rFonts w:ascii="Times New Roman" w:hAnsi="Times New Roman" w:cs="Times New Roman"/>
                <w:bCs/>
              </w:rPr>
              <w:t>§ 9</w:t>
            </w:r>
            <w:bookmarkStart w:id="102" w:name="mip37052783"/>
            <w:bookmarkEnd w:id="102"/>
            <w:r w:rsidR="002E6A32" w:rsidRPr="00AE6722">
              <w:rPr>
                <w:rFonts w:ascii="Times New Roman" w:hAnsi="Times New Roman" w:cs="Times New Roman"/>
                <w:bCs/>
              </w:rPr>
              <w:t xml:space="preserve"> ust. 1 oraz ust. 2 pkt 5-9</w:t>
            </w:r>
          </w:p>
          <w:p w14:paraId="6B8EAE9A" w14:textId="77777777" w:rsidR="002E6A32" w:rsidRPr="00AE6722" w:rsidRDefault="002E6A32" w:rsidP="00C223C2">
            <w:pPr>
              <w:spacing w:after="0" w:line="240" w:lineRule="auto"/>
              <w:jc w:val="both"/>
              <w:rPr>
                <w:rFonts w:ascii="Times New Roman" w:hAnsi="Times New Roman" w:cs="Times New Roman"/>
                <w:bCs/>
              </w:rPr>
            </w:pPr>
            <w:r w:rsidRPr="00AE6722">
              <w:rPr>
                <w:rFonts w:ascii="Times New Roman" w:hAnsi="Times New Roman" w:cs="Times New Roman"/>
                <w:bCs/>
              </w:rPr>
              <w:lastRenderedPageBreak/>
              <w:t>1. Lekarze przeprowadzający badania profilaktyczne prowadzą dokumentację medyczną, która obejmuje:</w:t>
            </w:r>
          </w:p>
          <w:p w14:paraId="5BCD2967" w14:textId="77777777" w:rsidR="002E6A32" w:rsidRPr="00AE6722" w:rsidRDefault="002E6A32" w:rsidP="00C223C2">
            <w:pPr>
              <w:spacing w:after="0" w:line="240" w:lineRule="auto"/>
              <w:jc w:val="both"/>
              <w:rPr>
                <w:rFonts w:ascii="Times New Roman" w:hAnsi="Times New Roman" w:cs="Times New Roman"/>
                <w:bCs/>
              </w:rPr>
            </w:pPr>
            <w:bookmarkStart w:id="103" w:name="mip37052785"/>
            <w:bookmarkEnd w:id="103"/>
            <w:r w:rsidRPr="00AE6722">
              <w:rPr>
                <w:rFonts w:ascii="Times New Roman" w:hAnsi="Times New Roman" w:cs="Times New Roman"/>
                <w:bCs/>
              </w:rPr>
              <w:t>1) kartę badania profilaktycznego;</w:t>
            </w:r>
          </w:p>
          <w:p w14:paraId="68BA3E24" w14:textId="77777777" w:rsidR="002E6A32" w:rsidRPr="00AE6722" w:rsidRDefault="002E6A32" w:rsidP="00C223C2">
            <w:pPr>
              <w:spacing w:after="0" w:line="240" w:lineRule="auto"/>
              <w:jc w:val="both"/>
              <w:rPr>
                <w:rFonts w:ascii="Times New Roman" w:hAnsi="Times New Roman" w:cs="Times New Roman"/>
                <w:bCs/>
              </w:rPr>
            </w:pPr>
            <w:bookmarkStart w:id="104" w:name="mip37052786"/>
            <w:bookmarkEnd w:id="104"/>
            <w:r w:rsidRPr="00AE6722">
              <w:rPr>
                <w:rFonts w:ascii="Times New Roman" w:hAnsi="Times New Roman" w:cs="Times New Roman"/>
                <w:bCs/>
              </w:rPr>
              <w:t>2) rejestr wydanych orzeczeń.</w:t>
            </w:r>
          </w:p>
          <w:p w14:paraId="4BEED03B" w14:textId="77777777" w:rsidR="002E6A32" w:rsidRPr="00AE6722" w:rsidRDefault="002E6A32" w:rsidP="00C223C2">
            <w:pPr>
              <w:spacing w:after="0" w:line="240" w:lineRule="auto"/>
              <w:jc w:val="both"/>
              <w:rPr>
                <w:rFonts w:ascii="Times New Roman" w:hAnsi="Times New Roman" w:cs="Times New Roman"/>
                <w:bCs/>
              </w:rPr>
            </w:pPr>
            <w:bookmarkStart w:id="105" w:name="mip37052787"/>
            <w:bookmarkEnd w:id="105"/>
            <w:r w:rsidRPr="00AE6722">
              <w:rPr>
                <w:rFonts w:ascii="Times New Roman" w:hAnsi="Times New Roman" w:cs="Times New Roman"/>
                <w:bCs/>
              </w:rPr>
              <w:t>2. Karta badania profilaktycznego powinna zawierać:</w:t>
            </w:r>
          </w:p>
          <w:p w14:paraId="23B74984" w14:textId="77777777" w:rsidR="002E6A32" w:rsidRPr="00AE6722" w:rsidRDefault="002E6A32" w:rsidP="00C223C2">
            <w:pPr>
              <w:spacing w:after="0" w:line="240" w:lineRule="auto"/>
              <w:jc w:val="both"/>
              <w:rPr>
                <w:rFonts w:ascii="Times New Roman" w:hAnsi="Times New Roman" w:cs="Times New Roman"/>
                <w:bCs/>
              </w:rPr>
            </w:pPr>
            <w:bookmarkStart w:id="106" w:name="mip37052789"/>
            <w:bookmarkStart w:id="107" w:name="mip37052793"/>
            <w:bookmarkEnd w:id="106"/>
            <w:bookmarkEnd w:id="107"/>
            <w:r w:rsidRPr="00AE6722">
              <w:rPr>
                <w:rFonts w:ascii="Times New Roman" w:hAnsi="Times New Roman" w:cs="Times New Roman"/>
                <w:bCs/>
              </w:rPr>
              <w:t>5) ocenę zagrożeń dla zdrowia pracownika lub stwierdzenie ich braku, wynikającą z informacji pracodawcy o występowaniu czynników szkodliwych lub uciążliwych na stanowisku pracy zajmowanym przez osobę badaną;</w:t>
            </w:r>
          </w:p>
          <w:p w14:paraId="498C1DE0" w14:textId="77777777" w:rsidR="002E6A32" w:rsidRPr="00AE6722" w:rsidRDefault="002E6A32" w:rsidP="00C223C2">
            <w:pPr>
              <w:spacing w:after="0" w:line="240" w:lineRule="auto"/>
              <w:jc w:val="both"/>
              <w:rPr>
                <w:rFonts w:ascii="Times New Roman" w:hAnsi="Times New Roman" w:cs="Times New Roman"/>
                <w:bCs/>
              </w:rPr>
            </w:pPr>
            <w:bookmarkStart w:id="108" w:name="mip37052794"/>
            <w:bookmarkEnd w:id="108"/>
            <w:r w:rsidRPr="00AE6722">
              <w:rPr>
                <w:rFonts w:ascii="Times New Roman" w:hAnsi="Times New Roman" w:cs="Times New Roman"/>
                <w:bCs/>
              </w:rPr>
              <w:t>6) dane z wywiadu lekarskiego i badania przedmiotowego;</w:t>
            </w:r>
          </w:p>
          <w:p w14:paraId="1F62FACF" w14:textId="77777777" w:rsidR="002E6A32" w:rsidRPr="00AE6722" w:rsidRDefault="002E6A32" w:rsidP="00C223C2">
            <w:pPr>
              <w:spacing w:after="0" w:line="240" w:lineRule="auto"/>
              <w:jc w:val="both"/>
              <w:rPr>
                <w:rFonts w:ascii="Times New Roman" w:hAnsi="Times New Roman" w:cs="Times New Roman"/>
                <w:bCs/>
              </w:rPr>
            </w:pPr>
            <w:bookmarkStart w:id="109" w:name="mip37052795"/>
            <w:bookmarkEnd w:id="109"/>
            <w:r w:rsidRPr="00AE6722">
              <w:rPr>
                <w:rFonts w:ascii="Times New Roman" w:hAnsi="Times New Roman" w:cs="Times New Roman"/>
                <w:bCs/>
              </w:rPr>
              <w:t>7) wyniki badań diagnostycznych i (lub) konsultacyjnych;</w:t>
            </w:r>
          </w:p>
          <w:p w14:paraId="333CA846" w14:textId="77777777" w:rsidR="002E6A32" w:rsidRPr="00AE6722" w:rsidRDefault="002E6A32" w:rsidP="00C223C2">
            <w:pPr>
              <w:spacing w:after="0" w:line="240" w:lineRule="auto"/>
              <w:jc w:val="both"/>
              <w:rPr>
                <w:rFonts w:ascii="Times New Roman" w:hAnsi="Times New Roman" w:cs="Times New Roman"/>
                <w:bCs/>
              </w:rPr>
            </w:pPr>
            <w:bookmarkStart w:id="110" w:name="mip37052796"/>
            <w:bookmarkEnd w:id="110"/>
            <w:r w:rsidRPr="00AE6722">
              <w:rPr>
                <w:rFonts w:ascii="Times New Roman" w:hAnsi="Times New Roman" w:cs="Times New Roman"/>
                <w:bCs/>
              </w:rPr>
              <w:t>8) uzasadnienie poszerzenia zakresu lub skrócenia częstotliwości wykonania badania profilaktycznego w stosunku do ustaleń zawartych we wskazówkach metodycznych;</w:t>
            </w:r>
          </w:p>
          <w:p w14:paraId="79CD5362" w14:textId="0A0802C0" w:rsidR="00524769" w:rsidRPr="00AE6722" w:rsidRDefault="002E6A32" w:rsidP="00C223C2">
            <w:pPr>
              <w:spacing w:after="0" w:line="240" w:lineRule="auto"/>
              <w:jc w:val="both"/>
              <w:rPr>
                <w:rFonts w:ascii="Times New Roman" w:hAnsi="Times New Roman" w:cs="Times New Roman"/>
                <w:bCs/>
              </w:rPr>
            </w:pPr>
            <w:bookmarkStart w:id="111" w:name="mip37052797"/>
            <w:bookmarkEnd w:id="111"/>
            <w:r w:rsidRPr="00AE6722">
              <w:rPr>
                <w:rFonts w:ascii="Times New Roman" w:hAnsi="Times New Roman" w:cs="Times New Roman"/>
                <w:bCs/>
              </w:rPr>
              <w:t>9) treść orzeczenia.</w:t>
            </w:r>
          </w:p>
        </w:tc>
        <w:tc>
          <w:tcPr>
            <w:tcW w:w="1500" w:type="dxa"/>
          </w:tcPr>
          <w:p w14:paraId="5504E111" w14:textId="77777777" w:rsidR="00524769" w:rsidRPr="00AE6722" w:rsidRDefault="00524769" w:rsidP="0021651B">
            <w:pPr>
              <w:spacing w:after="0" w:line="240" w:lineRule="auto"/>
              <w:jc w:val="both"/>
              <w:rPr>
                <w:rFonts w:ascii="Times New Roman" w:eastAsia="Times New Roman" w:hAnsi="Times New Roman" w:cs="Times New Roman"/>
                <w:lang w:eastAsia="pl-PL"/>
              </w:rPr>
            </w:pPr>
          </w:p>
        </w:tc>
      </w:tr>
      <w:tr w:rsidR="00A40D97" w:rsidRPr="00AE6722" w14:paraId="503A39DC" w14:textId="77777777" w:rsidTr="0085688B">
        <w:trPr>
          <w:trHeight w:val="539"/>
        </w:trPr>
        <w:tc>
          <w:tcPr>
            <w:tcW w:w="846" w:type="dxa"/>
          </w:tcPr>
          <w:p w14:paraId="6E35C0A4" w14:textId="32F7979C" w:rsidR="00A40D97" w:rsidRPr="00AE6722" w:rsidRDefault="007D687D" w:rsidP="0021651B">
            <w:pPr>
              <w:spacing w:after="0" w:line="240" w:lineRule="auto"/>
              <w:jc w:val="both"/>
              <w:rPr>
                <w:rFonts w:ascii="Times New Roman" w:hAnsi="Times New Roman" w:cs="Times New Roman"/>
                <w:b/>
                <w:bCs/>
              </w:rPr>
            </w:pPr>
            <w:r w:rsidRPr="00AE6722">
              <w:rPr>
                <w:rFonts w:ascii="Times New Roman" w:hAnsi="Times New Roman" w:cs="Times New Roman"/>
                <w:b/>
                <w:bCs/>
              </w:rPr>
              <w:lastRenderedPageBreak/>
              <w:t>Art. 18 ust. 4</w:t>
            </w:r>
          </w:p>
        </w:tc>
        <w:tc>
          <w:tcPr>
            <w:tcW w:w="5528" w:type="dxa"/>
            <w:gridSpan w:val="2"/>
          </w:tcPr>
          <w:p w14:paraId="6EA46458" w14:textId="77777777" w:rsidR="007D687D" w:rsidRPr="00AE6722" w:rsidRDefault="007D687D"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 xml:space="preserve">Pracownikowi przedstawia się informacje i porady dotyczące możliwych badań stanu jego zdrowia po ustaniu narażenia na działanie azbestu. </w:t>
            </w:r>
          </w:p>
          <w:p w14:paraId="33AA697F" w14:textId="77777777" w:rsidR="007D687D" w:rsidRPr="00AE6722" w:rsidRDefault="007D687D"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 xml:space="preserve">Lekarz lub organ odpowiedzialny za nadzór medyczny nad pracownikami mogą określić, że nadzór taki musi być kontynuowany po zakończeniu narażenia, tak długo, jak uważa się to za konieczne do zapewnienia zdrowia danych osób. </w:t>
            </w:r>
          </w:p>
          <w:p w14:paraId="1F2C42C6" w14:textId="2B9E0BC6" w:rsidR="00A40D97" w:rsidRPr="00AE6722" w:rsidRDefault="007D687D"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Tego rodzaju dalszy nadzór jest prowadzony zgodnie z krajowymi przepisami i praktykami.</w:t>
            </w:r>
          </w:p>
        </w:tc>
        <w:tc>
          <w:tcPr>
            <w:tcW w:w="851" w:type="dxa"/>
          </w:tcPr>
          <w:p w14:paraId="000A6EB0" w14:textId="7AE06EB1" w:rsidR="00A40D97" w:rsidRPr="00AE6722" w:rsidRDefault="007D687D"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5CAD65EE" w14:textId="7FE51509" w:rsidR="005B1D24" w:rsidRPr="00AE6722" w:rsidRDefault="005B1D24" w:rsidP="0021651B">
            <w:pPr>
              <w:spacing w:after="0" w:line="240" w:lineRule="auto"/>
              <w:jc w:val="both"/>
              <w:rPr>
                <w:rFonts w:ascii="Times New Roman" w:hAnsi="Times New Roman" w:cs="Times New Roman"/>
                <w:b/>
                <w:bCs/>
              </w:rPr>
            </w:pPr>
            <w:r w:rsidRPr="00AE6722">
              <w:rPr>
                <w:rFonts w:ascii="Times New Roman" w:hAnsi="Times New Roman" w:cs="Times New Roman"/>
                <w:b/>
                <w:bCs/>
              </w:rPr>
              <w:t>Art. 5</w:t>
            </w:r>
            <w:r w:rsidR="00655228">
              <w:rPr>
                <w:rFonts w:ascii="Times New Roman" w:hAnsi="Times New Roman" w:cs="Times New Roman"/>
                <w:b/>
                <w:bCs/>
              </w:rPr>
              <w:t>5</w:t>
            </w:r>
          </w:p>
          <w:p w14:paraId="32E59939" w14:textId="77777777" w:rsidR="0010044B" w:rsidRPr="00AE6722" w:rsidRDefault="0010044B" w:rsidP="0021651B">
            <w:pPr>
              <w:spacing w:after="0" w:line="240" w:lineRule="auto"/>
              <w:rPr>
                <w:rFonts w:ascii="Times New Roman" w:hAnsi="Times New Roman" w:cs="Times New Roman"/>
                <w:b/>
                <w:bCs/>
              </w:rPr>
            </w:pPr>
          </w:p>
          <w:p w14:paraId="3CC88F3E" w14:textId="77777777" w:rsidR="0010044B" w:rsidRPr="00AE6722" w:rsidRDefault="0010044B" w:rsidP="0021651B">
            <w:pPr>
              <w:spacing w:after="0" w:line="240" w:lineRule="auto"/>
              <w:rPr>
                <w:rFonts w:ascii="Times New Roman" w:hAnsi="Times New Roman" w:cs="Times New Roman"/>
                <w:b/>
                <w:bCs/>
              </w:rPr>
            </w:pPr>
          </w:p>
          <w:p w14:paraId="33F145D8" w14:textId="77777777" w:rsidR="0010044B" w:rsidRPr="00AE6722" w:rsidRDefault="0010044B" w:rsidP="0021651B">
            <w:pPr>
              <w:spacing w:after="0" w:line="240" w:lineRule="auto"/>
              <w:rPr>
                <w:rFonts w:ascii="Times New Roman" w:hAnsi="Times New Roman" w:cs="Times New Roman"/>
                <w:b/>
                <w:bCs/>
              </w:rPr>
            </w:pPr>
          </w:p>
          <w:p w14:paraId="1092D747" w14:textId="77777777" w:rsidR="0010044B" w:rsidRPr="00AE6722" w:rsidRDefault="0010044B" w:rsidP="0021651B">
            <w:pPr>
              <w:spacing w:after="0" w:line="240" w:lineRule="auto"/>
              <w:rPr>
                <w:rFonts w:ascii="Times New Roman" w:hAnsi="Times New Roman" w:cs="Times New Roman"/>
                <w:b/>
                <w:bCs/>
              </w:rPr>
            </w:pPr>
          </w:p>
          <w:p w14:paraId="3D50E073" w14:textId="77777777" w:rsidR="0010044B" w:rsidRPr="00AE6722" w:rsidRDefault="0010044B" w:rsidP="0021651B">
            <w:pPr>
              <w:spacing w:after="0" w:line="240" w:lineRule="auto"/>
              <w:rPr>
                <w:rFonts w:ascii="Times New Roman" w:hAnsi="Times New Roman" w:cs="Times New Roman"/>
                <w:b/>
                <w:bCs/>
              </w:rPr>
            </w:pPr>
          </w:p>
          <w:p w14:paraId="31B280E8" w14:textId="1264FF58" w:rsidR="0010044B" w:rsidRPr="00AE6722" w:rsidRDefault="0010044B" w:rsidP="0021651B">
            <w:pPr>
              <w:spacing w:after="0" w:line="240" w:lineRule="auto"/>
              <w:rPr>
                <w:rFonts w:ascii="Times New Roman" w:hAnsi="Times New Roman" w:cs="Times New Roman"/>
                <w:b/>
                <w:bCs/>
              </w:rPr>
            </w:pPr>
            <w:r w:rsidRPr="00AE6722">
              <w:rPr>
                <w:rFonts w:ascii="Times New Roman" w:hAnsi="Times New Roman" w:cs="Times New Roman"/>
                <w:b/>
                <w:bCs/>
              </w:rPr>
              <w:t xml:space="preserve">Art. </w:t>
            </w:r>
            <w:r w:rsidR="00AE6131" w:rsidRPr="00AE6722">
              <w:rPr>
                <w:rFonts w:ascii="Times New Roman" w:hAnsi="Times New Roman" w:cs="Times New Roman"/>
                <w:b/>
                <w:bCs/>
              </w:rPr>
              <w:t>5</w:t>
            </w:r>
            <w:r w:rsidR="00655228">
              <w:rPr>
                <w:rFonts w:ascii="Times New Roman" w:hAnsi="Times New Roman" w:cs="Times New Roman"/>
                <w:b/>
                <w:bCs/>
              </w:rPr>
              <w:t>6</w:t>
            </w:r>
          </w:p>
          <w:p w14:paraId="6EE0D46C" w14:textId="77777777" w:rsidR="005D6D38" w:rsidRPr="00AE6722" w:rsidRDefault="005D6D38" w:rsidP="0021651B">
            <w:pPr>
              <w:spacing w:after="0" w:line="240" w:lineRule="auto"/>
              <w:rPr>
                <w:rFonts w:ascii="Times New Roman" w:hAnsi="Times New Roman" w:cs="Times New Roman"/>
                <w:b/>
                <w:bCs/>
              </w:rPr>
            </w:pPr>
          </w:p>
          <w:p w14:paraId="634AE4D0" w14:textId="77777777" w:rsidR="005D6D38" w:rsidRPr="00AE6722" w:rsidRDefault="005D6D38" w:rsidP="0021651B">
            <w:pPr>
              <w:spacing w:after="0" w:line="240" w:lineRule="auto"/>
              <w:rPr>
                <w:rFonts w:ascii="Times New Roman" w:hAnsi="Times New Roman" w:cs="Times New Roman"/>
                <w:b/>
                <w:bCs/>
              </w:rPr>
            </w:pPr>
          </w:p>
          <w:p w14:paraId="62742DFF" w14:textId="77777777" w:rsidR="005D6D38" w:rsidRPr="00AE6722" w:rsidRDefault="005D6D38" w:rsidP="0021651B">
            <w:pPr>
              <w:spacing w:after="0" w:line="240" w:lineRule="auto"/>
              <w:rPr>
                <w:rFonts w:ascii="Times New Roman" w:hAnsi="Times New Roman" w:cs="Times New Roman"/>
                <w:b/>
                <w:bCs/>
              </w:rPr>
            </w:pPr>
          </w:p>
          <w:p w14:paraId="3A701178" w14:textId="77777777" w:rsidR="005D6D38" w:rsidRPr="00AE6722" w:rsidRDefault="005D6D38" w:rsidP="0021651B">
            <w:pPr>
              <w:spacing w:after="0" w:line="240" w:lineRule="auto"/>
              <w:rPr>
                <w:rFonts w:ascii="Times New Roman" w:hAnsi="Times New Roman" w:cs="Times New Roman"/>
                <w:b/>
                <w:bCs/>
              </w:rPr>
            </w:pPr>
          </w:p>
          <w:p w14:paraId="577BE25B" w14:textId="77777777" w:rsidR="005D6D38" w:rsidRPr="00AE6722" w:rsidRDefault="005D6D38" w:rsidP="0021651B">
            <w:pPr>
              <w:spacing w:after="0" w:line="240" w:lineRule="auto"/>
              <w:rPr>
                <w:rFonts w:ascii="Times New Roman" w:hAnsi="Times New Roman" w:cs="Times New Roman"/>
                <w:b/>
                <w:bCs/>
              </w:rPr>
            </w:pPr>
          </w:p>
          <w:p w14:paraId="282C3205" w14:textId="77777777" w:rsidR="005D6D38" w:rsidRPr="00AE6722" w:rsidRDefault="005D6D38" w:rsidP="0021651B">
            <w:pPr>
              <w:spacing w:after="0" w:line="240" w:lineRule="auto"/>
              <w:rPr>
                <w:rFonts w:ascii="Times New Roman" w:hAnsi="Times New Roman" w:cs="Times New Roman"/>
                <w:b/>
                <w:bCs/>
              </w:rPr>
            </w:pPr>
          </w:p>
          <w:p w14:paraId="69CC3F58" w14:textId="77777777" w:rsidR="005D6D38" w:rsidRPr="00AE6722" w:rsidRDefault="005D6D38" w:rsidP="0021651B">
            <w:pPr>
              <w:spacing w:after="0" w:line="240" w:lineRule="auto"/>
              <w:rPr>
                <w:rFonts w:ascii="Times New Roman" w:hAnsi="Times New Roman" w:cs="Times New Roman"/>
                <w:b/>
                <w:bCs/>
              </w:rPr>
            </w:pPr>
          </w:p>
          <w:p w14:paraId="312A6C98" w14:textId="77777777" w:rsidR="005D6D38" w:rsidRPr="00AE6722" w:rsidRDefault="005D6D38" w:rsidP="0021651B">
            <w:pPr>
              <w:spacing w:after="0" w:line="240" w:lineRule="auto"/>
              <w:rPr>
                <w:rFonts w:ascii="Times New Roman" w:hAnsi="Times New Roman" w:cs="Times New Roman"/>
                <w:b/>
                <w:bCs/>
              </w:rPr>
            </w:pPr>
          </w:p>
          <w:p w14:paraId="3C4B4FAA" w14:textId="77777777" w:rsidR="005D6D38" w:rsidRPr="00AE6722" w:rsidRDefault="005D6D38" w:rsidP="0021651B">
            <w:pPr>
              <w:spacing w:after="0" w:line="240" w:lineRule="auto"/>
              <w:rPr>
                <w:rFonts w:ascii="Times New Roman" w:hAnsi="Times New Roman" w:cs="Times New Roman"/>
                <w:b/>
                <w:bCs/>
              </w:rPr>
            </w:pPr>
          </w:p>
          <w:p w14:paraId="06BC90F4" w14:textId="77777777" w:rsidR="005D6D38" w:rsidRPr="00AE6722" w:rsidRDefault="005D6D38" w:rsidP="0021651B">
            <w:pPr>
              <w:spacing w:after="0" w:line="240" w:lineRule="auto"/>
              <w:rPr>
                <w:rFonts w:ascii="Times New Roman" w:hAnsi="Times New Roman" w:cs="Times New Roman"/>
                <w:b/>
                <w:bCs/>
              </w:rPr>
            </w:pPr>
          </w:p>
          <w:p w14:paraId="3A556CA0" w14:textId="77777777" w:rsidR="005D6D38" w:rsidRPr="00AE6722" w:rsidRDefault="005D6D38" w:rsidP="0021651B">
            <w:pPr>
              <w:spacing w:after="0" w:line="240" w:lineRule="auto"/>
              <w:rPr>
                <w:rFonts w:ascii="Times New Roman" w:hAnsi="Times New Roman" w:cs="Times New Roman"/>
                <w:b/>
                <w:bCs/>
              </w:rPr>
            </w:pPr>
          </w:p>
          <w:p w14:paraId="60844A78" w14:textId="77777777" w:rsidR="005D6D38" w:rsidRPr="00AE6722" w:rsidRDefault="005D6D38" w:rsidP="0021651B">
            <w:pPr>
              <w:spacing w:after="0" w:line="240" w:lineRule="auto"/>
              <w:rPr>
                <w:rFonts w:ascii="Times New Roman" w:hAnsi="Times New Roman" w:cs="Times New Roman"/>
                <w:b/>
                <w:bCs/>
              </w:rPr>
            </w:pPr>
          </w:p>
          <w:p w14:paraId="35853FEC" w14:textId="77777777" w:rsidR="005D6D38" w:rsidRPr="00AE6722" w:rsidRDefault="005D6D38" w:rsidP="0021651B">
            <w:pPr>
              <w:spacing w:after="0" w:line="240" w:lineRule="auto"/>
              <w:rPr>
                <w:rFonts w:ascii="Times New Roman" w:hAnsi="Times New Roman" w:cs="Times New Roman"/>
                <w:b/>
                <w:bCs/>
              </w:rPr>
            </w:pPr>
          </w:p>
          <w:p w14:paraId="094B9294" w14:textId="77777777" w:rsidR="005D6D38" w:rsidRPr="00AE6722" w:rsidRDefault="005D6D38" w:rsidP="0021651B">
            <w:pPr>
              <w:spacing w:after="0" w:line="240" w:lineRule="auto"/>
              <w:rPr>
                <w:rFonts w:ascii="Times New Roman" w:hAnsi="Times New Roman" w:cs="Times New Roman"/>
                <w:b/>
                <w:bCs/>
              </w:rPr>
            </w:pPr>
          </w:p>
          <w:p w14:paraId="2A896CB6" w14:textId="77777777" w:rsidR="005D6D38" w:rsidRPr="00AE6722" w:rsidRDefault="005D6D38" w:rsidP="0021651B">
            <w:pPr>
              <w:spacing w:after="0" w:line="240" w:lineRule="auto"/>
              <w:rPr>
                <w:rFonts w:ascii="Times New Roman" w:hAnsi="Times New Roman" w:cs="Times New Roman"/>
                <w:b/>
                <w:bCs/>
              </w:rPr>
            </w:pPr>
          </w:p>
          <w:p w14:paraId="5BC15A85" w14:textId="77777777" w:rsidR="005D6D38" w:rsidRPr="00AE6722" w:rsidRDefault="005D6D38" w:rsidP="0021651B">
            <w:pPr>
              <w:spacing w:after="0" w:line="240" w:lineRule="auto"/>
              <w:rPr>
                <w:rFonts w:ascii="Times New Roman" w:hAnsi="Times New Roman" w:cs="Times New Roman"/>
                <w:b/>
                <w:bCs/>
              </w:rPr>
            </w:pPr>
          </w:p>
          <w:p w14:paraId="45F28AED" w14:textId="77777777" w:rsidR="005D6D38" w:rsidRPr="00AE6722" w:rsidRDefault="005D6D38" w:rsidP="0021651B">
            <w:pPr>
              <w:spacing w:after="0" w:line="240" w:lineRule="auto"/>
              <w:rPr>
                <w:rFonts w:ascii="Times New Roman" w:hAnsi="Times New Roman" w:cs="Times New Roman"/>
                <w:b/>
                <w:bCs/>
              </w:rPr>
            </w:pPr>
          </w:p>
          <w:p w14:paraId="18E142E2" w14:textId="77777777" w:rsidR="005D6D38" w:rsidRPr="00AE6722" w:rsidRDefault="005D6D38" w:rsidP="0021651B">
            <w:pPr>
              <w:spacing w:after="0" w:line="240" w:lineRule="auto"/>
              <w:rPr>
                <w:rFonts w:ascii="Times New Roman" w:hAnsi="Times New Roman" w:cs="Times New Roman"/>
                <w:b/>
                <w:bCs/>
              </w:rPr>
            </w:pPr>
          </w:p>
          <w:p w14:paraId="79CB7731" w14:textId="77777777" w:rsidR="005D6D38" w:rsidRPr="00AE6722" w:rsidRDefault="005D6D38" w:rsidP="0021651B">
            <w:pPr>
              <w:spacing w:after="0" w:line="240" w:lineRule="auto"/>
              <w:rPr>
                <w:rFonts w:ascii="Times New Roman" w:hAnsi="Times New Roman" w:cs="Times New Roman"/>
                <w:b/>
                <w:bCs/>
              </w:rPr>
            </w:pPr>
          </w:p>
          <w:p w14:paraId="16F420EC" w14:textId="77777777" w:rsidR="005D6D38" w:rsidRPr="00AE6722" w:rsidRDefault="005D6D38" w:rsidP="0021651B">
            <w:pPr>
              <w:spacing w:after="0" w:line="240" w:lineRule="auto"/>
              <w:rPr>
                <w:rFonts w:ascii="Times New Roman" w:hAnsi="Times New Roman" w:cs="Times New Roman"/>
                <w:b/>
                <w:bCs/>
              </w:rPr>
            </w:pPr>
          </w:p>
          <w:p w14:paraId="433DE9AC" w14:textId="77777777" w:rsidR="005D6D38" w:rsidRPr="00AE6722" w:rsidRDefault="005D6D38" w:rsidP="0021651B">
            <w:pPr>
              <w:spacing w:after="0" w:line="240" w:lineRule="auto"/>
              <w:rPr>
                <w:rFonts w:ascii="Times New Roman" w:hAnsi="Times New Roman" w:cs="Times New Roman"/>
                <w:b/>
                <w:bCs/>
              </w:rPr>
            </w:pPr>
          </w:p>
          <w:p w14:paraId="0B17F79D" w14:textId="77777777" w:rsidR="005D6D38" w:rsidRPr="00AE6722" w:rsidRDefault="005D6D38" w:rsidP="0021651B">
            <w:pPr>
              <w:spacing w:after="0" w:line="240" w:lineRule="auto"/>
              <w:rPr>
                <w:rFonts w:ascii="Times New Roman" w:hAnsi="Times New Roman" w:cs="Times New Roman"/>
                <w:b/>
                <w:bCs/>
              </w:rPr>
            </w:pPr>
          </w:p>
          <w:p w14:paraId="07DAD6B9" w14:textId="77777777" w:rsidR="005D6D38" w:rsidRPr="00AE6722" w:rsidRDefault="005D6D38" w:rsidP="0021651B">
            <w:pPr>
              <w:spacing w:after="0" w:line="240" w:lineRule="auto"/>
              <w:rPr>
                <w:rFonts w:ascii="Times New Roman" w:hAnsi="Times New Roman" w:cs="Times New Roman"/>
                <w:b/>
                <w:bCs/>
              </w:rPr>
            </w:pPr>
          </w:p>
          <w:p w14:paraId="5DD96B4E" w14:textId="77777777" w:rsidR="005D6D38" w:rsidRPr="00AE6722" w:rsidRDefault="005D6D38" w:rsidP="0021651B">
            <w:pPr>
              <w:spacing w:after="0" w:line="240" w:lineRule="auto"/>
              <w:rPr>
                <w:rFonts w:ascii="Times New Roman" w:hAnsi="Times New Roman" w:cs="Times New Roman"/>
                <w:b/>
                <w:bCs/>
              </w:rPr>
            </w:pPr>
          </w:p>
          <w:p w14:paraId="225B5BEF" w14:textId="77777777" w:rsidR="005D6D38" w:rsidRPr="00AE6722" w:rsidRDefault="005D6D38" w:rsidP="0021651B">
            <w:pPr>
              <w:spacing w:after="0" w:line="240" w:lineRule="auto"/>
              <w:rPr>
                <w:rFonts w:ascii="Times New Roman" w:hAnsi="Times New Roman" w:cs="Times New Roman"/>
                <w:b/>
                <w:bCs/>
              </w:rPr>
            </w:pPr>
          </w:p>
          <w:p w14:paraId="011438D2" w14:textId="77777777" w:rsidR="005D6D38" w:rsidRPr="00AE6722" w:rsidRDefault="005D6D38" w:rsidP="0021651B">
            <w:pPr>
              <w:spacing w:after="0" w:line="240" w:lineRule="auto"/>
              <w:rPr>
                <w:rFonts w:ascii="Times New Roman" w:hAnsi="Times New Roman" w:cs="Times New Roman"/>
                <w:b/>
                <w:bCs/>
              </w:rPr>
            </w:pPr>
          </w:p>
          <w:p w14:paraId="15CD1385" w14:textId="77777777" w:rsidR="005D6D38" w:rsidRPr="00AE6722" w:rsidRDefault="005D6D38" w:rsidP="0021651B">
            <w:pPr>
              <w:spacing w:after="0" w:line="240" w:lineRule="auto"/>
              <w:rPr>
                <w:rFonts w:ascii="Times New Roman" w:hAnsi="Times New Roman" w:cs="Times New Roman"/>
                <w:b/>
                <w:bCs/>
              </w:rPr>
            </w:pPr>
          </w:p>
          <w:p w14:paraId="7FB76842" w14:textId="77777777" w:rsidR="005D6D38" w:rsidRPr="00AE6722" w:rsidRDefault="005D6D38" w:rsidP="0021651B">
            <w:pPr>
              <w:spacing w:after="0" w:line="240" w:lineRule="auto"/>
              <w:rPr>
                <w:rFonts w:ascii="Times New Roman" w:hAnsi="Times New Roman" w:cs="Times New Roman"/>
                <w:b/>
                <w:bCs/>
              </w:rPr>
            </w:pPr>
          </w:p>
          <w:p w14:paraId="210A9B2E" w14:textId="77777777" w:rsidR="005D6D38" w:rsidRPr="00AE6722" w:rsidRDefault="005D6D38" w:rsidP="0021651B">
            <w:pPr>
              <w:spacing w:after="0" w:line="240" w:lineRule="auto"/>
              <w:rPr>
                <w:rFonts w:ascii="Times New Roman" w:hAnsi="Times New Roman" w:cs="Times New Roman"/>
                <w:b/>
                <w:bCs/>
              </w:rPr>
            </w:pPr>
          </w:p>
          <w:p w14:paraId="495056E3" w14:textId="77777777" w:rsidR="005D6D38" w:rsidRPr="00AE6722" w:rsidRDefault="005D6D38" w:rsidP="0021651B">
            <w:pPr>
              <w:spacing w:after="0" w:line="240" w:lineRule="auto"/>
              <w:rPr>
                <w:rFonts w:ascii="Times New Roman" w:hAnsi="Times New Roman" w:cs="Times New Roman"/>
                <w:b/>
                <w:bCs/>
              </w:rPr>
            </w:pPr>
          </w:p>
          <w:p w14:paraId="7A54061E" w14:textId="77777777" w:rsidR="005D6D38" w:rsidRPr="00AE6722" w:rsidRDefault="005D6D38" w:rsidP="0021651B">
            <w:pPr>
              <w:spacing w:after="0" w:line="240" w:lineRule="auto"/>
              <w:rPr>
                <w:rFonts w:ascii="Times New Roman" w:hAnsi="Times New Roman" w:cs="Times New Roman"/>
                <w:b/>
                <w:bCs/>
              </w:rPr>
            </w:pPr>
          </w:p>
          <w:p w14:paraId="146DD5A5" w14:textId="77777777" w:rsidR="005D6D38" w:rsidRPr="00AE6722" w:rsidRDefault="005D6D38" w:rsidP="0021651B">
            <w:pPr>
              <w:spacing w:after="0" w:line="240" w:lineRule="auto"/>
              <w:rPr>
                <w:rFonts w:ascii="Times New Roman" w:hAnsi="Times New Roman" w:cs="Times New Roman"/>
                <w:b/>
                <w:bCs/>
              </w:rPr>
            </w:pPr>
          </w:p>
          <w:p w14:paraId="13A8364B" w14:textId="77777777" w:rsidR="005D6D38" w:rsidRPr="00AE6722" w:rsidRDefault="005D6D38" w:rsidP="0021651B">
            <w:pPr>
              <w:spacing w:after="0" w:line="240" w:lineRule="auto"/>
              <w:rPr>
                <w:rFonts w:ascii="Times New Roman" w:hAnsi="Times New Roman" w:cs="Times New Roman"/>
                <w:b/>
                <w:bCs/>
              </w:rPr>
            </w:pPr>
          </w:p>
          <w:p w14:paraId="6A7674D9" w14:textId="77777777" w:rsidR="005D6D38" w:rsidRPr="00AE6722" w:rsidRDefault="005D6D38" w:rsidP="0021651B">
            <w:pPr>
              <w:spacing w:after="0" w:line="240" w:lineRule="auto"/>
              <w:rPr>
                <w:rFonts w:ascii="Times New Roman" w:hAnsi="Times New Roman" w:cs="Times New Roman"/>
                <w:b/>
                <w:bCs/>
              </w:rPr>
            </w:pPr>
          </w:p>
          <w:p w14:paraId="52F7B012" w14:textId="77777777" w:rsidR="005D6D38" w:rsidRPr="00AE6722" w:rsidRDefault="005D6D38" w:rsidP="0021651B">
            <w:pPr>
              <w:spacing w:after="0" w:line="240" w:lineRule="auto"/>
              <w:rPr>
                <w:rFonts w:ascii="Times New Roman" w:hAnsi="Times New Roman" w:cs="Times New Roman"/>
                <w:b/>
                <w:bCs/>
              </w:rPr>
            </w:pPr>
          </w:p>
          <w:p w14:paraId="0B22EF2C" w14:textId="77777777" w:rsidR="00E463D4" w:rsidRPr="00AE6722" w:rsidRDefault="00E463D4" w:rsidP="0021651B">
            <w:pPr>
              <w:spacing w:after="0" w:line="240" w:lineRule="auto"/>
              <w:rPr>
                <w:rFonts w:ascii="Times New Roman" w:hAnsi="Times New Roman" w:cs="Times New Roman"/>
                <w:b/>
                <w:bCs/>
              </w:rPr>
            </w:pPr>
          </w:p>
          <w:p w14:paraId="2AA189D5" w14:textId="77777777" w:rsidR="00E463D4" w:rsidRPr="00AE6722" w:rsidRDefault="00E463D4" w:rsidP="0021651B">
            <w:pPr>
              <w:spacing w:after="0" w:line="240" w:lineRule="auto"/>
              <w:rPr>
                <w:rFonts w:ascii="Times New Roman" w:hAnsi="Times New Roman" w:cs="Times New Roman"/>
                <w:b/>
                <w:bCs/>
              </w:rPr>
            </w:pPr>
          </w:p>
          <w:p w14:paraId="0C9F90EC" w14:textId="77777777" w:rsidR="00E463D4" w:rsidRPr="00AE6722" w:rsidRDefault="00E463D4" w:rsidP="0021651B">
            <w:pPr>
              <w:spacing w:after="0" w:line="240" w:lineRule="auto"/>
              <w:rPr>
                <w:rFonts w:ascii="Times New Roman" w:hAnsi="Times New Roman" w:cs="Times New Roman"/>
                <w:b/>
                <w:bCs/>
              </w:rPr>
            </w:pPr>
          </w:p>
          <w:p w14:paraId="461ED57A" w14:textId="77777777" w:rsidR="00E463D4" w:rsidRPr="00AE6722" w:rsidRDefault="00E463D4" w:rsidP="0021651B">
            <w:pPr>
              <w:spacing w:after="0" w:line="240" w:lineRule="auto"/>
              <w:rPr>
                <w:rFonts w:ascii="Times New Roman" w:hAnsi="Times New Roman" w:cs="Times New Roman"/>
                <w:b/>
                <w:bCs/>
              </w:rPr>
            </w:pPr>
          </w:p>
          <w:p w14:paraId="51070C04" w14:textId="77777777" w:rsidR="00E463D4" w:rsidRPr="00AE6722" w:rsidRDefault="00E463D4" w:rsidP="0021651B">
            <w:pPr>
              <w:spacing w:after="0" w:line="240" w:lineRule="auto"/>
              <w:rPr>
                <w:rFonts w:ascii="Times New Roman" w:hAnsi="Times New Roman" w:cs="Times New Roman"/>
                <w:b/>
                <w:bCs/>
              </w:rPr>
            </w:pPr>
          </w:p>
          <w:p w14:paraId="32B695D6" w14:textId="77777777" w:rsidR="00E463D4" w:rsidRPr="00AE6722" w:rsidRDefault="00E463D4" w:rsidP="0021651B">
            <w:pPr>
              <w:spacing w:after="0" w:line="240" w:lineRule="auto"/>
              <w:rPr>
                <w:rFonts w:ascii="Times New Roman" w:hAnsi="Times New Roman" w:cs="Times New Roman"/>
                <w:b/>
                <w:bCs/>
              </w:rPr>
            </w:pPr>
          </w:p>
          <w:p w14:paraId="6B00A0D6" w14:textId="77777777" w:rsidR="00E463D4" w:rsidRPr="00AE6722" w:rsidRDefault="00E463D4" w:rsidP="0021651B">
            <w:pPr>
              <w:spacing w:after="0" w:line="240" w:lineRule="auto"/>
              <w:rPr>
                <w:rFonts w:ascii="Times New Roman" w:hAnsi="Times New Roman" w:cs="Times New Roman"/>
                <w:b/>
                <w:bCs/>
              </w:rPr>
            </w:pPr>
          </w:p>
          <w:p w14:paraId="0360B1ED" w14:textId="77777777" w:rsidR="00E463D4" w:rsidRPr="00AE6722" w:rsidRDefault="00E463D4" w:rsidP="0021651B">
            <w:pPr>
              <w:spacing w:after="0" w:line="240" w:lineRule="auto"/>
              <w:rPr>
                <w:rFonts w:ascii="Times New Roman" w:hAnsi="Times New Roman" w:cs="Times New Roman"/>
                <w:b/>
                <w:bCs/>
              </w:rPr>
            </w:pPr>
          </w:p>
          <w:p w14:paraId="3B85B74B" w14:textId="77777777" w:rsidR="00E463D4" w:rsidRPr="00AE6722" w:rsidRDefault="00E463D4" w:rsidP="0021651B">
            <w:pPr>
              <w:spacing w:after="0" w:line="240" w:lineRule="auto"/>
              <w:rPr>
                <w:rFonts w:ascii="Times New Roman" w:hAnsi="Times New Roman" w:cs="Times New Roman"/>
                <w:b/>
                <w:bCs/>
              </w:rPr>
            </w:pPr>
          </w:p>
          <w:p w14:paraId="004CEA75" w14:textId="77777777" w:rsidR="00E463D4" w:rsidRPr="00AE6722" w:rsidRDefault="00E463D4" w:rsidP="0021651B">
            <w:pPr>
              <w:spacing w:after="0" w:line="240" w:lineRule="auto"/>
              <w:rPr>
                <w:rFonts w:ascii="Times New Roman" w:hAnsi="Times New Roman" w:cs="Times New Roman"/>
                <w:b/>
                <w:bCs/>
              </w:rPr>
            </w:pPr>
          </w:p>
          <w:p w14:paraId="0C6BFF7E" w14:textId="77777777" w:rsidR="00E463D4" w:rsidRPr="00AE6722" w:rsidRDefault="00E463D4" w:rsidP="0021651B">
            <w:pPr>
              <w:spacing w:after="0" w:line="240" w:lineRule="auto"/>
              <w:rPr>
                <w:rFonts w:ascii="Times New Roman" w:hAnsi="Times New Roman" w:cs="Times New Roman"/>
                <w:b/>
                <w:bCs/>
              </w:rPr>
            </w:pPr>
          </w:p>
          <w:p w14:paraId="6103F4B5" w14:textId="77777777" w:rsidR="00E463D4" w:rsidRPr="00AE6722" w:rsidRDefault="00E463D4" w:rsidP="0021651B">
            <w:pPr>
              <w:spacing w:after="0" w:line="240" w:lineRule="auto"/>
              <w:rPr>
                <w:rFonts w:ascii="Times New Roman" w:hAnsi="Times New Roman" w:cs="Times New Roman"/>
                <w:b/>
                <w:bCs/>
              </w:rPr>
            </w:pPr>
          </w:p>
          <w:p w14:paraId="0D4D65D5" w14:textId="77777777" w:rsidR="00E463D4" w:rsidRPr="00AE6722" w:rsidRDefault="00E463D4" w:rsidP="0021651B">
            <w:pPr>
              <w:spacing w:after="0" w:line="240" w:lineRule="auto"/>
              <w:rPr>
                <w:rFonts w:ascii="Times New Roman" w:hAnsi="Times New Roman" w:cs="Times New Roman"/>
                <w:b/>
                <w:bCs/>
              </w:rPr>
            </w:pPr>
          </w:p>
          <w:p w14:paraId="0854EB72" w14:textId="77777777" w:rsidR="00E463D4" w:rsidRPr="00AE6722" w:rsidRDefault="00E463D4" w:rsidP="0021651B">
            <w:pPr>
              <w:spacing w:after="0" w:line="240" w:lineRule="auto"/>
              <w:rPr>
                <w:rFonts w:ascii="Times New Roman" w:hAnsi="Times New Roman" w:cs="Times New Roman"/>
                <w:b/>
                <w:bCs/>
              </w:rPr>
            </w:pPr>
          </w:p>
          <w:p w14:paraId="6F9D415D" w14:textId="77777777" w:rsidR="00E463D4" w:rsidRPr="00AE6722" w:rsidRDefault="00E463D4" w:rsidP="0021651B">
            <w:pPr>
              <w:spacing w:after="0" w:line="240" w:lineRule="auto"/>
              <w:rPr>
                <w:rFonts w:ascii="Times New Roman" w:hAnsi="Times New Roman" w:cs="Times New Roman"/>
                <w:b/>
                <w:bCs/>
              </w:rPr>
            </w:pPr>
          </w:p>
          <w:p w14:paraId="2AE27A94" w14:textId="77777777" w:rsidR="00E463D4" w:rsidRPr="00AE6722" w:rsidRDefault="00E463D4" w:rsidP="0021651B">
            <w:pPr>
              <w:spacing w:after="0" w:line="240" w:lineRule="auto"/>
              <w:rPr>
                <w:rFonts w:ascii="Times New Roman" w:hAnsi="Times New Roman" w:cs="Times New Roman"/>
                <w:b/>
                <w:bCs/>
              </w:rPr>
            </w:pPr>
          </w:p>
          <w:p w14:paraId="0B0E578F" w14:textId="77777777" w:rsidR="00E463D4" w:rsidRPr="00AE6722" w:rsidRDefault="00E463D4" w:rsidP="0021651B">
            <w:pPr>
              <w:spacing w:after="0" w:line="240" w:lineRule="auto"/>
              <w:rPr>
                <w:rFonts w:ascii="Times New Roman" w:hAnsi="Times New Roman" w:cs="Times New Roman"/>
                <w:b/>
                <w:bCs/>
              </w:rPr>
            </w:pPr>
          </w:p>
          <w:p w14:paraId="36BDDE10" w14:textId="77777777" w:rsidR="00E463D4" w:rsidRPr="00AE6722" w:rsidRDefault="00E463D4" w:rsidP="0021651B">
            <w:pPr>
              <w:spacing w:after="0" w:line="240" w:lineRule="auto"/>
              <w:rPr>
                <w:rFonts w:ascii="Times New Roman" w:hAnsi="Times New Roman" w:cs="Times New Roman"/>
                <w:b/>
                <w:bCs/>
              </w:rPr>
            </w:pPr>
          </w:p>
          <w:p w14:paraId="796572FB" w14:textId="77777777" w:rsidR="00E463D4" w:rsidRPr="00AE6722" w:rsidRDefault="00E463D4" w:rsidP="0021651B">
            <w:pPr>
              <w:spacing w:after="0" w:line="240" w:lineRule="auto"/>
              <w:rPr>
                <w:rFonts w:ascii="Times New Roman" w:hAnsi="Times New Roman" w:cs="Times New Roman"/>
                <w:b/>
                <w:bCs/>
              </w:rPr>
            </w:pPr>
          </w:p>
          <w:p w14:paraId="41304EA5" w14:textId="77777777" w:rsidR="00E463D4" w:rsidRPr="00AE6722" w:rsidRDefault="00E463D4" w:rsidP="0021651B">
            <w:pPr>
              <w:spacing w:after="0" w:line="240" w:lineRule="auto"/>
              <w:rPr>
                <w:rFonts w:ascii="Times New Roman" w:hAnsi="Times New Roman" w:cs="Times New Roman"/>
                <w:b/>
                <w:bCs/>
              </w:rPr>
            </w:pPr>
          </w:p>
          <w:p w14:paraId="184B76A1" w14:textId="77777777" w:rsidR="00E463D4" w:rsidRPr="00AE6722" w:rsidRDefault="00E463D4" w:rsidP="0021651B">
            <w:pPr>
              <w:spacing w:after="0" w:line="240" w:lineRule="auto"/>
              <w:rPr>
                <w:rFonts w:ascii="Times New Roman" w:hAnsi="Times New Roman" w:cs="Times New Roman"/>
                <w:b/>
                <w:bCs/>
              </w:rPr>
            </w:pPr>
          </w:p>
          <w:p w14:paraId="44F9C31B" w14:textId="77777777" w:rsidR="00E463D4" w:rsidRPr="00AE6722" w:rsidRDefault="00E463D4" w:rsidP="0021651B">
            <w:pPr>
              <w:spacing w:after="0" w:line="240" w:lineRule="auto"/>
              <w:rPr>
                <w:rFonts w:ascii="Times New Roman" w:hAnsi="Times New Roman" w:cs="Times New Roman"/>
                <w:b/>
                <w:bCs/>
              </w:rPr>
            </w:pPr>
          </w:p>
          <w:p w14:paraId="7C4C7E7E" w14:textId="77777777" w:rsidR="00E463D4" w:rsidRPr="00AE6722" w:rsidRDefault="00E463D4" w:rsidP="0021651B">
            <w:pPr>
              <w:spacing w:after="0" w:line="240" w:lineRule="auto"/>
              <w:rPr>
                <w:rFonts w:ascii="Times New Roman" w:hAnsi="Times New Roman" w:cs="Times New Roman"/>
                <w:b/>
                <w:bCs/>
              </w:rPr>
            </w:pPr>
          </w:p>
          <w:p w14:paraId="40E95A1B" w14:textId="77777777" w:rsidR="00E463D4" w:rsidRPr="00AE6722" w:rsidRDefault="00E463D4" w:rsidP="0021651B">
            <w:pPr>
              <w:spacing w:after="0" w:line="240" w:lineRule="auto"/>
              <w:rPr>
                <w:rFonts w:ascii="Times New Roman" w:hAnsi="Times New Roman" w:cs="Times New Roman"/>
                <w:b/>
                <w:bCs/>
              </w:rPr>
            </w:pPr>
          </w:p>
          <w:p w14:paraId="57FBE0F3" w14:textId="77777777" w:rsidR="00E463D4" w:rsidRPr="00AE6722" w:rsidRDefault="00E463D4" w:rsidP="0021651B">
            <w:pPr>
              <w:spacing w:after="0" w:line="240" w:lineRule="auto"/>
              <w:rPr>
                <w:rFonts w:ascii="Times New Roman" w:hAnsi="Times New Roman" w:cs="Times New Roman"/>
                <w:b/>
                <w:bCs/>
              </w:rPr>
            </w:pPr>
          </w:p>
          <w:p w14:paraId="752F04B2" w14:textId="77777777" w:rsidR="00E463D4" w:rsidRPr="00AE6722" w:rsidRDefault="00E463D4" w:rsidP="0021651B">
            <w:pPr>
              <w:spacing w:after="0" w:line="240" w:lineRule="auto"/>
              <w:rPr>
                <w:rFonts w:ascii="Times New Roman" w:hAnsi="Times New Roman" w:cs="Times New Roman"/>
                <w:b/>
                <w:bCs/>
              </w:rPr>
            </w:pPr>
          </w:p>
          <w:p w14:paraId="108D6FEF" w14:textId="77777777" w:rsidR="00E463D4" w:rsidRPr="00AE6722" w:rsidRDefault="00E463D4" w:rsidP="0021651B">
            <w:pPr>
              <w:spacing w:after="0" w:line="240" w:lineRule="auto"/>
              <w:rPr>
                <w:rFonts w:ascii="Times New Roman" w:hAnsi="Times New Roman" w:cs="Times New Roman"/>
                <w:b/>
                <w:bCs/>
              </w:rPr>
            </w:pPr>
          </w:p>
          <w:p w14:paraId="692763F6" w14:textId="77777777" w:rsidR="00E463D4" w:rsidRPr="00AE6722" w:rsidRDefault="00E463D4" w:rsidP="0021651B">
            <w:pPr>
              <w:spacing w:after="0" w:line="240" w:lineRule="auto"/>
              <w:rPr>
                <w:rFonts w:ascii="Times New Roman" w:hAnsi="Times New Roman" w:cs="Times New Roman"/>
                <w:b/>
                <w:bCs/>
              </w:rPr>
            </w:pPr>
          </w:p>
          <w:p w14:paraId="645F5338" w14:textId="77777777" w:rsidR="00E463D4" w:rsidRPr="00AE6722" w:rsidRDefault="00E463D4" w:rsidP="0021651B">
            <w:pPr>
              <w:spacing w:after="0" w:line="240" w:lineRule="auto"/>
              <w:rPr>
                <w:rFonts w:ascii="Times New Roman" w:hAnsi="Times New Roman" w:cs="Times New Roman"/>
                <w:b/>
                <w:bCs/>
              </w:rPr>
            </w:pPr>
          </w:p>
          <w:p w14:paraId="359FE7ED" w14:textId="77777777" w:rsidR="00E463D4" w:rsidRPr="00AE6722" w:rsidRDefault="00E463D4" w:rsidP="0021651B">
            <w:pPr>
              <w:spacing w:after="0" w:line="240" w:lineRule="auto"/>
              <w:rPr>
                <w:rFonts w:ascii="Times New Roman" w:hAnsi="Times New Roman" w:cs="Times New Roman"/>
                <w:b/>
                <w:bCs/>
              </w:rPr>
            </w:pPr>
          </w:p>
          <w:p w14:paraId="27D6EB39" w14:textId="77777777" w:rsidR="00AE6131" w:rsidRPr="00AE6722" w:rsidRDefault="00AE6131" w:rsidP="0021651B">
            <w:pPr>
              <w:spacing w:after="0" w:line="240" w:lineRule="auto"/>
              <w:rPr>
                <w:rFonts w:ascii="Times New Roman" w:hAnsi="Times New Roman" w:cs="Times New Roman"/>
                <w:b/>
                <w:bCs/>
              </w:rPr>
            </w:pPr>
          </w:p>
          <w:p w14:paraId="6519B942" w14:textId="77777777" w:rsidR="00AE6131" w:rsidRPr="00AE6722" w:rsidRDefault="00AE6131" w:rsidP="0021651B">
            <w:pPr>
              <w:spacing w:after="0" w:line="240" w:lineRule="auto"/>
              <w:rPr>
                <w:rFonts w:ascii="Times New Roman" w:hAnsi="Times New Roman" w:cs="Times New Roman"/>
                <w:b/>
                <w:bCs/>
              </w:rPr>
            </w:pPr>
          </w:p>
          <w:p w14:paraId="387D8B03" w14:textId="77777777" w:rsidR="00AE6131" w:rsidRPr="00AE6722" w:rsidRDefault="00AE6131" w:rsidP="0021651B">
            <w:pPr>
              <w:spacing w:after="0" w:line="240" w:lineRule="auto"/>
              <w:rPr>
                <w:rFonts w:ascii="Times New Roman" w:hAnsi="Times New Roman" w:cs="Times New Roman"/>
                <w:b/>
                <w:bCs/>
              </w:rPr>
            </w:pPr>
          </w:p>
          <w:p w14:paraId="269285BD" w14:textId="77777777" w:rsidR="00AE6131" w:rsidRPr="00AE6722" w:rsidRDefault="00AE6131" w:rsidP="0021651B">
            <w:pPr>
              <w:spacing w:after="0" w:line="240" w:lineRule="auto"/>
              <w:rPr>
                <w:rFonts w:ascii="Times New Roman" w:hAnsi="Times New Roman" w:cs="Times New Roman"/>
                <w:b/>
                <w:bCs/>
              </w:rPr>
            </w:pPr>
          </w:p>
          <w:p w14:paraId="44AD769F" w14:textId="77777777" w:rsidR="00AE6131" w:rsidRPr="00AE6722" w:rsidRDefault="00AE6131" w:rsidP="0021651B">
            <w:pPr>
              <w:spacing w:after="0" w:line="240" w:lineRule="auto"/>
              <w:rPr>
                <w:rFonts w:ascii="Times New Roman" w:hAnsi="Times New Roman" w:cs="Times New Roman"/>
                <w:b/>
                <w:bCs/>
              </w:rPr>
            </w:pPr>
          </w:p>
          <w:p w14:paraId="70601A03" w14:textId="77777777" w:rsidR="00AE6131" w:rsidRPr="00AE6722" w:rsidRDefault="00AE6131" w:rsidP="0021651B">
            <w:pPr>
              <w:spacing w:after="0" w:line="240" w:lineRule="auto"/>
              <w:rPr>
                <w:rFonts w:ascii="Times New Roman" w:hAnsi="Times New Roman" w:cs="Times New Roman"/>
                <w:b/>
                <w:bCs/>
              </w:rPr>
            </w:pPr>
          </w:p>
          <w:p w14:paraId="7DFBF64E" w14:textId="77777777" w:rsidR="00AE6131" w:rsidRPr="00AE6722" w:rsidRDefault="00AE6131" w:rsidP="0021651B">
            <w:pPr>
              <w:spacing w:after="0" w:line="240" w:lineRule="auto"/>
              <w:rPr>
                <w:rFonts w:ascii="Times New Roman" w:hAnsi="Times New Roman" w:cs="Times New Roman"/>
                <w:b/>
                <w:bCs/>
              </w:rPr>
            </w:pPr>
          </w:p>
          <w:p w14:paraId="185222F2" w14:textId="77777777" w:rsidR="00AE6131" w:rsidRPr="00AE6722" w:rsidRDefault="00AE6131" w:rsidP="0021651B">
            <w:pPr>
              <w:spacing w:after="0" w:line="240" w:lineRule="auto"/>
              <w:rPr>
                <w:rFonts w:ascii="Times New Roman" w:hAnsi="Times New Roman" w:cs="Times New Roman"/>
                <w:b/>
                <w:bCs/>
              </w:rPr>
            </w:pPr>
          </w:p>
          <w:p w14:paraId="5D5F35E2" w14:textId="77777777" w:rsidR="00AE6131" w:rsidRPr="00AE6722" w:rsidRDefault="00AE6131" w:rsidP="0021651B">
            <w:pPr>
              <w:spacing w:after="0" w:line="240" w:lineRule="auto"/>
              <w:rPr>
                <w:rFonts w:ascii="Times New Roman" w:hAnsi="Times New Roman" w:cs="Times New Roman"/>
                <w:b/>
                <w:bCs/>
              </w:rPr>
            </w:pPr>
          </w:p>
          <w:p w14:paraId="101DDCC0" w14:textId="77777777" w:rsidR="00AE6131" w:rsidRPr="00AE6722" w:rsidRDefault="00AE6131" w:rsidP="0021651B">
            <w:pPr>
              <w:spacing w:after="0" w:line="240" w:lineRule="auto"/>
              <w:rPr>
                <w:rFonts w:ascii="Times New Roman" w:hAnsi="Times New Roman" w:cs="Times New Roman"/>
                <w:b/>
                <w:bCs/>
              </w:rPr>
            </w:pPr>
          </w:p>
          <w:p w14:paraId="79A0C0BA" w14:textId="77777777" w:rsidR="00AE6131" w:rsidRPr="00AE6722" w:rsidRDefault="00AE6131" w:rsidP="0021651B">
            <w:pPr>
              <w:spacing w:after="0" w:line="240" w:lineRule="auto"/>
              <w:rPr>
                <w:rFonts w:ascii="Times New Roman" w:hAnsi="Times New Roman" w:cs="Times New Roman"/>
                <w:b/>
                <w:bCs/>
              </w:rPr>
            </w:pPr>
          </w:p>
          <w:p w14:paraId="78369389" w14:textId="77777777" w:rsidR="00AE6131" w:rsidRPr="00AE6722" w:rsidRDefault="00AE6131" w:rsidP="0021651B">
            <w:pPr>
              <w:spacing w:after="0" w:line="240" w:lineRule="auto"/>
              <w:rPr>
                <w:rFonts w:ascii="Times New Roman" w:hAnsi="Times New Roman" w:cs="Times New Roman"/>
                <w:b/>
                <w:bCs/>
              </w:rPr>
            </w:pPr>
          </w:p>
          <w:p w14:paraId="4B96AF19" w14:textId="77777777" w:rsidR="00AE6131" w:rsidRPr="00AE6722" w:rsidRDefault="00AE6131" w:rsidP="0021651B">
            <w:pPr>
              <w:spacing w:after="0" w:line="240" w:lineRule="auto"/>
              <w:rPr>
                <w:rFonts w:ascii="Times New Roman" w:hAnsi="Times New Roman" w:cs="Times New Roman"/>
                <w:b/>
                <w:bCs/>
              </w:rPr>
            </w:pPr>
          </w:p>
          <w:p w14:paraId="0EB480A5" w14:textId="77777777" w:rsidR="00AE6131" w:rsidRPr="00AE6722" w:rsidRDefault="00AE6131" w:rsidP="0021651B">
            <w:pPr>
              <w:spacing w:after="0" w:line="240" w:lineRule="auto"/>
              <w:rPr>
                <w:rFonts w:ascii="Times New Roman" w:hAnsi="Times New Roman" w:cs="Times New Roman"/>
                <w:b/>
                <w:bCs/>
              </w:rPr>
            </w:pPr>
          </w:p>
          <w:p w14:paraId="54E52A7D" w14:textId="77777777" w:rsidR="00AE6131" w:rsidRPr="00AE6722" w:rsidRDefault="00AE6131" w:rsidP="0021651B">
            <w:pPr>
              <w:spacing w:after="0" w:line="240" w:lineRule="auto"/>
              <w:rPr>
                <w:rFonts w:ascii="Times New Roman" w:hAnsi="Times New Roman" w:cs="Times New Roman"/>
                <w:b/>
                <w:bCs/>
              </w:rPr>
            </w:pPr>
          </w:p>
          <w:p w14:paraId="564F64E2" w14:textId="77777777" w:rsidR="00AE6131" w:rsidRPr="00AE6722" w:rsidRDefault="00AE6131" w:rsidP="0021651B">
            <w:pPr>
              <w:spacing w:after="0" w:line="240" w:lineRule="auto"/>
              <w:rPr>
                <w:rFonts w:ascii="Times New Roman" w:hAnsi="Times New Roman" w:cs="Times New Roman"/>
                <w:b/>
                <w:bCs/>
              </w:rPr>
            </w:pPr>
          </w:p>
          <w:p w14:paraId="68B36041" w14:textId="77777777" w:rsidR="00AE6131" w:rsidRPr="00AE6722" w:rsidRDefault="00AE6131" w:rsidP="0021651B">
            <w:pPr>
              <w:spacing w:after="0" w:line="240" w:lineRule="auto"/>
              <w:rPr>
                <w:rFonts w:ascii="Times New Roman" w:hAnsi="Times New Roman" w:cs="Times New Roman"/>
                <w:b/>
                <w:bCs/>
              </w:rPr>
            </w:pPr>
          </w:p>
          <w:p w14:paraId="11AC9536" w14:textId="77777777" w:rsidR="00AE6131" w:rsidRPr="00AE6722" w:rsidRDefault="00AE6131" w:rsidP="0021651B">
            <w:pPr>
              <w:spacing w:after="0" w:line="240" w:lineRule="auto"/>
              <w:rPr>
                <w:rFonts w:ascii="Times New Roman" w:hAnsi="Times New Roman" w:cs="Times New Roman"/>
                <w:b/>
                <w:bCs/>
              </w:rPr>
            </w:pPr>
          </w:p>
          <w:p w14:paraId="7BA43903" w14:textId="77777777" w:rsidR="00AE6131" w:rsidRPr="00AE6722" w:rsidRDefault="00AE6131" w:rsidP="0021651B">
            <w:pPr>
              <w:spacing w:after="0" w:line="240" w:lineRule="auto"/>
              <w:rPr>
                <w:rFonts w:ascii="Times New Roman" w:hAnsi="Times New Roman" w:cs="Times New Roman"/>
                <w:b/>
                <w:bCs/>
              </w:rPr>
            </w:pPr>
          </w:p>
          <w:p w14:paraId="43F37AF2" w14:textId="77777777" w:rsidR="00AE6131" w:rsidRPr="00AE6722" w:rsidRDefault="00AE6131" w:rsidP="0021651B">
            <w:pPr>
              <w:spacing w:after="0" w:line="240" w:lineRule="auto"/>
              <w:rPr>
                <w:rFonts w:ascii="Times New Roman" w:hAnsi="Times New Roman" w:cs="Times New Roman"/>
                <w:b/>
                <w:bCs/>
              </w:rPr>
            </w:pPr>
          </w:p>
          <w:p w14:paraId="62782974" w14:textId="47A49D39" w:rsidR="0010044B" w:rsidRPr="00AE6722" w:rsidRDefault="005D6D38" w:rsidP="0021651B">
            <w:pPr>
              <w:spacing w:after="0" w:line="240" w:lineRule="auto"/>
              <w:rPr>
                <w:rFonts w:ascii="Times New Roman" w:hAnsi="Times New Roman" w:cs="Times New Roman"/>
                <w:b/>
                <w:bCs/>
              </w:rPr>
            </w:pPr>
            <w:r w:rsidRPr="00AE6722">
              <w:rPr>
                <w:rFonts w:ascii="Times New Roman" w:hAnsi="Times New Roman" w:cs="Times New Roman"/>
                <w:b/>
                <w:bCs/>
              </w:rPr>
              <w:t xml:space="preserve">Art. </w:t>
            </w:r>
            <w:r w:rsidR="00AE6131" w:rsidRPr="00AE6722">
              <w:rPr>
                <w:rFonts w:ascii="Times New Roman" w:hAnsi="Times New Roman" w:cs="Times New Roman"/>
                <w:b/>
                <w:bCs/>
              </w:rPr>
              <w:t>5</w:t>
            </w:r>
            <w:r w:rsidR="003923A8">
              <w:rPr>
                <w:rFonts w:ascii="Times New Roman" w:hAnsi="Times New Roman" w:cs="Times New Roman"/>
                <w:b/>
                <w:bCs/>
              </w:rPr>
              <w:t>9</w:t>
            </w:r>
          </w:p>
          <w:p w14:paraId="11A3B6CE" w14:textId="77777777" w:rsidR="0010044B" w:rsidRPr="00AE6722" w:rsidRDefault="0010044B" w:rsidP="0021651B">
            <w:pPr>
              <w:spacing w:after="0" w:line="240" w:lineRule="auto"/>
              <w:rPr>
                <w:rFonts w:ascii="Times New Roman" w:hAnsi="Times New Roman" w:cs="Times New Roman"/>
                <w:b/>
                <w:bCs/>
              </w:rPr>
            </w:pPr>
          </w:p>
          <w:p w14:paraId="2B4517BA" w14:textId="77777777" w:rsidR="00A40D97" w:rsidRPr="00AE6722" w:rsidRDefault="00A40D97" w:rsidP="0021651B">
            <w:pPr>
              <w:spacing w:after="0" w:line="240" w:lineRule="auto"/>
              <w:jc w:val="both"/>
              <w:rPr>
                <w:rFonts w:ascii="Times New Roman" w:eastAsia="Times New Roman" w:hAnsi="Times New Roman" w:cs="Times New Roman"/>
                <w:lang w:eastAsia="pl-PL"/>
              </w:rPr>
            </w:pPr>
          </w:p>
        </w:tc>
        <w:tc>
          <w:tcPr>
            <w:tcW w:w="5420" w:type="dxa"/>
          </w:tcPr>
          <w:p w14:paraId="586EC7AA" w14:textId="11306DC6" w:rsidR="00B01A02" w:rsidRPr="00AE6722" w:rsidRDefault="00B01A02" w:rsidP="00B01A02">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lastRenderedPageBreak/>
              <w:t>Pracownik albo były pracownik, zatrudniony w warunkach, w których występuje albo występowało narażenie na działanie azbestu, wykonuje badania okresowe na zasadach określonych w art. 229 § 5 Kodeksu pracy, z zastrzeżeniem art. 5</w:t>
            </w:r>
            <w:r w:rsidR="00655228">
              <w:rPr>
                <w:rFonts w:ascii="Times New Roman" w:hAnsi="Times New Roman" w:cs="Times New Roman"/>
                <w:color w:val="000000"/>
              </w:rPr>
              <w:t>6</w:t>
            </w:r>
            <w:r w:rsidRPr="00AE6722">
              <w:rPr>
                <w:rFonts w:ascii="Times New Roman" w:hAnsi="Times New Roman" w:cs="Times New Roman"/>
                <w:color w:val="000000"/>
              </w:rPr>
              <w:t>.</w:t>
            </w:r>
          </w:p>
          <w:p w14:paraId="5E4CF298" w14:textId="77777777" w:rsidR="00B01A02" w:rsidRPr="00AE6722" w:rsidRDefault="00B01A02" w:rsidP="0021651B">
            <w:pPr>
              <w:autoSpaceDE w:val="0"/>
              <w:autoSpaceDN w:val="0"/>
              <w:adjustRightInd w:val="0"/>
              <w:spacing w:after="0" w:line="240" w:lineRule="auto"/>
              <w:jc w:val="both"/>
              <w:rPr>
                <w:rFonts w:ascii="Times New Roman" w:hAnsi="Times New Roman" w:cs="Times New Roman"/>
                <w:color w:val="000000"/>
              </w:rPr>
            </w:pPr>
          </w:p>
          <w:p w14:paraId="49D81B90" w14:textId="77777777" w:rsidR="00AE6131" w:rsidRPr="00AE6722" w:rsidRDefault="00AE6131" w:rsidP="00AE6131">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1. Pracownik, który był zatrudniony w dniu 31 grudnia 2004 r. lub przed tym dniem, w podmiocie wymienionym w załączniku do ustawy jest uprawniony do:</w:t>
            </w:r>
          </w:p>
          <w:p w14:paraId="02A644F3" w14:textId="77777777" w:rsidR="00AE6131" w:rsidRPr="00AE6722" w:rsidRDefault="00AE6131" w:rsidP="00AE6131">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1)</w:t>
            </w:r>
            <w:r w:rsidRPr="00AE6722">
              <w:rPr>
                <w:rFonts w:ascii="Times New Roman" w:hAnsi="Times New Roman" w:cs="Times New Roman"/>
                <w:color w:val="000000"/>
              </w:rPr>
              <w:tab/>
              <w:t>bezpłatnych badań profilaktycznych obejmujących badanie lekarskie i badania diagnostyczne oraz w uzasadnionych przypadkach dodatkowe badania lub konsultacje specjalistyczne, jeżeli są niezbędne na podstawie oceny stanu zdrowia byłego pracownika;</w:t>
            </w:r>
          </w:p>
          <w:p w14:paraId="3FAFC564" w14:textId="77777777" w:rsidR="00AE6131" w:rsidRPr="00AE6722" w:rsidRDefault="00AE6131" w:rsidP="00AE6131">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2)</w:t>
            </w:r>
            <w:r w:rsidRPr="00AE6722">
              <w:rPr>
                <w:rFonts w:ascii="Times New Roman" w:hAnsi="Times New Roman" w:cs="Times New Roman"/>
                <w:color w:val="000000"/>
              </w:rPr>
              <w:tab/>
              <w:t>bezpłatnego zaopatrzenia w leki stosowane w leczeniu chorób wywołanych narażeniem na działanie azbestu, w przypadku ich rozpoznania u byłego pracownika;</w:t>
            </w:r>
          </w:p>
          <w:p w14:paraId="55346020" w14:textId="4761F65D" w:rsidR="00AE6131" w:rsidRPr="00AE6722" w:rsidRDefault="00AE6131" w:rsidP="00AE6131">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3)</w:t>
            </w:r>
            <w:r w:rsidRPr="00AE6722">
              <w:rPr>
                <w:rFonts w:ascii="Times New Roman" w:hAnsi="Times New Roman" w:cs="Times New Roman"/>
                <w:color w:val="000000"/>
              </w:rPr>
              <w:tab/>
              <w:t xml:space="preserve">korzystania raz w roku z leczenia uzdrowiskowego lub rehabilitacji uzdrowiskowej oraz zwolnienia z </w:t>
            </w:r>
            <w:r w:rsidRPr="00AE6722">
              <w:rPr>
                <w:rFonts w:ascii="Times New Roman" w:hAnsi="Times New Roman" w:cs="Times New Roman"/>
                <w:color w:val="000000"/>
              </w:rPr>
              <w:lastRenderedPageBreak/>
              <w:t>odpłatności związanej z leczeniem uzdrowiskowym lub rehabilitacją uzdrowiskową, o których mowa w art. 33 ust. 3 ustawy z dnia 27 sierpnia 2004 r. o świadczeniach opieki zdrowotnej finansowanych ze środków publicznych (Dz. U. z 2024 r. poz. 146</w:t>
            </w:r>
            <w:r w:rsidR="00B94921">
              <w:rPr>
                <w:rFonts w:ascii="Times New Roman" w:hAnsi="Times New Roman" w:cs="Times New Roman"/>
                <w:color w:val="000000"/>
              </w:rPr>
              <w:t>,</w:t>
            </w:r>
            <w:r w:rsidRPr="00AE6722">
              <w:rPr>
                <w:rFonts w:ascii="Times New Roman" w:hAnsi="Times New Roman" w:cs="Times New Roman"/>
                <w:color w:val="000000"/>
              </w:rPr>
              <w:t xml:space="preserve"> z późn. zm.), jeżeli wynika to z orzeczenia lekarskiego, o którym mowa w art. 5</w:t>
            </w:r>
            <w:r w:rsidR="00655228">
              <w:rPr>
                <w:rFonts w:ascii="Times New Roman" w:hAnsi="Times New Roman" w:cs="Times New Roman"/>
                <w:color w:val="000000"/>
              </w:rPr>
              <w:t>7</w:t>
            </w:r>
            <w:r w:rsidRPr="00AE6722">
              <w:rPr>
                <w:rFonts w:ascii="Times New Roman" w:hAnsi="Times New Roman" w:cs="Times New Roman"/>
                <w:color w:val="000000"/>
              </w:rPr>
              <w:t xml:space="preserve"> ust. 2. </w:t>
            </w:r>
          </w:p>
          <w:p w14:paraId="72BFE1E9" w14:textId="336D7D69" w:rsidR="00216F8D" w:rsidRPr="00282560" w:rsidRDefault="00AE6131" w:rsidP="00282560">
            <w:pPr>
              <w:autoSpaceDE w:val="0"/>
              <w:autoSpaceDN w:val="0"/>
              <w:adjustRightInd w:val="0"/>
              <w:spacing w:after="0" w:line="240" w:lineRule="auto"/>
              <w:jc w:val="both"/>
              <w:rPr>
                <w:rFonts w:ascii="Times New Roman" w:hAnsi="Times New Roman" w:cs="Times New Roman"/>
                <w:color w:val="000000"/>
              </w:rPr>
            </w:pPr>
            <w:r w:rsidRPr="00216F8D">
              <w:rPr>
                <w:rFonts w:ascii="Times New Roman" w:hAnsi="Times New Roman" w:cs="Times New Roman"/>
                <w:color w:val="000000"/>
              </w:rPr>
              <w:t xml:space="preserve">2. </w:t>
            </w:r>
            <w:r w:rsidR="00216F8D" w:rsidRPr="00282560">
              <w:rPr>
                <w:rFonts w:ascii="Times New Roman" w:hAnsi="Times New Roman" w:cs="Times New Roman"/>
                <w:color w:val="000000"/>
              </w:rPr>
              <w:t>Uprawnienia, o których mowa w ust. 1, przysługują również pracownikowi, który był zatrudniony w warunkach narażenia na działanie azbestu w innym podmiocie niż określony w załączniku do ustawy w dniu 31 grudnia 2004 r. lub przed tym dniem, na podstawie skierowania na badanie profilaktyczne wydanego w pierwszej kolejności przez pracodawcę, u którego pracownik ten był zatrudniony w warunkach narażenia na działanie azbestu, lub w przypadku jego braku przez wojewódzki ośrodek medycyny pracy.</w:t>
            </w:r>
          </w:p>
          <w:p w14:paraId="464AAD04" w14:textId="1F29EB37" w:rsidR="00216F8D" w:rsidRPr="00282560" w:rsidRDefault="00216F8D" w:rsidP="00282560">
            <w:pPr>
              <w:autoSpaceDE w:val="0"/>
              <w:autoSpaceDN w:val="0"/>
              <w:adjustRightInd w:val="0"/>
              <w:spacing w:after="0" w:line="240" w:lineRule="auto"/>
              <w:jc w:val="both"/>
              <w:rPr>
                <w:rFonts w:ascii="Times New Roman" w:hAnsi="Times New Roman" w:cs="Times New Roman"/>
                <w:color w:val="000000"/>
              </w:rPr>
            </w:pPr>
            <w:r w:rsidRPr="00282560">
              <w:rPr>
                <w:rFonts w:ascii="Times New Roman" w:hAnsi="Times New Roman" w:cs="Times New Roman"/>
                <w:color w:val="000000"/>
              </w:rPr>
              <w:t>3.</w:t>
            </w:r>
            <w:r>
              <w:rPr>
                <w:rFonts w:ascii="Times New Roman" w:hAnsi="Times New Roman" w:cs="Times New Roman"/>
                <w:color w:val="000000"/>
              </w:rPr>
              <w:t xml:space="preserve"> </w:t>
            </w:r>
            <w:r w:rsidRPr="00282560">
              <w:rPr>
                <w:rFonts w:ascii="Times New Roman" w:hAnsi="Times New Roman" w:cs="Times New Roman"/>
                <w:color w:val="000000"/>
              </w:rPr>
              <w:t>Skierowanie zawiera:</w:t>
            </w:r>
          </w:p>
          <w:p w14:paraId="39DC5895" w14:textId="378996CF" w:rsidR="00216F8D" w:rsidRPr="00282560" w:rsidRDefault="00216F8D" w:rsidP="00282560">
            <w:pPr>
              <w:autoSpaceDE w:val="0"/>
              <w:autoSpaceDN w:val="0"/>
              <w:adjustRightInd w:val="0"/>
              <w:spacing w:after="0" w:line="240" w:lineRule="auto"/>
              <w:jc w:val="both"/>
              <w:rPr>
                <w:rFonts w:ascii="Times New Roman" w:hAnsi="Times New Roman" w:cs="Times New Roman"/>
                <w:color w:val="000000"/>
              </w:rPr>
            </w:pPr>
            <w:r w:rsidRPr="00282560">
              <w:rPr>
                <w:rFonts w:ascii="Times New Roman" w:hAnsi="Times New Roman" w:cs="Times New Roman"/>
                <w:color w:val="000000"/>
              </w:rPr>
              <w:t>1)</w:t>
            </w:r>
            <w:r>
              <w:rPr>
                <w:rFonts w:ascii="Times New Roman" w:hAnsi="Times New Roman" w:cs="Times New Roman"/>
                <w:color w:val="000000"/>
              </w:rPr>
              <w:t xml:space="preserve"> </w:t>
            </w:r>
            <w:r w:rsidRPr="00282560">
              <w:rPr>
                <w:rFonts w:ascii="Times New Roman" w:hAnsi="Times New Roman" w:cs="Times New Roman"/>
                <w:color w:val="000000"/>
              </w:rPr>
              <w:t>nazwę podmiotu, w którym zatrudniony był pracownik w warunkach narażenia na działanie azbestu albo wojewódzkiego ośrodka medycyny pracy;</w:t>
            </w:r>
          </w:p>
          <w:p w14:paraId="553F15B5" w14:textId="504382FF" w:rsidR="00216F8D" w:rsidRPr="00282560" w:rsidRDefault="00216F8D" w:rsidP="00282560">
            <w:pPr>
              <w:autoSpaceDE w:val="0"/>
              <w:autoSpaceDN w:val="0"/>
              <w:adjustRightInd w:val="0"/>
              <w:spacing w:after="0" w:line="240" w:lineRule="auto"/>
              <w:jc w:val="both"/>
              <w:rPr>
                <w:rFonts w:ascii="Times New Roman" w:hAnsi="Times New Roman" w:cs="Times New Roman"/>
                <w:color w:val="000000"/>
              </w:rPr>
            </w:pPr>
            <w:r w:rsidRPr="00282560">
              <w:rPr>
                <w:rFonts w:ascii="Times New Roman" w:hAnsi="Times New Roman" w:cs="Times New Roman"/>
                <w:color w:val="000000"/>
              </w:rPr>
              <w:t>2)</w:t>
            </w:r>
            <w:bookmarkStart w:id="112" w:name="_Hlk187130577"/>
            <w:r>
              <w:rPr>
                <w:rFonts w:ascii="Times New Roman" w:hAnsi="Times New Roman" w:cs="Times New Roman"/>
                <w:color w:val="000000"/>
              </w:rPr>
              <w:t xml:space="preserve"> </w:t>
            </w:r>
            <w:r w:rsidRPr="00282560">
              <w:rPr>
                <w:rFonts w:ascii="Times New Roman" w:hAnsi="Times New Roman" w:cs="Times New Roman"/>
                <w:color w:val="000000"/>
              </w:rPr>
              <w:t>imię i nazwisko pracownika;</w:t>
            </w:r>
          </w:p>
          <w:bookmarkEnd w:id="112"/>
          <w:p w14:paraId="7030A8D4" w14:textId="5A1EC10A" w:rsidR="00216F8D" w:rsidRPr="00282560" w:rsidRDefault="00216F8D" w:rsidP="00282560">
            <w:pPr>
              <w:autoSpaceDE w:val="0"/>
              <w:autoSpaceDN w:val="0"/>
              <w:adjustRightInd w:val="0"/>
              <w:spacing w:after="0" w:line="240" w:lineRule="auto"/>
              <w:jc w:val="both"/>
              <w:rPr>
                <w:rFonts w:ascii="Times New Roman" w:hAnsi="Times New Roman" w:cs="Times New Roman"/>
                <w:color w:val="000000"/>
              </w:rPr>
            </w:pPr>
            <w:r w:rsidRPr="00282560">
              <w:rPr>
                <w:rFonts w:ascii="Times New Roman" w:hAnsi="Times New Roman" w:cs="Times New Roman"/>
                <w:color w:val="000000"/>
              </w:rPr>
              <w:t>3)</w:t>
            </w:r>
            <w:r>
              <w:rPr>
                <w:rFonts w:ascii="Times New Roman" w:hAnsi="Times New Roman" w:cs="Times New Roman"/>
                <w:color w:val="000000"/>
              </w:rPr>
              <w:t xml:space="preserve"> </w:t>
            </w:r>
            <w:r w:rsidRPr="00282560">
              <w:rPr>
                <w:rFonts w:ascii="Times New Roman" w:hAnsi="Times New Roman" w:cs="Times New Roman"/>
                <w:color w:val="000000"/>
              </w:rPr>
              <w:t>numer PESEL pracownika, a jeżeli nie posiada numeru PESEL – rodzaj, serię i numer dokumentu potwierdzającego tożsamość;</w:t>
            </w:r>
          </w:p>
          <w:p w14:paraId="15C9B252" w14:textId="6A79DD91" w:rsidR="00216F8D" w:rsidRPr="00282560" w:rsidRDefault="00216F8D" w:rsidP="00282560">
            <w:pPr>
              <w:autoSpaceDE w:val="0"/>
              <w:autoSpaceDN w:val="0"/>
              <w:adjustRightInd w:val="0"/>
              <w:spacing w:after="0" w:line="240" w:lineRule="auto"/>
              <w:jc w:val="both"/>
              <w:rPr>
                <w:rFonts w:ascii="Times New Roman" w:hAnsi="Times New Roman" w:cs="Times New Roman"/>
                <w:color w:val="000000"/>
              </w:rPr>
            </w:pPr>
            <w:r w:rsidRPr="00282560">
              <w:rPr>
                <w:rFonts w:ascii="Times New Roman" w:hAnsi="Times New Roman" w:cs="Times New Roman"/>
                <w:color w:val="000000"/>
              </w:rPr>
              <w:t>4)</w:t>
            </w:r>
            <w:r>
              <w:rPr>
                <w:rFonts w:ascii="Times New Roman" w:hAnsi="Times New Roman" w:cs="Times New Roman"/>
                <w:color w:val="000000"/>
              </w:rPr>
              <w:t xml:space="preserve"> </w:t>
            </w:r>
            <w:r w:rsidRPr="00282560">
              <w:rPr>
                <w:rFonts w:ascii="Times New Roman" w:hAnsi="Times New Roman" w:cs="Times New Roman"/>
                <w:color w:val="000000"/>
              </w:rPr>
              <w:t>dane o zatrudnieniu pracownika:</w:t>
            </w:r>
          </w:p>
          <w:p w14:paraId="75CABD71" w14:textId="1495670D" w:rsidR="00216F8D" w:rsidRPr="00282560" w:rsidRDefault="00216F8D" w:rsidP="00282560">
            <w:pPr>
              <w:autoSpaceDE w:val="0"/>
              <w:autoSpaceDN w:val="0"/>
              <w:adjustRightInd w:val="0"/>
              <w:spacing w:after="0" w:line="240" w:lineRule="auto"/>
              <w:jc w:val="both"/>
              <w:rPr>
                <w:rFonts w:ascii="Times New Roman" w:hAnsi="Times New Roman" w:cs="Times New Roman"/>
                <w:color w:val="000000"/>
              </w:rPr>
            </w:pPr>
            <w:r w:rsidRPr="00282560">
              <w:rPr>
                <w:rFonts w:ascii="Times New Roman" w:hAnsi="Times New Roman" w:cs="Times New Roman"/>
                <w:color w:val="000000"/>
              </w:rPr>
              <w:t>a)</w:t>
            </w:r>
            <w:r>
              <w:rPr>
                <w:rFonts w:ascii="Times New Roman" w:hAnsi="Times New Roman" w:cs="Times New Roman"/>
                <w:color w:val="000000"/>
              </w:rPr>
              <w:t xml:space="preserve"> </w:t>
            </w:r>
            <w:r w:rsidRPr="00282560">
              <w:rPr>
                <w:rFonts w:ascii="Times New Roman" w:hAnsi="Times New Roman" w:cs="Times New Roman"/>
                <w:color w:val="000000"/>
              </w:rPr>
              <w:t>nazwę podmiotu, w którym zatrudniony był pracownik w warunkach narażenia na działanie azbestu,</w:t>
            </w:r>
          </w:p>
          <w:p w14:paraId="7DD28717" w14:textId="6882B062" w:rsidR="00216F8D" w:rsidRPr="00282560" w:rsidRDefault="00216F8D" w:rsidP="00282560">
            <w:pPr>
              <w:autoSpaceDE w:val="0"/>
              <w:autoSpaceDN w:val="0"/>
              <w:adjustRightInd w:val="0"/>
              <w:spacing w:after="0" w:line="240" w:lineRule="auto"/>
              <w:jc w:val="both"/>
              <w:rPr>
                <w:rFonts w:ascii="Times New Roman" w:hAnsi="Times New Roman" w:cs="Times New Roman"/>
                <w:color w:val="000000"/>
              </w:rPr>
            </w:pPr>
            <w:r w:rsidRPr="00282560">
              <w:rPr>
                <w:rFonts w:ascii="Times New Roman" w:hAnsi="Times New Roman" w:cs="Times New Roman"/>
                <w:color w:val="000000"/>
              </w:rPr>
              <w:t>b)</w:t>
            </w:r>
            <w:r>
              <w:rPr>
                <w:rFonts w:ascii="Times New Roman" w:hAnsi="Times New Roman" w:cs="Times New Roman"/>
                <w:color w:val="000000"/>
              </w:rPr>
              <w:t xml:space="preserve"> </w:t>
            </w:r>
            <w:r w:rsidRPr="00282560">
              <w:rPr>
                <w:rFonts w:ascii="Times New Roman" w:hAnsi="Times New Roman" w:cs="Times New Roman"/>
                <w:color w:val="000000"/>
              </w:rPr>
              <w:t>datę rozpoczęcia i zakończenia zatrudnienia w narażeniu na działanie azbestu,</w:t>
            </w:r>
          </w:p>
          <w:p w14:paraId="1095850E" w14:textId="7C8044A5" w:rsidR="00216F8D" w:rsidRPr="00282560" w:rsidRDefault="00216F8D" w:rsidP="00282560">
            <w:pPr>
              <w:autoSpaceDE w:val="0"/>
              <w:autoSpaceDN w:val="0"/>
              <w:adjustRightInd w:val="0"/>
              <w:spacing w:after="0" w:line="240" w:lineRule="auto"/>
              <w:jc w:val="both"/>
              <w:rPr>
                <w:rFonts w:ascii="Times New Roman" w:hAnsi="Times New Roman" w:cs="Times New Roman"/>
                <w:color w:val="000000"/>
              </w:rPr>
            </w:pPr>
            <w:r w:rsidRPr="00282560">
              <w:rPr>
                <w:rFonts w:ascii="Times New Roman" w:hAnsi="Times New Roman" w:cs="Times New Roman"/>
                <w:color w:val="000000"/>
              </w:rPr>
              <w:t>c)</w:t>
            </w:r>
            <w:r>
              <w:rPr>
                <w:rFonts w:ascii="Times New Roman" w:hAnsi="Times New Roman" w:cs="Times New Roman"/>
                <w:color w:val="000000"/>
              </w:rPr>
              <w:t xml:space="preserve"> </w:t>
            </w:r>
            <w:r w:rsidRPr="00282560">
              <w:rPr>
                <w:rFonts w:ascii="Times New Roman" w:hAnsi="Times New Roman" w:cs="Times New Roman"/>
                <w:color w:val="000000"/>
              </w:rPr>
              <w:t>stanowisko pracy,</w:t>
            </w:r>
          </w:p>
          <w:p w14:paraId="531E1BC3" w14:textId="4CDA54FF" w:rsidR="00216F8D" w:rsidRPr="00282560" w:rsidRDefault="00216F8D" w:rsidP="00282560">
            <w:pPr>
              <w:autoSpaceDE w:val="0"/>
              <w:autoSpaceDN w:val="0"/>
              <w:adjustRightInd w:val="0"/>
              <w:spacing w:after="0" w:line="240" w:lineRule="auto"/>
              <w:jc w:val="both"/>
              <w:rPr>
                <w:rFonts w:ascii="Times New Roman" w:hAnsi="Times New Roman" w:cs="Times New Roman"/>
                <w:color w:val="000000"/>
              </w:rPr>
            </w:pPr>
            <w:r w:rsidRPr="00282560">
              <w:rPr>
                <w:rFonts w:ascii="Times New Roman" w:hAnsi="Times New Roman" w:cs="Times New Roman"/>
                <w:color w:val="000000"/>
              </w:rPr>
              <w:t>d)</w:t>
            </w:r>
            <w:r>
              <w:rPr>
                <w:rFonts w:ascii="Times New Roman" w:hAnsi="Times New Roman" w:cs="Times New Roman"/>
                <w:color w:val="000000"/>
              </w:rPr>
              <w:t xml:space="preserve"> </w:t>
            </w:r>
            <w:r w:rsidRPr="00282560">
              <w:rPr>
                <w:rFonts w:ascii="Times New Roman" w:hAnsi="Times New Roman" w:cs="Times New Roman"/>
                <w:color w:val="000000"/>
              </w:rPr>
              <w:t>szczegółowe paramenty narażenia na działanie azbestu, w tym datę i wynik pomiaru stężenia azbestu w powietrzu (ilość włókien/cm³);</w:t>
            </w:r>
          </w:p>
          <w:p w14:paraId="451BF217" w14:textId="625F0E5C" w:rsidR="00216F8D" w:rsidRPr="00282560" w:rsidRDefault="00216F8D" w:rsidP="00282560">
            <w:pPr>
              <w:autoSpaceDE w:val="0"/>
              <w:autoSpaceDN w:val="0"/>
              <w:adjustRightInd w:val="0"/>
              <w:spacing w:after="0" w:line="240" w:lineRule="auto"/>
              <w:jc w:val="both"/>
              <w:rPr>
                <w:rFonts w:ascii="Times New Roman" w:hAnsi="Times New Roman" w:cs="Times New Roman"/>
                <w:color w:val="000000"/>
              </w:rPr>
            </w:pPr>
            <w:r w:rsidRPr="00282560">
              <w:rPr>
                <w:rFonts w:ascii="Times New Roman" w:hAnsi="Times New Roman" w:cs="Times New Roman"/>
                <w:color w:val="000000"/>
              </w:rPr>
              <w:t>5)</w:t>
            </w:r>
            <w:r>
              <w:rPr>
                <w:rFonts w:ascii="Times New Roman" w:hAnsi="Times New Roman" w:cs="Times New Roman"/>
                <w:color w:val="000000"/>
              </w:rPr>
              <w:t xml:space="preserve"> </w:t>
            </w:r>
            <w:r w:rsidRPr="00282560">
              <w:rPr>
                <w:rFonts w:ascii="Times New Roman" w:hAnsi="Times New Roman" w:cs="Times New Roman"/>
                <w:color w:val="000000"/>
              </w:rPr>
              <w:t>datę wystawienia skierowania;</w:t>
            </w:r>
          </w:p>
          <w:p w14:paraId="5C23258F" w14:textId="43BF0902" w:rsidR="00216F8D" w:rsidRPr="00282560" w:rsidRDefault="00216F8D" w:rsidP="00282560">
            <w:pPr>
              <w:autoSpaceDE w:val="0"/>
              <w:autoSpaceDN w:val="0"/>
              <w:adjustRightInd w:val="0"/>
              <w:spacing w:after="0" w:line="240" w:lineRule="auto"/>
              <w:jc w:val="both"/>
              <w:rPr>
                <w:rFonts w:ascii="Times New Roman" w:hAnsi="Times New Roman" w:cs="Times New Roman"/>
                <w:color w:val="000000"/>
              </w:rPr>
            </w:pPr>
            <w:r w:rsidRPr="00282560">
              <w:rPr>
                <w:rFonts w:ascii="Times New Roman" w:hAnsi="Times New Roman" w:cs="Times New Roman"/>
                <w:color w:val="000000"/>
              </w:rPr>
              <w:t>6)</w:t>
            </w:r>
            <w:r>
              <w:rPr>
                <w:rFonts w:ascii="Times New Roman" w:hAnsi="Times New Roman" w:cs="Times New Roman"/>
                <w:color w:val="000000"/>
              </w:rPr>
              <w:t xml:space="preserve"> </w:t>
            </w:r>
            <w:r w:rsidRPr="00282560">
              <w:rPr>
                <w:rFonts w:ascii="Times New Roman" w:hAnsi="Times New Roman" w:cs="Times New Roman"/>
                <w:color w:val="000000"/>
              </w:rPr>
              <w:t>oznaczenie i podpis osoby kierującej na badanie profilaktyczne.</w:t>
            </w:r>
          </w:p>
          <w:p w14:paraId="4B64CA8C" w14:textId="77777777" w:rsidR="00216F8D" w:rsidRPr="00282560" w:rsidRDefault="00216F8D" w:rsidP="00282560">
            <w:pPr>
              <w:autoSpaceDE w:val="0"/>
              <w:autoSpaceDN w:val="0"/>
              <w:adjustRightInd w:val="0"/>
              <w:spacing w:after="0" w:line="240" w:lineRule="auto"/>
              <w:jc w:val="both"/>
              <w:rPr>
                <w:rFonts w:ascii="Times New Roman" w:hAnsi="Times New Roman" w:cs="Times New Roman"/>
                <w:color w:val="000000"/>
              </w:rPr>
            </w:pPr>
            <w:r w:rsidRPr="00282560">
              <w:rPr>
                <w:rFonts w:ascii="Times New Roman" w:hAnsi="Times New Roman" w:cs="Times New Roman"/>
                <w:color w:val="000000"/>
              </w:rPr>
              <w:lastRenderedPageBreak/>
              <w:t>4. Uprawnienia, o których mowa w ust. 1 i 2, są finansowane ze środków pochodzących z budżetu państwa z części, której dysponentem jest minister właściwy do spraw zdrowia, w formie dotacji podmiotowej.</w:t>
            </w:r>
          </w:p>
          <w:p w14:paraId="74BB3067" w14:textId="77777777" w:rsidR="00216F8D" w:rsidRPr="00282560" w:rsidRDefault="00216F8D" w:rsidP="00282560">
            <w:pPr>
              <w:autoSpaceDE w:val="0"/>
              <w:autoSpaceDN w:val="0"/>
              <w:adjustRightInd w:val="0"/>
              <w:spacing w:after="0" w:line="240" w:lineRule="auto"/>
              <w:jc w:val="both"/>
              <w:rPr>
                <w:rFonts w:ascii="Times New Roman" w:hAnsi="Times New Roman" w:cs="Times New Roman"/>
                <w:color w:val="000000"/>
              </w:rPr>
            </w:pPr>
            <w:r w:rsidRPr="00282560">
              <w:rPr>
                <w:rFonts w:ascii="Times New Roman" w:hAnsi="Times New Roman" w:cs="Times New Roman"/>
                <w:color w:val="000000"/>
              </w:rPr>
              <w:t xml:space="preserve">5. Minister właściwy do spraw zdrowia określi, w drodze rozporządzenia, wykaz leków, o których mowa w ust. 1 pkt 2, kierując się potrzebą określenia adekwatnego katalogu leków uwzględniającego wpływ azbestu na stan zdrowia w długofalowej perspektywie czasowej. </w:t>
            </w:r>
          </w:p>
          <w:p w14:paraId="4C3CCD90" w14:textId="77777777" w:rsidR="00216F8D" w:rsidRPr="00282560" w:rsidRDefault="00216F8D" w:rsidP="00282560">
            <w:pPr>
              <w:autoSpaceDE w:val="0"/>
              <w:autoSpaceDN w:val="0"/>
              <w:adjustRightInd w:val="0"/>
              <w:spacing w:after="0" w:line="240" w:lineRule="auto"/>
              <w:jc w:val="both"/>
              <w:rPr>
                <w:rFonts w:ascii="Times New Roman" w:hAnsi="Times New Roman" w:cs="Times New Roman"/>
                <w:color w:val="000000"/>
              </w:rPr>
            </w:pPr>
            <w:r w:rsidRPr="00282560">
              <w:rPr>
                <w:rFonts w:ascii="Times New Roman" w:hAnsi="Times New Roman" w:cs="Times New Roman"/>
                <w:color w:val="000000"/>
              </w:rPr>
              <w:t>6. Do wystawiania i potwierdzania skierowania na leczenie uzdrowiskowe lub rehabilitacje uzdrowiskową, o których mowa w ust. 1 pkt 3, stosuje się przepisy wydane na podstawie art. 33 ust. 5 ustawy z dnia 27 sierpnia 2004 r. o świadczeniach opieki zdrowotnej finansowanych ze środków publicznych, z wyłączeniem przepisów dotyczących zalecanej częstotliwości korzystania z leczenia uzdrowiskowego lub rehabilitacji uzdrowiskowej.</w:t>
            </w:r>
          </w:p>
          <w:p w14:paraId="53A6E7C0" w14:textId="77777777" w:rsidR="00216F8D" w:rsidRPr="00282560" w:rsidRDefault="00216F8D" w:rsidP="00282560">
            <w:pPr>
              <w:autoSpaceDE w:val="0"/>
              <w:autoSpaceDN w:val="0"/>
              <w:adjustRightInd w:val="0"/>
              <w:spacing w:after="0" w:line="240" w:lineRule="auto"/>
              <w:jc w:val="both"/>
              <w:rPr>
                <w:rFonts w:ascii="Times New Roman" w:hAnsi="Times New Roman" w:cs="Times New Roman"/>
                <w:color w:val="000000"/>
              </w:rPr>
            </w:pPr>
            <w:r w:rsidRPr="00282560">
              <w:rPr>
                <w:rFonts w:ascii="Times New Roman" w:hAnsi="Times New Roman" w:cs="Times New Roman"/>
                <w:color w:val="000000"/>
              </w:rPr>
              <w:t>7. W przypadku, o którym mowa w ust. 6, nie stosuje się obowiązku w zakresie odpłatności związanej z leczeniem uzdrowiskowym lub rehabilitacją uzdrowiskową, o którym mowa z art. 33 ust. 3 ustawy z dnia 27 sierpnia 2004 r. o świadczeniach opieki zdrowotnej finansowanych ze środków publicznych.</w:t>
            </w:r>
          </w:p>
          <w:p w14:paraId="451593CE" w14:textId="77777777" w:rsidR="00216F8D" w:rsidRPr="00282560" w:rsidRDefault="00216F8D" w:rsidP="00282560">
            <w:pPr>
              <w:autoSpaceDE w:val="0"/>
              <w:autoSpaceDN w:val="0"/>
              <w:adjustRightInd w:val="0"/>
              <w:spacing w:after="0" w:line="240" w:lineRule="auto"/>
              <w:jc w:val="both"/>
              <w:rPr>
                <w:rFonts w:ascii="Times New Roman" w:hAnsi="Times New Roman" w:cs="Times New Roman"/>
                <w:color w:val="000000"/>
              </w:rPr>
            </w:pPr>
            <w:r w:rsidRPr="00282560">
              <w:rPr>
                <w:rFonts w:ascii="Times New Roman" w:hAnsi="Times New Roman" w:cs="Times New Roman"/>
                <w:color w:val="000000"/>
              </w:rPr>
              <w:t>8. Minister właściwy do spraw zdrowia określi, w drodze rozporządzenia, sposób i tryb finansowania z budżetu państwa kosztów z tytułu zaopatrzenia w leki stosowane w leczeniu chorób wywołanych narażeniem na działanie azbestu oraz z tytułu odpłatności związanej z leczeniem uzdrowiskowym lub rehabilitacją uzdrowiskową osób uprawnionych, mając na celu zapewnienie rzetelności i gospodarności wydatkowania środków publicznych.</w:t>
            </w:r>
          </w:p>
          <w:p w14:paraId="67D4249E" w14:textId="77777777" w:rsidR="00216F8D" w:rsidRPr="00282560" w:rsidRDefault="00216F8D" w:rsidP="00282560">
            <w:pPr>
              <w:autoSpaceDE w:val="0"/>
              <w:autoSpaceDN w:val="0"/>
              <w:adjustRightInd w:val="0"/>
              <w:spacing w:after="0" w:line="240" w:lineRule="auto"/>
              <w:jc w:val="both"/>
              <w:rPr>
                <w:rFonts w:ascii="Times New Roman" w:hAnsi="Times New Roman" w:cs="Times New Roman"/>
                <w:color w:val="000000"/>
              </w:rPr>
            </w:pPr>
            <w:r w:rsidRPr="00282560">
              <w:rPr>
                <w:rFonts w:ascii="Times New Roman" w:hAnsi="Times New Roman" w:cs="Times New Roman"/>
                <w:color w:val="000000"/>
              </w:rPr>
              <w:t xml:space="preserve">9. Minister właściwy do spraw zdrowia określi, w drodze rozporządzenia, zakres przeprowadzania badań profilaktycznych byłych pracowników, o których mowa w ust. 1 i ust. 2, oraz częstotliwość tych badań, uwzględniając </w:t>
            </w:r>
            <w:r w:rsidRPr="00282560">
              <w:rPr>
                <w:rFonts w:ascii="Times New Roman" w:hAnsi="Times New Roman" w:cs="Times New Roman"/>
                <w:color w:val="000000"/>
              </w:rPr>
              <w:lastRenderedPageBreak/>
              <w:t xml:space="preserve">postęp wiedzy medycznej oraz możliwość dokonywania systematycznej oceny stanu zdrowia tych pracowników. </w:t>
            </w:r>
          </w:p>
          <w:p w14:paraId="5420B116" w14:textId="77777777" w:rsidR="00AE6131" w:rsidRPr="00AE6722" w:rsidRDefault="00AE6131" w:rsidP="00216F8D">
            <w:pPr>
              <w:autoSpaceDE w:val="0"/>
              <w:autoSpaceDN w:val="0"/>
              <w:adjustRightInd w:val="0"/>
              <w:spacing w:after="0" w:line="240" w:lineRule="auto"/>
              <w:jc w:val="both"/>
              <w:rPr>
                <w:rFonts w:ascii="Times New Roman" w:hAnsi="Times New Roman" w:cs="Times New Roman"/>
                <w:color w:val="000000"/>
              </w:rPr>
            </w:pPr>
          </w:p>
          <w:p w14:paraId="486577ED" w14:textId="4D302F92" w:rsidR="00AE6131" w:rsidRPr="00AE6722" w:rsidRDefault="00AE6131" w:rsidP="00AE6131">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xml:space="preserve">1. W zakresie nieuregulowanym w niniejszym rozdziale, do spraw dotyczących zapewnienia opieki socjalnej i zdrowotnej dla pracowników i byłych pracowników, stosuje się przepisy </w:t>
            </w:r>
            <w:r w:rsidR="00B94921" w:rsidRPr="00AE6722">
              <w:rPr>
                <w:rFonts w:ascii="Times New Roman" w:hAnsi="Times New Roman" w:cs="Times New Roman"/>
                <w:color w:val="000000"/>
              </w:rPr>
              <w:t xml:space="preserve"> działu X </w:t>
            </w:r>
            <w:r w:rsidRPr="00AE6722">
              <w:rPr>
                <w:rFonts w:ascii="Times New Roman" w:hAnsi="Times New Roman" w:cs="Times New Roman"/>
                <w:color w:val="000000"/>
              </w:rPr>
              <w:t>rozdział VI i VII ustawy z dnia 26 czerwca 1974 r. – Kodeks pracy.</w:t>
            </w:r>
          </w:p>
          <w:p w14:paraId="77B6A479" w14:textId="77777777" w:rsidR="00AE6131" w:rsidRPr="00AE6722" w:rsidRDefault="00AE6131" w:rsidP="00AE6131">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2. Do dokumentacji medycznej w zakresie nieuregulowanym w niniejszym rozdziale  stosuje się przepisy ustawy z dnia 6 listopada 2008 r. o prawach pacjenta i Rzeczniku Praw Pacjenta (Dz. U. z 2024 r. poz. 581).</w:t>
            </w:r>
          </w:p>
          <w:p w14:paraId="3F795F50" w14:textId="77777777" w:rsidR="00AE6131" w:rsidRPr="00AE6722" w:rsidRDefault="00AE6131" w:rsidP="0021651B">
            <w:pPr>
              <w:spacing w:after="0" w:line="240" w:lineRule="auto"/>
              <w:jc w:val="both"/>
              <w:rPr>
                <w:rFonts w:ascii="Times New Roman" w:hAnsi="Times New Roman" w:cs="Times New Roman"/>
                <w:color w:val="000000"/>
              </w:rPr>
            </w:pPr>
          </w:p>
          <w:p w14:paraId="32C28990" w14:textId="71E9BB7A" w:rsidR="00D80E6A" w:rsidRPr="00AE6722" w:rsidRDefault="00D80E6A" w:rsidP="0021651B">
            <w:pPr>
              <w:spacing w:after="0" w:line="240" w:lineRule="auto"/>
              <w:jc w:val="both"/>
              <w:rPr>
                <w:rFonts w:ascii="Times New Roman" w:hAnsi="Times New Roman" w:cs="Times New Roman"/>
                <w:b/>
                <w:bCs/>
                <w:color w:val="000000"/>
              </w:rPr>
            </w:pPr>
            <w:r w:rsidRPr="00AE6722">
              <w:rPr>
                <w:rFonts w:ascii="Times New Roman" w:hAnsi="Times New Roman" w:cs="Times New Roman"/>
                <w:b/>
                <w:bCs/>
                <w:color w:val="000000"/>
              </w:rPr>
              <w:t>oraz</w:t>
            </w:r>
          </w:p>
          <w:p w14:paraId="4224A3DA" w14:textId="77777777" w:rsidR="00D80E6A" w:rsidRPr="00AE6722" w:rsidRDefault="00D80E6A" w:rsidP="0021651B">
            <w:pPr>
              <w:spacing w:after="0" w:line="240" w:lineRule="auto"/>
              <w:jc w:val="both"/>
              <w:rPr>
                <w:rFonts w:ascii="Times New Roman" w:hAnsi="Times New Roman" w:cs="Times New Roman"/>
                <w:color w:val="000000"/>
              </w:rPr>
            </w:pPr>
          </w:p>
          <w:p w14:paraId="4D70268E" w14:textId="2AEF8CFB" w:rsidR="005D6D38" w:rsidRPr="00AE6722" w:rsidRDefault="005D6D38"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 xml:space="preserve">ustawa z dnia 26 czerwca 1974 r. </w:t>
            </w:r>
            <w:r w:rsidR="00D80E6A" w:rsidRPr="00AE6722">
              <w:rPr>
                <w:rFonts w:ascii="Times New Roman" w:hAnsi="Times New Roman" w:cs="Times New Roman"/>
                <w:color w:val="000000"/>
              </w:rPr>
              <w:t>–</w:t>
            </w:r>
            <w:r w:rsidRPr="00AE6722">
              <w:rPr>
                <w:rFonts w:ascii="Times New Roman" w:hAnsi="Times New Roman" w:cs="Times New Roman"/>
                <w:color w:val="000000"/>
              </w:rPr>
              <w:t xml:space="preserve"> Kodeks pracy (Dz.U. z 202</w:t>
            </w:r>
            <w:r w:rsidR="005E3FA6">
              <w:rPr>
                <w:rFonts w:ascii="Times New Roman" w:hAnsi="Times New Roman" w:cs="Times New Roman"/>
                <w:color w:val="000000"/>
              </w:rPr>
              <w:t>5</w:t>
            </w:r>
            <w:r w:rsidRPr="00AE6722">
              <w:rPr>
                <w:rFonts w:ascii="Times New Roman" w:hAnsi="Times New Roman" w:cs="Times New Roman"/>
                <w:color w:val="000000"/>
              </w:rPr>
              <w:t xml:space="preserve"> r. poz. </w:t>
            </w:r>
            <w:r w:rsidR="005E3FA6">
              <w:rPr>
                <w:rFonts w:ascii="Times New Roman" w:hAnsi="Times New Roman" w:cs="Times New Roman"/>
                <w:color w:val="000000"/>
              </w:rPr>
              <w:t>277</w:t>
            </w:r>
            <w:r w:rsidRPr="00AE6722">
              <w:rPr>
                <w:rFonts w:ascii="Times New Roman" w:hAnsi="Times New Roman" w:cs="Times New Roman"/>
                <w:color w:val="000000"/>
              </w:rPr>
              <w:t>)</w:t>
            </w:r>
          </w:p>
          <w:p w14:paraId="6283F232" w14:textId="790F07E5" w:rsidR="005D6D38" w:rsidRPr="00AE6722" w:rsidRDefault="005D6D38"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 xml:space="preserve"> </w:t>
            </w:r>
            <w:r w:rsidR="00D80E6A" w:rsidRPr="00AE6722">
              <w:rPr>
                <w:rFonts w:ascii="Times New Roman" w:hAnsi="Times New Roman" w:cs="Times New Roman"/>
                <w:color w:val="000000"/>
              </w:rPr>
              <w:t xml:space="preserve">– </w:t>
            </w:r>
            <w:r w:rsidRPr="00AE6722">
              <w:rPr>
                <w:rFonts w:ascii="Times New Roman" w:hAnsi="Times New Roman" w:cs="Times New Roman"/>
                <w:color w:val="000000"/>
              </w:rPr>
              <w:t>art. 229</w:t>
            </w:r>
          </w:p>
          <w:p w14:paraId="7AEF557B" w14:textId="77777777" w:rsidR="005D6D38" w:rsidRPr="00AE6722" w:rsidRDefault="005D6D38"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 5. Pracodawca zatrudniający pracowników w warunkach narażenia na działanie substancji i czynników rakotwórczych lub pyłów zwłókniających jest obowiązany zapewnić tym pracownikom okresowe badania lekarskie także:</w:t>
            </w:r>
          </w:p>
          <w:p w14:paraId="4AAF5069" w14:textId="77777777" w:rsidR="005D6D38" w:rsidRPr="00AE6722" w:rsidRDefault="005D6D38"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1) po zaprzestaniu pracy w kontakcie z tymi substancjami, czynnikami lub pyłami;</w:t>
            </w:r>
          </w:p>
          <w:p w14:paraId="1BEC9FDA" w14:textId="5FE25CF5" w:rsidR="0010044B" w:rsidRPr="00AE6722" w:rsidRDefault="005D6D38"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2) po rozwiązaniu stosunku pracy, jeżeli zainteresowana osoba zgłosi wniosek o objęcie takimi badaniami.</w:t>
            </w:r>
          </w:p>
          <w:p w14:paraId="674801AF" w14:textId="77777777" w:rsidR="005D6D38" w:rsidRPr="00AE6722" w:rsidRDefault="005D6D38" w:rsidP="0021651B">
            <w:pPr>
              <w:autoSpaceDE w:val="0"/>
              <w:autoSpaceDN w:val="0"/>
              <w:adjustRightInd w:val="0"/>
              <w:spacing w:after="0" w:line="240" w:lineRule="auto"/>
              <w:rPr>
                <w:rFonts w:ascii="Times New Roman" w:hAnsi="Times New Roman" w:cs="Times New Roman"/>
                <w:color w:val="000000"/>
              </w:rPr>
            </w:pPr>
          </w:p>
          <w:p w14:paraId="0DB1C4E4" w14:textId="37A81702" w:rsidR="005D6D38" w:rsidRPr="00AE6722" w:rsidRDefault="00D80E6A" w:rsidP="0021651B">
            <w:pPr>
              <w:autoSpaceDE w:val="0"/>
              <w:autoSpaceDN w:val="0"/>
              <w:adjustRightInd w:val="0"/>
              <w:spacing w:after="0" w:line="240" w:lineRule="auto"/>
              <w:jc w:val="both"/>
              <w:rPr>
                <w:rFonts w:ascii="Times New Roman" w:hAnsi="Times New Roman" w:cs="Times New Roman"/>
                <w:b/>
                <w:color w:val="000000"/>
              </w:rPr>
            </w:pPr>
            <w:r w:rsidRPr="00AE6722">
              <w:rPr>
                <w:rFonts w:ascii="Times New Roman" w:hAnsi="Times New Roman" w:cs="Times New Roman"/>
                <w:b/>
                <w:bCs/>
              </w:rPr>
              <w:t>Transpozycja do czasu wejścia w życie ustawy o wyrobach zawierających azbest</w:t>
            </w:r>
            <w:r w:rsidR="005D6D38" w:rsidRPr="00AE6722">
              <w:rPr>
                <w:rFonts w:ascii="Times New Roman" w:hAnsi="Times New Roman" w:cs="Times New Roman"/>
                <w:b/>
                <w:color w:val="000000"/>
              </w:rPr>
              <w:t>:</w:t>
            </w:r>
          </w:p>
          <w:p w14:paraId="77DB2808" w14:textId="31CF4BE4" w:rsidR="005D6D38" w:rsidRPr="00AE6722" w:rsidRDefault="005D6D38" w:rsidP="0021651B">
            <w:pPr>
              <w:autoSpaceDE w:val="0"/>
              <w:autoSpaceDN w:val="0"/>
              <w:adjustRightInd w:val="0"/>
              <w:spacing w:after="0" w:line="240" w:lineRule="auto"/>
              <w:jc w:val="both"/>
              <w:rPr>
                <w:rFonts w:ascii="Times New Roman" w:hAnsi="Times New Roman" w:cs="Times New Roman"/>
                <w:bCs/>
                <w:color w:val="000000"/>
              </w:rPr>
            </w:pPr>
            <w:r w:rsidRPr="00AE6722">
              <w:rPr>
                <w:rFonts w:ascii="Times New Roman" w:hAnsi="Times New Roman" w:cs="Times New Roman"/>
                <w:bCs/>
                <w:color w:val="000000"/>
              </w:rPr>
              <w:t xml:space="preserve">ustawa z dnia 19 czerwca 1997 r. o zakazie stosowania wyrobów zawierających azbest (Dz. U. z 2020 r. poz. 1680) </w:t>
            </w:r>
          </w:p>
          <w:p w14:paraId="2D9BA681" w14:textId="46877DD2" w:rsidR="005D6D38" w:rsidRPr="00AE6722" w:rsidRDefault="005D6D38" w:rsidP="0021651B">
            <w:pPr>
              <w:autoSpaceDE w:val="0"/>
              <w:autoSpaceDN w:val="0"/>
              <w:adjustRightInd w:val="0"/>
              <w:spacing w:after="0" w:line="240" w:lineRule="auto"/>
              <w:rPr>
                <w:rFonts w:ascii="Times New Roman" w:hAnsi="Times New Roman" w:cs="Times New Roman"/>
                <w:color w:val="000000"/>
              </w:rPr>
            </w:pPr>
            <w:bookmarkStart w:id="113" w:name="mip55755294"/>
            <w:bookmarkEnd w:id="113"/>
            <w:r w:rsidRPr="00AE6722">
              <w:rPr>
                <w:rFonts w:ascii="Times New Roman" w:hAnsi="Times New Roman" w:cs="Times New Roman"/>
                <w:color w:val="000000"/>
              </w:rPr>
              <w:t>– art. 7</w:t>
            </w:r>
            <w:bookmarkStart w:id="114" w:name="mip55755295"/>
            <w:bookmarkEnd w:id="114"/>
          </w:p>
          <w:p w14:paraId="474F7669" w14:textId="3AAF2C0E" w:rsidR="005D6D38" w:rsidRPr="00AE6722" w:rsidRDefault="005D6D38"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lastRenderedPageBreak/>
              <w:t>1. Celem objęcia szczególną opieką zdrowotną pracowników i byłych pracowników zatrudnionych przy produkcji wyrobów zawierających azbest wprowadza się książeczkę badań profilaktycznych dla osoby, która była lub jest zatrudniona w warunkach narażenia zawodowego w zakładach stosujących azbest w procesach technologicznych.</w:t>
            </w:r>
          </w:p>
          <w:p w14:paraId="4E7E61ED" w14:textId="77777777" w:rsidR="005D6D38" w:rsidRPr="00AE6722" w:rsidRDefault="005D6D38" w:rsidP="0021651B">
            <w:pPr>
              <w:autoSpaceDE w:val="0"/>
              <w:autoSpaceDN w:val="0"/>
              <w:adjustRightInd w:val="0"/>
              <w:spacing w:after="0" w:line="240" w:lineRule="auto"/>
              <w:jc w:val="both"/>
              <w:rPr>
                <w:rFonts w:ascii="Times New Roman" w:hAnsi="Times New Roman" w:cs="Times New Roman"/>
                <w:color w:val="000000"/>
              </w:rPr>
            </w:pPr>
            <w:bookmarkStart w:id="115" w:name="mip55755296"/>
            <w:bookmarkEnd w:id="115"/>
            <w:r w:rsidRPr="00AE6722">
              <w:rPr>
                <w:rFonts w:ascii="Times New Roman" w:hAnsi="Times New Roman" w:cs="Times New Roman"/>
                <w:color w:val="000000"/>
              </w:rPr>
              <w:t>2. Książeczkę wystawia i przekazuje osobom, o których mowa w ust. 1, pracodawca, a w przypadku likwidacji lub upadłości pracodawcy - wojewódzki ośrodek medycyny pracy. Podmiot wystawiający książeczki zobowiązany jest do ich ewidencjonowania.</w:t>
            </w:r>
          </w:p>
          <w:p w14:paraId="617F9B62" w14:textId="77777777" w:rsidR="005D6D38" w:rsidRPr="00AE6722" w:rsidRDefault="005D6D38" w:rsidP="0021651B">
            <w:pPr>
              <w:autoSpaceDE w:val="0"/>
              <w:autoSpaceDN w:val="0"/>
              <w:adjustRightInd w:val="0"/>
              <w:spacing w:after="0" w:line="240" w:lineRule="auto"/>
              <w:jc w:val="both"/>
              <w:rPr>
                <w:rFonts w:ascii="Times New Roman" w:hAnsi="Times New Roman" w:cs="Times New Roman"/>
                <w:color w:val="000000"/>
              </w:rPr>
            </w:pPr>
            <w:bookmarkStart w:id="116" w:name="mip55755297"/>
            <w:bookmarkEnd w:id="116"/>
            <w:r w:rsidRPr="00AE6722">
              <w:rPr>
                <w:rFonts w:ascii="Times New Roman" w:hAnsi="Times New Roman" w:cs="Times New Roman"/>
                <w:color w:val="000000"/>
              </w:rPr>
              <w:t>3. Minister właściwy do spraw zdrowia określi, w drodze rozporządzenia, wzór książeczki, sposób jej wypełniania i aktualizacji, uwzględniając czas zatrudnienia w warunkach narażenia zawodowego na działanie pyłów azbestu oraz szczegółowe parametry tego narażenia.</w:t>
            </w:r>
          </w:p>
          <w:p w14:paraId="7778FA15" w14:textId="77777777" w:rsidR="005D6D38" w:rsidRPr="00AE6722" w:rsidRDefault="005D6D38"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art. 7a</w:t>
            </w:r>
          </w:p>
          <w:p w14:paraId="771EDEA7" w14:textId="77777777" w:rsidR="005D6D38" w:rsidRPr="00AE6722" w:rsidRDefault="005D6D38"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1. Pracownicy zakładów wymienionych w załączniku nr 4 do ustawy, zatrudnieni w tych zakładach w dniu 28 września 1997 r. lub przed tą datą, są uprawnieni do:</w:t>
            </w:r>
          </w:p>
          <w:p w14:paraId="7650A394" w14:textId="77777777" w:rsidR="005D6D38" w:rsidRPr="00AE6722" w:rsidRDefault="005D6D38"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1) okresowych badań lekarskich, o których mowa w art. 229 § 5 ustawy z dnia 26 czerwca 1974 r. - Kodeks pracy;</w:t>
            </w:r>
          </w:p>
          <w:p w14:paraId="0EA048CC" w14:textId="77777777" w:rsidR="005D6D38" w:rsidRPr="00AE6722" w:rsidRDefault="005D6D38"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2) bezpłatnego zaopatrzenia w leki związane z chorobami wywołanymi pracą przy azbeście;</w:t>
            </w:r>
          </w:p>
          <w:p w14:paraId="36158078" w14:textId="77777777" w:rsidR="005D6D38" w:rsidRPr="00AE6722" w:rsidRDefault="005D6D38"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3) korzystania raz w roku z leczenia uzdrowiskowego oraz zwolnienia z odpłatności związanej z leczeniem uzdrowiskowym, o której mowa w przepisach o świadczeniach opieki zdrowotnej finansowanych ze środków publicznych.</w:t>
            </w:r>
          </w:p>
          <w:p w14:paraId="71EE4492" w14:textId="77777777" w:rsidR="005D6D38" w:rsidRPr="00AE6722" w:rsidRDefault="005D6D38"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2. Uprawnienia, o których mowa w ust. 1, finansowane są ze środków budżetu państwa z części, której dysponentem jest minister właściwy do spraw zdrowia.</w:t>
            </w:r>
          </w:p>
          <w:p w14:paraId="5CC99218" w14:textId="77777777" w:rsidR="005D6D38" w:rsidRPr="00AE6722" w:rsidRDefault="005D6D38"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xml:space="preserve">3. Minister właściwy do spraw zdrowia określi, w drodze rozporządzenia, warunki, które muszą spełniać podmioty </w:t>
            </w:r>
            <w:r w:rsidRPr="00AE6722">
              <w:rPr>
                <w:rFonts w:ascii="Times New Roman" w:hAnsi="Times New Roman" w:cs="Times New Roman"/>
                <w:color w:val="000000"/>
              </w:rPr>
              <w:lastRenderedPageBreak/>
              <w:t>uprawnione do przeprowadzania okresowych badań lekarskich, o których mowa w ust. 1 pkt 1, sposób sprawowania nadzoru nad ich przeprowadzaniem, tryb i zakres tych badań lekarskich, ich częstotliwość oraz sposób dokumentowania, uwzględniając zasady profilaktycznej opieki zdrowotnej nad pracownikami zatrudnionymi w warunkach narażenia na działanie czynników rakotwórczych i pyłów zwłókniających.</w:t>
            </w:r>
          </w:p>
          <w:p w14:paraId="3BF682B4" w14:textId="77777777" w:rsidR="005D6D38" w:rsidRPr="00AE6722" w:rsidRDefault="005D6D38"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4. Minister właściwy do spraw zdrowia określi, w drodze rozporządzenia, wykaz leków, o których mowa w ust. 1 pkt 2, sposób realizacji recept oraz tryb rozliczania przez instytucje powszechnego ubezpieczenia zdrowotnego3) z budżetem państwa kosztów tych leków, uwzględniając strukturę chorób i stosowane w leczeniu tych chorób leki.</w:t>
            </w:r>
          </w:p>
          <w:p w14:paraId="7B010103" w14:textId="77777777" w:rsidR="005D6D38" w:rsidRPr="00AE6722" w:rsidRDefault="005D6D38"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5. Minister właściwy do spraw zdrowia określi, w drodze rozporządzenia:</w:t>
            </w:r>
          </w:p>
          <w:p w14:paraId="7090D72F" w14:textId="77777777" w:rsidR="005D6D38" w:rsidRPr="00AE6722" w:rsidRDefault="005D6D38"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1) tryb kierowania na leczenie uzdrowiskowe, o którym mowa w ust. 1 pkt 3,</w:t>
            </w:r>
          </w:p>
          <w:p w14:paraId="7F9C1317" w14:textId="77777777" w:rsidR="005D6D38" w:rsidRPr="00AE6722" w:rsidRDefault="005D6D38"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2) tryb rozliczania przez instytucje powszechnego ubezpieczenia zdrowotnego3) z budżetem państwa kosztów z tytułu odpłatności, o której mowa w ust. 1 pkt 3</w:t>
            </w:r>
          </w:p>
          <w:p w14:paraId="219564A6" w14:textId="77777777" w:rsidR="005D6D38" w:rsidRPr="00AE6722" w:rsidRDefault="005D6D38"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uwzględniając podmioty kompetentne pod względem merytorycznym i formalnoprawnym do wystawiania skierowań i kwalifikowania na leczenie uzdrowiskowe.</w:t>
            </w:r>
          </w:p>
          <w:p w14:paraId="7B43018D" w14:textId="77777777" w:rsidR="005D6D38" w:rsidRPr="00AE6722" w:rsidRDefault="005D6D38"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6. Uprawnienia, o których mowa w ust. 1 pkt 2 i 3, przysługują również pracownikom zatrudnionym w zakładach, które, zgodnie z art. 1 ust. 3, produkują wyroby zawierające azbest.</w:t>
            </w:r>
          </w:p>
          <w:p w14:paraId="549F88D7" w14:textId="77777777" w:rsidR="005D6D38" w:rsidRPr="00AE6722" w:rsidRDefault="005D6D38" w:rsidP="0021651B">
            <w:pPr>
              <w:autoSpaceDE w:val="0"/>
              <w:autoSpaceDN w:val="0"/>
              <w:adjustRightInd w:val="0"/>
              <w:spacing w:after="0" w:line="240" w:lineRule="auto"/>
              <w:jc w:val="both"/>
              <w:rPr>
                <w:rFonts w:ascii="Times New Roman" w:hAnsi="Times New Roman" w:cs="Times New Roman"/>
                <w:color w:val="000000"/>
              </w:rPr>
            </w:pPr>
          </w:p>
          <w:p w14:paraId="07517B72" w14:textId="77777777" w:rsidR="005D6D38" w:rsidRPr="00AE6722" w:rsidRDefault="005D6D38"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xml:space="preserve">rozporządzenie Ministra Zdrowia z dnia 10 stycznia 2005 r. w sprawie wzoru książeczki badań profilaktycznych dla osoby, która była lub jest zatrudniona w warunkach narażenia zawodowego w zakładach stosujących azbest w procesach technologicznych, sposobu jej wypełnienia i aktualizacji </w:t>
            </w:r>
            <w:hyperlink r:id="rId56" w:history="1">
              <w:r w:rsidRPr="00AE6722">
                <w:rPr>
                  <w:rFonts w:ascii="Times New Roman" w:hAnsi="Times New Roman" w:cs="Times New Roman"/>
                  <w:color w:val="000000"/>
                </w:rPr>
                <w:t>(Dz.U. z 2005 r. poz. 109)</w:t>
              </w:r>
            </w:hyperlink>
          </w:p>
          <w:p w14:paraId="5BF987FF" w14:textId="77777777" w:rsidR="005D6D38" w:rsidRPr="00AE6722" w:rsidRDefault="005D6D38"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lastRenderedPageBreak/>
              <w:t>– § 2</w:t>
            </w:r>
          </w:p>
          <w:p w14:paraId="0EE33BB3" w14:textId="77777777" w:rsidR="005D6D38" w:rsidRPr="00AE6722" w:rsidRDefault="005D6D38"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1. Pracodawca, który zatrudnia lub zatrudniał osobę w warunkach narażenia zawodowego na działanie pyłów zawierających włókna azbestu, wpisuje i aktualizuje w książeczce badań profilaktycznych tej osoby dane osobowe wraz z danymi dotyczącymi okresu zatrudnienia w warunkach narażenia na pył azbestu oraz szczegółowe parametry tego narażenia.</w:t>
            </w:r>
          </w:p>
          <w:p w14:paraId="3E75F162" w14:textId="77777777" w:rsidR="005D6D38" w:rsidRPr="00AE6722" w:rsidRDefault="005D6D38"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2. W razie likwidacji lub upadłości pracodawcy dane, o których mowa w ust. 1, wpisuje i aktualizuje właściwy ze względu na miejsce położenia zakładu, o którym mowa w § 1 ust. 1, wojewódzki ośrodek medycyny pracy na podstawie posiadanej dokumentacji, a w przypadku jej braku - na podstawie danych uzyskanych od właściwego państwowego inspektora sanitarnego, który sprawował lub sprawuje nadzór nad warunkami pracy u pracodawcy.</w:t>
            </w:r>
            <w:bookmarkStart w:id="117" w:name="mip11242433"/>
            <w:bookmarkEnd w:id="117"/>
          </w:p>
          <w:p w14:paraId="4DBA0EA6" w14:textId="77777777" w:rsidR="005D6D38" w:rsidRPr="00AE6722" w:rsidRDefault="005D6D38" w:rsidP="0021651B">
            <w:pPr>
              <w:autoSpaceDE w:val="0"/>
              <w:autoSpaceDN w:val="0"/>
              <w:adjustRightInd w:val="0"/>
              <w:spacing w:after="0" w:line="240" w:lineRule="auto"/>
              <w:jc w:val="both"/>
              <w:rPr>
                <w:rFonts w:ascii="Times New Roman" w:hAnsi="Times New Roman" w:cs="Times New Roman"/>
                <w:color w:val="000000"/>
              </w:rPr>
            </w:pPr>
          </w:p>
          <w:p w14:paraId="75D0CC2B" w14:textId="184E6FDA" w:rsidR="005D6D38" w:rsidRPr="00AE6722" w:rsidRDefault="005D6D38"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xml:space="preserve">ustawa z dnia 26 czerwca 1974 r. </w:t>
            </w:r>
            <w:r w:rsidR="00D80E6A" w:rsidRPr="00AE6722">
              <w:rPr>
                <w:rFonts w:ascii="Times New Roman" w:hAnsi="Times New Roman" w:cs="Times New Roman"/>
                <w:color w:val="000000"/>
              </w:rPr>
              <w:t>–</w:t>
            </w:r>
            <w:r w:rsidRPr="00AE6722">
              <w:rPr>
                <w:rFonts w:ascii="Times New Roman" w:hAnsi="Times New Roman" w:cs="Times New Roman"/>
                <w:color w:val="000000"/>
              </w:rPr>
              <w:t xml:space="preserve"> Kodeks pracy (Dz.U. z 202</w:t>
            </w:r>
            <w:r w:rsidR="0067138D">
              <w:rPr>
                <w:rFonts w:ascii="Times New Roman" w:hAnsi="Times New Roman" w:cs="Times New Roman"/>
                <w:color w:val="000000"/>
              </w:rPr>
              <w:t>5</w:t>
            </w:r>
            <w:r w:rsidRPr="00AE6722">
              <w:rPr>
                <w:rFonts w:ascii="Times New Roman" w:hAnsi="Times New Roman" w:cs="Times New Roman"/>
                <w:color w:val="000000"/>
              </w:rPr>
              <w:t xml:space="preserve"> r. poz. </w:t>
            </w:r>
            <w:r w:rsidR="0067138D">
              <w:rPr>
                <w:rFonts w:ascii="Times New Roman" w:hAnsi="Times New Roman" w:cs="Times New Roman"/>
                <w:color w:val="000000"/>
              </w:rPr>
              <w:t>277</w:t>
            </w:r>
            <w:r w:rsidRPr="00AE6722">
              <w:rPr>
                <w:rFonts w:ascii="Times New Roman" w:hAnsi="Times New Roman" w:cs="Times New Roman"/>
                <w:color w:val="000000"/>
              </w:rPr>
              <w:t>)</w:t>
            </w:r>
          </w:p>
          <w:p w14:paraId="663593F7" w14:textId="1D8B25B4" w:rsidR="005D6D38" w:rsidRPr="00AE6722" w:rsidRDefault="00D80E6A"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w:t>
            </w:r>
            <w:r w:rsidR="005D6D38" w:rsidRPr="00AE6722">
              <w:rPr>
                <w:rFonts w:ascii="Times New Roman" w:hAnsi="Times New Roman" w:cs="Times New Roman"/>
                <w:color w:val="000000"/>
              </w:rPr>
              <w:t xml:space="preserve"> art. 229</w:t>
            </w:r>
          </w:p>
          <w:p w14:paraId="307A5ECC" w14:textId="77777777" w:rsidR="005D6D38" w:rsidRPr="00AE6722" w:rsidRDefault="005D6D38"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5. Pracodawca zatrudniający pracowników w warunkach narażenia na działanie substancji i czynników rakotwórczych lub pyłów zwłókniających jest obowiązany zapewnić tym pracownikom okresowe badania lekarskie także:</w:t>
            </w:r>
          </w:p>
          <w:p w14:paraId="61937972" w14:textId="77777777" w:rsidR="005D6D38" w:rsidRPr="00AE6722" w:rsidRDefault="005D6D38"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1) po zaprzestaniu pracy w kontakcie z tymi substancjami, czynnikami lub pyłami;</w:t>
            </w:r>
          </w:p>
          <w:p w14:paraId="14AC007C" w14:textId="210EA9CF" w:rsidR="0010044B" w:rsidRPr="00AE6722" w:rsidRDefault="005D6D38" w:rsidP="0021651B">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2) po rozwiązaniu stosunku pracy, jeżeli zainteresowana osoba zgłosi wniosek o objęcie takimi badaniami.</w:t>
            </w:r>
          </w:p>
        </w:tc>
        <w:tc>
          <w:tcPr>
            <w:tcW w:w="1500" w:type="dxa"/>
          </w:tcPr>
          <w:p w14:paraId="259B41DB" w14:textId="77777777" w:rsidR="00A40D97" w:rsidRPr="00AE6722" w:rsidRDefault="00A40D97" w:rsidP="0021651B">
            <w:pPr>
              <w:spacing w:after="0" w:line="240" w:lineRule="auto"/>
              <w:jc w:val="both"/>
              <w:rPr>
                <w:rFonts w:ascii="Times New Roman" w:eastAsia="Times New Roman" w:hAnsi="Times New Roman" w:cs="Times New Roman"/>
                <w:lang w:eastAsia="pl-PL"/>
              </w:rPr>
            </w:pPr>
          </w:p>
        </w:tc>
      </w:tr>
      <w:tr w:rsidR="00A40D97" w:rsidRPr="00AE6722" w14:paraId="65CF6F92" w14:textId="77777777" w:rsidTr="0085688B">
        <w:trPr>
          <w:trHeight w:val="539"/>
        </w:trPr>
        <w:tc>
          <w:tcPr>
            <w:tcW w:w="846" w:type="dxa"/>
          </w:tcPr>
          <w:p w14:paraId="122E8CB2" w14:textId="2935216F" w:rsidR="00A40D97" w:rsidRPr="00AE6722" w:rsidRDefault="007D687D" w:rsidP="0021651B">
            <w:pPr>
              <w:spacing w:after="0" w:line="240" w:lineRule="auto"/>
              <w:jc w:val="both"/>
              <w:rPr>
                <w:rFonts w:ascii="Times New Roman" w:hAnsi="Times New Roman" w:cs="Times New Roman"/>
                <w:b/>
                <w:bCs/>
              </w:rPr>
            </w:pPr>
            <w:r w:rsidRPr="00AE6722">
              <w:rPr>
                <w:rFonts w:ascii="Times New Roman" w:hAnsi="Times New Roman" w:cs="Times New Roman"/>
                <w:b/>
                <w:bCs/>
              </w:rPr>
              <w:lastRenderedPageBreak/>
              <w:t>Art. 18 ust. 5</w:t>
            </w:r>
          </w:p>
        </w:tc>
        <w:tc>
          <w:tcPr>
            <w:tcW w:w="5528" w:type="dxa"/>
            <w:gridSpan w:val="2"/>
          </w:tcPr>
          <w:p w14:paraId="1ED837F2" w14:textId="123966FF" w:rsidR="00A40D97" w:rsidRPr="00AE6722" w:rsidRDefault="007D687D"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Pracownik narażony na działanie azbestu lub pracodawca mogą zażądać ponownego przeglądu oceny, o której mowa w ust. 3, zgodnie z ustawodawstwem krajowym.</w:t>
            </w:r>
          </w:p>
        </w:tc>
        <w:tc>
          <w:tcPr>
            <w:tcW w:w="851" w:type="dxa"/>
          </w:tcPr>
          <w:p w14:paraId="67E709FD" w14:textId="5399E6FE" w:rsidR="00A40D97" w:rsidRPr="00AE6722" w:rsidRDefault="007D687D"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25772F44" w14:textId="53AEAC57" w:rsidR="00A40D97" w:rsidRPr="00AE6722" w:rsidRDefault="003529A3"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 xml:space="preserve">Art. </w:t>
            </w:r>
            <w:r w:rsidR="00FE0EC5" w:rsidRPr="00AE6722">
              <w:rPr>
                <w:rFonts w:ascii="Times New Roman" w:hAnsi="Times New Roman" w:cs="Times New Roman"/>
                <w:b/>
                <w:bCs/>
              </w:rPr>
              <w:t>5</w:t>
            </w:r>
            <w:r w:rsidR="003B7A3C">
              <w:rPr>
                <w:rFonts w:ascii="Times New Roman" w:hAnsi="Times New Roman" w:cs="Times New Roman"/>
                <w:b/>
                <w:bCs/>
              </w:rPr>
              <w:t>9</w:t>
            </w:r>
            <w:r w:rsidR="003705B0" w:rsidRPr="00AE6722">
              <w:rPr>
                <w:rFonts w:ascii="Times New Roman" w:hAnsi="Times New Roman" w:cs="Times New Roman"/>
                <w:b/>
                <w:bCs/>
              </w:rPr>
              <w:t xml:space="preserve"> ust. 1</w:t>
            </w:r>
          </w:p>
        </w:tc>
        <w:tc>
          <w:tcPr>
            <w:tcW w:w="5420" w:type="dxa"/>
          </w:tcPr>
          <w:p w14:paraId="4883A661" w14:textId="76A17B7F" w:rsidR="00A40D97" w:rsidRPr="00AE6722" w:rsidRDefault="00FE0EC5" w:rsidP="004E2C2C">
            <w:pPr>
              <w:autoSpaceDE w:val="0"/>
              <w:autoSpaceDN w:val="0"/>
              <w:adjustRightInd w:val="0"/>
              <w:spacing w:after="0" w:line="240" w:lineRule="auto"/>
              <w:jc w:val="both"/>
              <w:rPr>
                <w:rFonts w:ascii="Times New Roman" w:hAnsi="Times New Roman" w:cs="Times New Roman"/>
                <w:color w:val="000000"/>
              </w:rPr>
            </w:pPr>
            <w:r w:rsidRPr="00AE6722">
              <w:rPr>
                <w:rFonts w:ascii="Times New Roman" w:hAnsi="Times New Roman" w:cs="Times New Roman"/>
                <w:color w:val="000000"/>
              </w:rPr>
              <w:t>1. W zakresie nieuregulowanym w niniejszym rozdziale, do spraw dotyczących zapewnienia opieki socjalnej i zdrowotnej dla pracowników i byłych pracowników, stosuje się przepisy</w:t>
            </w:r>
            <w:r w:rsidR="005E1DC6" w:rsidRPr="00AE6722">
              <w:rPr>
                <w:rFonts w:ascii="Times New Roman" w:hAnsi="Times New Roman" w:cs="Times New Roman"/>
                <w:color w:val="000000"/>
              </w:rPr>
              <w:t xml:space="preserve"> działu X </w:t>
            </w:r>
            <w:r w:rsidRPr="00AE6722">
              <w:rPr>
                <w:rFonts w:ascii="Times New Roman" w:hAnsi="Times New Roman" w:cs="Times New Roman"/>
                <w:color w:val="000000"/>
              </w:rPr>
              <w:t xml:space="preserve"> rozdział VI i VII ustawy z dnia 26 czerwca 1974 r. – Kodeks pracy.</w:t>
            </w:r>
          </w:p>
          <w:p w14:paraId="4C044C37" w14:textId="77777777" w:rsidR="00FE0EC5" w:rsidRPr="00AE6722" w:rsidRDefault="00FE0EC5" w:rsidP="0021651B">
            <w:pPr>
              <w:spacing w:after="0" w:line="240" w:lineRule="auto"/>
              <w:jc w:val="both"/>
              <w:rPr>
                <w:rFonts w:ascii="Times New Roman" w:eastAsia="Times New Roman" w:hAnsi="Times New Roman" w:cs="Times New Roman"/>
                <w:lang w:eastAsia="pl-PL"/>
              </w:rPr>
            </w:pPr>
          </w:p>
          <w:p w14:paraId="665FA069" w14:textId="044CD626" w:rsidR="00D80E6A" w:rsidRPr="00AE6722" w:rsidRDefault="00D80E6A" w:rsidP="0021651B">
            <w:pPr>
              <w:spacing w:after="0" w:line="240" w:lineRule="auto"/>
              <w:jc w:val="both"/>
              <w:rPr>
                <w:rFonts w:ascii="Times New Roman" w:eastAsia="Times New Roman" w:hAnsi="Times New Roman" w:cs="Times New Roman"/>
                <w:b/>
                <w:bCs/>
                <w:lang w:eastAsia="pl-PL"/>
              </w:rPr>
            </w:pPr>
            <w:r w:rsidRPr="00AE6722">
              <w:rPr>
                <w:rFonts w:ascii="Times New Roman" w:eastAsia="Times New Roman" w:hAnsi="Times New Roman" w:cs="Times New Roman"/>
                <w:b/>
                <w:bCs/>
                <w:lang w:eastAsia="pl-PL"/>
              </w:rPr>
              <w:lastRenderedPageBreak/>
              <w:t>oraz</w:t>
            </w:r>
          </w:p>
          <w:p w14:paraId="0EB90145" w14:textId="77777777" w:rsidR="00D80E6A" w:rsidRPr="00AE6722" w:rsidRDefault="00D80E6A" w:rsidP="0021651B">
            <w:pPr>
              <w:spacing w:after="0" w:line="240" w:lineRule="auto"/>
              <w:jc w:val="both"/>
              <w:rPr>
                <w:rFonts w:ascii="Times New Roman" w:eastAsia="Times New Roman" w:hAnsi="Times New Roman" w:cs="Times New Roman"/>
                <w:lang w:eastAsia="pl-PL"/>
              </w:rPr>
            </w:pPr>
          </w:p>
          <w:p w14:paraId="05A70A5B" w14:textId="77777777" w:rsidR="003529A3" w:rsidRPr="00AE6722" w:rsidRDefault="003529A3" w:rsidP="0021651B">
            <w:pPr>
              <w:spacing w:after="0" w:line="240" w:lineRule="auto"/>
              <w:jc w:val="both"/>
              <w:rPr>
                <w:rFonts w:ascii="Times New Roman" w:hAnsi="Times New Roman" w:cs="Times New Roman"/>
              </w:rPr>
            </w:pPr>
            <w:r w:rsidRPr="00AE6722">
              <w:rPr>
                <w:rFonts w:ascii="Times New Roman" w:hAnsi="Times New Roman" w:cs="Times New Roman"/>
              </w:rPr>
              <w:t xml:space="preserve">rozporządzenie Ministra Zdrowia i Opieki Społecznej z dnia 30 maja 1996 r. w sprawie przeprowadzania badań lekarskich pracowników, zakresu profilaktycznej opieki zdrowotnej nad pracownikami oraz orzeczeń lekarskich wydawanych do celów przewidzianych w Kodeksie pracy </w:t>
            </w:r>
            <w:hyperlink r:id="rId57" w:history="1">
              <w:r w:rsidRPr="00AE6722">
                <w:rPr>
                  <w:rFonts w:ascii="Times New Roman" w:hAnsi="Times New Roman" w:cs="Times New Roman"/>
                </w:rPr>
                <w:t>(Dz.U. z 2023 r. poz. 607)</w:t>
              </w:r>
            </w:hyperlink>
          </w:p>
          <w:p w14:paraId="7444EB6B" w14:textId="77777777" w:rsidR="003529A3" w:rsidRPr="00AE6722" w:rsidRDefault="003529A3" w:rsidP="0021651B">
            <w:pPr>
              <w:spacing w:after="0" w:line="240" w:lineRule="auto"/>
              <w:jc w:val="both"/>
              <w:rPr>
                <w:rFonts w:ascii="Times New Roman" w:hAnsi="Times New Roman" w:cs="Times New Roman"/>
              </w:rPr>
            </w:pPr>
            <w:r w:rsidRPr="00AE6722">
              <w:rPr>
                <w:rFonts w:ascii="Times New Roman" w:hAnsi="Times New Roman" w:cs="Times New Roman"/>
              </w:rPr>
              <w:t>– § 5 ust. 1 i 2</w:t>
            </w:r>
          </w:p>
          <w:p w14:paraId="13086814" w14:textId="77777777" w:rsidR="003529A3" w:rsidRPr="00AE6722" w:rsidRDefault="003529A3" w:rsidP="0021651B">
            <w:pPr>
              <w:spacing w:after="0" w:line="240" w:lineRule="auto"/>
              <w:jc w:val="both"/>
              <w:rPr>
                <w:rFonts w:ascii="Times New Roman" w:hAnsi="Times New Roman" w:cs="Times New Roman"/>
              </w:rPr>
            </w:pPr>
            <w:r w:rsidRPr="00AE6722">
              <w:rPr>
                <w:rFonts w:ascii="Times New Roman" w:hAnsi="Times New Roman" w:cs="Times New Roman"/>
              </w:rPr>
              <w:t xml:space="preserve">1. Od orzeczenia lekarskiego, o którym mowa w </w:t>
            </w:r>
            <w:hyperlink r:id="rId58" w:history="1">
              <w:r w:rsidRPr="00AE6722">
                <w:rPr>
                  <w:rFonts w:ascii="Times New Roman" w:hAnsi="Times New Roman" w:cs="Times New Roman"/>
                </w:rPr>
                <w:t>§ 2 ust. 5</w:t>
              </w:r>
            </w:hyperlink>
            <w:r w:rsidRPr="00AE6722">
              <w:rPr>
                <w:rFonts w:ascii="Times New Roman" w:hAnsi="Times New Roman" w:cs="Times New Roman"/>
              </w:rPr>
              <w:t>, przysługuje odwołanie wnoszone na piśmie.</w:t>
            </w:r>
          </w:p>
          <w:p w14:paraId="448D72A6" w14:textId="77777777" w:rsidR="003529A3" w:rsidRPr="00AE6722" w:rsidRDefault="003529A3" w:rsidP="0021651B">
            <w:pPr>
              <w:spacing w:after="0" w:line="240" w:lineRule="auto"/>
              <w:jc w:val="both"/>
              <w:rPr>
                <w:rFonts w:ascii="Times New Roman" w:hAnsi="Times New Roman" w:cs="Times New Roman"/>
              </w:rPr>
            </w:pPr>
            <w:r w:rsidRPr="00AE6722">
              <w:rPr>
                <w:rFonts w:ascii="Times New Roman" w:hAnsi="Times New Roman" w:cs="Times New Roman"/>
              </w:rPr>
              <w:t>2. Odwołanie przysługuje osobie badanej oraz pracodawcy, który wydał skierowanie na badania lekarskie.</w:t>
            </w:r>
          </w:p>
          <w:p w14:paraId="008333BA" w14:textId="77777777" w:rsidR="00BE385A" w:rsidRPr="00AE6722" w:rsidRDefault="00BE385A" w:rsidP="0021651B">
            <w:pPr>
              <w:spacing w:after="0" w:line="240" w:lineRule="auto"/>
              <w:jc w:val="both"/>
              <w:rPr>
                <w:rFonts w:ascii="Times New Roman" w:eastAsia="Times New Roman" w:hAnsi="Times New Roman" w:cs="Times New Roman"/>
                <w:lang w:eastAsia="pl-PL"/>
              </w:rPr>
            </w:pPr>
          </w:p>
          <w:p w14:paraId="77ED2D28" w14:textId="09C4C570" w:rsidR="003529A3" w:rsidRPr="00AE6722" w:rsidRDefault="00D80E6A" w:rsidP="0021651B">
            <w:pPr>
              <w:spacing w:after="0" w:line="240" w:lineRule="auto"/>
              <w:jc w:val="both"/>
              <w:rPr>
                <w:rFonts w:ascii="Times New Roman" w:hAnsi="Times New Roman" w:cs="Times New Roman"/>
                <w:b/>
                <w:bCs/>
              </w:rPr>
            </w:pPr>
            <w:r w:rsidRPr="00AE6722">
              <w:rPr>
                <w:rFonts w:ascii="Times New Roman" w:hAnsi="Times New Roman" w:cs="Times New Roman"/>
                <w:b/>
                <w:bCs/>
              </w:rPr>
              <w:t>Transpozycja do czasu wejścia w życie ustawy o wyrobach zawierających azbest</w:t>
            </w:r>
            <w:r w:rsidR="003529A3" w:rsidRPr="00AE6722">
              <w:rPr>
                <w:rFonts w:ascii="Times New Roman" w:hAnsi="Times New Roman" w:cs="Times New Roman"/>
                <w:b/>
                <w:bCs/>
              </w:rPr>
              <w:t>:</w:t>
            </w:r>
          </w:p>
          <w:p w14:paraId="60EA4EE4" w14:textId="77777777" w:rsidR="003529A3" w:rsidRPr="00AE6722" w:rsidRDefault="003529A3" w:rsidP="0021651B">
            <w:pPr>
              <w:spacing w:after="0" w:line="240" w:lineRule="auto"/>
              <w:jc w:val="both"/>
              <w:rPr>
                <w:rFonts w:ascii="Times New Roman" w:hAnsi="Times New Roman" w:cs="Times New Roman"/>
              </w:rPr>
            </w:pPr>
            <w:r w:rsidRPr="00AE6722">
              <w:rPr>
                <w:rFonts w:ascii="Times New Roman" w:hAnsi="Times New Roman" w:cs="Times New Roman"/>
              </w:rPr>
              <w:t xml:space="preserve">rozporządzenie Ministra Zdrowia i Opieki Społecznej z dnia 30 maja 1996 r. w sprawie przeprowadzania badań lekarskich pracowników, zakresu profilaktycznej opieki zdrowotnej nad pracownikami oraz orzeczeń lekarskich wydawanych do celów przewidzianych w Kodeksie pracy </w:t>
            </w:r>
            <w:hyperlink r:id="rId59" w:history="1">
              <w:r w:rsidRPr="00AE6722">
                <w:rPr>
                  <w:rFonts w:ascii="Times New Roman" w:hAnsi="Times New Roman" w:cs="Times New Roman"/>
                </w:rPr>
                <w:t>(Dz.U. z 2023 r. poz. 607)</w:t>
              </w:r>
            </w:hyperlink>
          </w:p>
          <w:p w14:paraId="17E1684F" w14:textId="77777777" w:rsidR="003529A3" w:rsidRPr="00AE6722" w:rsidRDefault="003529A3" w:rsidP="0021651B">
            <w:pPr>
              <w:spacing w:after="0" w:line="240" w:lineRule="auto"/>
              <w:jc w:val="both"/>
              <w:rPr>
                <w:rFonts w:ascii="Times New Roman" w:hAnsi="Times New Roman" w:cs="Times New Roman"/>
              </w:rPr>
            </w:pPr>
            <w:bookmarkStart w:id="118" w:name="mip37052746"/>
            <w:bookmarkEnd w:id="118"/>
            <w:r w:rsidRPr="00AE6722">
              <w:rPr>
                <w:rFonts w:ascii="Times New Roman" w:hAnsi="Times New Roman" w:cs="Times New Roman"/>
              </w:rPr>
              <w:t>– § 5</w:t>
            </w:r>
            <w:bookmarkStart w:id="119" w:name="mip37052747"/>
            <w:bookmarkEnd w:id="119"/>
            <w:r w:rsidRPr="00AE6722">
              <w:rPr>
                <w:rFonts w:ascii="Times New Roman" w:hAnsi="Times New Roman" w:cs="Times New Roman"/>
              </w:rPr>
              <w:t xml:space="preserve"> ust. 1 i 2</w:t>
            </w:r>
          </w:p>
          <w:p w14:paraId="3D6B4C42" w14:textId="77777777" w:rsidR="003529A3" w:rsidRPr="00AE6722" w:rsidRDefault="003529A3" w:rsidP="0021651B">
            <w:pPr>
              <w:spacing w:after="0" w:line="240" w:lineRule="auto"/>
              <w:jc w:val="both"/>
              <w:rPr>
                <w:rFonts w:ascii="Times New Roman" w:hAnsi="Times New Roman" w:cs="Times New Roman"/>
              </w:rPr>
            </w:pPr>
            <w:r w:rsidRPr="00AE6722">
              <w:rPr>
                <w:rFonts w:ascii="Times New Roman" w:hAnsi="Times New Roman" w:cs="Times New Roman"/>
              </w:rPr>
              <w:t xml:space="preserve">1. Od orzeczenia lekarskiego, o którym mowa w </w:t>
            </w:r>
            <w:hyperlink r:id="rId60" w:history="1">
              <w:r w:rsidRPr="00AE6722">
                <w:rPr>
                  <w:rFonts w:ascii="Times New Roman" w:hAnsi="Times New Roman" w:cs="Times New Roman"/>
                </w:rPr>
                <w:t>§ 2 ust. 5</w:t>
              </w:r>
            </w:hyperlink>
            <w:r w:rsidRPr="00AE6722">
              <w:rPr>
                <w:rFonts w:ascii="Times New Roman" w:hAnsi="Times New Roman" w:cs="Times New Roman"/>
              </w:rPr>
              <w:t>, przysługuje odwołanie wnoszone na piśmie.</w:t>
            </w:r>
          </w:p>
          <w:p w14:paraId="685CFCF2" w14:textId="59BF6C26" w:rsidR="00BE385A" w:rsidRPr="00AE6722" w:rsidRDefault="003529A3" w:rsidP="0021651B">
            <w:pPr>
              <w:spacing w:after="0" w:line="240" w:lineRule="auto"/>
              <w:jc w:val="both"/>
              <w:rPr>
                <w:rFonts w:ascii="Times New Roman" w:hAnsi="Times New Roman" w:cs="Times New Roman"/>
              </w:rPr>
            </w:pPr>
            <w:bookmarkStart w:id="120" w:name="mip37052748"/>
            <w:bookmarkEnd w:id="120"/>
            <w:r w:rsidRPr="00AE6722">
              <w:rPr>
                <w:rFonts w:ascii="Times New Roman" w:hAnsi="Times New Roman" w:cs="Times New Roman"/>
              </w:rPr>
              <w:t>2. Odwołanie przysługuje osobie badanej oraz pracodawcy, który wydał skierowanie na badania lekarskie.</w:t>
            </w:r>
          </w:p>
        </w:tc>
        <w:tc>
          <w:tcPr>
            <w:tcW w:w="1500" w:type="dxa"/>
          </w:tcPr>
          <w:p w14:paraId="5260C76D" w14:textId="77777777" w:rsidR="00A40D97" w:rsidRPr="00AE6722" w:rsidRDefault="00A40D97" w:rsidP="0021651B">
            <w:pPr>
              <w:spacing w:after="0" w:line="240" w:lineRule="auto"/>
              <w:jc w:val="both"/>
              <w:rPr>
                <w:rFonts w:ascii="Times New Roman" w:eastAsia="Times New Roman" w:hAnsi="Times New Roman" w:cs="Times New Roman"/>
                <w:lang w:eastAsia="pl-PL"/>
              </w:rPr>
            </w:pPr>
          </w:p>
        </w:tc>
      </w:tr>
      <w:tr w:rsidR="00A40D97" w:rsidRPr="00AE6722" w14:paraId="29800166" w14:textId="77777777" w:rsidTr="0085688B">
        <w:trPr>
          <w:trHeight w:val="539"/>
        </w:trPr>
        <w:tc>
          <w:tcPr>
            <w:tcW w:w="846" w:type="dxa"/>
          </w:tcPr>
          <w:p w14:paraId="5EDFB69D" w14:textId="62BCB484" w:rsidR="00A40D97" w:rsidRPr="00AE6722" w:rsidRDefault="007D687D" w:rsidP="0021651B">
            <w:pPr>
              <w:spacing w:after="0" w:line="240" w:lineRule="auto"/>
              <w:jc w:val="both"/>
              <w:rPr>
                <w:rFonts w:ascii="Times New Roman" w:hAnsi="Times New Roman" w:cs="Times New Roman"/>
                <w:b/>
                <w:bCs/>
              </w:rPr>
            </w:pPr>
            <w:r w:rsidRPr="00AE6722">
              <w:rPr>
                <w:rFonts w:ascii="Times New Roman" w:hAnsi="Times New Roman" w:cs="Times New Roman"/>
                <w:b/>
                <w:bCs/>
              </w:rPr>
              <w:t>Art. 18a ust. 1</w:t>
            </w:r>
          </w:p>
        </w:tc>
        <w:tc>
          <w:tcPr>
            <w:tcW w:w="5528" w:type="dxa"/>
            <w:gridSpan w:val="2"/>
          </w:tcPr>
          <w:p w14:paraId="476D8611" w14:textId="19DB21BD" w:rsidR="00A40D97" w:rsidRPr="00AE6722" w:rsidRDefault="007D687D"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Powierzenie Komisji uprawnień do przyjmowania aktów delegowanych podlega warunkom określonym w niniejszym artykule.</w:t>
            </w:r>
          </w:p>
        </w:tc>
        <w:tc>
          <w:tcPr>
            <w:tcW w:w="851" w:type="dxa"/>
          </w:tcPr>
          <w:p w14:paraId="4FBD1CA2" w14:textId="1268B794" w:rsidR="00A40D97" w:rsidRPr="00AE6722" w:rsidRDefault="007D687D"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N</w:t>
            </w:r>
          </w:p>
        </w:tc>
        <w:tc>
          <w:tcPr>
            <w:tcW w:w="850" w:type="dxa"/>
          </w:tcPr>
          <w:p w14:paraId="25004041" w14:textId="77777777" w:rsidR="00A40D97" w:rsidRPr="00AE6722" w:rsidRDefault="00A40D97" w:rsidP="0021651B">
            <w:pPr>
              <w:spacing w:after="0" w:line="240" w:lineRule="auto"/>
              <w:jc w:val="both"/>
              <w:rPr>
                <w:rFonts w:ascii="Times New Roman" w:eastAsia="Times New Roman" w:hAnsi="Times New Roman" w:cs="Times New Roman"/>
                <w:lang w:eastAsia="pl-PL"/>
              </w:rPr>
            </w:pPr>
          </w:p>
        </w:tc>
        <w:tc>
          <w:tcPr>
            <w:tcW w:w="5420" w:type="dxa"/>
          </w:tcPr>
          <w:p w14:paraId="15ADC972" w14:textId="0DC62FC0" w:rsidR="00A40D97" w:rsidRPr="00AE6722" w:rsidRDefault="007D687D"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color w:val="000000"/>
              </w:rPr>
              <w:t>Nie wymaga implementacji – przepis proceduralny.</w:t>
            </w:r>
          </w:p>
        </w:tc>
        <w:tc>
          <w:tcPr>
            <w:tcW w:w="1500" w:type="dxa"/>
          </w:tcPr>
          <w:p w14:paraId="4715C6FF" w14:textId="77777777" w:rsidR="00A40D97" w:rsidRPr="00AE6722" w:rsidRDefault="00A40D97" w:rsidP="0021651B">
            <w:pPr>
              <w:spacing w:after="0" w:line="240" w:lineRule="auto"/>
              <w:jc w:val="both"/>
              <w:rPr>
                <w:rFonts w:ascii="Times New Roman" w:eastAsia="Times New Roman" w:hAnsi="Times New Roman" w:cs="Times New Roman"/>
                <w:lang w:eastAsia="pl-PL"/>
              </w:rPr>
            </w:pPr>
          </w:p>
        </w:tc>
      </w:tr>
      <w:tr w:rsidR="00A40D97" w:rsidRPr="00AE6722" w14:paraId="1EC465DA" w14:textId="77777777" w:rsidTr="0085688B">
        <w:trPr>
          <w:trHeight w:val="539"/>
        </w:trPr>
        <w:tc>
          <w:tcPr>
            <w:tcW w:w="846" w:type="dxa"/>
          </w:tcPr>
          <w:p w14:paraId="7AAD1B5B" w14:textId="30A5752C" w:rsidR="00A40D97" w:rsidRPr="00AE6722" w:rsidRDefault="00753A01" w:rsidP="0021651B">
            <w:pPr>
              <w:spacing w:after="0" w:line="240" w:lineRule="auto"/>
              <w:jc w:val="both"/>
              <w:rPr>
                <w:rFonts w:ascii="Times New Roman" w:hAnsi="Times New Roman" w:cs="Times New Roman"/>
                <w:b/>
                <w:bCs/>
              </w:rPr>
            </w:pPr>
            <w:r w:rsidRPr="00AE6722">
              <w:rPr>
                <w:rFonts w:ascii="Times New Roman" w:hAnsi="Times New Roman" w:cs="Times New Roman"/>
                <w:b/>
                <w:bCs/>
              </w:rPr>
              <w:t>Art. 18a ust. 2</w:t>
            </w:r>
          </w:p>
        </w:tc>
        <w:tc>
          <w:tcPr>
            <w:tcW w:w="5528" w:type="dxa"/>
            <w:gridSpan w:val="2"/>
          </w:tcPr>
          <w:p w14:paraId="5DFF6C6A" w14:textId="765D4E45" w:rsidR="00A40D97" w:rsidRPr="00AE6722" w:rsidRDefault="00753A01"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 xml:space="preserve">Uprawnienia do przyjmowania aktów delegowanych, o których mowa w art. 18 ust. 2, powierza się Komisji na okres pięciu lat od dnia 26 lipca 2019 r. Komisja sporządza sprawozdanie dotyczące przekazania uprawnień nie później niż dziewięć miesięcy przed końcem okresu pięciu lat. </w:t>
            </w:r>
            <w:r w:rsidRPr="00AE6722">
              <w:rPr>
                <w:rFonts w:ascii="Times New Roman" w:hAnsi="Times New Roman" w:cs="Times New Roman"/>
                <w:color w:val="000000"/>
              </w:rPr>
              <w:lastRenderedPageBreak/>
              <w:t>Przekazanie uprawnień zostaje automatycznie przedłużone na takie same okresy, chyba że Parlament Europejski lub Rada sprzeciwią się takiemu przedłużeniu nie później niż trzy miesiące przed końcem każdego okresu.</w:t>
            </w:r>
          </w:p>
        </w:tc>
        <w:tc>
          <w:tcPr>
            <w:tcW w:w="851" w:type="dxa"/>
          </w:tcPr>
          <w:p w14:paraId="2AEF102D" w14:textId="722251AB" w:rsidR="00A40D97" w:rsidRPr="00AE6722" w:rsidRDefault="00753A01"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lastRenderedPageBreak/>
              <w:t>N</w:t>
            </w:r>
          </w:p>
        </w:tc>
        <w:tc>
          <w:tcPr>
            <w:tcW w:w="850" w:type="dxa"/>
          </w:tcPr>
          <w:p w14:paraId="304C56E1" w14:textId="77777777" w:rsidR="00A40D97" w:rsidRPr="00AE6722" w:rsidRDefault="00A40D97" w:rsidP="0021651B">
            <w:pPr>
              <w:spacing w:after="0" w:line="240" w:lineRule="auto"/>
              <w:jc w:val="both"/>
              <w:rPr>
                <w:rFonts w:ascii="Times New Roman" w:eastAsia="Times New Roman" w:hAnsi="Times New Roman" w:cs="Times New Roman"/>
                <w:lang w:eastAsia="pl-PL"/>
              </w:rPr>
            </w:pPr>
          </w:p>
        </w:tc>
        <w:tc>
          <w:tcPr>
            <w:tcW w:w="5420" w:type="dxa"/>
          </w:tcPr>
          <w:p w14:paraId="7BADC8FB" w14:textId="1AD0146A" w:rsidR="00A40D97" w:rsidRPr="00AE6722" w:rsidRDefault="00753A01"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color w:val="000000"/>
              </w:rPr>
              <w:t>Nie wymaga implementacji – przepis proceduralny.</w:t>
            </w:r>
          </w:p>
        </w:tc>
        <w:tc>
          <w:tcPr>
            <w:tcW w:w="1500" w:type="dxa"/>
          </w:tcPr>
          <w:p w14:paraId="55043DD1" w14:textId="77777777" w:rsidR="00A40D97" w:rsidRPr="00AE6722" w:rsidRDefault="00A40D97" w:rsidP="0021651B">
            <w:pPr>
              <w:spacing w:after="0" w:line="240" w:lineRule="auto"/>
              <w:jc w:val="both"/>
              <w:rPr>
                <w:rFonts w:ascii="Times New Roman" w:eastAsia="Times New Roman" w:hAnsi="Times New Roman" w:cs="Times New Roman"/>
                <w:lang w:eastAsia="pl-PL"/>
              </w:rPr>
            </w:pPr>
          </w:p>
        </w:tc>
      </w:tr>
      <w:tr w:rsidR="00A40D97" w:rsidRPr="00AE6722" w14:paraId="02BC01A5" w14:textId="77777777" w:rsidTr="0085688B">
        <w:trPr>
          <w:trHeight w:val="539"/>
        </w:trPr>
        <w:tc>
          <w:tcPr>
            <w:tcW w:w="846" w:type="dxa"/>
          </w:tcPr>
          <w:p w14:paraId="1CCD5732" w14:textId="12743FEF" w:rsidR="00A40D97" w:rsidRPr="00AE6722" w:rsidRDefault="00753A01" w:rsidP="0021651B">
            <w:pPr>
              <w:spacing w:after="0" w:line="240" w:lineRule="auto"/>
              <w:jc w:val="both"/>
              <w:rPr>
                <w:rFonts w:ascii="Times New Roman" w:hAnsi="Times New Roman" w:cs="Times New Roman"/>
                <w:b/>
                <w:bCs/>
              </w:rPr>
            </w:pPr>
            <w:r w:rsidRPr="00AE6722">
              <w:rPr>
                <w:rFonts w:ascii="Times New Roman" w:hAnsi="Times New Roman" w:cs="Times New Roman"/>
                <w:b/>
                <w:bCs/>
              </w:rPr>
              <w:t>Art. 18a ust. 3</w:t>
            </w:r>
          </w:p>
        </w:tc>
        <w:tc>
          <w:tcPr>
            <w:tcW w:w="5528" w:type="dxa"/>
            <w:gridSpan w:val="2"/>
          </w:tcPr>
          <w:p w14:paraId="0C96CA65" w14:textId="3BC6AEFB" w:rsidR="00A40D97" w:rsidRPr="00AE6722" w:rsidRDefault="00753A01"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 xml:space="preserve">Przekazanie uprawnień, o którym mowa w art. 18 ust. 2, może zostać w dowolnym momencie odwołane przez Parlament Europejski lub przez Radę. Decyzja o odwołaniu kończy przekazanie określonych w niej uprawnień. Decyzja o odwołaniu staje się skuteczna następnego dnia po jej opublikowaniu w </w:t>
            </w:r>
            <w:r w:rsidRPr="00AE6722">
              <w:rPr>
                <w:rFonts w:ascii="Times New Roman" w:hAnsi="Times New Roman" w:cs="Times New Roman"/>
                <w:i/>
                <w:iCs/>
                <w:color w:val="000000"/>
              </w:rPr>
              <w:t xml:space="preserve">Dzienniku Urzędowym Unii Europejskiej </w:t>
            </w:r>
            <w:r w:rsidRPr="00AE6722">
              <w:rPr>
                <w:rFonts w:ascii="Times New Roman" w:hAnsi="Times New Roman" w:cs="Times New Roman"/>
                <w:color w:val="000000"/>
              </w:rPr>
              <w:t>lub w późniejszym terminie określonym w tej decyzji. Nie wpływa ona na ważność już obowiązujących aktów delegowanych.</w:t>
            </w:r>
          </w:p>
        </w:tc>
        <w:tc>
          <w:tcPr>
            <w:tcW w:w="851" w:type="dxa"/>
          </w:tcPr>
          <w:p w14:paraId="0FDF4522" w14:textId="51FE1C4B" w:rsidR="00A40D97" w:rsidRPr="00AE6722" w:rsidRDefault="00753A01"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N</w:t>
            </w:r>
          </w:p>
        </w:tc>
        <w:tc>
          <w:tcPr>
            <w:tcW w:w="850" w:type="dxa"/>
          </w:tcPr>
          <w:p w14:paraId="036BE4EC" w14:textId="77777777" w:rsidR="00A40D97" w:rsidRPr="00AE6722" w:rsidRDefault="00A40D97" w:rsidP="0021651B">
            <w:pPr>
              <w:spacing w:after="0" w:line="240" w:lineRule="auto"/>
              <w:jc w:val="both"/>
              <w:rPr>
                <w:rFonts w:ascii="Times New Roman" w:eastAsia="Times New Roman" w:hAnsi="Times New Roman" w:cs="Times New Roman"/>
                <w:lang w:eastAsia="pl-PL"/>
              </w:rPr>
            </w:pPr>
          </w:p>
        </w:tc>
        <w:tc>
          <w:tcPr>
            <w:tcW w:w="5420" w:type="dxa"/>
          </w:tcPr>
          <w:p w14:paraId="5D39F4B8" w14:textId="48F71315" w:rsidR="00A40D97" w:rsidRPr="00AE6722" w:rsidRDefault="00753A01"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color w:val="000000"/>
              </w:rPr>
              <w:t>Nie wymaga implementacji – przepis proceduralny.</w:t>
            </w:r>
          </w:p>
        </w:tc>
        <w:tc>
          <w:tcPr>
            <w:tcW w:w="1500" w:type="dxa"/>
          </w:tcPr>
          <w:p w14:paraId="136E1F86" w14:textId="77777777" w:rsidR="00A40D97" w:rsidRPr="00AE6722" w:rsidRDefault="00A40D97" w:rsidP="0021651B">
            <w:pPr>
              <w:spacing w:after="0" w:line="240" w:lineRule="auto"/>
              <w:jc w:val="both"/>
              <w:rPr>
                <w:rFonts w:ascii="Times New Roman" w:eastAsia="Times New Roman" w:hAnsi="Times New Roman" w:cs="Times New Roman"/>
                <w:lang w:eastAsia="pl-PL"/>
              </w:rPr>
            </w:pPr>
          </w:p>
        </w:tc>
      </w:tr>
      <w:tr w:rsidR="00A40D97" w:rsidRPr="00AE6722" w14:paraId="4F29A411" w14:textId="77777777" w:rsidTr="0085688B">
        <w:trPr>
          <w:trHeight w:val="539"/>
        </w:trPr>
        <w:tc>
          <w:tcPr>
            <w:tcW w:w="846" w:type="dxa"/>
          </w:tcPr>
          <w:p w14:paraId="6B488115" w14:textId="7139E08A" w:rsidR="00A40D97" w:rsidRPr="00AE6722" w:rsidRDefault="00753A01" w:rsidP="0021651B">
            <w:pPr>
              <w:spacing w:after="0" w:line="240" w:lineRule="auto"/>
              <w:jc w:val="both"/>
              <w:rPr>
                <w:rFonts w:ascii="Times New Roman" w:hAnsi="Times New Roman" w:cs="Times New Roman"/>
                <w:b/>
                <w:bCs/>
              </w:rPr>
            </w:pPr>
            <w:r w:rsidRPr="00AE6722">
              <w:rPr>
                <w:rFonts w:ascii="Times New Roman" w:hAnsi="Times New Roman" w:cs="Times New Roman"/>
                <w:b/>
                <w:bCs/>
              </w:rPr>
              <w:t>Art. 18a ust. 4</w:t>
            </w:r>
          </w:p>
        </w:tc>
        <w:tc>
          <w:tcPr>
            <w:tcW w:w="5528" w:type="dxa"/>
            <w:gridSpan w:val="2"/>
          </w:tcPr>
          <w:p w14:paraId="578CEA67" w14:textId="1C0761A4" w:rsidR="00A40D97" w:rsidRPr="00AE6722" w:rsidRDefault="00753A01"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Przed przyjęciem aktu delegowanego Komisja konsultuje się z ekspertami wyznaczonymi przez każde państwo członkowskie zgodnie z zasadami określonymi w Porozumieniu międzyinstytucjonalnym z dnia 13 kwietnia 2016 r. w sprawie lepszego stanowienia prawa ( 1 ).</w:t>
            </w:r>
          </w:p>
        </w:tc>
        <w:tc>
          <w:tcPr>
            <w:tcW w:w="851" w:type="dxa"/>
          </w:tcPr>
          <w:p w14:paraId="54096149" w14:textId="7C9B6E69" w:rsidR="00A40D97" w:rsidRPr="00AE6722" w:rsidRDefault="00753A01"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N</w:t>
            </w:r>
          </w:p>
        </w:tc>
        <w:tc>
          <w:tcPr>
            <w:tcW w:w="850" w:type="dxa"/>
          </w:tcPr>
          <w:p w14:paraId="06E60EA1" w14:textId="77777777" w:rsidR="00A40D97" w:rsidRPr="00AE6722" w:rsidRDefault="00A40D97" w:rsidP="0021651B">
            <w:pPr>
              <w:spacing w:after="0" w:line="240" w:lineRule="auto"/>
              <w:jc w:val="both"/>
              <w:rPr>
                <w:rFonts w:ascii="Times New Roman" w:eastAsia="Times New Roman" w:hAnsi="Times New Roman" w:cs="Times New Roman"/>
                <w:lang w:eastAsia="pl-PL"/>
              </w:rPr>
            </w:pPr>
          </w:p>
        </w:tc>
        <w:tc>
          <w:tcPr>
            <w:tcW w:w="5420" w:type="dxa"/>
          </w:tcPr>
          <w:p w14:paraId="42CBF98D" w14:textId="1DE0F87E" w:rsidR="00A40D97" w:rsidRPr="00AE6722" w:rsidRDefault="00753A01"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color w:val="000000"/>
              </w:rPr>
              <w:t>Nie wymaga implementacji – przepis proceduralny.</w:t>
            </w:r>
          </w:p>
        </w:tc>
        <w:tc>
          <w:tcPr>
            <w:tcW w:w="1500" w:type="dxa"/>
          </w:tcPr>
          <w:p w14:paraId="26315F81" w14:textId="77777777" w:rsidR="00A40D97" w:rsidRPr="00AE6722" w:rsidRDefault="00A40D97" w:rsidP="0021651B">
            <w:pPr>
              <w:spacing w:after="0" w:line="240" w:lineRule="auto"/>
              <w:jc w:val="both"/>
              <w:rPr>
                <w:rFonts w:ascii="Times New Roman" w:eastAsia="Times New Roman" w:hAnsi="Times New Roman" w:cs="Times New Roman"/>
                <w:lang w:eastAsia="pl-PL"/>
              </w:rPr>
            </w:pPr>
          </w:p>
        </w:tc>
      </w:tr>
      <w:tr w:rsidR="007D687D" w:rsidRPr="00AE6722" w14:paraId="163915F6" w14:textId="77777777" w:rsidTr="0085688B">
        <w:trPr>
          <w:trHeight w:val="539"/>
        </w:trPr>
        <w:tc>
          <w:tcPr>
            <w:tcW w:w="846" w:type="dxa"/>
          </w:tcPr>
          <w:p w14:paraId="3D39D711" w14:textId="1F21C3F6" w:rsidR="007D687D" w:rsidRPr="00AE6722" w:rsidRDefault="005C193F" w:rsidP="0021651B">
            <w:pPr>
              <w:spacing w:after="0" w:line="240" w:lineRule="auto"/>
              <w:jc w:val="both"/>
              <w:rPr>
                <w:rFonts w:ascii="Times New Roman" w:hAnsi="Times New Roman" w:cs="Times New Roman"/>
                <w:b/>
                <w:bCs/>
              </w:rPr>
            </w:pPr>
            <w:r w:rsidRPr="00AE6722">
              <w:rPr>
                <w:rFonts w:ascii="Times New Roman" w:hAnsi="Times New Roman" w:cs="Times New Roman"/>
                <w:b/>
                <w:bCs/>
              </w:rPr>
              <w:t>Art. 18a ust. 5</w:t>
            </w:r>
          </w:p>
        </w:tc>
        <w:tc>
          <w:tcPr>
            <w:tcW w:w="5528" w:type="dxa"/>
            <w:gridSpan w:val="2"/>
          </w:tcPr>
          <w:p w14:paraId="6EFC7C11" w14:textId="4F6A4116" w:rsidR="007D687D" w:rsidRPr="00AE6722" w:rsidRDefault="005C193F"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Niezwłocznie po przyjęciu aktu delegowanego Komisja przekazuje go równocześnie Parlamentowi Europejskiemu i Radzie.</w:t>
            </w:r>
          </w:p>
        </w:tc>
        <w:tc>
          <w:tcPr>
            <w:tcW w:w="851" w:type="dxa"/>
          </w:tcPr>
          <w:p w14:paraId="673090A9" w14:textId="2AE36DC5" w:rsidR="007D687D" w:rsidRPr="00AE6722" w:rsidRDefault="005C193F"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N</w:t>
            </w:r>
          </w:p>
        </w:tc>
        <w:tc>
          <w:tcPr>
            <w:tcW w:w="850" w:type="dxa"/>
          </w:tcPr>
          <w:p w14:paraId="4D2A803B" w14:textId="77777777" w:rsidR="007D687D" w:rsidRPr="00AE6722" w:rsidRDefault="007D687D" w:rsidP="0021651B">
            <w:pPr>
              <w:spacing w:after="0" w:line="240" w:lineRule="auto"/>
              <w:jc w:val="both"/>
              <w:rPr>
                <w:rFonts w:ascii="Times New Roman" w:eastAsia="Times New Roman" w:hAnsi="Times New Roman" w:cs="Times New Roman"/>
                <w:lang w:eastAsia="pl-PL"/>
              </w:rPr>
            </w:pPr>
          </w:p>
        </w:tc>
        <w:tc>
          <w:tcPr>
            <w:tcW w:w="5420" w:type="dxa"/>
          </w:tcPr>
          <w:p w14:paraId="7286334B" w14:textId="016CD132" w:rsidR="007D687D" w:rsidRPr="00AE6722" w:rsidRDefault="005C193F"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color w:val="000000"/>
              </w:rPr>
              <w:t>Nie wymaga implementacji – przepis proceduralny.</w:t>
            </w:r>
          </w:p>
        </w:tc>
        <w:tc>
          <w:tcPr>
            <w:tcW w:w="1500" w:type="dxa"/>
          </w:tcPr>
          <w:p w14:paraId="216AB89D" w14:textId="77777777" w:rsidR="007D687D" w:rsidRPr="00AE6722" w:rsidRDefault="007D687D" w:rsidP="0021651B">
            <w:pPr>
              <w:spacing w:after="0" w:line="240" w:lineRule="auto"/>
              <w:jc w:val="both"/>
              <w:rPr>
                <w:rFonts w:ascii="Times New Roman" w:eastAsia="Times New Roman" w:hAnsi="Times New Roman" w:cs="Times New Roman"/>
                <w:lang w:eastAsia="pl-PL"/>
              </w:rPr>
            </w:pPr>
          </w:p>
        </w:tc>
      </w:tr>
      <w:tr w:rsidR="007D687D" w:rsidRPr="00AE6722" w14:paraId="19B0AC9B" w14:textId="77777777" w:rsidTr="0085688B">
        <w:trPr>
          <w:trHeight w:val="539"/>
        </w:trPr>
        <w:tc>
          <w:tcPr>
            <w:tcW w:w="846" w:type="dxa"/>
          </w:tcPr>
          <w:p w14:paraId="02A6319E" w14:textId="2810742D" w:rsidR="007D687D" w:rsidRPr="00AE6722" w:rsidRDefault="005C193F" w:rsidP="0021651B">
            <w:pPr>
              <w:spacing w:after="0" w:line="240" w:lineRule="auto"/>
              <w:jc w:val="both"/>
              <w:rPr>
                <w:rFonts w:ascii="Times New Roman" w:hAnsi="Times New Roman" w:cs="Times New Roman"/>
                <w:b/>
                <w:bCs/>
              </w:rPr>
            </w:pPr>
            <w:r w:rsidRPr="00AE6722">
              <w:rPr>
                <w:rFonts w:ascii="Times New Roman" w:hAnsi="Times New Roman" w:cs="Times New Roman"/>
                <w:b/>
                <w:bCs/>
              </w:rPr>
              <w:t>Art. 18a ust. 6</w:t>
            </w:r>
          </w:p>
        </w:tc>
        <w:tc>
          <w:tcPr>
            <w:tcW w:w="5528" w:type="dxa"/>
            <w:gridSpan w:val="2"/>
          </w:tcPr>
          <w:p w14:paraId="3CCA3B83" w14:textId="5094CF6B" w:rsidR="007D687D" w:rsidRPr="00AE6722" w:rsidRDefault="005C193F"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Akt delegowany przyjęty na podstawie art. 18 ust. 2 wchodzi w życie tylko wówczas, gdy ani Parlament Europejski, ani Rada nie wyraziły sprzeciwu w terminie dwóch miesięcy od przekazania tego aktu Parlamentowi Europejskiemu i Radzie, lub gdy, przed upływem tego terminu, zarówno Parlament Europejski, jak i Rada poinformowały Komisję, że nie wniosą sprzeciwu. Termin ten przedłuża się o dwa miesiące z inicjatywy Parlamentu Europejskiego lub Rady.</w:t>
            </w:r>
          </w:p>
        </w:tc>
        <w:tc>
          <w:tcPr>
            <w:tcW w:w="851" w:type="dxa"/>
          </w:tcPr>
          <w:p w14:paraId="3559E483" w14:textId="68FB0CBA" w:rsidR="007D687D" w:rsidRPr="00AE6722" w:rsidRDefault="005C193F"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N</w:t>
            </w:r>
          </w:p>
        </w:tc>
        <w:tc>
          <w:tcPr>
            <w:tcW w:w="850" w:type="dxa"/>
          </w:tcPr>
          <w:p w14:paraId="54A050DA" w14:textId="77777777" w:rsidR="007D687D" w:rsidRPr="00AE6722" w:rsidRDefault="007D687D" w:rsidP="0021651B">
            <w:pPr>
              <w:spacing w:after="0" w:line="240" w:lineRule="auto"/>
              <w:jc w:val="both"/>
              <w:rPr>
                <w:rFonts w:ascii="Times New Roman" w:eastAsia="Times New Roman" w:hAnsi="Times New Roman" w:cs="Times New Roman"/>
                <w:lang w:eastAsia="pl-PL"/>
              </w:rPr>
            </w:pPr>
          </w:p>
        </w:tc>
        <w:tc>
          <w:tcPr>
            <w:tcW w:w="5420" w:type="dxa"/>
          </w:tcPr>
          <w:p w14:paraId="254A9E2D" w14:textId="54DA26D7" w:rsidR="007D687D" w:rsidRPr="00AE6722" w:rsidRDefault="005C193F"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color w:val="000000"/>
              </w:rPr>
              <w:t>Nie wymaga implementacji – przepis proceduralny.</w:t>
            </w:r>
          </w:p>
        </w:tc>
        <w:tc>
          <w:tcPr>
            <w:tcW w:w="1500" w:type="dxa"/>
          </w:tcPr>
          <w:p w14:paraId="3AA2FC2A" w14:textId="77777777" w:rsidR="007D687D" w:rsidRPr="00AE6722" w:rsidRDefault="007D687D" w:rsidP="0021651B">
            <w:pPr>
              <w:spacing w:after="0" w:line="240" w:lineRule="auto"/>
              <w:jc w:val="both"/>
              <w:rPr>
                <w:rFonts w:ascii="Times New Roman" w:eastAsia="Times New Roman" w:hAnsi="Times New Roman" w:cs="Times New Roman"/>
                <w:lang w:eastAsia="pl-PL"/>
              </w:rPr>
            </w:pPr>
          </w:p>
        </w:tc>
      </w:tr>
      <w:tr w:rsidR="007D687D" w:rsidRPr="00AE6722" w14:paraId="193344ED" w14:textId="77777777" w:rsidTr="0085688B">
        <w:trPr>
          <w:trHeight w:val="539"/>
        </w:trPr>
        <w:tc>
          <w:tcPr>
            <w:tcW w:w="846" w:type="dxa"/>
          </w:tcPr>
          <w:p w14:paraId="71E8E411" w14:textId="6EDAF01C" w:rsidR="007D687D" w:rsidRPr="00AE6722" w:rsidRDefault="00BF12A9" w:rsidP="0021651B">
            <w:pPr>
              <w:spacing w:after="0" w:line="240" w:lineRule="auto"/>
              <w:rPr>
                <w:rFonts w:ascii="Times New Roman" w:hAnsi="Times New Roman" w:cs="Times New Roman"/>
                <w:b/>
                <w:bCs/>
              </w:rPr>
            </w:pPr>
            <w:r w:rsidRPr="00AE6722">
              <w:rPr>
                <w:rFonts w:ascii="Times New Roman" w:hAnsi="Times New Roman" w:cs="Times New Roman"/>
                <w:b/>
                <w:bCs/>
              </w:rPr>
              <w:t>Art.</w:t>
            </w:r>
            <w:r w:rsidR="00D95374" w:rsidRPr="00AE6722">
              <w:rPr>
                <w:rFonts w:ascii="Times New Roman" w:hAnsi="Times New Roman" w:cs="Times New Roman"/>
                <w:b/>
                <w:bCs/>
              </w:rPr>
              <w:t xml:space="preserve"> </w:t>
            </w:r>
            <w:r w:rsidRPr="00AE6722">
              <w:rPr>
                <w:rFonts w:ascii="Times New Roman" w:hAnsi="Times New Roman" w:cs="Times New Roman"/>
                <w:b/>
                <w:bCs/>
              </w:rPr>
              <w:t>18b ust. 1</w:t>
            </w:r>
          </w:p>
        </w:tc>
        <w:tc>
          <w:tcPr>
            <w:tcW w:w="5528" w:type="dxa"/>
            <w:gridSpan w:val="2"/>
          </w:tcPr>
          <w:p w14:paraId="0E826148" w14:textId="29AC937F" w:rsidR="007D687D" w:rsidRPr="00AE6722" w:rsidRDefault="00BF12A9"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Akty delegowane przyjęte w trybie niniejszego artykułu wchodzą w życie niezwłocznie i mają zastosowanie, dopóki nie zostanie wyrażony sprzeciw zgodnie z ust. 2. Przekazując akt delegowany Parlamentowi Europejskiemu i Radzie, podaje się powody zastosowania trybu pilnego.</w:t>
            </w:r>
          </w:p>
        </w:tc>
        <w:tc>
          <w:tcPr>
            <w:tcW w:w="851" w:type="dxa"/>
          </w:tcPr>
          <w:p w14:paraId="3ADAB96F" w14:textId="3FB5E6DC" w:rsidR="007D687D" w:rsidRPr="00AE6722" w:rsidRDefault="00BF12A9"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N</w:t>
            </w:r>
          </w:p>
        </w:tc>
        <w:tc>
          <w:tcPr>
            <w:tcW w:w="850" w:type="dxa"/>
          </w:tcPr>
          <w:p w14:paraId="7408AC97" w14:textId="77777777" w:rsidR="007D687D" w:rsidRPr="00AE6722" w:rsidRDefault="007D687D" w:rsidP="0021651B">
            <w:pPr>
              <w:spacing w:after="0" w:line="240" w:lineRule="auto"/>
              <w:jc w:val="both"/>
              <w:rPr>
                <w:rFonts w:ascii="Times New Roman" w:eastAsia="Times New Roman" w:hAnsi="Times New Roman" w:cs="Times New Roman"/>
                <w:lang w:eastAsia="pl-PL"/>
              </w:rPr>
            </w:pPr>
          </w:p>
        </w:tc>
        <w:tc>
          <w:tcPr>
            <w:tcW w:w="5420" w:type="dxa"/>
          </w:tcPr>
          <w:p w14:paraId="0BD211D2" w14:textId="08B21862" w:rsidR="007D687D" w:rsidRPr="00AE6722" w:rsidRDefault="00BF12A9"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color w:val="000000"/>
              </w:rPr>
              <w:t>Nie wymaga implementacji – przepis proceduralny.</w:t>
            </w:r>
          </w:p>
        </w:tc>
        <w:tc>
          <w:tcPr>
            <w:tcW w:w="1500" w:type="dxa"/>
          </w:tcPr>
          <w:p w14:paraId="15026D99" w14:textId="77777777" w:rsidR="007D687D" w:rsidRPr="00AE6722" w:rsidRDefault="007D687D" w:rsidP="0021651B">
            <w:pPr>
              <w:spacing w:after="0" w:line="240" w:lineRule="auto"/>
              <w:jc w:val="both"/>
              <w:rPr>
                <w:rFonts w:ascii="Times New Roman" w:eastAsia="Times New Roman" w:hAnsi="Times New Roman" w:cs="Times New Roman"/>
                <w:lang w:eastAsia="pl-PL"/>
              </w:rPr>
            </w:pPr>
          </w:p>
        </w:tc>
      </w:tr>
      <w:tr w:rsidR="005C193F" w:rsidRPr="00AE6722" w14:paraId="4A9B3DC2" w14:textId="77777777" w:rsidTr="0085688B">
        <w:trPr>
          <w:trHeight w:val="539"/>
        </w:trPr>
        <w:tc>
          <w:tcPr>
            <w:tcW w:w="846" w:type="dxa"/>
          </w:tcPr>
          <w:p w14:paraId="7912A41F" w14:textId="3FB54ABD" w:rsidR="005C193F" w:rsidRPr="00AE6722" w:rsidRDefault="00C45D31" w:rsidP="0021651B">
            <w:pPr>
              <w:spacing w:after="0" w:line="240" w:lineRule="auto"/>
              <w:jc w:val="both"/>
              <w:rPr>
                <w:rFonts w:ascii="Times New Roman" w:hAnsi="Times New Roman" w:cs="Times New Roman"/>
                <w:b/>
                <w:bCs/>
              </w:rPr>
            </w:pPr>
            <w:r w:rsidRPr="00AE6722">
              <w:rPr>
                <w:rFonts w:ascii="Times New Roman" w:hAnsi="Times New Roman" w:cs="Times New Roman"/>
                <w:b/>
                <w:bCs/>
              </w:rPr>
              <w:lastRenderedPageBreak/>
              <w:t>Art. 18b ust. 2</w:t>
            </w:r>
          </w:p>
        </w:tc>
        <w:tc>
          <w:tcPr>
            <w:tcW w:w="5528" w:type="dxa"/>
            <w:gridSpan w:val="2"/>
          </w:tcPr>
          <w:p w14:paraId="5B2F3B30" w14:textId="2091D072" w:rsidR="005C193F" w:rsidRPr="00AE6722" w:rsidRDefault="00C45D31"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Parlament Europejski lub Rada mogą wyrazić sprzeciw wobec aktu delegowanego zgodnie z procedurą, o której mowa w art. 18a ust. 6. W takim przypadku Komisja uchyla akt natychmiast po powiadomieniu jej przez Parlament Europejski lub Radę o decyzji o sprzeciwie.</w:t>
            </w:r>
          </w:p>
        </w:tc>
        <w:tc>
          <w:tcPr>
            <w:tcW w:w="851" w:type="dxa"/>
          </w:tcPr>
          <w:p w14:paraId="3DFE7914" w14:textId="3E1BDFD8" w:rsidR="005C193F" w:rsidRPr="00AE6722" w:rsidRDefault="00C45D31"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N</w:t>
            </w:r>
          </w:p>
        </w:tc>
        <w:tc>
          <w:tcPr>
            <w:tcW w:w="850" w:type="dxa"/>
          </w:tcPr>
          <w:p w14:paraId="6677C988" w14:textId="77777777" w:rsidR="005C193F" w:rsidRPr="00AE6722" w:rsidRDefault="005C193F" w:rsidP="0021651B">
            <w:pPr>
              <w:spacing w:after="0" w:line="240" w:lineRule="auto"/>
              <w:jc w:val="both"/>
              <w:rPr>
                <w:rFonts w:ascii="Times New Roman" w:eastAsia="Times New Roman" w:hAnsi="Times New Roman" w:cs="Times New Roman"/>
                <w:lang w:eastAsia="pl-PL"/>
              </w:rPr>
            </w:pPr>
          </w:p>
        </w:tc>
        <w:tc>
          <w:tcPr>
            <w:tcW w:w="5420" w:type="dxa"/>
          </w:tcPr>
          <w:p w14:paraId="1C7B5B5F" w14:textId="1D85F8E6" w:rsidR="005C193F" w:rsidRPr="00AE6722" w:rsidRDefault="00C45D31"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color w:val="000000"/>
              </w:rPr>
              <w:t>Nie wymaga implementacji – przepis proceduralny.</w:t>
            </w:r>
          </w:p>
        </w:tc>
        <w:tc>
          <w:tcPr>
            <w:tcW w:w="1500" w:type="dxa"/>
          </w:tcPr>
          <w:p w14:paraId="436D13BE" w14:textId="77777777" w:rsidR="005C193F" w:rsidRPr="00AE6722" w:rsidRDefault="005C193F" w:rsidP="0021651B">
            <w:pPr>
              <w:spacing w:after="0" w:line="240" w:lineRule="auto"/>
              <w:jc w:val="both"/>
              <w:rPr>
                <w:rFonts w:ascii="Times New Roman" w:eastAsia="Times New Roman" w:hAnsi="Times New Roman" w:cs="Times New Roman"/>
                <w:lang w:eastAsia="pl-PL"/>
              </w:rPr>
            </w:pPr>
          </w:p>
        </w:tc>
      </w:tr>
      <w:tr w:rsidR="005C193F" w:rsidRPr="00AE6722" w14:paraId="009F4933" w14:textId="77777777" w:rsidTr="0085688B">
        <w:trPr>
          <w:trHeight w:val="539"/>
        </w:trPr>
        <w:tc>
          <w:tcPr>
            <w:tcW w:w="846" w:type="dxa"/>
          </w:tcPr>
          <w:p w14:paraId="72363F89" w14:textId="69B3BBED" w:rsidR="005C193F" w:rsidRPr="00AE6722" w:rsidRDefault="00C45D31" w:rsidP="0021651B">
            <w:pPr>
              <w:spacing w:after="0" w:line="240" w:lineRule="auto"/>
              <w:jc w:val="both"/>
              <w:rPr>
                <w:rFonts w:ascii="Times New Roman" w:hAnsi="Times New Roman" w:cs="Times New Roman"/>
                <w:b/>
                <w:bCs/>
              </w:rPr>
            </w:pPr>
            <w:r w:rsidRPr="00AE6722">
              <w:rPr>
                <w:rFonts w:ascii="Times New Roman" w:hAnsi="Times New Roman" w:cs="Times New Roman"/>
                <w:b/>
                <w:bCs/>
              </w:rPr>
              <w:t xml:space="preserve">Art. 18c ust. 1 </w:t>
            </w:r>
          </w:p>
        </w:tc>
        <w:tc>
          <w:tcPr>
            <w:tcW w:w="5528" w:type="dxa"/>
            <w:gridSpan w:val="2"/>
          </w:tcPr>
          <w:p w14:paraId="3AA73B0A" w14:textId="48F5368D" w:rsidR="007E1092" w:rsidRPr="00AE6722" w:rsidRDefault="007E1092" w:rsidP="0021651B">
            <w:pPr>
              <w:spacing w:after="0" w:line="240" w:lineRule="auto"/>
              <w:jc w:val="both"/>
              <w:rPr>
                <w:rFonts w:ascii="Times New Roman" w:hAnsi="Times New Roman" w:cs="Times New Roman"/>
                <w:color w:val="000000"/>
              </w:rPr>
            </w:pPr>
            <w:r w:rsidRPr="00AE6722">
              <w:rPr>
                <w:rFonts w:ascii="Times New Roman" w:hAnsi="Times New Roman" w:cs="Times New Roman"/>
                <w:b/>
                <w:bCs/>
                <w:i/>
                <w:iCs/>
                <w:color w:val="000000"/>
              </w:rPr>
              <w:t>Dodany Dyrektywą Parlamentu Europejskiego i Rady (UE) 2023/2668</w:t>
            </w:r>
          </w:p>
          <w:p w14:paraId="26304DE7" w14:textId="52E51D70" w:rsidR="005C193F" w:rsidRPr="00AE6722" w:rsidRDefault="00C45D31"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W kontekście kolejnej oceny zgodnie z art. 22 Komisja ocenia czy zachodzi potrzeba aktualizacji – w świetle wiedzy naukowej – wykazu włóknistych krzemianów określonych w art. 2, a także czy zachodzi potrzeba wprowadzenia dodatkowych środków w celu zapewnienia ochrony przed wtórnym narażeniem na działanie azbestu w miejscu pracy.</w:t>
            </w:r>
          </w:p>
        </w:tc>
        <w:tc>
          <w:tcPr>
            <w:tcW w:w="851" w:type="dxa"/>
          </w:tcPr>
          <w:p w14:paraId="26295662" w14:textId="58E330E1" w:rsidR="005C193F" w:rsidRPr="00AE6722" w:rsidRDefault="00C45D31"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N</w:t>
            </w:r>
          </w:p>
        </w:tc>
        <w:tc>
          <w:tcPr>
            <w:tcW w:w="850" w:type="dxa"/>
          </w:tcPr>
          <w:p w14:paraId="1AE3C1AC" w14:textId="77777777" w:rsidR="005C193F" w:rsidRPr="00AE6722" w:rsidRDefault="005C193F" w:rsidP="0021651B">
            <w:pPr>
              <w:spacing w:after="0" w:line="240" w:lineRule="auto"/>
              <w:jc w:val="both"/>
              <w:rPr>
                <w:rFonts w:ascii="Times New Roman" w:eastAsia="Times New Roman" w:hAnsi="Times New Roman" w:cs="Times New Roman"/>
                <w:lang w:eastAsia="pl-PL"/>
              </w:rPr>
            </w:pPr>
          </w:p>
        </w:tc>
        <w:tc>
          <w:tcPr>
            <w:tcW w:w="5420" w:type="dxa"/>
          </w:tcPr>
          <w:p w14:paraId="2E89B5AF" w14:textId="63C3CF2B" w:rsidR="005C193F" w:rsidRPr="00AE6722" w:rsidRDefault="00C45D31"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color w:val="000000"/>
              </w:rPr>
              <w:t>Nie wymaga implementacji – przepis instrukcyjny.</w:t>
            </w:r>
          </w:p>
        </w:tc>
        <w:tc>
          <w:tcPr>
            <w:tcW w:w="1500" w:type="dxa"/>
          </w:tcPr>
          <w:p w14:paraId="740BB803" w14:textId="77777777" w:rsidR="005C193F" w:rsidRPr="00AE6722" w:rsidRDefault="005C193F" w:rsidP="0021651B">
            <w:pPr>
              <w:spacing w:after="0" w:line="240" w:lineRule="auto"/>
              <w:jc w:val="both"/>
              <w:rPr>
                <w:rFonts w:ascii="Times New Roman" w:eastAsia="Times New Roman" w:hAnsi="Times New Roman" w:cs="Times New Roman"/>
                <w:lang w:eastAsia="pl-PL"/>
              </w:rPr>
            </w:pPr>
          </w:p>
        </w:tc>
      </w:tr>
      <w:tr w:rsidR="005C193F" w:rsidRPr="00AE6722" w14:paraId="517F616C" w14:textId="77777777" w:rsidTr="0085688B">
        <w:trPr>
          <w:trHeight w:val="539"/>
        </w:trPr>
        <w:tc>
          <w:tcPr>
            <w:tcW w:w="846" w:type="dxa"/>
          </w:tcPr>
          <w:p w14:paraId="26944B04" w14:textId="6E30C58F" w:rsidR="005C193F" w:rsidRPr="00AE6722" w:rsidRDefault="00C45D31" w:rsidP="0021651B">
            <w:pPr>
              <w:spacing w:after="0" w:line="240" w:lineRule="auto"/>
              <w:jc w:val="both"/>
              <w:rPr>
                <w:rFonts w:ascii="Times New Roman" w:hAnsi="Times New Roman" w:cs="Times New Roman"/>
                <w:b/>
                <w:bCs/>
              </w:rPr>
            </w:pPr>
            <w:r w:rsidRPr="00AE6722">
              <w:rPr>
                <w:rFonts w:ascii="Times New Roman" w:hAnsi="Times New Roman" w:cs="Times New Roman"/>
                <w:b/>
                <w:bCs/>
              </w:rPr>
              <w:t xml:space="preserve">Art. 18c ust. 2 </w:t>
            </w:r>
          </w:p>
        </w:tc>
        <w:tc>
          <w:tcPr>
            <w:tcW w:w="5528" w:type="dxa"/>
            <w:gridSpan w:val="2"/>
          </w:tcPr>
          <w:p w14:paraId="5FFC4AFE" w14:textId="023A9B20" w:rsidR="007E1092" w:rsidRPr="00AE6722" w:rsidRDefault="007E1092" w:rsidP="0021651B">
            <w:pPr>
              <w:spacing w:after="0" w:line="240" w:lineRule="auto"/>
              <w:jc w:val="both"/>
              <w:rPr>
                <w:rFonts w:ascii="Times New Roman" w:hAnsi="Times New Roman" w:cs="Times New Roman"/>
                <w:color w:val="000000"/>
              </w:rPr>
            </w:pPr>
            <w:r w:rsidRPr="00AE6722">
              <w:rPr>
                <w:rFonts w:ascii="Times New Roman" w:hAnsi="Times New Roman" w:cs="Times New Roman"/>
                <w:b/>
                <w:bCs/>
                <w:i/>
                <w:iCs/>
                <w:color w:val="000000"/>
              </w:rPr>
              <w:t>Dodany Dyrektywą Parlamentu Europejskiego i Rady (UE) 2023/2668</w:t>
            </w:r>
          </w:p>
          <w:p w14:paraId="220EAF39" w14:textId="2F3D5BEC" w:rsidR="005C193F" w:rsidRPr="00AE6722" w:rsidRDefault="00C45D31"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Po przeprowadzeniu oceny, o której mowa w ust. 1 niniejszego artykułu, i po konsultacji z ACSH Komisja ocenia stosowność lub potrzebę aktualizacji wykazu włóknistych krzemianów określonych w art. 2. Komisja ocenia w szczególności czy właściwe jest włączenie do zakresu stosowania niniejszej dyrektywy dodatkowych włóknistych krzemianów, takich jak erionit, riebeckit, winchyt, richteryt i edenit fluorowy, a także czy właściwe jest wprowadzenie dodatkowych środków w celu zapewnienia ochrony przed wtórnym narażeniem na działanie azbestu w miejscu pracy. W stosownych przypadkach Komisja przedkłada Parlamentowi Europejskiemu i Radzie wnioski ustawodawcze w tym zakresie.”</w:t>
            </w:r>
          </w:p>
        </w:tc>
        <w:tc>
          <w:tcPr>
            <w:tcW w:w="851" w:type="dxa"/>
          </w:tcPr>
          <w:p w14:paraId="2864DE39" w14:textId="2D0C74E8" w:rsidR="005C193F" w:rsidRPr="00AE6722" w:rsidRDefault="00C45D31"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N</w:t>
            </w:r>
          </w:p>
        </w:tc>
        <w:tc>
          <w:tcPr>
            <w:tcW w:w="850" w:type="dxa"/>
          </w:tcPr>
          <w:p w14:paraId="40ADF33E" w14:textId="77777777" w:rsidR="005C193F" w:rsidRPr="00AE6722" w:rsidRDefault="005C193F" w:rsidP="0021651B">
            <w:pPr>
              <w:spacing w:after="0" w:line="240" w:lineRule="auto"/>
              <w:jc w:val="both"/>
              <w:rPr>
                <w:rFonts w:ascii="Times New Roman" w:eastAsia="Times New Roman" w:hAnsi="Times New Roman" w:cs="Times New Roman"/>
                <w:lang w:eastAsia="pl-PL"/>
              </w:rPr>
            </w:pPr>
          </w:p>
        </w:tc>
        <w:tc>
          <w:tcPr>
            <w:tcW w:w="5420" w:type="dxa"/>
          </w:tcPr>
          <w:p w14:paraId="6C5976C0" w14:textId="78E2417E" w:rsidR="005C193F" w:rsidRPr="00AE6722" w:rsidRDefault="00C45D31"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color w:val="000000"/>
              </w:rPr>
              <w:t>Nie wymaga implementacji – przepis instrukcyjny.</w:t>
            </w:r>
          </w:p>
        </w:tc>
        <w:tc>
          <w:tcPr>
            <w:tcW w:w="1500" w:type="dxa"/>
          </w:tcPr>
          <w:p w14:paraId="3F2D8CCD" w14:textId="77777777" w:rsidR="005C193F" w:rsidRPr="00AE6722" w:rsidRDefault="005C193F" w:rsidP="0021651B">
            <w:pPr>
              <w:spacing w:after="0" w:line="240" w:lineRule="auto"/>
              <w:jc w:val="both"/>
              <w:rPr>
                <w:rFonts w:ascii="Times New Roman" w:eastAsia="Times New Roman" w:hAnsi="Times New Roman" w:cs="Times New Roman"/>
                <w:lang w:eastAsia="pl-PL"/>
              </w:rPr>
            </w:pPr>
          </w:p>
        </w:tc>
      </w:tr>
      <w:tr w:rsidR="005C193F" w:rsidRPr="00AE6722" w14:paraId="1F72DD02" w14:textId="77777777" w:rsidTr="0085688B">
        <w:trPr>
          <w:trHeight w:val="539"/>
        </w:trPr>
        <w:tc>
          <w:tcPr>
            <w:tcW w:w="846" w:type="dxa"/>
          </w:tcPr>
          <w:p w14:paraId="543004F4" w14:textId="4510D78F" w:rsidR="005C193F" w:rsidRPr="00AE6722" w:rsidRDefault="006D5E5E" w:rsidP="0021651B">
            <w:pPr>
              <w:spacing w:after="0" w:line="240" w:lineRule="auto"/>
              <w:jc w:val="both"/>
              <w:rPr>
                <w:rFonts w:ascii="Times New Roman" w:hAnsi="Times New Roman" w:cs="Times New Roman"/>
                <w:b/>
                <w:bCs/>
              </w:rPr>
            </w:pPr>
            <w:r w:rsidRPr="00AE6722">
              <w:rPr>
                <w:rFonts w:ascii="Times New Roman" w:hAnsi="Times New Roman" w:cs="Times New Roman"/>
                <w:b/>
                <w:bCs/>
              </w:rPr>
              <w:t xml:space="preserve">Art. 19 ust. 1 </w:t>
            </w:r>
          </w:p>
        </w:tc>
        <w:tc>
          <w:tcPr>
            <w:tcW w:w="5528" w:type="dxa"/>
            <w:gridSpan w:val="2"/>
          </w:tcPr>
          <w:p w14:paraId="513AF99A" w14:textId="1D5DD8F8" w:rsidR="005C193F" w:rsidRPr="00AE6722" w:rsidRDefault="007E1092" w:rsidP="0021651B">
            <w:pPr>
              <w:spacing w:after="0" w:line="240" w:lineRule="auto"/>
              <w:jc w:val="both"/>
              <w:rPr>
                <w:rFonts w:ascii="Times New Roman" w:hAnsi="Times New Roman" w:cs="Times New Roman"/>
              </w:rPr>
            </w:pPr>
            <w:r w:rsidRPr="00AE6722">
              <w:rPr>
                <w:rFonts w:ascii="Times New Roman" w:hAnsi="Times New Roman" w:cs="Times New Roman"/>
                <w:b/>
                <w:bCs/>
                <w:i/>
                <w:iCs/>
                <w:color w:val="000000"/>
              </w:rPr>
              <w:t>Uchylony Dyrektywą Parlamentu Europejskiego i Rady (UE) 2023/2668</w:t>
            </w:r>
          </w:p>
        </w:tc>
        <w:tc>
          <w:tcPr>
            <w:tcW w:w="851" w:type="dxa"/>
          </w:tcPr>
          <w:p w14:paraId="5E86778A" w14:textId="6DBC7DAE" w:rsidR="005C193F" w:rsidRPr="00AE6722" w:rsidRDefault="006D5E5E"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N</w:t>
            </w:r>
          </w:p>
        </w:tc>
        <w:tc>
          <w:tcPr>
            <w:tcW w:w="850" w:type="dxa"/>
          </w:tcPr>
          <w:p w14:paraId="67A4C6DE" w14:textId="77777777" w:rsidR="005C193F" w:rsidRPr="00AE6722" w:rsidRDefault="005C193F" w:rsidP="0021651B">
            <w:pPr>
              <w:spacing w:after="0" w:line="240" w:lineRule="auto"/>
              <w:jc w:val="both"/>
              <w:rPr>
                <w:rFonts w:ascii="Times New Roman" w:eastAsia="Times New Roman" w:hAnsi="Times New Roman" w:cs="Times New Roman"/>
                <w:lang w:eastAsia="pl-PL"/>
              </w:rPr>
            </w:pPr>
          </w:p>
        </w:tc>
        <w:tc>
          <w:tcPr>
            <w:tcW w:w="5420" w:type="dxa"/>
          </w:tcPr>
          <w:p w14:paraId="376E1568" w14:textId="7B442B73" w:rsidR="005C193F" w:rsidRPr="00AE6722" w:rsidRDefault="006D5E5E"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color w:val="000000"/>
              </w:rPr>
              <w:t>Nie wymaga implementacji – przepis uchylony.</w:t>
            </w:r>
          </w:p>
        </w:tc>
        <w:tc>
          <w:tcPr>
            <w:tcW w:w="1500" w:type="dxa"/>
          </w:tcPr>
          <w:p w14:paraId="1537F9B2" w14:textId="77777777" w:rsidR="005C193F" w:rsidRPr="00AE6722" w:rsidRDefault="005C193F" w:rsidP="0021651B">
            <w:pPr>
              <w:spacing w:after="0" w:line="240" w:lineRule="auto"/>
              <w:jc w:val="both"/>
              <w:rPr>
                <w:rFonts w:ascii="Times New Roman" w:eastAsia="Times New Roman" w:hAnsi="Times New Roman" w:cs="Times New Roman"/>
                <w:lang w:eastAsia="pl-PL"/>
              </w:rPr>
            </w:pPr>
          </w:p>
        </w:tc>
      </w:tr>
      <w:tr w:rsidR="005C193F" w:rsidRPr="00AE6722" w14:paraId="536F1000" w14:textId="77777777" w:rsidTr="0085688B">
        <w:trPr>
          <w:trHeight w:val="539"/>
        </w:trPr>
        <w:tc>
          <w:tcPr>
            <w:tcW w:w="846" w:type="dxa"/>
          </w:tcPr>
          <w:p w14:paraId="7D8FB248" w14:textId="24D802BF" w:rsidR="005C193F" w:rsidRPr="00AE6722" w:rsidRDefault="00F51CD0" w:rsidP="0021651B">
            <w:pPr>
              <w:spacing w:after="0" w:line="240" w:lineRule="auto"/>
              <w:jc w:val="both"/>
              <w:rPr>
                <w:rFonts w:ascii="Times New Roman" w:hAnsi="Times New Roman" w:cs="Times New Roman"/>
                <w:b/>
                <w:bCs/>
              </w:rPr>
            </w:pPr>
            <w:r w:rsidRPr="00AE6722">
              <w:rPr>
                <w:rFonts w:ascii="Times New Roman" w:hAnsi="Times New Roman" w:cs="Times New Roman"/>
                <w:b/>
                <w:bCs/>
              </w:rPr>
              <w:t xml:space="preserve">Art. 19 ust. 2 </w:t>
            </w:r>
          </w:p>
        </w:tc>
        <w:tc>
          <w:tcPr>
            <w:tcW w:w="5528" w:type="dxa"/>
            <w:gridSpan w:val="2"/>
          </w:tcPr>
          <w:p w14:paraId="2C255C31" w14:textId="34595A5E" w:rsidR="007E1092" w:rsidRPr="00AE6722" w:rsidRDefault="007E1092"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b/>
                <w:bCs/>
                <w:i/>
                <w:iCs/>
                <w:color w:val="000000"/>
              </w:rPr>
              <w:t>Zmieniony Dyrektywą Parlamentu Europejskiego i Rady (UE) 2023/2668</w:t>
            </w:r>
          </w:p>
          <w:p w14:paraId="0CB770EA" w14:textId="008FEA8A" w:rsidR="005C193F" w:rsidRPr="00AE6722" w:rsidRDefault="00F51CD0"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 xml:space="preserve">Pracodawca wprowadza do rejestru informacje o pracownikach uczestniczących w wykonywaniu prac, o których mowa w art. 3 ust. 1. W informacjach tych określa </w:t>
            </w:r>
            <w:r w:rsidRPr="00AE6722">
              <w:rPr>
                <w:rFonts w:ascii="Times New Roman" w:hAnsi="Times New Roman" w:cs="Times New Roman"/>
                <w:color w:val="000000"/>
              </w:rPr>
              <w:lastRenderedPageBreak/>
              <w:t>się rodzaj i czas trwania danej czynności oraz stopień narażenia poszczególnych pracowników. Lekarz lub organ odpowiedzialny za opiekę medyczną nad pracownikami mają dostęp do tego rejestru. Pracownikom udostępnia się zawarte w rejestrze wyniki dotyczące ich osoby. Pracownikom lub ich przedstawicielom udostępnia się anonimowe zbiorcze informacje z rejestru.</w:t>
            </w:r>
          </w:p>
        </w:tc>
        <w:tc>
          <w:tcPr>
            <w:tcW w:w="851" w:type="dxa"/>
          </w:tcPr>
          <w:p w14:paraId="7473851D" w14:textId="31A15774" w:rsidR="005C193F" w:rsidRPr="00AE6722" w:rsidRDefault="00F51CD0"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lastRenderedPageBreak/>
              <w:t>T</w:t>
            </w:r>
          </w:p>
        </w:tc>
        <w:tc>
          <w:tcPr>
            <w:tcW w:w="850" w:type="dxa"/>
          </w:tcPr>
          <w:p w14:paraId="0EC6AE03" w14:textId="447B3AB2" w:rsidR="005C193F" w:rsidRPr="00AE6722" w:rsidRDefault="009377C9"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Art. 3</w:t>
            </w:r>
            <w:r w:rsidR="003705B0" w:rsidRPr="00AE6722">
              <w:rPr>
                <w:rFonts w:ascii="Times New Roman" w:hAnsi="Times New Roman" w:cs="Times New Roman"/>
                <w:b/>
                <w:bCs/>
              </w:rPr>
              <w:t>6</w:t>
            </w:r>
          </w:p>
        </w:tc>
        <w:tc>
          <w:tcPr>
            <w:tcW w:w="5420" w:type="dxa"/>
          </w:tcPr>
          <w:p w14:paraId="10044F3A" w14:textId="6F167B04" w:rsidR="003705B0" w:rsidRPr="00AE6722" w:rsidRDefault="003705B0" w:rsidP="003705B0">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xml:space="preserve">W zakresie nieuregulowanym w niniejszym rozdziale, do spraw dotyczących zapewnienia bezpiecznych i higienicznych warunków pracy </w:t>
            </w:r>
            <w:r w:rsidR="003B7A3C">
              <w:rPr>
                <w:rFonts w:ascii="Times New Roman" w:hAnsi="Times New Roman" w:cs="Times New Roman"/>
                <w:color w:val="000000"/>
              </w:rPr>
              <w:t xml:space="preserve">osobom narażonym na działanie azbestu </w:t>
            </w:r>
            <w:r w:rsidRPr="00AE6722">
              <w:rPr>
                <w:rFonts w:ascii="Times New Roman" w:hAnsi="Times New Roman" w:cs="Times New Roman"/>
                <w:color w:val="000000"/>
              </w:rPr>
              <w:t xml:space="preserve">zatrudnionym przy pracach polegających na usuwaniu lub zabezpieczaniu wyrobów zawierających </w:t>
            </w:r>
            <w:r w:rsidRPr="00AE6722">
              <w:rPr>
                <w:rFonts w:ascii="Times New Roman" w:hAnsi="Times New Roman" w:cs="Times New Roman"/>
                <w:color w:val="000000"/>
              </w:rPr>
              <w:lastRenderedPageBreak/>
              <w:t>azbest, stosuje się przepisy działu X ustawy z dnia 26 czerwca 1974 r. – Kodeks pracy.</w:t>
            </w:r>
          </w:p>
          <w:p w14:paraId="3A3966F0" w14:textId="77777777" w:rsidR="005C193F" w:rsidRPr="00AE6722" w:rsidRDefault="005C193F" w:rsidP="0021651B">
            <w:pPr>
              <w:spacing w:after="0" w:line="240" w:lineRule="auto"/>
              <w:rPr>
                <w:rFonts w:ascii="Times New Roman" w:hAnsi="Times New Roman" w:cs="Times New Roman"/>
                <w:color w:val="000000"/>
              </w:rPr>
            </w:pPr>
          </w:p>
          <w:p w14:paraId="01371133" w14:textId="4131B8B6" w:rsidR="00B42F96" w:rsidRPr="00AE6722" w:rsidRDefault="00B42F96" w:rsidP="0021651B">
            <w:pPr>
              <w:spacing w:after="0" w:line="240" w:lineRule="auto"/>
              <w:rPr>
                <w:rFonts w:ascii="Times New Roman" w:hAnsi="Times New Roman" w:cs="Times New Roman"/>
                <w:b/>
                <w:bCs/>
                <w:color w:val="000000"/>
              </w:rPr>
            </w:pPr>
            <w:r w:rsidRPr="00AE6722">
              <w:rPr>
                <w:rFonts w:ascii="Times New Roman" w:hAnsi="Times New Roman" w:cs="Times New Roman"/>
                <w:b/>
                <w:bCs/>
                <w:color w:val="000000"/>
              </w:rPr>
              <w:t>oraz</w:t>
            </w:r>
          </w:p>
          <w:p w14:paraId="437ACFD1" w14:textId="77777777" w:rsidR="00B42F96" w:rsidRPr="00AE6722" w:rsidRDefault="00B42F96" w:rsidP="0021651B">
            <w:pPr>
              <w:spacing w:after="0" w:line="240" w:lineRule="auto"/>
              <w:rPr>
                <w:rFonts w:ascii="Times New Roman" w:hAnsi="Times New Roman" w:cs="Times New Roman"/>
                <w:color w:val="000000"/>
              </w:rPr>
            </w:pPr>
          </w:p>
          <w:p w14:paraId="472EE41F" w14:textId="7CBB8535" w:rsidR="009377C9" w:rsidRPr="00AE6722" w:rsidRDefault="009377C9" w:rsidP="0021651B">
            <w:pPr>
              <w:spacing w:after="0" w:line="240" w:lineRule="auto"/>
              <w:rPr>
                <w:rFonts w:ascii="Times New Roman" w:hAnsi="Times New Roman" w:cs="Times New Roman"/>
                <w:color w:val="000000"/>
              </w:rPr>
            </w:pPr>
            <w:r w:rsidRPr="00AE6722">
              <w:rPr>
                <w:rFonts w:ascii="Times New Roman" w:hAnsi="Times New Roman" w:cs="Times New Roman"/>
                <w:color w:val="000000"/>
              </w:rPr>
              <w:t xml:space="preserve">ustawa z dnia 26 czerwca 1974 r. </w:t>
            </w:r>
            <w:r w:rsidR="00B42F96" w:rsidRPr="00AE6722">
              <w:rPr>
                <w:rFonts w:ascii="Times New Roman" w:hAnsi="Times New Roman" w:cs="Times New Roman"/>
                <w:color w:val="000000"/>
              </w:rPr>
              <w:t>–</w:t>
            </w:r>
            <w:r w:rsidRPr="00AE6722">
              <w:rPr>
                <w:rFonts w:ascii="Times New Roman" w:hAnsi="Times New Roman" w:cs="Times New Roman"/>
                <w:color w:val="000000"/>
              </w:rPr>
              <w:t xml:space="preserve"> Kodeks pracy (Dz.U. z 202</w:t>
            </w:r>
            <w:r w:rsidR="00A65C7D">
              <w:rPr>
                <w:rFonts w:ascii="Times New Roman" w:hAnsi="Times New Roman" w:cs="Times New Roman"/>
                <w:color w:val="000000"/>
              </w:rPr>
              <w:t>5</w:t>
            </w:r>
            <w:r w:rsidRPr="00AE6722">
              <w:rPr>
                <w:rFonts w:ascii="Times New Roman" w:hAnsi="Times New Roman" w:cs="Times New Roman"/>
                <w:color w:val="000000"/>
              </w:rPr>
              <w:t xml:space="preserve"> r. poz. </w:t>
            </w:r>
            <w:r w:rsidR="00A65C7D">
              <w:rPr>
                <w:rFonts w:ascii="Times New Roman" w:hAnsi="Times New Roman" w:cs="Times New Roman"/>
                <w:color w:val="000000"/>
              </w:rPr>
              <w:t>277</w:t>
            </w:r>
            <w:r w:rsidRPr="00AE6722">
              <w:rPr>
                <w:rFonts w:ascii="Times New Roman" w:hAnsi="Times New Roman" w:cs="Times New Roman"/>
                <w:color w:val="000000"/>
              </w:rPr>
              <w:t xml:space="preserve">) </w:t>
            </w:r>
          </w:p>
          <w:p w14:paraId="6CF2586B" w14:textId="42BF49AB" w:rsidR="009377C9" w:rsidRPr="00AE6722" w:rsidRDefault="009377C9" w:rsidP="0021651B">
            <w:pPr>
              <w:spacing w:after="0" w:line="240" w:lineRule="auto"/>
              <w:rPr>
                <w:rFonts w:ascii="Times New Roman" w:hAnsi="Times New Roman" w:cs="Times New Roman"/>
                <w:color w:val="000000"/>
              </w:rPr>
            </w:pPr>
            <w:r w:rsidRPr="00AE6722">
              <w:rPr>
                <w:rFonts w:ascii="Times New Roman" w:hAnsi="Times New Roman" w:cs="Times New Roman"/>
                <w:color w:val="000000"/>
              </w:rPr>
              <w:t xml:space="preserve">– </w:t>
            </w:r>
            <w:r w:rsidR="00B42F96" w:rsidRPr="00AE6722">
              <w:rPr>
                <w:rFonts w:ascii="Times New Roman" w:hAnsi="Times New Roman" w:cs="Times New Roman"/>
                <w:color w:val="000000"/>
              </w:rPr>
              <w:t>a</w:t>
            </w:r>
            <w:r w:rsidRPr="00AE6722">
              <w:rPr>
                <w:rFonts w:ascii="Times New Roman" w:hAnsi="Times New Roman" w:cs="Times New Roman"/>
                <w:color w:val="000000"/>
              </w:rPr>
              <w:t>rt. 222 § 2</w:t>
            </w:r>
          </w:p>
          <w:p w14:paraId="2836F4F0" w14:textId="77777777" w:rsidR="009377C9" w:rsidRPr="00AE6722" w:rsidRDefault="009377C9" w:rsidP="0021651B">
            <w:pPr>
              <w:spacing w:after="0" w:line="240" w:lineRule="auto"/>
              <w:jc w:val="both"/>
              <w:rPr>
                <w:rFonts w:ascii="Times New Roman" w:hAnsi="Times New Roman" w:cs="Times New Roman"/>
                <w:color w:val="000000"/>
              </w:rPr>
            </w:pPr>
            <w:r w:rsidRPr="00AE6722">
              <w:rPr>
                <w:rFonts w:ascii="Times New Roman" w:hAnsi="Times New Roman" w:cs="Times New Roman"/>
                <w:color w:val="000000"/>
              </w:rPr>
              <w:t>§ 2. Pracodawca rejestruje wszystkie rodzaje prac w kontakcie z substancjami chemicznymi, ich mieszaninami, czynnikami lub procesami technologicznymi o działaniu rakotwórczym lub mutagennym, określonymi w wykazie, o którym mowa w § 3, a także prowadzi rejestr pracowników zatrudnionych przy tych pracach.</w:t>
            </w:r>
          </w:p>
          <w:p w14:paraId="433497B3" w14:textId="77777777" w:rsidR="00B42F96" w:rsidRPr="00AE6722" w:rsidRDefault="00B42F96" w:rsidP="0021651B">
            <w:pPr>
              <w:spacing w:after="0" w:line="240" w:lineRule="auto"/>
              <w:jc w:val="both"/>
              <w:rPr>
                <w:rFonts w:ascii="Times New Roman" w:hAnsi="Times New Roman" w:cs="Times New Roman"/>
                <w:color w:val="000000"/>
              </w:rPr>
            </w:pPr>
          </w:p>
          <w:p w14:paraId="6870495F" w14:textId="5E1F111C" w:rsidR="009377C9" w:rsidRPr="00AE6722" w:rsidRDefault="009377C9" w:rsidP="0021651B">
            <w:pPr>
              <w:spacing w:after="0" w:line="240" w:lineRule="auto"/>
              <w:jc w:val="both"/>
              <w:rPr>
                <w:rFonts w:ascii="Times New Roman" w:hAnsi="Times New Roman" w:cs="Times New Roman"/>
                <w:color w:val="000000"/>
              </w:rPr>
            </w:pPr>
            <w:r w:rsidRPr="00D94533">
              <w:rPr>
                <w:rFonts w:ascii="Times New Roman" w:hAnsi="Times New Roman" w:cs="Times New Roman"/>
                <w:color w:val="000000"/>
              </w:rPr>
              <w:t>rozporządzenie Ministra Zdrowia z dnia 2</w:t>
            </w:r>
            <w:r w:rsidR="00D94533" w:rsidRPr="00D94533">
              <w:rPr>
                <w:rFonts w:ascii="Times New Roman" w:hAnsi="Times New Roman" w:cs="Times New Roman"/>
                <w:color w:val="000000"/>
              </w:rPr>
              <w:t>6</w:t>
            </w:r>
            <w:r w:rsidRPr="00D94533">
              <w:rPr>
                <w:rFonts w:ascii="Times New Roman" w:hAnsi="Times New Roman" w:cs="Times New Roman"/>
                <w:color w:val="000000"/>
              </w:rPr>
              <w:t xml:space="preserve"> lipca 20</w:t>
            </w:r>
            <w:r w:rsidR="00D94533" w:rsidRPr="00D94533">
              <w:rPr>
                <w:rFonts w:ascii="Times New Roman" w:hAnsi="Times New Roman" w:cs="Times New Roman"/>
                <w:color w:val="000000"/>
              </w:rPr>
              <w:t>24</w:t>
            </w:r>
            <w:r w:rsidRPr="00D94533">
              <w:rPr>
                <w:rFonts w:ascii="Times New Roman" w:hAnsi="Times New Roman" w:cs="Times New Roman"/>
                <w:color w:val="000000"/>
              </w:rPr>
              <w:t xml:space="preserve"> r. w sprawie substancji chemicznych, ich mieszanin, czynników lub procesów technologicznych o działaniu rakotwórczym</w:t>
            </w:r>
            <w:r w:rsidR="00D94533" w:rsidRPr="00D94533">
              <w:rPr>
                <w:rFonts w:ascii="Times New Roman" w:hAnsi="Times New Roman" w:cs="Times New Roman"/>
                <w:color w:val="000000"/>
              </w:rPr>
              <w:t xml:space="preserve">, </w:t>
            </w:r>
            <w:r w:rsidRPr="00D94533">
              <w:rPr>
                <w:rFonts w:ascii="Times New Roman" w:hAnsi="Times New Roman" w:cs="Times New Roman"/>
                <w:color w:val="000000"/>
              </w:rPr>
              <w:t xml:space="preserve">mutagennym </w:t>
            </w:r>
            <w:r w:rsidR="00D94533" w:rsidRPr="00D94533">
              <w:rPr>
                <w:rFonts w:ascii="Times New Roman" w:hAnsi="Times New Roman" w:cs="Times New Roman"/>
                <w:color w:val="000000"/>
              </w:rPr>
              <w:t xml:space="preserve">lub reprotoksycznym </w:t>
            </w:r>
            <w:r w:rsidRPr="00D94533">
              <w:rPr>
                <w:rFonts w:ascii="Times New Roman" w:hAnsi="Times New Roman" w:cs="Times New Roman"/>
                <w:color w:val="000000"/>
              </w:rPr>
              <w:t>w środowisku pracy (Dz.U. z 2024 r. poz. 1</w:t>
            </w:r>
            <w:r w:rsidR="00D94533">
              <w:rPr>
                <w:rFonts w:ascii="Times New Roman" w:hAnsi="Times New Roman" w:cs="Times New Roman"/>
                <w:color w:val="000000"/>
              </w:rPr>
              <w:t>126</w:t>
            </w:r>
            <w:r w:rsidRPr="00D94533">
              <w:rPr>
                <w:rFonts w:ascii="Times New Roman" w:hAnsi="Times New Roman" w:cs="Times New Roman"/>
                <w:color w:val="000000"/>
              </w:rPr>
              <w:t>)</w:t>
            </w:r>
          </w:p>
          <w:p w14:paraId="3ADF9ED1" w14:textId="339AC79E" w:rsidR="009377C9" w:rsidRPr="00AE6722" w:rsidRDefault="009377C9" w:rsidP="0021651B">
            <w:pPr>
              <w:spacing w:after="0" w:line="240" w:lineRule="auto"/>
              <w:jc w:val="both"/>
              <w:rPr>
                <w:rFonts w:ascii="Times New Roman" w:hAnsi="Times New Roman" w:cs="Times New Roman"/>
              </w:rPr>
            </w:pPr>
            <w:r w:rsidRPr="00AE6722">
              <w:rPr>
                <w:rFonts w:ascii="Times New Roman" w:hAnsi="Times New Roman" w:cs="Times New Roman"/>
              </w:rPr>
              <w:t xml:space="preserve">– § </w:t>
            </w:r>
            <w:r w:rsidR="00D94533">
              <w:rPr>
                <w:rFonts w:ascii="Times New Roman" w:hAnsi="Times New Roman" w:cs="Times New Roman"/>
              </w:rPr>
              <w:t xml:space="preserve">6 </w:t>
            </w:r>
          </w:p>
          <w:p w14:paraId="063D9A30" w14:textId="77777777" w:rsidR="00D94533" w:rsidRPr="00D94533" w:rsidRDefault="009377C9" w:rsidP="00D94533">
            <w:pPr>
              <w:spacing w:after="0" w:line="240" w:lineRule="auto"/>
              <w:jc w:val="both"/>
              <w:rPr>
                <w:rFonts w:ascii="Times New Roman" w:hAnsi="Times New Roman" w:cs="Times New Roman"/>
              </w:rPr>
            </w:pPr>
            <w:r w:rsidRPr="00AE6722">
              <w:rPr>
                <w:rFonts w:ascii="Times New Roman" w:hAnsi="Times New Roman" w:cs="Times New Roman"/>
              </w:rPr>
              <w:t>1</w:t>
            </w:r>
            <w:r w:rsidRPr="00D94533">
              <w:rPr>
                <w:rFonts w:ascii="Times New Roman" w:hAnsi="Times New Roman" w:cs="Times New Roman"/>
              </w:rPr>
              <w:t xml:space="preserve">. </w:t>
            </w:r>
            <w:bookmarkStart w:id="121" w:name="mip71789172"/>
            <w:bookmarkEnd w:id="121"/>
            <w:r w:rsidR="00D94533" w:rsidRPr="00D94533">
              <w:rPr>
                <w:rFonts w:ascii="Times New Roman" w:hAnsi="Times New Roman" w:cs="Times New Roman"/>
              </w:rPr>
              <w:t>Pracodawca prowadzi rejestr prac, których wykonywanie powoduje konieczność pozostawania w kontakcie z substancjami chemicznymi, ich mieszaninami, czynnikami lub procesami technologicznymi o działaniu rakotwórczym, mutagennym lub reprotoksycznym, zawierający następujące dane:</w:t>
            </w:r>
            <w:bookmarkStart w:id="122" w:name="mip74438406"/>
            <w:bookmarkEnd w:id="122"/>
          </w:p>
          <w:p w14:paraId="7995247A" w14:textId="77777777" w:rsidR="00D94533" w:rsidRPr="00D94533" w:rsidRDefault="00D94533" w:rsidP="00D94533">
            <w:pPr>
              <w:spacing w:after="0" w:line="240" w:lineRule="auto"/>
              <w:jc w:val="both"/>
              <w:rPr>
                <w:rFonts w:ascii="Times New Roman" w:hAnsi="Times New Roman" w:cs="Times New Roman"/>
              </w:rPr>
            </w:pPr>
            <w:r w:rsidRPr="00D94533">
              <w:rPr>
                <w:rFonts w:ascii="Times New Roman" w:hAnsi="Times New Roman" w:cs="Times New Roman"/>
              </w:rPr>
              <w:t>1) wykaz procesów technologicznych i prac, w których substancje chemiczne i ich mieszaniny lub czynniki o działaniu rakotwórczym, mutagennym lub reprotoksycznym są stosowane, produkowane lub występują jako zanieczyszczenia bądź produkt uboczny, oraz wykaz tych substancji chemicznych i ich mieszanin oraz czynników wraz z podaniem wielkości produkcji lub stosowania;</w:t>
            </w:r>
            <w:bookmarkStart w:id="123" w:name="mip74438407"/>
            <w:bookmarkEnd w:id="123"/>
          </w:p>
          <w:p w14:paraId="50A0FA50" w14:textId="1579B804" w:rsidR="00D94533" w:rsidRPr="00D94533" w:rsidRDefault="00D94533" w:rsidP="00D94533">
            <w:pPr>
              <w:spacing w:after="0" w:line="240" w:lineRule="auto"/>
              <w:jc w:val="both"/>
              <w:rPr>
                <w:rFonts w:ascii="Times New Roman" w:hAnsi="Times New Roman" w:cs="Times New Roman"/>
              </w:rPr>
            </w:pPr>
            <w:r w:rsidRPr="00D94533">
              <w:rPr>
                <w:rFonts w:ascii="Times New Roman" w:hAnsi="Times New Roman" w:cs="Times New Roman"/>
              </w:rPr>
              <w:lastRenderedPageBreak/>
              <w:t>2) uzasadnienie konieczności stosowania substancji chemicznych, ich mieszanin, czynników lub procesów technologicznych o działaniu rakotwórczym, mutagennym lub reprotoksycznym, o których mowa w pkt 1;</w:t>
            </w:r>
          </w:p>
          <w:p w14:paraId="4E5FE991" w14:textId="061DC667" w:rsidR="00D94533" w:rsidRPr="00D94533" w:rsidRDefault="00D94533" w:rsidP="00D94533">
            <w:pPr>
              <w:spacing w:after="0" w:line="240" w:lineRule="auto"/>
              <w:jc w:val="both"/>
              <w:rPr>
                <w:rFonts w:ascii="Times New Roman" w:hAnsi="Times New Roman" w:cs="Times New Roman"/>
              </w:rPr>
            </w:pPr>
            <w:bookmarkStart w:id="124" w:name="mip74438408"/>
            <w:bookmarkEnd w:id="124"/>
            <w:r w:rsidRPr="00D94533">
              <w:rPr>
                <w:rFonts w:ascii="Times New Roman" w:hAnsi="Times New Roman" w:cs="Times New Roman"/>
              </w:rPr>
              <w:t>3) wykaz i opis stanowisk pracy, na których występuje konieczność pozostawania w kontakcie z substancjami chemicznymi, ich mieszaninami, czynnikami lub procesami technologicznymi o działaniu rakotwórczym, mutagennym lub reprotoksycznym;</w:t>
            </w:r>
          </w:p>
          <w:p w14:paraId="478573ED" w14:textId="21EE2ACA" w:rsidR="00D94533" w:rsidRPr="00D94533" w:rsidRDefault="00D94533" w:rsidP="00D94533">
            <w:pPr>
              <w:spacing w:after="0" w:line="240" w:lineRule="auto"/>
              <w:jc w:val="both"/>
              <w:rPr>
                <w:rFonts w:ascii="Times New Roman" w:hAnsi="Times New Roman" w:cs="Times New Roman"/>
              </w:rPr>
            </w:pPr>
            <w:bookmarkStart w:id="125" w:name="mip74438409"/>
            <w:bookmarkEnd w:id="125"/>
            <w:r w:rsidRPr="00D94533">
              <w:rPr>
                <w:rFonts w:ascii="Times New Roman" w:hAnsi="Times New Roman" w:cs="Times New Roman"/>
              </w:rPr>
              <w:t xml:space="preserve">4) liczbę pracowników zatrudnionych przy pracach, o których mowa w pkt 3, z podziałem na liczbę pracowników zatrudnionych przy pracach w stężeniach do 0,1 (włącznie) wartości najwyższego dopuszczalnego stężenia (NDS), określonego w przepisach wydanych na podstawie </w:t>
            </w:r>
            <w:hyperlink r:id="rId61" w:history="1">
              <w:r w:rsidRPr="00D94533">
                <w:rPr>
                  <w:rFonts w:ascii="Times New Roman" w:hAnsi="Times New Roman" w:cs="Times New Roman"/>
                </w:rPr>
                <w:t>art. 228 § 3</w:t>
              </w:r>
            </w:hyperlink>
            <w:r w:rsidRPr="00D94533">
              <w:rPr>
                <w:rFonts w:ascii="Times New Roman" w:hAnsi="Times New Roman" w:cs="Times New Roman"/>
              </w:rPr>
              <w:t xml:space="preserve"> Kodeksu pracy, i pozostałych pracowników, z uwzględnieniem płci, przy czym za pracowników zatrudnionych przy pracach w stężeniach do 0,1 (włącznie) wartości NDS uznaje się pracowników zatrudnionych w warunkach spełniających przynajmniej jedno z następujących kryteriów: </w:t>
            </w:r>
          </w:p>
          <w:p w14:paraId="2680A2DE" w14:textId="48EC5BE7" w:rsidR="00D94533" w:rsidRPr="00D94533" w:rsidRDefault="00D94533" w:rsidP="00D94533">
            <w:pPr>
              <w:spacing w:after="0" w:line="240" w:lineRule="auto"/>
              <w:jc w:val="both"/>
              <w:rPr>
                <w:rFonts w:ascii="Times New Roman" w:hAnsi="Times New Roman" w:cs="Times New Roman"/>
                <w:color w:val="000000"/>
              </w:rPr>
            </w:pPr>
            <w:r w:rsidRPr="00D94533">
              <w:rPr>
                <w:rFonts w:ascii="Times New Roman" w:hAnsi="Times New Roman" w:cs="Times New Roman"/>
              </w:rPr>
              <w:t xml:space="preserve">a) na ich stanowiskach pracy występuje substancja chemiczna spełniająca kryteria, o których mowa w </w:t>
            </w:r>
            <w:hyperlink r:id="rId62" w:history="1">
              <w:r w:rsidRPr="00D94533">
                <w:rPr>
                  <w:rFonts w:ascii="Times New Roman" w:hAnsi="Times New Roman" w:cs="Times New Roman"/>
                </w:rPr>
                <w:t>§ 3 pkt 1</w:t>
              </w:r>
            </w:hyperlink>
            <w:r w:rsidRPr="00D94533">
              <w:rPr>
                <w:rFonts w:ascii="Times New Roman" w:hAnsi="Times New Roman" w:cs="Times New Roman"/>
              </w:rPr>
              <w:t xml:space="preserve">, zarówno w postaci własnej, jak i jako zanieczyszczenie lub składnik innych substancji spełniających kryteria, o których mowa w </w:t>
            </w:r>
            <w:hyperlink r:id="rId63" w:history="1">
              <w:r w:rsidRPr="00D94533">
                <w:rPr>
                  <w:rFonts w:ascii="Times New Roman" w:hAnsi="Times New Roman" w:cs="Times New Roman"/>
                </w:rPr>
                <w:t>§ 3 pkt 1</w:t>
              </w:r>
            </w:hyperlink>
            <w:r w:rsidRPr="00D94533">
              <w:rPr>
                <w:rFonts w:ascii="Times New Roman" w:hAnsi="Times New Roman" w:cs="Times New Roman"/>
              </w:rPr>
              <w:t xml:space="preserve">, lub jako składnik mieszanin spełniających kryteria, o których mowa w § 3 pkt 2, w przypadku której w przepisach wydanych na podstawie </w:t>
            </w:r>
            <w:hyperlink r:id="rId64" w:history="1">
              <w:r w:rsidRPr="00D94533">
                <w:rPr>
                  <w:rFonts w:ascii="Times New Roman" w:hAnsi="Times New Roman" w:cs="Times New Roman"/>
                </w:rPr>
                <w:t>art. 228 § 3</w:t>
              </w:r>
            </w:hyperlink>
            <w:r w:rsidRPr="00D94533">
              <w:rPr>
                <w:rFonts w:ascii="Times New Roman" w:hAnsi="Times New Roman" w:cs="Times New Roman"/>
              </w:rPr>
              <w:t xml:space="preserve"> Kodeksu pracy została ustalona wartość NDS w środowisku pracy i dwa kolejne pomiary</w:t>
            </w:r>
            <w:r w:rsidRPr="00D94533">
              <w:rPr>
                <w:rFonts w:ascii="Times New Roman" w:hAnsi="Times New Roman" w:cs="Times New Roman"/>
                <w:color w:val="000000"/>
              </w:rPr>
              <w:t xml:space="preserve"> stężeń tej substancji w powietrzu środowiska pracy, przeprowadzone w odstępie czasu określonym w przepisach wydanych na podstawie </w:t>
            </w:r>
            <w:hyperlink r:id="rId65" w:history="1">
              <w:r w:rsidRPr="00D94533">
                <w:rPr>
                  <w:rFonts w:ascii="Times New Roman" w:hAnsi="Times New Roman" w:cs="Times New Roman"/>
                  <w:color w:val="000000"/>
                </w:rPr>
                <w:t>art. 227 § 2</w:t>
              </w:r>
            </w:hyperlink>
            <w:r w:rsidRPr="00D94533">
              <w:rPr>
                <w:rFonts w:ascii="Times New Roman" w:hAnsi="Times New Roman" w:cs="Times New Roman"/>
                <w:color w:val="000000"/>
              </w:rPr>
              <w:t xml:space="preserve"> Kodeksu pracy, nie wykazały stężeń powyżej 0,1 wartości NDS, </w:t>
            </w:r>
          </w:p>
          <w:p w14:paraId="60756D0B" w14:textId="2E8E8290" w:rsidR="00D94533" w:rsidRPr="00D94533" w:rsidRDefault="00D94533" w:rsidP="00D94533">
            <w:pPr>
              <w:spacing w:after="0" w:line="240" w:lineRule="auto"/>
              <w:jc w:val="both"/>
              <w:rPr>
                <w:rFonts w:ascii="Times New Roman" w:hAnsi="Times New Roman" w:cs="Times New Roman"/>
                <w:color w:val="000000"/>
              </w:rPr>
            </w:pPr>
            <w:r w:rsidRPr="00D94533">
              <w:rPr>
                <w:rFonts w:ascii="Times New Roman" w:hAnsi="Times New Roman" w:cs="Times New Roman"/>
                <w:color w:val="000000"/>
              </w:rPr>
              <w:t xml:space="preserve">b) na ich stanowiskach pracy występuje wymieniony w </w:t>
            </w:r>
            <w:hyperlink r:id="rId66" w:history="1">
              <w:r w:rsidRPr="00D94533">
                <w:rPr>
                  <w:rFonts w:ascii="Times New Roman" w:hAnsi="Times New Roman" w:cs="Times New Roman"/>
                  <w:color w:val="000000"/>
                </w:rPr>
                <w:t>załączniku nr 1</w:t>
              </w:r>
            </w:hyperlink>
            <w:r w:rsidRPr="00D94533">
              <w:rPr>
                <w:rFonts w:ascii="Times New Roman" w:hAnsi="Times New Roman" w:cs="Times New Roman"/>
                <w:color w:val="000000"/>
              </w:rPr>
              <w:t xml:space="preserve"> do rozporządzenia proces technologiczny, w </w:t>
            </w:r>
            <w:r w:rsidRPr="00D94533">
              <w:rPr>
                <w:rFonts w:ascii="Times New Roman" w:hAnsi="Times New Roman" w:cs="Times New Roman"/>
                <w:color w:val="000000"/>
              </w:rPr>
              <w:lastRenderedPageBreak/>
              <w:t xml:space="preserve">przypadku którego w przepisach wydanych na podstawie </w:t>
            </w:r>
            <w:hyperlink r:id="rId67" w:history="1">
              <w:r w:rsidRPr="00D94533">
                <w:rPr>
                  <w:rFonts w:ascii="Times New Roman" w:hAnsi="Times New Roman" w:cs="Times New Roman"/>
                  <w:color w:val="000000"/>
                </w:rPr>
                <w:t>art. 228 § 3</w:t>
              </w:r>
            </w:hyperlink>
            <w:r w:rsidRPr="00D94533">
              <w:rPr>
                <w:rFonts w:ascii="Times New Roman" w:hAnsi="Times New Roman" w:cs="Times New Roman"/>
                <w:color w:val="000000"/>
              </w:rPr>
              <w:t xml:space="preserve"> Kodeksu pracy została ustalona wartość NDS w środowisku pracy czynnika chemicznego lub pyłowego wskazanego w danym procesie technologicznym i dwa kolejne pomiary stężeń tego czynnika, przeprowadzone w odstępie czasu określonym w przepisach wydanych na podstawie </w:t>
            </w:r>
            <w:hyperlink r:id="rId68" w:history="1">
              <w:r w:rsidRPr="00D94533">
                <w:rPr>
                  <w:rFonts w:ascii="Times New Roman" w:hAnsi="Times New Roman" w:cs="Times New Roman"/>
                  <w:color w:val="000000"/>
                </w:rPr>
                <w:t>art. 227 § 2</w:t>
              </w:r>
            </w:hyperlink>
            <w:r w:rsidRPr="00D94533">
              <w:rPr>
                <w:rFonts w:ascii="Times New Roman" w:hAnsi="Times New Roman" w:cs="Times New Roman"/>
                <w:color w:val="000000"/>
              </w:rPr>
              <w:t xml:space="preserve"> Kodeksu pracy, nie wykazały stężeń powyżej 0,1 wartości NDS, </w:t>
            </w:r>
          </w:p>
          <w:p w14:paraId="5801EF63" w14:textId="2C339964" w:rsidR="00D94533" w:rsidRPr="00D94533" w:rsidRDefault="00D94533" w:rsidP="00D94533">
            <w:pPr>
              <w:spacing w:after="0" w:line="240" w:lineRule="auto"/>
              <w:jc w:val="both"/>
              <w:rPr>
                <w:rFonts w:ascii="Times New Roman" w:hAnsi="Times New Roman" w:cs="Times New Roman"/>
                <w:color w:val="000000"/>
              </w:rPr>
            </w:pPr>
            <w:r w:rsidRPr="00D94533">
              <w:rPr>
                <w:rFonts w:ascii="Times New Roman" w:hAnsi="Times New Roman" w:cs="Times New Roman"/>
                <w:color w:val="000000"/>
              </w:rPr>
              <w:t xml:space="preserve">c) pracują przy badaniach naukowych i rozwojowych określonych w rozporządzeniu (WE) nr </w:t>
            </w:r>
            <w:hyperlink r:id="rId69" w:history="1">
              <w:r w:rsidRPr="00D94533">
                <w:rPr>
                  <w:rFonts w:ascii="Times New Roman" w:hAnsi="Times New Roman" w:cs="Times New Roman"/>
                  <w:color w:val="000000"/>
                </w:rPr>
                <w:t>1907/2006</w:t>
              </w:r>
            </w:hyperlink>
            <w:r w:rsidRPr="00D94533">
              <w:rPr>
                <w:rFonts w:ascii="Times New Roman" w:hAnsi="Times New Roman" w:cs="Times New Roman"/>
                <w:color w:val="000000"/>
              </w:rPr>
              <w:t xml:space="preserve"> Parlamentu Europejskiego i Rady z dnia 18 grudnia 2006 r. w sprawie rejestracji, oceny, udzielania zezwoleń i stosowanych ograniczeń w zakresie chemikaliów (REACH), utworzenia Europejskiej Agencji Chemikaliów, zmieniającym dyrektywę </w:t>
            </w:r>
            <w:hyperlink r:id="rId70" w:history="1">
              <w:r w:rsidRPr="00D94533">
                <w:rPr>
                  <w:rFonts w:ascii="Times New Roman" w:hAnsi="Times New Roman" w:cs="Times New Roman"/>
                  <w:color w:val="000000"/>
                </w:rPr>
                <w:t>1999/45/WE</w:t>
              </w:r>
            </w:hyperlink>
            <w:r w:rsidRPr="00D94533">
              <w:rPr>
                <w:rFonts w:ascii="Times New Roman" w:hAnsi="Times New Roman" w:cs="Times New Roman"/>
                <w:color w:val="000000"/>
              </w:rPr>
              <w:t xml:space="preserve"> oraz uchylającym rozporządzenie Rady (EWG) nr </w:t>
            </w:r>
            <w:hyperlink r:id="rId71" w:history="1">
              <w:r w:rsidRPr="00D94533">
                <w:rPr>
                  <w:rFonts w:ascii="Times New Roman" w:hAnsi="Times New Roman" w:cs="Times New Roman"/>
                  <w:color w:val="000000"/>
                </w:rPr>
                <w:t>793/93</w:t>
              </w:r>
            </w:hyperlink>
            <w:r w:rsidRPr="00D94533">
              <w:rPr>
                <w:rFonts w:ascii="Times New Roman" w:hAnsi="Times New Roman" w:cs="Times New Roman"/>
                <w:color w:val="000000"/>
              </w:rPr>
              <w:t xml:space="preserve"> i rozporządzenie Komisji (WE) nr </w:t>
            </w:r>
            <w:hyperlink r:id="rId72" w:history="1">
              <w:r w:rsidRPr="00D94533">
                <w:rPr>
                  <w:rFonts w:ascii="Times New Roman" w:hAnsi="Times New Roman" w:cs="Times New Roman"/>
                  <w:color w:val="000000"/>
                </w:rPr>
                <w:t>1488/94</w:t>
              </w:r>
            </w:hyperlink>
            <w:r w:rsidRPr="00D94533">
              <w:rPr>
                <w:rFonts w:ascii="Times New Roman" w:hAnsi="Times New Roman" w:cs="Times New Roman"/>
                <w:color w:val="000000"/>
              </w:rPr>
              <w:t xml:space="preserve">, jak również dyrektywę Rady </w:t>
            </w:r>
            <w:hyperlink r:id="rId73" w:history="1">
              <w:r w:rsidRPr="00D94533">
                <w:rPr>
                  <w:rFonts w:ascii="Times New Roman" w:hAnsi="Times New Roman" w:cs="Times New Roman"/>
                  <w:color w:val="000000"/>
                </w:rPr>
                <w:t>76/769/EWG</w:t>
              </w:r>
            </w:hyperlink>
            <w:r w:rsidRPr="00D94533">
              <w:rPr>
                <w:rFonts w:ascii="Times New Roman" w:hAnsi="Times New Roman" w:cs="Times New Roman"/>
                <w:color w:val="000000"/>
              </w:rPr>
              <w:t xml:space="preserve"> i dyrektywy Komisji </w:t>
            </w:r>
            <w:hyperlink r:id="rId74" w:history="1">
              <w:r w:rsidRPr="00D94533">
                <w:rPr>
                  <w:rFonts w:ascii="Times New Roman" w:hAnsi="Times New Roman" w:cs="Times New Roman"/>
                  <w:color w:val="000000"/>
                </w:rPr>
                <w:t>91/155/EWG</w:t>
              </w:r>
            </w:hyperlink>
            <w:r w:rsidRPr="00D94533">
              <w:rPr>
                <w:rFonts w:ascii="Times New Roman" w:hAnsi="Times New Roman" w:cs="Times New Roman"/>
                <w:color w:val="000000"/>
              </w:rPr>
              <w:t xml:space="preserve">, </w:t>
            </w:r>
            <w:hyperlink r:id="rId75" w:history="1">
              <w:r w:rsidRPr="00D94533">
                <w:rPr>
                  <w:rFonts w:ascii="Times New Roman" w:hAnsi="Times New Roman" w:cs="Times New Roman"/>
                  <w:color w:val="000000"/>
                </w:rPr>
                <w:t>93/67/EWG</w:t>
              </w:r>
            </w:hyperlink>
            <w:r w:rsidRPr="00D94533">
              <w:rPr>
                <w:rFonts w:ascii="Times New Roman" w:hAnsi="Times New Roman" w:cs="Times New Roman"/>
                <w:color w:val="000000"/>
              </w:rPr>
              <w:t xml:space="preserve">, 93/105/WE i 2000/21/WE (Dz.Urz. UE L 396 z 30.12.2006, </w:t>
            </w:r>
            <w:hyperlink r:id="rId76" w:history="1">
              <w:r w:rsidRPr="00D94533">
                <w:rPr>
                  <w:rFonts w:ascii="Times New Roman" w:hAnsi="Times New Roman" w:cs="Times New Roman"/>
                  <w:color w:val="000000"/>
                </w:rPr>
                <w:t>str. 1</w:t>
              </w:r>
            </w:hyperlink>
            <w:r w:rsidRPr="00D94533">
              <w:rPr>
                <w:rFonts w:ascii="Times New Roman" w:hAnsi="Times New Roman" w:cs="Times New Roman"/>
                <w:color w:val="000000"/>
              </w:rPr>
              <w:t xml:space="preserve">, z późn. zm.4)), obejmujących doświadczenia naukowe, analizy lub badania chemiczne, w których substancje chemiczne o działaniu rakotwórczym, mutagennym lub reprotoksycznym występują zarówno w postaci własnej, jak i jako zanieczyszczenia lub składniki innych substancji o działaniu rakotwórczym, mutagennym lub reprotoksycznym lub mieszanin o działaniu rakotwórczym, mutagennym lub reprotoksycznym, przeprowadzane w kontrolowanych warunkach z użyciem substancji w ilości mniejszej niż 1 tona rocznie; </w:t>
            </w:r>
          </w:p>
          <w:p w14:paraId="68290AA3" w14:textId="0971E20A" w:rsidR="00D94533" w:rsidRPr="00D94533" w:rsidRDefault="00D94533" w:rsidP="00D94533">
            <w:pPr>
              <w:spacing w:after="0" w:line="240" w:lineRule="auto"/>
              <w:jc w:val="both"/>
              <w:rPr>
                <w:rFonts w:ascii="Times New Roman" w:hAnsi="Times New Roman" w:cs="Times New Roman"/>
                <w:color w:val="000000"/>
              </w:rPr>
            </w:pPr>
            <w:bookmarkStart w:id="126" w:name="mip74438410"/>
            <w:bookmarkEnd w:id="126"/>
            <w:r w:rsidRPr="00D94533">
              <w:rPr>
                <w:rFonts w:ascii="Times New Roman" w:hAnsi="Times New Roman" w:cs="Times New Roman"/>
                <w:color w:val="000000"/>
              </w:rPr>
              <w:t>5)</w:t>
            </w:r>
            <w:r>
              <w:rPr>
                <w:rFonts w:ascii="Times New Roman" w:hAnsi="Times New Roman" w:cs="Times New Roman"/>
                <w:color w:val="000000"/>
              </w:rPr>
              <w:t xml:space="preserve"> </w:t>
            </w:r>
            <w:r w:rsidRPr="00D94533">
              <w:rPr>
                <w:rFonts w:ascii="Times New Roman" w:hAnsi="Times New Roman" w:cs="Times New Roman"/>
                <w:color w:val="000000"/>
              </w:rPr>
              <w:t>określenie rodzaju substancji chemicznych, ich mieszanin, czynników lub procesów technologicznych o działaniu rakotwórczym, mutagennym lub reprotoksycznym występujących na stanowisku pracy, drogi i poziomu narażenia na ich działanie oraz czasu trwania tego narażenia;</w:t>
            </w:r>
          </w:p>
          <w:p w14:paraId="0B4B696D" w14:textId="25C28BD9" w:rsidR="00D94533" w:rsidRPr="00D94533" w:rsidRDefault="00D94533" w:rsidP="00D94533">
            <w:pPr>
              <w:spacing w:after="0" w:line="240" w:lineRule="auto"/>
              <w:jc w:val="both"/>
              <w:rPr>
                <w:rFonts w:ascii="Times New Roman" w:hAnsi="Times New Roman" w:cs="Times New Roman"/>
                <w:color w:val="000000"/>
              </w:rPr>
            </w:pPr>
            <w:bookmarkStart w:id="127" w:name="mip74438411"/>
            <w:bookmarkEnd w:id="127"/>
            <w:r w:rsidRPr="00D94533">
              <w:rPr>
                <w:rFonts w:ascii="Times New Roman" w:hAnsi="Times New Roman" w:cs="Times New Roman"/>
                <w:color w:val="000000"/>
              </w:rPr>
              <w:lastRenderedPageBreak/>
              <w:t>6)</w:t>
            </w:r>
            <w:r>
              <w:rPr>
                <w:rFonts w:ascii="Times New Roman" w:hAnsi="Times New Roman" w:cs="Times New Roman"/>
                <w:color w:val="000000"/>
              </w:rPr>
              <w:t xml:space="preserve"> </w:t>
            </w:r>
            <w:r w:rsidRPr="00D94533">
              <w:rPr>
                <w:rFonts w:ascii="Times New Roman" w:hAnsi="Times New Roman" w:cs="Times New Roman"/>
                <w:color w:val="000000"/>
              </w:rPr>
              <w:t>rodzaje podjętych środków i działań ograniczających poziom narażenia na działanie substancji chemicznych, ich mieszanin, czynników lub procesów technologicznych o działaniu rakotwórczym, mutagennym lub reprotoksycznym.</w:t>
            </w:r>
          </w:p>
          <w:p w14:paraId="67182382" w14:textId="77777777" w:rsidR="00D94533" w:rsidRPr="00D94533" w:rsidRDefault="00D94533" w:rsidP="00D94533">
            <w:pPr>
              <w:spacing w:after="0" w:line="240" w:lineRule="auto"/>
              <w:jc w:val="both"/>
              <w:rPr>
                <w:rFonts w:ascii="Times New Roman" w:hAnsi="Times New Roman" w:cs="Times New Roman"/>
                <w:color w:val="000000"/>
              </w:rPr>
            </w:pPr>
            <w:bookmarkStart w:id="128" w:name="mip74438412"/>
            <w:bookmarkEnd w:id="128"/>
            <w:r w:rsidRPr="00D94533">
              <w:rPr>
                <w:rFonts w:ascii="Times New Roman" w:hAnsi="Times New Roman" w:cs="Times New Roman"/>
                <w:color w:val="000000"/>
              </w:rPr>
              <w:t xml:space="preserve">2. Pracodawca przekazuje informację o substancjach chemicznych, ich mieszaninach, czynnikach lub procesach technologicznych o działaniu rakotwórczym, mutagennym lub reprotoksycznym właściwemu państwowemu wojewódzkiemu inspektorowi sanitarnemu oraz właściwemu okręgowemu inspektorowi pracy niezwłocznie po rozpoczęciu działalności oraz corocznie, w terminie do dnia 15 stycznia za rok poprzedni, albo na ich wniosek. Informacja uwzględnia dane, o których mowa w ust. 1, i jest sporządzana według wzoru stanowiącego </w:t>
            </w:r>
            <w:hyperlink r:id="rId77" w:history="1">
              <w:r w:rsidRPr="00D94533">
                <w:rPr>
                  <w:rFonts w:ascii="Times New Roman" w:hAnsi="Times New Roman" w:cs="Times New Roman"/>
                  <w:color w:val="000000"/>
                </w:rPr>
                <w:t>załącznik nr 2</w:t>
              </w:r>
            </w:hyperlink>
            <w:r w:rsidRPr="00D94533">
              <w:rPr>
                <w:rFonts w:ascii="Times New Roman" w:hAnsi="Times New Roman" w:cs="Times New Roman"/>
                <w:color w:val="000000"/>
              </w:rPr>
              <w:t xml:space="preserve"> do rozporządzenia.</w:t>
            </w:r>
          </w:p>
          <w:p w14:paraId="241712D0" w14:textId="77777777" w:rsidR="00D94533" w:rsidRPr="00D94533" w:rsidRDefault="00D94533" w:rsidP="00D94533">
            <w:pPr>
              <w:spacing w:after="0" w:line="240" w:lineRule="auto"/>
              <w:jc w:val="both"/>
              <w:rPr>
                <w:rFonts w:ascii="Times New Roman" w:hAnsi="Times New Roman" w:cs="Times New Roman"/>
                <w:color w:val="000000"/>
              </w:rPr>
            </w:pPr>
            <w:bookmarkStart w:id="129" w:name="mip74438413"/>
            <w:bookmarkEnd w:id="129"/>
            <w:r w:rsidRPr="00D94533">
              <w:rPr>
                <w:rFonts w:ascii="Times New Roman" w:hAnsi="Times New Roman" w:cs="Times New Roman"/>
                <w:color w:val="000000"/>
              </w:rPr>
              <w:t>3. Na podstawie danych, o których mowa w ust. 1, przekazanych przez państwowych wojewódzkich inspektorów sanitarnych Instytut Medycyny Pracy im. prof. dr. J. Nofera w Łodzi prowadzi Centralny rejestr danych o narażeniu na substancje chemiczne, ich mieszaniny, czynniki lub procesy technologiczne o działaniu rakotwórczym, mutagennym lub reprotoksycznym.</w:t>
            </w:r>
          </w:p>
          <w:p w14:paraId="24396E36" w14:textId="77777777" w:rsidR="00D94533" w:rsidRPr="00D94533" w:rsidRDefault="00D94533" w:rsidP="00D94533">
            <w:pPr>
              <w:spacing w:after="0" w:line="240" w:lineRule="auto"/>
              <w:jc w:val="both"/>
              <w:rPr>
                <w:rFonts w:ascii="Times New Roman" w:hAnsi="Times New Roman" w:cs="Times New Roman"/>
                <w:color w:val="000000"/>
              </w:rPr>
            </w:pPr>
            <w:bookmarkStart w:id="130" w:name="mip74438414"/>
            <w:bookmarkEnd w:id="130"/>
            <w:r w:rsidRPr="00D94533">
              <w:rPr>
                <w:rFonts w:ascii="Times New Roman" w:hAnsi="Times New Roman" w:cs="Times New Roman"/>
                <w:color w:val="000000"/>
              </w:rPr>
              <w:t>4. W przypadku jednostek organizacyjnych podległych Ministrowi Obrony Narodowej lub przez niego nadzorowanych pracodawca przekazuje informację, o której mowa w ust. 2, komendantowi właściwego terytorialnie wojskowego ośrodka medycyny prewencyjnej w trybie i w terminach i według wzoru wskazanych w tym przepisie.</w:t>
            </w:r>
          </w:p>
          <w:p w14:paraId="4A45CD62" w14:textId="77777777" w:rsidR="00D94533" w:rsidRPr="00D94533" w:rsidRDefault="00D94533" w:rsidP="00D94533">
            <w:pPr>
              <w:spacing w:after="0" w:line="240" w:lineRule="auto"/>
              <w:jc w:val="both"/>
              <w:rPr>
                <w:rFonts w:ascii="Times New Roman" w:hAnsi="Times New Roman" w:cs="Times New Roman"/>
                <w:color w:val="000000"/>
              </w:rPr>
            </w:pPr>
            <w:bookmarkStart w:id="131" w:name="mip74438415"/>
            <w:bookmarkEnd w:id="131"/>
            <w:r w:rsidRPr="00D94533">
              <w:rPr>
                <w:rFonts w:ascii="Times New Roman" w:hAnsi="Times New Roman" w:cs="Times New Roman"/>
                <w:color w:val="000000"/>
              </w:rPr>
              <w:t xml:space="preserve">5. Na podstawie danych przekazanych przez komendantów właściwych terytorialnie wojskowych ośrodków medycyny prewencyjnej Wojskowy Instytut Higieny i Epidemiologii imienia Generała Karola Kaczkowskiego w Warszawie prowadzi rejestr substancji chemicznych, ich mieszanin, czynników lub procesów technologicznych o działaniu </w:t>
            </w:r>
            <w:r w:rsidRPr="00D94533">
              <w:rPr>
                <w:rFonts w:ascii="Times New Roman" w:hAnsi="Times New Roman" w:cs="Times New Roman"/>
                <w:color w:val="000000"/>
              </w:rPr>
              <w:lastRenderedPageBreak/>
              <w:t>rakotwórczym, mutagennym lub reprotoksycznym występujących w jednostkach organizacyjnych podległych Ministrowi Obrony Narodowej lub przez niego nadzorowanych.</w:t>
            </w:r>
          </w:p>
          <w:p w14:paraId="3F88BDB3" w14:textId="77777777" w:rsidR="00D94533" w:rsidRPr="00AE6722" w:rsidRDefault="00D94533" w:rsidP="00D94533">
            <w:pPr>
              <w:spacing w:after="0" w:line="240" w:lineRule="auto"/>
              <w:jc w:val="both"/>
              <w:rPr>
                <w:rFonts w:ascii="Times New Roman" w:hAnsi="Times New Roman" w:cs="Times New Roman"/>
              </w:rPr>
            </w:pPr>
          </w:p>
          <w:p w14:paraId="0D7C07E9" w14:textId="0C831207" w:rsidR="009377C9" w:rsidRPr="00AE6722" w:rsidRDefault="009377C9" w:rsidP="0021651B">
            <w:pPr>
              <w:spacing w:after="0" w:line="240" w:lineRule="auto"/>
              <w:jc w:val="both"/>
              <w:rPr>
                <w:rFonts w:ascii="Times New Roman" w:hAnsi="Times New Roman" w:cs="Times New Roman"/>
              </w:rPr>
            </w:pPr>
            <w:r w:rsidRPr="00AE6722">
              <w:rPr>
                <w:rFonts w:ascii="Times New Roman" w:hAnsi="Times New Roman" w:cs="Times New Roman"/>
              </w:rPr>
              <w:t xml:space="preserve"> </w:t>
            </w:r>
            <w:r w:rsidR="00B42F96" w:rsidRPr="00AE6722">
              <w:rPr>
                <w:rFonts w:ascii="Times New Roman" w:hAnsi="Times New Roman" w:cs="Times New Roman"/>
                <w:color w:val="000000"/>
              </w:rPr>
              <w:t>–</w:t>
            </w:r>
            <w:r w:rsidRPr="00AE6722">
              <w:rPr>
                <w:rFonts w:ascii="Times New Roman" w:hAnsi="Times New Roman" w:cs="Times New Roman"/>
              </w:rPr>
              <w:t xml:space="preserve"> § </w:t>
            </w:r>
            <w:r w:rsidR="00D94533">
              <w:rPr>
                <w:rFonts w:ascii="Times New Roman" w:hAnsi="Times New Roman" w:cs="Times New Roman"/>
              </w:rPr>
              <w:t>7</w:t>
            </w:r>
          </w:p>
          <w:p w14:paraId="688FF780" w14:textId="1C4BCAC9" w:rsidR="00D94533" w:rsidRPr="00D94533" w:rsidRDefault="009377C9" w:rsidP="00D94533">
            <w:pPr>
              <w:spacing w:after="0" w:line="240" w:lineRule="auto"/>
              <w:jc w:val="both"/>
              <w:rPr>
                <w:rFonts w:ascii="Times New Roman" w:hAnsi="Times New Roman" w:cs="Times New Roman"/>
                <w:color w:val="000000"/>
              </w:rPr>
            </w:pPr>
            <w:r w:rsidRPr="00D94533">
              <w:rPr>
                <w:rFonts w:ascii="Times New Roman" w:hAnsi="Times New Roman" w:cs="Times New Roman"/>
                <w:color w:val="000000"/>
              </w:rPr>
              <w:t xml:space="preserve">1. </w:t>
            </w:r>
            <w:bookmarkStart w:id="132" w:name="mip71789183"/>
            <w:bookmarkStart w:id="133" w:name="mip71789192"/>
            <w:bookmarkEnd w:id="132"/>
            <w:bookmarkEnd w:id="133"/>
            <w:r w:rsidR="00D94533" w:rsidRPr="00D94533">
              <w:rPr>
                <w:rFonts w:ascii="Times New Roman" w:hAnsi="Times New Roman" w:cs="Times New Roman"/>
                <w:color w:val="000000"/>
              </w:rPr>
              <w:t>Pracodawca prowadzi rejestr pracowników zatrudnionych przy pracach, których wykonywanie powoduje konieczność pozostawania w kontakcie z substancjami chemicznymi, ich mieszaninami, czynnikami lub procesami technologicznymi o działaniu rakotwórczym, mutagennym lub</w:t>
            </w:r>
            <w:r w:rsidR="00D94533">
              <w:rPr>
                <w:rFonts w:ascii="Times New Roman" w:hAnsi="Times New Roman" w:cs="Times New Roman"/>
                <w:color w:val="000000"/>
              </w:rPr>
              <w:t xml:space="preserve"> </w:t>
            </w:r>
            <w:r w:rsidR="00D94533" w:rsidRPr="00D94533">
              <w:rPr>
                <w:rFonts w:ascii="Times New Roman" w:hAnsi="Times New Roman" w:cs="Times New Roman"/>
                <w:color w:val="000000"/>
              </w:rPr>
              <w:t>reprotoksycznym.</w:t>
            </w:r>
          </w:p>
          <w:p w14:paraId="7616D52B" w14:textId="77777777" w:rsidR="00D94533" w:rsidRPr="00D94533" w:rsidRDefault="00D94533" w:rsidP="00D94533">
            <w:pPr>
              <w:spacing w:after="0" w:line="240" w:lineRule="auto"/>
              <w:jc w:val="both"/>
              <w:rPr>
                <w:rFonts w:ascii="Times New Roman" w:hAnsi="Times New Roman" w:cs="Times New Roman"/>
                <w:color w:val="000000"/>
              </w:rPr>
            </w:pPr>
            <w:bookmarkStart w:id="134" w:name="mip74438418"/>
            <w:bookmarkEnd w:id="134"/>
            <w:r w:rsidRPr="00D94533">
              <w:rPr>
                <w:rFonts w:ascii="Times New Roman" w:hAnsi="Times New Roman" w:cs="Times New Roman"/>
                <w:color w:val="000000"/>
              </w:rPr>
              <w:t>2. Rejestr, o którym mowa w ust. 1, zawiera:</w:t>
            </w:r>
          </w:p>
          <w:p w14:paraId="524A9929" w14:textId="39FBB597" w:rsidR="00D94533" w:rsidRPr="00D94533" w:rsidRDefault="00D94533" w:rsidP="00D94533">
            <w:pPr>
              <w:spacing w:after="0" w:line="240" w:lineRule="auto"/>
              <w:jc w:val="both"/>
              <w:rPr>
                <w:rFonts w:ascii="Times New Roman" w:hAnsi="Times New Roman" w:cs="Times New Roman"/>
                <w:color w:val="000000"/>
              </w:rPr>
            </w:pPr>
            <w:bookmarkStart w:id="135" w:name="mip74438420"/>
            <w:bookmarkEnd w:id="135"/>
            <w:r w:rsidRPr="00D94533">
              <w:rPr>
                <w:rFonts w:ascii="Times New Roman" w:hAnsi="Times New Roman" w:cs="Times New Roman"/>
                <w:color w:val="000000"/>
              </w:rPr>
              <w:t>1)</w:t>
            </w:r>
            <w:r>
              <w:rPr>
                <w:rFonts w:ascii="Times New Roman" w:hAnsi="Times New Roman" w:cs="Times New Roman"/>
                <w:color w:val="000000"/>
              </w:rPr>
              <w:t xml:space="preserve"> </w:t>
            </w:r>
            <w:r w:rsidRPr="00D94533">
              <w:rPr>
                <w:rFonts w:ascii="Times New Roman" w:hAnsi="Times New Roman" w:cs="Times New Roman"/>
                <w:color w:val="000000"/>
              </w:rPr>
              <w:t>datę wpisu do rejestru;</w:t>
            </w:r>
          </w:p>
          <w:p w14:paraId="196A038C" w14:textId="1EFEE925" w:rsidR="00D94533" w:rsidRPr="00D94533" w:rsidRDefault="00D94533" w:rsidP="00D94533">
            <w:pPr>
              <w:spacing w:after="0" w:line="240" w:lineRule="auto"/>
              <w:jc w:val="both"/>
              <w:rPr>
                <w:rFonts w:ascii="Times New Roman" w:hAnsi="Times New Roman" w:cs="Times New Roman"/>
                <w:color w:val="000000"/>
              </w:rPr>
            </w:pPr>
            <w:bookmarkStart w:id="136" w:name="mip74438421"/>
            <w:bookmarkEnd w:id="136"/>
            <w:r w:rsidRPr="00D94533">
              <w:rPr>
                <w:rFonts w:ascii="Times New Roman" w:hAnsi="Times New Roman" w:cs="Times New Roman"/>
                <w:color w:val="000000"/>
              </w:rPr>
              <w:t>2)</w:t>
            </w:r>
            <w:r>
              <w:rPr>
                <w:rFonts w:ascii="Times New Roman" w:hAnsi="Times New Roman" w:cs="Times New Roman"/>
                <w:color w:val="000000"/>
              </w:rPr>
              <w:t xml:space="preserve"> </w:t>
            </w:r>
            <w:r w:rsidRPr="00D94533">
              <w:rPr>
                <w:rFonts w:ascii="Times New Roman" w:hAnsi="Times New Roman" w:cs="Times New Roman"/>
                <w:color w:val="000000"/>
              </w:rPr>
              <w:t xml:space="preserve">imię i nazwisko pracownika oraz jego stanowisko pracy, o którym mowa w </w:t>
            </w:r>
            <w:hyperlink r:id="rId78" w:history="1">
              <w:r w:rsidRPr="00D94533">
                <w:rPr>
                  <w:rFonts w:ascii="Times New Roman" w:hAnsi="Times New Roman" w:cs="Times New Roman"/>
                  <w:color w:val="000000"/>
                </w:rPr>
                <w:t>§ 6 ust. 1 pkt 3</w:t>
              </w:r>
            </w:hyperlink>
            <w:r w:rsidRPr="00D94533">
              <w:rPr>
                <w:rFonts w:ascii="Times New Roman" w:hAnsi="Times New Roman" w:cs="Times New Roman"/>
                <w:color w:val="000000"/>
              </w:rPr>
              <w:t>;</w:t>
            </w:r>
          </w:p>
          <w:p w14:paraId="70407080" w14:textId="05AA1A7C" w:rsidR="00D94533" w:rsidRPr="00D94533" w:rsidRDefault="00D94533" w:rsidP="00D94533">
            <w:pPr>
              <w:spacing w:after="0" w:line="240" w:lineRule="auto"/>
              <w:jc w:val="both"/>
              <w:rPr>
                <w:rFonts w:ascii="Times New Roman" w:hAnsi="Times New Roman" w:cs="Times New Roman"/>
                <w:color w:val="000000"/>
              </w:rPr>
            </w:pPr>
            <w:bookmarkStart w:id="137" w:name="mip74438422"/>
            <w:bookmarkEnd w:id="137"/>
            <w:r w:rsidRPr="00D94533">
              <w:rPr>
                <w:rFonts w:ascii="Times New Roman" w:hAnsi="Times New Roman" w:cs="Times New Roman"/>
                <w:color w:val="000000"/>
              </w:rPr>
              <w:t>3)</w:t>
            </w:r>
            <w:r>
              <w:rPr>
                <w:rFonts w:ascii="Times New Roman" w:hAnsi="Times New Roman" w:cs="Times New Roman"/>
                <w:color w:val="000000"/>
              </w:rPr>
              <w:t xml:space="preserve"> </w:t>
            </w:r>
            <w:r w:rsidRPr="00D94533">
              <w:rPr>
                <w:rFonts w:ascii="Times New Roman" w:hAnsi="Times New Roman" w:cs="Times New Roman"/>
                <w:color w:val="000000"/>
              </w:rPr>
              <w:t>numer PESEL, a w przypadku jego braku - numer dokumentu potwierdzającego tożsamość.</w:t>
            </w:r>
          </w:p>
          <w:p w14:paraId="777C207F" w14:textId="77777777" w:rsidR="00D94533" w:rsidRPr="00AE6722" w:rsidRDefault="00D94533" w:rsidP="00D94533">
            <w:pPr>
              <w:spacing w:after="0" w:line="240" w:lineRule="auto"/>
              <w:jc w:val="both"/>
              <w:rPr>
                <w:rFonts w:ascii="Times New Roman" w:hAnsi="Times New Roman" w:cs="Times New Roman"/>
              </w:rPr>
            </w:pPr>
          </w:p>
          <w:p w14:paraId="2E05D76D" w14:textId="77777777" w:rsidR="009377C9" w:rsidRPr="00AE6722" w:rsidRDefault="009377C9" w:rsidP="0021651B">
            <w:pPr>
              <w:spacing w:after="0" w:line="240" w:lineRule="auto"/>
              <w:jc w:val="both"/>
              <w:rPr>
                <w:rFonts w:ascii="Times New Roman" w:hAnsi="Times New Roman" w:cs="Times New Roman"/>
              </w:rPr>
            </w:pPr>
            <w:r w:rsidRPr="00AE6722">
              <w:rPr>
                <w:rFonts w:ascii="Times New Roman" w:hAnsi="Times New Roman" w:cs="Times New Roman"/>
              </w:rPr>
              <w:t xml:space="preserve">– § 8 </w:t>
            </w:r>
            <w:bookmarkStart w:id="138" w:name="mip11115291"/>
            <w:bookmarkEnd w:id="138"/>
          </w:p>
          <w:p w14:paraId="4BBBC884" w14:textId="77777777" w:rsidR="00D94533" w:rsidRPr="00D94533" w:rsidRDefault="00D94533" w:rsidP="00D94533">
            <w:pPr>
              <w:spacing w:after="0" w:line="240" w:lineRule="auto"/>
              <w:jc w:val="both"/>
              <w:rPr>
                <w:rFonts w:ascii="Times New Roman" w:hAnsi="Times New Roman" w:cs="Times New Roman"/>
                <w:color w:val="000000"/>
              </w:rPr>
            </w:pPr>
            <w:r w:rsidRPr="00D94533">
              <w:rPr>
                <w:rFonts w:ascii="Times New Roman" w:hAnsi="Times New Roman" w:cs="Times New Roman"/>
                <w:color w:val="000000"/>
              </w:rPr>
              <w:t xml:space="preserve">1. Rejestr pracowników, o którym mowa w </w:t>
            </w:r>
            <w:hyperlink r:id="rId79" w:history="1">
              <w:r w:rsidRPr="00D94533">
                <w:rPr>
                  <w:rFonts w:ascii="Times New Roman" w:hAnsi="Times New Roman" w:cs="Times New Roman"/>
                  <w:color w:val="000000"/>
                </w:rPr>
                <w:t>§ 7 ust. 1</w:t>
              </w:r>
            </w:hyperlink>
            <w:r w:rsidRPr="00D94533">
              <w:rPr>
                <w:rFonts w:ascii="Times New Roman" w:hAnsi="Times New Roman" w:cs="Times New Roman"/>
                <w:color w:val="000000"/>
              </w:rPr>
              <w:t xml:space="preserve">, wraz z rejestrem prac, o którym mowa w </w:t>
            </w:r>
            <w:hyperlink r:id="rId80" w:history="1">
              <w:r w:rsidRPr="00D94533">
                <w:rPr>
                  <w:rFonts w:ascii="Times New Roman" w:hAnsi="Times New Roman" w:cs="Times New Roman"/>
                  <w:color w:val="000000"/>
                </w:rPr>
                <w:t>§ 6 ust. 1</w:t>
              </w:r>
            </w:hyperlink>
            <w:r w:rsidRPr="00D94533">
              <w:rPr>
                <w:rFonts w:ascii="Times New Roman" w:hAnsi="Times New Roman" w:cs="Times New Roman"/>
                <w:color w:val="000000"/>
              </w:rPr>
              <w:t>, dotyczący:</w:t>
            </w:r>
          </w:p>
          <w:p w14:paraId="1D62F52C" w14:textId="4C269BC4" w:rsidR="00D94533" w:rsidRPr="00D94533" w:rsidRDefault="00D94533" w:rsidP="00D94533">
            <w:pPr>
              <w:spacing w:after="0" w:line="240" w:lineRule="auto"/>
              <w:jc w:val="both"/>
              <w:rPr>
                <w:rFonts w:ascii="Times New Roman" w:hAnsi="Times New Roman" w:cs="Times New Roman"/>
                <w:color w:val="000000"/>
              </w:rPr>
            </w:pPr>
            <w:bookmarkStart w:id="139" w:name="mip74438426"/>
            <w:bookmarkEnd w:id="139"/>
            <w:r w:rsidRPr="00D94533">
              <w:rPr>
                <w:rFonts w:ascii="Times New Roman" w:hAnsi="Times New Roman" w:cs="Times New Roman"/>
                <w:color w:val="000000"/>
              </w:rPr>
              <w:t>1)</w:t>
            </w:r>
            <w:r>
              <w:rPr>
                <w:rFonts w:ascii="Times New Roman" w:hAnsi="Times New Roman" w:cs="Times New Roman"/>
                <w:color w:val="000000"/>
              </w:rPr>
              <w:t xml:space="preserve"> </w:t>
            </w:r>
            <w:r w:rsidRPr="00D94533">
              <w:rPr>
                <w:rFonts w:ascii="Times New Roman" w:hAnsi="Times New Roman" w:cs="Times New Roman"/>
                <w:color w:val="000000"/>
              </w:rPr>
              <w:t>czynników o działaniu rakotwórczym lub mutagennym przechowuje się przez okres 40 lat po ustaniu narażenia na te czynniki;</w:t>
            </w:r>
          </w:p>
          <w:p w14:paraId="3E17B709" w14:textId="2DD63CF4" w:rsidR="00D94533" w:rsidRPr="00D94533" w:rsidRDefault="00D94533" w:rsidP="00D94533">
            <w:pPr>
              <w:spacing w:after="0" w:line="240" w:lineRule="auto"/>
              <w:jc w:val="both"/>
              <w:rPr>
                <w:rFonts w:ascii="Times New Roman" w:hAnsi="Times New Roman" w:cs="Times New Roman"/>
                <w:color w:val="000000"/>
              </w:rPr>
            </w:pPr>
            <w:bookmarkStart w:id="140" w:name="mip74438427"/>
            <w:bookmarkEnd w:id="140"/>
            <w:r w:rsidRPr="00D94533">
              <w:rPr>
                <w:rFonts w:ascii="Times New Roman" w:hAnsi="Times New Roman" w:cs="Times New Roman"/>
                <w:color w:val="000000"/>
              </w:rPr>
              <w:t>2)</w:t>
            </w:r>
            <w:r>
              <w:rPr>
                <w:rFonts w:ascii="Times New Roman" w:hAnsi="Times New Roman" w:cs="Times New Roman"/>
                <w:color w:val="000000"/>
              </w:rPr>
              <w:t xml:space="preserve"> </w:t>
            </w:r>
            <w:r w:rsidRPr="00D94533">
              <w:rPr>
                <w:rFonts w:ascii="Times New Roman" w:hAnsi="Times New Roman" w:cs="Times New Roman"/>
                <w:color w:val="000000"/>
              </w:rPr>
              <w:t>substancji reprotoksycznych niebędących jednocześnie czynnikami o działaniu rakotwórczym lub mutagennym przechowuje się przez okres 5 lat po ustaniu narażenia na te substancje.</w:t>
            </w:r>
          </w:p>
          <w:p w14:paraId="2ED5A7D1" w14:textId="77777777" w:rsidR="00D94533" w:rsidRDefault="00D94533" w:rsidP="00D94533">
            <w:pPr>
              <w:spacing w:after="0" w:line="240" w:lineRule="auto"/>
              <w:jc w:val="both"/>
              <w:rPr>
                <w:rFonts w:ascii="Times New Roman" w:hAnsi="Times New Roman" w:cs="Times New Roman"/>
                <w:color w:val="000000"/>
              </w:rPr>
            </w:pPr>
            <w:bookmarkStart w:id="141" w:name="mip74438428"/>
            <w:bookmarkEnd w:id="141"/>
            <w:r w:rsidRPr="00D94533">
              <w:rPr>
                <w:rFonts w:ascii="Times New Roman" w:hAnsi="Times New Roman" w:cs="Times New Roman"/>
                <w:color w:val="000000"/>
              </w:rPr>
              <w:t xml:space="preserve">2. W przypadku likwidacji zakładu pracy pracodawca przekazuje rejestry, o których mowa w </w:t>
            </w:r>
            <w:hyperlink r:id="rId81" w:history="1">
              <w:r w:rsidRPr="00D94533">
                <w:rPr>
                  <w:rFonts w:ascii="Times New Roman" w:hAnsi="Times New Roman" w:cs="Times New Roman"/>
                  <w:color w:val="000000"/>
                </w:rPr>
                <w:t>§ 6 ust. 1</w:t>
              </w:r>
            </w:hyperlink>
            <w:r w:rsidRPr="00D94533">
              <w:rPr>
                <w:rFonts w:ascii="Times New Roman" w:hAnsi="Times New Roman" w:cs="Times New Roman"/>
                <w:color w:val="000000"/>
              </w:rPr>
              <w:t xml:space="preserve"> i </w:t>
            </w:r>
            <w:hyperlink r:id="rId82" w:history="1">
              <w:r w:rsidRPr="00D94533">
                <w:rPr>
                  <w:rFonts w:ascii="Times New Roman" w:hAnsi="Times New Roman" w:cs="Times New Roman"/>
                  <w:color w:val="000000"/>
                </w:rPr>
                <w:t>§ 7 ust. 1</w:t>
              </w:r>
            </w:hyperlink>
            <w:r w:rsidRPr="00D94533">
              <w:rPr>
                <w:rFonts w:ascii="Times New Roman" w:hAnsi="Times New Roman" w:cs="Times New Roman"/>
                <w:color w:val="000000"/>
              </w:rPr>
              <w:t xml:space="preserve">, właściwemu państwowemu wojewódzkiemu inspektorowi sanitarnemu, a w przypadku jednostek organizacyjnych podległych Ministrowi Obrony Narodowej lub przez niego </w:t>
            </w:r>
            <w:r w:rsidRPr="00D94533">
              <w:rPr>
                <w:rFonts w:ascii="Times New Roman" w:hAnsi="Times New Roman" w:cs="Times New Roman"/>
                <w:color w:val="000000"/>
              </w:rPr>
              <w:lastRenderedPageBreak/>
              <w:t>nadzorowanych - komendantowi właściwego terytorialnie wojskowego ośrodka medycyny prewencyjnej.</w:t>
            </w:r>
          </w:p>
          <w:p w14:paraId="3CA6E004" w14:textId="77777777" w:rsidR="00FF7BDE" w:rsidRPr="00D94533" w:rsidRDefault="00FF7BDE" w:rsidP="00D94533">
            <w:pPr>
              <w:spacing w:after="0" w:line="240" w:lineRule="auto"/>
              <w:jc w:val="both"/>
              <w:rPr>
                <w:rFonts w:ascii="Times New Roman" w:hAnsi="Times New Roman" w:cs="Times New Roman"/>
                <w:color w:val="000000"/>
              </w:rPr>
            </w:pPr>
          </w:p>
          <w:p w14:paraId="06DD20D8" w14:textId="68ECDF81" w:rsidR="00FF7BDE" w:rsidRPr="00AE6722" w:rsidRDefault="00FF7BDE" w:rsidP="00FF7BDE">
            <w:pPr>
              <w:spacing w:after="0" w:line="240" w:lineRule="auto"/>
              <w:jc w:val="both"/>
              <w:rPr>
                <w:rFonts w:ascii="Times New Roman" w:hAnsi="Times New Roman" w:cs="Times New Roman"/>
              </w:rPr>
            </w:pPr>
            <w:r w:rsidRPr="00AE6722">
              <w:rPr>
                <w:rFonts w:ascii="Times New Roman" w:hAnsi="Times New Roman" w:cs="Times New Roman"/>
              </w:rPr>
              <w:t xml:space="preserve">– § </w:t>
            </w:r>
            <w:r>
              <w:rPr>
                <w:rFonts w:ascii="Times New Roman" w:hAnsi="Times New Roman" w:cs="Times New Roman"/>
              </w:rPr>
              <w:t xml:space="preserve">9 </w:t>
            </w:r>
          </w:p>
          <w:p w14:paraId="7C01A833" w14:textId="03EBF070" w:rsidR="009377C9" w:rsidRPr="00FF7BDE" w:rsidRDefault="00FF7BDE" w:rsidP="0021651B">
            <w:pPr>
              <w:spacing w:after="0" w:line="240" w:lineRule="auto"/>
              <w:jc w:val="both"/>
              <w:rPr>
                <w:rFonts w:ascii="Times New Roman" w:hAnsi="Times New Roman" w:cs="Times New Roman"/>
                <w:color w:val="000000"/>
              </w:rPr>
            </w:pPr>
            <w:r w:rsidRPr="00FF7BDE">
              <w:rPr>
                <w:rFonts w:ascii="Times New Roman" w:hAnsi="Times New Roman" w:cs="Times New Roman"/>
                <w:color w:val="000000"/>
              </w:rPr>
              <w:t xml:space="preserve">Rejestry, o których mowa w </w:t>
            </w:r>
            <w:hyperlink r:id="rId83" w:history="1">
              <w:r w:rsidRPr="00FF7BDE">
                <w:rPr>
                  <w:rFonts w:ascii="Times New Roman" w:hAnsi="Times New Roman" w:cs="Times New Roman"/>
                  <w:color w:val="000000"/>
                </w:rPr>
                <w:t>§ 6 ust. 1, 3 i 5</w:t>
              </w:r>
            </w:hyperlink>
            <w:r w:rsidRPr="00FF7BDE">
              <w:rPr>
                <w:rFonts w:ascii="Times New Roman" w:hAnsi="Times New Roman" w:cs="Times New Roman"/>
                <w:color w:val="000000"/>
              </w:rPr>
              <w:t xml:space="preserve"> oraz </w:t>
            </w:r>
            <w:hyperlink r:id="rId84" w:history="1">
              <w:r w:rsidRPr="00FF7BDE">
                <w:rPr>
                  <w:rFonts w:ascii="Times New Roman" w:hAnsi="Times New Roman" w:cs="Times New Roman"/>
                  <w:color w:val="000000"/>
                </w:rPr>
                <w:t>§ 7 ust. 1</w:t>
              </w:r>
            </w:hyperlink>
            <w:r w:rsidRPr="00FF7BDE">
              <w:rPr>
                <w:rFonts w:ascii="Times New Roman" w:hAnsi="Times New Roman" w:cs="Times New Roman"/>
                <w:color w:val="000000"/>
              </w:rPr>
              <w:t>, prowadzi się w formie papierowej lub w postaci elektronicznej.</w:t>
            </w:r>
          </w:p>
          <w:p w14:paraId="6DB791E3" w14:textId="77777777" w:rsidR="00D94533" w:rsidRDefault="00D94533" w:rsidP="0021651B">
            <w:pPr>
              <w:spacing w:after="0" w:line="240" w:lineRule="auto"/>
              <w:jc w:val="both"/>
              <w:rPr>
                <w:rFonts w:ascii="Times New Roman" w:hAnsi="Times New Roman" w:cs="Times New Roman"/>
              </w:rPr>
            </w:pPr>
          </w:p>
          <w:p w14:paraId="3E6545A4" w14:textId="7325390D" w:rsidR="00FF7BDE" w:rsidRPr="00AE6722" w:rsidRDefault="00FF7BDE" w:rsidP="00FF7BDE">
            <w:pPr>
              <w:spacing w:after="0" w:line="240" w:lineRule="auto"/>
              <w:jc w:val="both"/>
              <w:rPr>
                <w:rFonts w:ascii="Times New Roman" w:hAnsi="Times New Roman" w:cs="Times New Roman"/>
              </w:rPr>
            </w:pPr>
            <w:r w:rsidRPr="00AE6722">
              <w:rPr>
                <w:rFonts w:ascii="Times New Roman" w:hAnsi="Times New Roman" w:cs="Times New Roman"/>
              </w:rPr>
              <w:t xml:space="preserve">– § </w:t>
            </w:r>
            <w:r>
              <w:rPr>
                <w:rFonts w:ascii="Times New Roman" w:hAnsi="Times New Roman" w:cs="Times New Roman"/>
              </w:rPr>
              <w:t>10</w:t>
            </w:r>
          </w:p>
          <w:p w14:paraId="0C75A088" w14:textId="77777777" w:rsidR="00FF7BDE" w:rsidRPr="00FF7BDE" w:rsidRDefault="00FF7BDE" w:rsidP="00FF7BDE">
            <w:pPr>
              <w:spacing w:after="0" w:line="240" w:lineRule="auto"/>
              <w:jc w:val="both"/>
              <w:rPr>
                <w:rFonts w:ascii="Times New Roman" w:hAnsi="Times New Roman" w:cs="Times New Roman"/>
                <w:color w:val="000000"/>
              </w:rPr>
            </w:pPr>
            <w:r w:rsidRPr="00FF7BDE">
              <w:rPr>
                <w:rFonts w:ascii="Times New Roman" w:hAnsi="Times New Roman" w:cs="Times New Roman"/>
                <w:color w:val="000000"/>
              </w:rPr>
              <w:t xml:space="preserve">Dane z rejestrów, o których mowa w </w:t>
            </w:r>
            <w:hyperlink r:id="rId85" w:history="1">
              <w:r w:rsidRPr="00FF7BDE">
                <w:rPr>
                  <w:rFonts w:ascii="Times New Roman" w:hAnsi="Times New Roman" w:cs="Times New Roman"/>
                  <w:color w:val="000000"/>
                </w:rPr>
                <w:t>§ 6 ust. 1 i 5</w:t>
              </w:r>
            </w:hyperlink>
            <w:r w:rsidRPr="00FF7BDE">
              <w:rPr>
                <w:rFonts w:ascii="Times New Roman" w:hAnsi="Times New Roman" w:cs="Times New Roman"/>
                <w:color w:val="000000"/>
              </w:rPr>
              <w:t xml:space="preserve"> oraz </w:t>
            </w:r>
            <w:hyperlink r:id="rId86" w:history="1">
              <w:r w:rsidRPr="00FF7BDE">
                <w:rPr>
                  <w:rFonts w:ascii="Times New Roman" w:hAnsi="Times New Roman" w:cs="Times New Roman"/>
                  <w:color w:val="000000"/>
                </w:rPr>
                <w:t>§ 7 ust. 1</w:t>
              </w:r>
            </w:hyperlink>
            <w:r w:rsidRPr="00FF7BDE">
              <w:rPr>
                <w:rFonts w:ascii="Times New Roman" w:hAnsi="Times New Roman" w:cs="Times New Roman"/>
                <w:color w:val="000000"/>
              </w:rPr>
              <w:t>, są udostępniane:</w:t>
            </w:r>
          </w:p>
          <w:p w14:paraId="615A549B" w14:textId="2D520354" w:rsidR="00FF7BDE" w:rsidRPr="00FF7BDE" w:rsidRDefault="00FF7BDE" w:rsidP="00FF7BDE">
            <w:pPr>
              <w:spacing w:after="0" w:line="240" w:lineRule="auto"/>
              <w:jc w:val="both"/>
              <w:rPr>
                <w:rFonts w:ascii="Times New Roman" w:hAnsi="Times New Roman" w:cs="Times New Roman"/>
                <w:color w:val="000000"/>
              </w:rPr>
            </w:pPr>
            <w:bookmarkStart w:id="142" w:name="mip74438432"/>
            <w:bookmarkEnd w:id="142"/>
            <w:r w:rsidRPr="00FF7BDE">
              <w:rPr>
                <w:rFonts w:ascii="Times New Roman" w:hAnsi="Times New Roman" w:cs="Times New Roman"/>
                <w:color w:val="000000"/>
              </w:rPr>
              <w:t>1)</w:t>
            </w:r>
            <w:r>
              <w:rPr>
                <w:rFonts w:ascii="Times New Roman" w:hAnsi="Times New Roman" w:cs="Times New Roman"/>
                <w:color w:val="000000"/>
              </w:rPr>
              <w:t xml:space="preserve"> </w:t>
            </w:r>
            <w:r w:rsidRPr="00FF7BDE">
              <w:rPr>
                <w:rFonts w:ascii="Times New Roman" w:hAnsi="Times New Roman" w:cs="Times New Roman"/>
                <w:color w:val="000000"/>
              </w:rPr>
              <w:t>lekarzom sprawującym profilaktyczną opiekę zdrowotną nad pracownikami, których dane dotyczą;</w:t>
            </w:r>
          </w:p>
          <w:p w14:paraId="1EA854E2" w14:textId="154C257F" w:rsidR="00FF7BDE" w:rsidRPr="00FF7BDE" w:rsidRDefault="00FF7BDE" w:rsidP="00FF7BDE">
            <w:pPr>
              <w:spacing w:after="0" w:line="240" w:lineRule="auto"/>
              <w:jc w:val="both"/>
              <w:rPr>
                <w:rFonts w:ascii="Times New Roman" w:hAnsi="Times New Roman" w:cs="Times New Roman"/>
                <w:color w:val="000000"/>
              </w:rPr>
            </w:pPr>
            <w:bookmarkStart w:id="143" w:name="mip74438433"/>
            <w:bookmarkEnd w:id="143"/>
            <w:r w:rsidRPr="00FF7BDE">
              <w:rPr>
                <w:rFonts w:ascii="Times New Roman" w:hAnsi="Times New Roman" w:cs="Times New Roman"/>
                <w:color w:val="000000"/>
              </w:rPr>
              <w:t>2)</w:t>
            </w:r>
            <w:r>
              <w:rPr>
                <w:rFonts w:ascii="Times New Roman" w:hAnsi="Times New Roman" w:cs="Times New Roman"/>
                <w:color w:val="000000"/>
              </w:rPr>
              <w:t xml:space="preserve"> </w:t>
            </w:r>
            <w:r w:rsidRPr="00FF7BDE">
              <w:rPr>
                <w:rFonts w:ascii="Times New Roman" w:hAnsi="Times New Roman" w:cs="Times New Roman"/>
                <w:color w:val="000000"/>
              </w:rPr>
              <w:t xml:space="preserve">lekarzom uprawnionym do orzekania w zakresie chorób zawodowych określonych w przepisach wydanych na podstawie </w:t>
            </w:r>
            <w:hyperlink r:id="rId87" w:history="1">
              <w:r w:rsidRPr="00FF7BDE">
                <w:rPr>
                  <w:rFonts w:ascii="Times New Roman" w:hAnsi="Times New Roman" w:cs="Times New Roman"/>
                  <w:color w:val="000000"/>
                </w:rPr>
                <w:t>art. 237 § 1 pkt 3-6 i § 11</w:t>
              </w:r>
            </w:hyperlink>
            <w:r w:rsidRPr="00FF7BDE">
              <w:rPr>
                <w:rFonts w:ascii="Times New Roman" w:hAnsi="Times New Roman" w:cs="Times New Roman"/>
                <w:color w:val="000000"/>
              </w:rPr>
              <w:t xml:space="preserve"> Kodeksu pracy;</w:t>
            </w:r>
          </w:p>
          <w:p w14:paraId="6BAFDEAE" w14:textId="38927D2C" w:rsidR="00FF7BDE" w:rsidRPr="00FF7BDE" w:rsidRDefault="00FF7BDE" w:rsidP="00FF7BDE">
            <w:pPr>
              <w:spacing w:after="0" w:line="240" w:lineRule="auto"/>
              <w:jc w:val="both"/>
              <w:rPr>
                <w:rFonts w:ascii="Times New Roman" w:hAnsi="Times New Roman" w:cs="Times New Roman"/>
                <w:color w:val="000000"/>
              </w:rPr>
            </w:pPr>
            <w:bookmarkStart w:id="144" w:name="mip74438434"/>
            <w:bookmarkEnd w:id="144"/>
            <w:r w:rsidRPr="00FF7BDE">
              <w:rPr>
                <w:rFonts w:ascii="Times New Roman" w:hAnsi="Times New Roman" w:cs="Times New Roman"/>
                <w:color w:val="000000"/>
              </w:rPr>
              <w:t>3)</w:t>
            </w:r>
            <w:r>
              <w:rPr>
                <w:rFonts w:ascii="Times New Roman" w:hAnsi="Times New Roman" w:cs="Times New Roman"/>
                <w:color w:val="000000"/>
              </w:rPr>
              <w:t xml:space="preserve"> </w:t>
            </w:r>
            <w:r w:rsidRPr="00FF7BDE">
              <w:rPr>
                <w:rFonts w:ascii="Times New Roman" w:hAnsi="Times New Roman" w:cs="Times New Roman"/>
                <w:color w:val="000000"/>
              </w:rPr>
              <w:t>pracownikom - w zakresie informacji, które dotyczą ich osobiście, oraz przedstawicielom pracowników - w zakresie anonimowych informacji zbiorowych;</w:t>
            </w:r>
          </w:p>
          <w:p w14:paraId="4AD40C90" w14:textId="2513C792" w:rsidR="00FF7BDE" w:rsidRPr="00FF7BDE" w:rsidRDefault="00FF7BDE" w:rsidP="00FF7BDE">
            <w:pPr>
              <w:spacing w:after="0" w:line="240" w:lineRule="auto"/>
              <w:jc w:val="both"/>
              <w:rPr>
                <w:rFonts w:ascii="Times New Roman" w:hAnsi="Times New Roman" w:cs="Times New Roman"/>
                <w:color w:val="000000"/>
              </w:rPr>
            </w:pPr>
            <w:bookmarkStart w:id="145" w:name="mip74438435"/>
            <w:bookmarkEnd w:id="145"/>
            <w:r w:rsidRPr="00FF7BDE">
              <w:rPr>
                <w:rFonts w:ascii="Times New Roman" w:hAnsi="Times New Roman" w:cs="Times New Roman"/>
                <w:color w:val="000000"/>
              </w:rPr>
              <w:t>4)</w:t>
            </w:r>
            <w:r>
              <w:rPr>
                <w:rFonts w:ascii="Times New Roman" w:hAnsi="Times New Roman" w:cs="Times New Roman"/>
                <w:color w:val="000000"/>
              </w:rPr>
              <w:t xml:space="preserve"> </w:t>
            </w:r>
            <w:r w:rsidRPr="00FF7BDE">
              <w:rPr>
                <w:rFonts w:ascii="Times New Roman" w:hAnsi="Times New Roman" w:cs="Times New Roman"/>
                <w:color w:val="000000"/>
              </w:rPr>
              <w:t xml:space="preserve">organom Państwowej Inspekcji Sanitarnej oraz Wojskowej Inspekcji Sanitarnej w związku z postępowaniem w zakresie chorób zawodowych prowadzonym w zakresie określonym w przepisach wydanych na podstawie </w:t>
            </w:r>
            <w:hyperlink r:id="rId88" w:history="1">
              <w:r w:rsidRPr="00FF7BDE">
                <w:rPr>
                  <w:rFonts w:ascii="Times New Roman" w:hAnsi="Times New Roman" w:cs="Times New Roman"/>
                  <w:color w:val="000000"/>
                </w:rPr>
                <w:t>art. 237 § 1 pkt 3-6 i § 11</w:t>
              </w:r>
            </w:hyperlink>
            <w:r w:rsidRPr="00FF7BDE">
              <w:rPr>
                <w:rFonts w:ascii="Times New Roman" w:hAnsi="Times New Roman" w:cs="Times New Roman"/>
                <w:color w:val="000000"/>
              </w:rPr>
              <w:t xml:space="preserve"> Kodeksu pracy;</w:t>
            </w:r>
          </w:p>
          <w:p w14:paraId="770E61F5" w14:textId="6E578FB0" w:rsidR="00D94533" w:rsidRPr="00FF7BDE" w:rsidRDefault="00FF7BDE" w:rsidP="00FF7BDE">
            <w:pPr>
              <w:spacing w:after="0" w:line="240" w:lineRule="auto"/>
              <w:jc w:val="both"/>
              <w:rPr>
                <w:rFonts w:ascii="Times New Roman" w:hAnsi="Times New Roman" w:cs="Times New Roman"/>
                <w:color w:val="000000"/>
              </w:rPr>
            </w:pPr>
            <w:bookmarkStart w:id="146" w:name="mip74438436"/>
            <w:bookmarkEnd w:id="146"/>
            <w:r w:rsidRPr="00FF7BDE">
              <w:rPr>
                <w:rFonts w:ascii="Times New Roman" w:hAnsi="Times New Roman" w:cs="Times New Roman"/>
                <w:color w:val="000000"/>
              </w:rPr>
              <w:t>5)</w:t>
            </w:r>
            <w:r>
              <w:rPr>
                <w:rFonts w:ascii="Times New Roman" w:hAnsi="Times New Roman" w:cs="Times New Roman"/>
                <w:color w:val="000000"/>
              </w:rPr>
              <w:t xml:space="preserve"> </w:t>
            </w:r>
            <w:r w:rsidRPr="00FF7BDE">
              <w:rPr>
                <w:rFonts w:ascii="Times New Roman" w:hAnsi="Times New Roman" w:cs="Times New Roman"/>
                <w:color w:val="000000"/>
              </w:rPr>
              <w:t>podmiotom wykonującym na podstawie odrębnych przepisów nadzór nad realizacją zadań z zakresu bezpieczeństwa pracy i ochrony zdrowia pracowników.</w:t>
            </w:r>
          </w:p>
        </w:tc>
        <w:tc>
          <w:tcPr>
            <w:tcW w:w="1500" w:type="dxa"/>
          </w:tcPr>
          <w:p w14:paraId="7DD0EF08" w14:textId="77777777" w:rsidR="005C193F" w:rsidRPr="00AE6722" w:rsidRDefault="005C193F" w:rsidP="0021651B">
            <w:pPr>
              <w:spacing w:after="0" w:line="240" w:lineRule="auto"/>
              <w:jc w:val="both"/>
              <w:rPr>
                <w:rFonts w:ascii="Times New Roman" w:eastAsia="Times New Roman" w:hAnsi="Times New Roman" w:cs="Times New Roman"/>
                <w:lang w:eastAsia="pl-PL"/>
              </w:rPr>
            </w:pPr>
          </w:p>
        </w:tc>
      </w:tr>
      <w:tr w:rsidR="005C193F" w:rsidRPr="00AE6722" w14:paraId="31EC4BE9" w14:textId="77777777" w:rsidTr="0085688B">
        <w:trPr>
          <w:trHeight w:val="539"/>
        </w:trPr>
        <w:tc>
          <w:tcPr>
            <w:tcW w:w="846" w:type="dxa"/>
          </w:tcPr>
          <w:p w14:paraId="2E183BB5" w14:textId="1744453F" w:rsidR="005C193F" w:rsidRPr="00AE6722" w:rsidRDefault="005D5B0D" w:rsidP="0021651B">
            <w:pPr>
              <w:spacing w:after="0" w:line="240" w:lineRule="auto"/>
              <w:jc w:val="both"/>
              <w:rPr>
                <w:rFonts w:ascii="Times New Roman" w:hAnsi="Times New Roman" w:cs="Times New Roman"/>
                <w:b/>
                <w:bCs/>
              </w:rPr>
            </w:pPr>
            <w:r w:rsidRPr="00AE6722">
              <w:rPr>
                <w:rFonts w:ascii="Times New Roman" w:hAnsi="Times New Roman" w:cs="Times New Roman"/>
                <w:b/>
                <w:bCs/>
              </w:rPr>
              <w:lastRenderedPageBreak/>
              <w:t>Art. 19 ust. 3</w:t>
            </w:r>
          </w:p>
        </w:tc>
        <w:tc>
          <w:tcPr>
            <w:tcW w:w="5528" w:type="dxa"/>
            <w:gridSpan w:val="2"/>
          </w:tcPr>
          <w:p w14:paraId="72B76644" w14:textId="5005FD82" w:rsidR="005C193F" w:rsidRPr="00AE6722" w:rsidRDefault="005D5B0D"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Wykaz, o którym mowa w ust. 2, oraz karty zdrowia, o których mowa w art. 18 ust. 2 akapit czwarty, są przechowywane przez co najmniej 40 lat po zakończeniu narażenia zgodnie z krajowymi przepisami lub praktyką.</w:t>
            </w:r>
          </w:p>
        </w:tc>
        <w:tc>
          <w:tcPr>
            <w:tcW w:w="851" w:type="dxa"/>
          </w:tcPr>
          <w:p w14:paraId="00DB44E7" w14:textId="57C88B50" w:rsidR="005C193F" w:rsidRPr="00AE6722" w:rsidRDefault="005D5B0D"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76EF11AE" w14:textId="3FCE39FB" w:rsidR="005C193F" w:rsidRPr="00AE6722" w:rsidRDefault="00AB1BF5"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Art. 3</w:t>
            </w:r>
            <w:r w:rsidR="00B14354" w:rsidRPr="00AE6722">
              <w:rPr>
                <w:rFonts w:ascii="Times New Roman" w:hAnsi="Times New Roman" w:cs="Times New Roman"/>
                <w:b/>
                <w:bCs/>
              </w:rPr>
              <w:t>6</w:t>
            </w:r>
          </w:p>
        </w:tc>
        <w:tc>
          <w:tcPr>
            <w:tcW w:w="5420" w:type="dxa"/>
          </w:tcPr>
          <w:p w14:paraId="543F227F" w14:textId="4C7A3A7E" w:rsidR="00AB1BF5" w:rsidRPr="00AE6722" w:rsidRDefault="00AB1BF5" w:rsidP="0021651B">
            <w:pPr>
              <w:spacing w:after="0" w:line="240" w:lineRule="auto"/>
              <w:jc w:val="both"/>
              <w:rPr>
                <w:rFonts w:ascii="Times New Roman" w:hAnsi="Times New Roman" w:cs="Times New Roman"/>
              </w:rPr>
            </w:pPr>
            <w:r w:rsidRPr="00AE6722">
              <w:rPr>
                <w:rFonts w:ascii="Times New Roman" w:hAnsi="Times New Roman" w:cs="Times New Roman"/>
              </w:rPr>
              <w:t xml:space="preserve">W zakresie nieuregulowanym w niniejszym rozdziale, do spraw dotyczących zapewnienia bezpiecznych i higienicznych warunków pracy </w:t>
            </w:r>
            <w:r w:rsidR="003B7A3C">
              <w:rPr>
                <w:rFonts w:ascii="Times New Roman" w:hAnsi="Times New Roman" w:cs="Times New Roman"/>
                <w:color w:val="000000"/>
              </w:rPr>
              <w:t xml:space="preserve"> osobom narażonym na działanie azbestu </w:t>
            </w:r>
            <w:r w:rsidRPr="00AE6722">
              <w:rPr>
                <w:rFonts w:ascii="Times New Roman" w:hAnsi="Times New Roman" w:cs="Times New Roman"/>
              </w:rPr>
              <w:t>zatrudnionym przy pracach polegających na usuwaniu lub zabezpieczaniu wyrobów zawierających azbest, stosuje się przepisy działu X ustawy z dnia 26 czerwca 1974 r. – Kodeks pracy.</w:t>
            </w:r>
          </w:p>
          <w:p w14:paraId="3078C3EE" w14:textId="77777777" w:rsidR="00AB1BF5" w:rsidRPr="00AE6722" w:rsidRDefault="00AB1BF5" w:rsidP="0021651B">
            <w:pPr>
              <w:spacing w:after="0" w:line="240" w:lineRule="auto"/>
              <w:jc w:val="both"/>
              <w:rPr>
                <w:rFonts w:ascii="Times New Roman" w:hAnsi="Times New Roman" w:cs="Times New Roman"/>
              </w:rPr>
            </w:pPr>
          </w:p>
          <w:p w14:paraId="4BBFB44C" w14:textId="02BFE69C" w:rsidR="009C4EE6" w:rsidRPr="00AE6722" w:rsidRDefault="009C4EE6" w:rsidP="0021651B">
            <w:pPr>
              <w:spacing w:after="0" w:line="240" w:lineRule="auto"/>
              <w:jc w:val="both"/>
              <w:rPr>
                <w:rFonts w:ascii="Times New Roman" w:hAnsi="Times New Roman" w:cs="Times New Roman"/>
                <w:b/>
                <w:bCs/>
              </w:rPr>
            </w:pPr>
            <w:r w:rsidRPr="00AE6722">
              <w:rPr>
                <w:rFonts w:ascii="Times New Roman" w:hAnsi="Times New Roman" w:cs="Times New Roman"/>
                <w:b/>
                <w:bCs/>
              </w:rPr>
              <w:t>oraz</w:t>
            </w:r>
          </w:p>
          <w:p w14:paraId="40D038B1" w14:textId="78E043F8" w:rsidR="00FF7BDE" w:rsidRDefault="00FF7BDE" w:rsidP="00FF7BDE">
            <w:pPr>
              <w:spacing w:after="0" w:line="240" w:lineRule="auto"/>
              <w:jc w:val="both"/>
              <w:rPr>
                <w:rFonts w:ascii="Times New Roman" w:hAnsi="Times New Roman" w:cs="Times New Roman"/>
              </w:rPr>
            </w:pPr>
            <w:r w:rsidRPr="00FF7BDE">
              <w:rPr>
                <w:rFonts w:ascii="Times New Roman" w:hAnsi="Times New Roman" w:cs="Times New Roman"/>
              </w:rPr>
              <w:t>rozporządzenie Ministra Zdrowia z dnia 26 lipca 2024 r. w sprawie substancji chemicznych, ich mieszanin, czynników lub procesów technologicznych o działaniu rakotwórczym, mutagennym lub reprotoksycznym w środowisku pracy (Dz.U. z 2024 r. poz. 1126)</w:t>
            </w:r>
          </w:p>
          <w:p w14:paraId="7A74E357" w14:textId="647DD956" w:rsidR="00AB1BF5" w:rsidRPr="00AE6722" w:rsidRDefault="00AB1BF5" w:rsidP="0021651B">
            <w:pPr>
              <w:spacing w:after="0" w:line="240" w:lineRule="auto"/>
              <w:jc w:val="both"/>
              <w:rPr>
                <w:rFonts w:ascii="Times New Roman" w:hAnsi="Times New Roman" w:cs="Times New Roman"/>
              </w:rPr>
            </w:pPr>
            <w:r w:rsidRPr="00AE6722">
              <w:rPr>
                <w:rFonts w:ascii="Times New Roman" w:hAnsi="Times New Roman" w:cs="Times New Roman"/>
              </w:rPr>
              <w:t xml:space="preserve">– § </w:t>
            </w:r>
            <w:r w:rsidR="00FF7BDE">
              <w:rPr>
                <w:rFonts w:ascii="Times New Roman" w:hAnsi="Times New Roman" w:cs="Times New Roman"/>
              </w:rPr>
              <w:t>7</w:t>
            </w:r>
            <w:r w:rsidRPr="00AE6722">
              <w:rPr>
                <w:rFonts w:ascii="Times New Roman" w:hAnsi="Times New Roman" w:cs="Times New Roman"/>
              </w:rPr>
              <w:t xml:space="preserve"> </w:t>
            </w:r>
          </w:p>
          <w:p w14:paraId="52FE5405" w14:textId="179F8245" w:rsidR="00FF7BDE" w:rsidRDefault="00AB1BF5" w:rsidP="0021651B">
            <w:pPr>
              <w:spacing w:after="0" w:line="240" w:lineRule="auto"/>
              <w:jc w:val="both"/>
              <w:rPr>
                <w:rFonts w:ascii="Times New Roman" w:hAnsi="Times New Roman" w:cs="Times New Roman"/>
              </w:rPr>
            </w:pPr>
            <w:r w:rsidRPr="00AE6722">
              <w:rPr>
                <w:rFonts w:ascii="Times New Roman" w:hAnsi="Times New Roman" w:cs="Times New Roman"/>
              </w:rPr>
              <w:t xml:space="preserve">1. </w:t>
            </w:r>
            <w:r w:rsidR="00FF7BDE" w:rsidRPr="00FF7BDE">
              <w:rPr>
                <w:rFonts w:ascii="Times New Roman" w:hAnsi="Times New Roman" w:cs="Times New Roman"/>
              </w:rPr>
              <w:t>Pracodawca prowadzi rejestr pracowników zatrudnionych przy pracach, których wykonywanie powoduje konieczność pozostawania w kontakcie z substancjami chemicznymi, ich mieszaninami, czynnikami lub procesami technologicznymi o działaniu rakotwórczym, mutagennym lub reprotoksycznym.</w:t>
            </w:r>
          </w:p>
          <w:p w14:paraId="057DD682" w14:textId="77777777" w:rsidR="00347A42" w:rsidRDefault="00347A42" w:rsidP="00347A42">
            <w:pPr>
              <w:spacing w:after="0" w:line="240" w:lineRule="auto"/>
              <w:jc w:val="both"/>
              <w:rPr>
                <w:rFonts w:ascii="Times New Roman" w:hAnsi="Times New Roman" w:cs="Times New Roman"/>
              </w:rPr>
            </w:pPr>
          </w:p>
          <w:p w14:paraId="1B0CF040" w14:textId="419B7FAD" w:rsidR="00347A42" w:rsidRPr="00AE6722" w:rsidRDefault="00347A42" w:rsidP="00347A42">
            <w:pPr>
              <w:spacing w:after="0" w:line="240" w:lineRule="auto"/>
              <w:jc w:val="both"/>
              <w:rPr>
                <w:rFonts w:ascii="Times New Roman" w:hAnsi="Times New Roman" w:cs="Times New Roman"/>
              </w:rPr>
            </w:pPr>
            <w:r w:rsidRPr="00AE6722">
              <w:rPr>
                <w:rFonts w:ascii="Times New Roman" w:hAnsi="Times New Roman" w:cs="Times New Roman"/>
              </w:rPr>
              <w:t xml:space="preserve">– § </w:t>
            </w:r>
            <w:r>
              <w:rPr>
                <w:rFonts w:ascii="Times New Roman" w:hAnsi="Times New Roman" w:cs="Times New Roman"/>
              </w:rPr>
              <w:t>8</w:t>
            </w:r>
            <w:r w:rsidRPr="00AE6722">
              <w:rPr>
                <w:rFonts w:ascii="Times New Roman" w:hAnsi="Times New Roman" w:cs="Times New Roman"/>
              </w:rPr>
              <w:t xml:space="preserve"> </w:t>
            </w:r>
          </w:p>
          <w:p w14:paraId="5A698417" w14:textId="77777777" w:rsidR="00347A42" w:rsidRPr="00FF7BDE" w:rsidRDefault="00347A42" w:rsidP="00347A42">
            <w:pPr>
              <w:spacing w:after="0" w:line="240" w:lineRule="auto"/>
              <w:jc w:val="both"/>
              <w:rPr>
                <w:rFonts w:ascii="Times New Roman" w:hAnsi="Times New Roman" w:cs="Times New Roman"/>
              </w:rPr>
            </w:pPr>
            <w:r w:rsidRPr="00FF7BDE">
              <w:rPr>
                <w:rFonts w:ascii="Times New Roman" w:hAnsi="Times New Roman" w:cs="Times New Roman"/>
              </w:rPr>
              <w:t xml:space="preserve">1. Rejestr pracowników, o którym mowa w </w:t>
            </w:r>
            <w:hyperlink r:id="rId89" w:history="1">
              <w:r w:rsidRPr="00FF7BDE">
                <w:rPr>
                  <w:rFonts w:ascii="Times New Roman" w:hAnsi="Times New Roman" w:cs="Times New Roman"/>
                </w:rPr>
                <w:t>§ 7 ust. 1</w:t>
              </w:r>
            </w:hyperlink>
            <w:r w:rsidRPr="00FF7BDE">
              <w:rPr>
                <w:rFonts w:ascii="Times New Roman" w:hAnsi="Times New Roman" w:cs="Times New Roman"/>
              </w:rPr>
              <w:t xml:space="preserve">, wraz z rejestrem prac, o którym mowa w </w:t>
            </w:r>
            <w:hyperlink r:id="rId90" w:history="1">
              <w:r w:rsidRPr="00FF7BDE">
                <w:rPr>
                  <w:rFonts w:ascii="Times New Roman" w:hAnsi="Times New Roman" w:cs="Times New Roman"/>
                </w:rPr>
                <w:t>§ 6 ust. 1</w:t>
              </w:r>
            </w:hyperlink>
            <w:r w:rsidRPr="00FF7BDE">
              <w:rPr>
                <w:rFonts w:ascii="Times New Roman" w:hAnsi="Times New Roman" w:cs="Times New Roman"/>
              </w:rPr>
              <w:t>, dotyczący:</w:t>
            </w:r>
          </w:p>
          <w:p w14:paraId="1CFD5314" w14:textId="77777777" w:rsidR="00347A42" w:rsidRDefault="00347A42" w:rsidP="00347A42">
            <w:pPr>
              <w:spacing w:after="0" w:line="240" w:lineRule="auto"/>
              <w:jc w:val="both"/>
              <w:rPr>
                <w:rFonts w:ascii="Times New Roman" w:hAnsi="Times New Roman" w:cs="Times New Roman"/>
              </w:rPr>
            </w:pPr>
            <w:r w:rsidRPr="00FF7BDE">
              <w:rPr>
                <w:rFonts w:ascii="Times New Roman" w:hAnsi="Times New Roman" w:cs="Times New Roman"/>
              </w:rPr>
              <w:t>1)</w:t>
            </w:r>
            <w:r>
              <w:rPr>
                <w:rFonts w:ascii="Times New Roman" w:hAnsi="Times New Roman" w:cs="Times New Roman"/>
              </w:rPr>
              <w:t xml:space="preserve"> </w:t>
            </w:r>
            <w:r w:rsidRPr="00FF7BDE">
              <w:rPr>
                <w:rFonts w:ascii="Times New Roman" w:hAnsi="Times New Roman" w:cs="Times New Roman"/>
              </w:rPr>
              <w:t>czynników o działaniu rakotwórczym lub mutagennym przechowuje się przez okres 40 lat po ustaniu narażenia na te czynniki;</w:t>
            </w:r>
          </w:p>
          <w:p w14:paraId="3D68EF3F" w14:textId="77777777" w:rsidR="00347A42" w:rsidRPr="00FF7BDE" w:rsidRDefault="00347A42" w:rsidP="00347A42">
            <w:pPr>
              <w:spacing w:after="0" w:line="240" w:lineRule="auto"/>
              <w:jc w:val="both"/>
              <w:rPr>
                <w:rFonts w:ascii="Times New Roman" w:hAnsi="Times New Roman" w:cs="Times New Roman"/>
              </w:rPr>
            </w:pPr>
            <w:r w:rsidRPr="00347A42">
              <w:rPr>
                <w:rFonts w:ascii="Times New Roman" w:hAnsi="Times New Roman" w:cs="Times New Roman"/>
              </w:rPr>
              <w:t>2)</w:t>
            </w:r>
            <w:r>
              <w:rPr>
                <w:rFonts w:ascii="Times New Roman" w:hAnsi="Times New Roman" w:cs="Times New Roman"/>
              </w:rPr>
              <w:t xml:space="preserve"> </w:t>
            </w:r>
            <w:r w:rsidRPr="00347A42">
              <w:rPr>
                <w:rFonts w:ascii="Times New Roman" w:hAnsi="Times New Roman" w:cs="Times New Roman"/>
              </w:rPr>
              <w:t>substancji reprotoksycznych niebędących jednocześnie czynnikami o działaniu rakotwórczym lub mutagennym przechowuje się przez okres 5 lat po ustaniu narażenia na te substancje.</w:t>
            </w:r>
          </w:p>
          <w:p w14:paraId="4518BBA6" w14:textId="7DAF1A93" w:rsidR="00FF7BDE" w:rsidRDefault="00347A42" w:rsidP="00347A42">
            <w:pPr>
              <w:spacing w:after="0" w:line="240" w:lineRule="auto"/>
              <w:jc w:val="both"/>
              <w:rPr>
                <w:rFonts w:ascii="Times New Roman" w:hAnsi="Times New Roman" w:cs="Times New Roman"/>
              </w:rPr>
            </w:pPr>
            <w:r w:rsidRPr="00347A42">
              <w:rPr>
                <w:rFonts w:ascii="Times New Roman" w:hAnsi="Times New Roman" w:cs="Times New Roman"/>
              </w:rPr>
              <w:t xml:space="preserve">2. W przypadku likwidacji zakładu pracy pracodawca przekazuje rejestry, o których mowa w </w:t>
            </w:r>
            <w:hyperlink r:id="rId91" w:history="1">
              <w:r w:rsidRPr="00347A42">
                <w:rPr>
                  <w:rFonts w:ascii="Times New Roman" w:hAnsi="Times New Roman" w:cs="Times New Roman"/>
                </w:rPr>
                <w:t>§ 6 ust. 1</w:t>
              </w:r>
            </w:hyperlink>
            <w:r w:rsidRPr="00347A42">
              <w:rPr>
                <w:rFonts w:ascii="Times New Roman" w:hAnsi="Times New Roman" w:cs="Times New Roman"/>
              </w:rPr>
              <w:t xml:space="preserve"> i </w:t>
            </w:r>
            <w:hyperlink r:id="rId92" w:history="1">
              <w:r w:rsidRPr="00347A42">
                <w:rPr>
                  <w:rFonts w:ascii="Times New Roman" w:hAnsi="Times New Roman" w:cs="Times New Roman"/>
                </w:rPr>
                <w:t>§ 7 ust. 1</w:t>
              </w:r>
            </w:hyperlink>
            <w:r w:rsidRPr="00347A42">
              <w:rPr>
                <w:rFonts w:ascii="Times New Roman" w:hAnsi="Times New Roman" w:cs="Times New Roman"/>
              </w:rPr>
              <w:t>, właściwemu państwowemu wojewódzkiemu inspektorowi sanitarnemu, a w przypadku jednostek organizacyjnych podległych Ministrowi Obrony Narodowej lub przez niego nadzorowanych - komendantowi właściwego terytorialnie wojskowego ośrodka medycyny prewencyjnej.</w:t>
            </w:r>
          </w:p>
          <w:p w14:paraId="20992842" w14:textId="77777777" w:rsidR="00AB1BF5" w:rsidRPr="00AE6722" w:rsidRDefault="00AB1BF5" w:rsidP="0021651B">
            <w:pPr>
              <w:spacing w:after="0" w:line="240" w:lineRule="auto"/>
              <w:jc w:val="both"/>
              <w:rPr>
                <w:rFonts w:ascii="Times New Roman" w:hAnsi="Times New Roman" w:cs="Times New Roman"/>
                <w:b/>
                <w:bCs/>
              </w:rPr>
            </w:pPr>
          </w:p>
          <w:p w14:paraId="0DD0963D" w14:textId="67BA795F" w:rsidR="00AB1BF5" w:rsidRPr="00AE6722" w:rsidRDefault="009C4EE6" w:rsidP="0021651B">
            <w:pPr>
              <w:spacing w:after="0" w:line="240" w:lineRule="auto"/>
              <w:jc w:val="both"/>
              <w:rPr>
                <w:rFonts w:ascii="Times New Roman" w:hAnsi="Times New Roman" w:cs="Times New Roman"/>
                <w:b/>
                <w:bCs/>
              </w:rPr>
            </w:pPr>
            <w:r w:rsidRPr="00AE6722">
              <w:rPr>
                <w:rFonts w:ascii="Times New Roman" w:hAnsi="Times New Roman" w:cs="Times New Roman"/>
                <w:b/>
                <w:bCs/>
              </w:rPr>
              <w:t>Transpozycja do czasu wejścia w życie ustawy o wyrobach zawierających azbest</w:t>
            </w:r>
            <w:r w:rsidR="00AB1BF5" w:rsidRPr="00AE6722">
              <w:rPr>
                <w:rFonts w:ascii="Times New Roman" w:hAnsi="Times New Roman" w:cs="Times New Roman"/>
                <w:b/>
                <w:bCs/>
              </w:rPr>
              <w:t>:</w:t>
            </w:r>
          </w:p>
          <w:p w14:paraId="225F90DC" w14:textId="77777777" w:rsidR="00E04A95" w:rsidRDefault="00E04A95" w:rsidP="00E04A95">
            <w:pPr>
              <w:spacing w:after="0" w:line="240" w:lineRule="auto"/>
              <w:jc w:val="both"/>
              <w:rPr>
                <w:rFonts w:ascii="Times New Roman" w:hAnsi="Times New Roman" w:cs="Times New Roman"/>
              </w:rPr>
            </w:pPr>
            <w:r w:rsidRPr="00FF7BDE">
              <w:rPr>
                <w:rFonts w:ascii="Times New Roman" w:hAnsi="Times New Roman" w:cs="Times New Roman"/>
              </w:rPr>
              <w:lastRenderedPageBreak/>
              <w:t>rozporządzenie Ministra Zdrowia z dnia 26 lipca 2024 r. w sprawie substancji chemicznych, ich mieszanin, czynników lub procesów technologicznych o działaniu rakotwórczym, mutagennym lub reprotoksycznym w środowisku pracy (Dz.U. z 2024 r. poz. 1126)</w:t>
            </w:r>
          </w:p>
          <w:p w14:paraId="47451ED7" w14:textId="77777777" w:rsidR="00E04A95" w:rsidRPr="00AE6722" w:rsidRDefault="00E04A95" w:rsidP="00E04A95">
            <w:pPr>
              <w:spacing w:after="0" w:line="240" w:lineRule="auto"/>
              <w:jc w:val="both"/>
              <w:rPr>
                <w:rFonts w:ascii="Times New Roman" w:hAnsi="Times New Roman" w:cs="Times New Roman"/>
              </w:rPr>
            </w:pPr>
            <w:r w:rsidRPr="00AE6722">
              <w:rPr>
                <w:rFonts w:ascii="Times New Roman" w:hAnsi="Times New Roman" w:cs="Times New Roman"/>
              </w:rPr>
              <w:t xml:space="preserve">– § </w:t>
            </w:r>
            <w:r>
              <w:rPr>
                <w:rFonts w:ascii="Times New Roman" w:hAnsi="Times New Roman" w:cs="Times New Roman"/>
              </w:rPr>
              <w:t>7</w:t>
            </w:r>
            <w:r w:rsidRPr="00AE6722">
              <w:rPr>
                <w:rFonts w:ascii="Times New Roman" w:hAnsi="Times New Roman" w:cs="Times New Roman"/>
              </w:rPr>
              <w:t xml:space="preserve"> </w:t>
            </w:r>
          </w:p>
          <w:p w14:paraId="41BD038F" w14:textId="77777777" w:rsidR="00E04A95" w:rsidRDefault="00E04A95" w:rsidP="00E04A95">
            <w:pPr>
              <w:spacing w:after="0" w:line="240" w:lineRule="auto"/>
              <w:jc w:val="both"/>
              <w:rPr>
                <w:rFonts w:ascii="Times New Roman" w:hAnsi="Times New Roman" w:cs="Times New Roman"/>
              </w:rPr>
            </w:pPr>
            <w:r w:rsidRPr="00AE6722">
              <w:rPr>
                <w:rFonts w:ascii="Times New Roman" w:hAnsi="Times New Roman" w:cs="Times New Roman"/>
              </w:rPr>
              <w:t xml:space="preserve">1. </w:t>
            </w:r>
            <w:r w:rsidRPr="00FF7BDE">
              <w:rPr>
                <w:rFonts w:ascii="Times New Roman" w:hAnsi="Times New Roman" w:cs="Times New Roman"/>
              </w:rPr>
              <w:t>Pracodawca prowadzi rejestr pracowników zatrudnionych przy pracach, których wykonywanie powoduje konieczność pozostawania w kontakcie z substancjami chemicznymi, ich mieszaninami, czynnikami lub procesami technologicznymi o działaniu rakotwórczym, mutagennym lub reprotoksycznym.</w:t>
            </w:r>
          </w:p>
          <w:p w14:paraId="0B3E5C8B" w14:textId="77777777" w:rsidR="00E04A95" w:rsidRDefault="00E04A95" w:rsidP="00E04A95">
            <w:pPr>
              <w:spacing w:after="0" w:line="240" w:lineRule="auto"/>
              <w:jc w:val="both"/>
              <w:rPr>
                <w:rFonts w:ascii="Times New Roman" w:hAnsi="Times New Roman" w:cs="Times New Roman"/>
              </w:rPr>
            </w:pPr>
          </w:p>
          <w:p w14:paraId="727100EF" w14:textId="77777777" w:rsidR="00E04A95" w:rsidRPr="00AE6722" w:rsidRDefault="00E04A95" w:rsidP="00E04A95">
            <w:pPr>
              <w:spacing w:after="0" w:line="240" w:lineRule="auto"/>
              <w:jc w:val="both"/>
              <w:rPr>
                <w:rFonts w:ascii="Times New Roman" w:hAnsi="Times New Roman" w:cs="Times New Roman"/>
              </w:rPr>
            </w:pPr>
            <w:r w:rsidRPr="00AE6722">
              <w:rPr>
                <w:rFonts w:ascii="Times New Roman" w:hAnsi="Times New Roman" w:cs="Times New Roman"/>
              </w:rPr>
              <w:t xml:space="preserve">– § </w:t>
            </w:r>
            <w:r>
              <w:rPr>
                <w:rFonts w:ascii="Times New Roman" w:hAnsi="Times New Roman" w:cs="Times New Roman"/>
              </w:rPr>
              <w:t>8</w:t>
            </w:r>
            <w:r w:rsidRPr="00AE6722">
              <w:rPr>
                <w:rFonts w:ascii="Times New Roman" w:hAnsi="Times New Roman" w:cs="Times New Roman"/>
              </w:rPr>
              <w:t xml:space="preserve"> </w:t>
            </w:r>
          </w:p>
          <w:p w14:paraId="743DB2C1" w14:textId="77777777" w:rsidR="00E04A95" w:rsidRPr="00FF7BDE" w:rsidRDefault="00E04A95" w:rsidP="00347A42">
            <w:pPr>
              <w:spacing w:after="0" w:line="240" w:lineRule="auto"/>
              <w:jc w:val="both"/>
              <w:rPr>
                <w:rFonts w:ascii="Times New Roman" w:hAnsi="Times New Roman" w:cs="Times New Roman"/>
              </w:rPr>
            </w:pPr>
            <w:r w:rsidRPr="00FF7BDE">
              <w:rPr>
                <w:rFonts w:ascii="Times New Roman" w:hAnsi="Times New Roman" w:cs="Times New Roman"/>
              </w:rPr>
              <w:t xml:space="preserve">1. Rejestr pracowników, o którym mowa w </w:t>
            </w:r>
            <w:hyperlink r:id="rId93" w:history="1">
              <w:r w:rsidRPr="00FF7BDE">
                <w:rPr>
                  <w:rFonts w:ascii="Times New Roman" w:hAnsi="Times New Roman" w:cs="Times New Roman"/>
                </w:rPr>
                <w:t>§ 7 ust. 1</w:t>
              </w:r>
            </w:hyperlink>
            <w:r w:rsidRPr="00FF7BDE">
              <w:rPr>
                <w:rFonts w:ascii="Times New Roman" w:hAnsi="Times New Roman" w:cs="Times New Roman"/>
              </w:rPr>
              <w:t xml:space="preserve">, wraz z rejestrem prac, o którym mowa w </w:t>
            </w:r>
            <w:hyperlink r:id="rId94" w:history="1">
              <w:r w:rsidRPr="00FF7BDE">
                <w:rPr>
                  <w:rFonts w:ascii="Times New Roman" w:hAnsi="Times New Roman" w:cs="Times New Roman"/>
                </w:rPr>
                <w:t>§ 6 ust. 1</w:t>
              </w:r>
            </w:hyperlink>
            <w:r w:rsidRPr="00FF7BDE">
              <w:rPr>
                <w:rFonts w:ascii="Times New Roman" w:hAnsi="Times New Roman" w:cs="Times New Roman"/>
              </w:rPr>
              <w:t>, dotyczący:</w:t>
            </w:r>
          </w:p>
          <w:p w14:paraId="7DFF7F89" w14:textId="77777777" w:rsidR="00E04A95" w:rsidRDefault="00E04A95" w:rsidP="00347A42">
            <w:pPr>
              <w:spacing w:after="0" w:line="240" w:lineRule="auto"/>
              <w:jc w:val="both"/>
              <w:rPr>
                <w:rFonts w:ascii="Times New Roman" w:hAnsi="Times New Roman" w:cs="Times New Roman"/>
              </w:rPr>
            </w:pPr>
            <w:r w:rsidRPr="00FF7BDE">
              <w:rPr>
                <w:rFonts w:ascii="Times New Roman" w:hAnsi="Times New Roman" w:cs="Times New Roman"/>
              </w:rPr>
              <w:t>1)</w:t>
            </w:r>
            <w:r>
              <w:rPr>
                <w:rFonts w:ascii="Times New Roman" w:hAnsi="Times New Roman" w:cs="Times New Roman"/>
              </w:rPr>
              <w:t xml:space="preserve"> </w:t>
            </w:r>
            <w:r w:rsidRPr="00FF7BDE">
              <w:rPr>
                <w:rFonts w:ascii="Times New Roman" w:hAnsi="Times New Roman" w:cs="Times New Roman"/>
              </w:rPr>
              <w:t>czynników o działaniu rakotwórczym lub mutagennym przechowuje się przez okres 40 lat po ustaniu narażenia na te czynniki;</w:t>
            </w:r>
          </w:p>
          <w:p w14:paraId="0ACDFB36" w14:textId="37D7238C" w:rsidR="00347A42" w:rsidRPr="00FF7BDE" w:rsidRDefault="00347A42" w:rsidP="00347A42">
            <w:pPr>
              <w:spacing w:after="0" w:line="240" w:lineRule="auto"/>
              <w:jc w:val="both"/>
              <w:rPr>
                <w:rFonts w:ascii="Times New Roman" w:hAnsi="Times New Roman" w:cs="Times New Roman"/>
              </w:rPr>
            </w:pPr>
            <w:r w:rsidRPr="00347A42">
              <w:rPr>
                <w:rFonts w:ascii="Times New Roman" w:hAnsi="Times New Roman" w:cs="Times New Roman"/>
              </w:rPr>
              <w:t>2)</w:t>
            </w:r>
            <w:r>
              <w:rPr>
                <w:rFonts w:ascii="Times New Roman" w:hAnsi="Times New Roman" w:cs="Times New Roman"/>
              </w:rPr>
              <w:t xml:space="preserve"> </w:t>
            </w:r>
            <w:r w:rsidRPr="00347A42">
              <w:rPr>
                <w:rFonts w:ascii="Times New Roman" w:hAnsi="Times New Roman" w:cs="Times New Roman"/>
              </w:rPr>
              <w:t>substancji reprotoksycznych niebędących jednocześnie czynnikami o działaniu rakotwórczym lub mutagennym przechowuje się przez okres 5 lat po ustaniu narażenia na te substancje.</w:t>
            </w:r>
          </w:p>
          <w:p w14:paraId="4C863028" w14:textId="537B89D3" w:rsidR="00AB1BF5" w:rsidRPr="00AE6722" w:rsidRDefault="00347A42" w:rsidP="0021651B">
            <w:pPr>
              <w:spacing w:after="0" w:line="240" w:lineRule="auto"/>
              <w:jc w:val="both"/>
              <w:rPr>
                <w:rFonts w:ascii="Times New Roman" w:hAnsi="Times New Roman" w:cs="Times New Roman"/>
              </w:rPr>
            </w:pPr>
            <w:r w:rsidRPr="00347A42">
              <w:rPr>
                <w:rFonts w:ascii="Times New Roman" w:hAnsi="Times New Roman" w:cs="Times New Roman"/>
              </w:rPr>
              <w:t xml:space="preserve">2. W przypadku likwidacji zakładu pracy pracodawca przekazuje rejestry, o których mowa w </w:t>
            </w:r>
            <w:hyperlink r:id="rId95" w:history="1">
              <w:r w:rsidRPr="00347A42">
                <w:rPr>
                  <w:rFonts w:ascii="Times New Roman" w:hAnsi="Times New Roman" w:cs="Times New Roman"/>
                </w:rPr>
                <w:t>§ 6 ust. 1</w:t>
              </w:r>
            </w:hyperlink>
            <w:r w:rsidRPr="00347A42">
              <w:rPr>
                <w:rFonts w:ascii="Times New Roman" w:hAnsi="Times New Roman" w:cs="Times New Roman"/>
              </w:rPr>
              <w:t xml:space="preserve"> i </w:t>
            </w:r>
            <w:hyperlink r:id="rId96" w:history="1">
              <w:r w:rsidRPr="00347A42">
                <w:rPr>
                  <w:rFonts w:ascii="Times New Roman" w:hAnsi="Times New Roman" w:cs="Times New Roman"/>
                </w:rPr>
                <w:t>§ 7 ust. 1</w:t>
              </w:r>
            </w:hyperlink>
            <w:r w:rsidRPr="00347A42">
              <w:rPr>
                <w:rFonts w:ascii="Times New Roman" w:hAnsi="Times New Roman" w:cs="Times New Roman"/>
              </w:rPr>
              <w:t>, właściwemu państwowemu wojewódzkiemu inspektorowi sanitarnemu, a w przypadku jednostek organizacyjnych podległych Ministrowi Obrony Narodowej lub przez niego nadzorowanych - komendantowi właściwego terytorialnie wojskowego ośrodka medycyny prewencyjnej.</w:t>
            </w:r>
          </w:p>
        </w:tc>
        <w:tc>
          <w:tcPr>
            <w:tcW w:w="1500" w:type="dxa"/>
          </w:tcPr>
          <w:p w14:paraId="52F23BC8" w14:textId="77777777" w:rsidR="005C193F" w:rsidRPr="00AE6722" w:rsidRDefault="005C193F" w:rsidP="0021651B">
            <w:pPr>
              <w:spacing w:after="0" w:line="240" w:lineRule="auto"/>
              <w:jc w:val="both"/>
              <w:rPr>
                <w:rFonts w:ascii="Times New Roman" w:eastAsia="Times New Roman" w:hAnsi="Times New Roman" w:cs="Times New Roman"/>
                <w:lang w:eastAsia="pl-PL"/>
              </w:rPr>
            </w:pPr>
          </w:p>
        </w:tc>
      </w:tr>
      <w:tr w:rsidR="005C193F" w:rsidRPr="00AE6722" w14:paraId="38EF36A5" w14:textId="77777777" w:rsidTr="00AC4F92">
        <w:trPr>
          <w:trHeight w:val="539"/>
        </w:trPr>
        <w:tc>
          <w:tcPr>
            <w:tcW w:w="846" w:type="dxa"/>
          </w:tcPr>
          <w:p w14:paraId="493A2E6B" w14:textId="77777777" w:rsidR="005D5B0D" w:rsidRPr="00AE6722" w:rsidRDefault="005D5B0D" w:rsidP="0021651B">
            <w:pPr>
              <w:spacing w:after="0" w:line="240" w:lineRule="auto"/>
              <w:rPr>
                <w:rFonts w:ascii="Times New Roman" w:hAnsi="Times New Roman" w:cs="Times New Roman"/>
                <w:b/>
                <w:bCs/>
              </w:rPr>
            </w:pPr>
            <w:r w:rsidRPr="00AE6722">
              <w:rPr>
                <w:rFonts w:ascii="Times New Roman" w:hAnsi="Times New Roman" w:cs="Times New Roman"/>
                <w:b/>
                <w:bCs/>
              </w:rPr>
              <w:lastRenderedPageBreak/>
              <w:t>Art. 19 ust. 4</w:t>
            </w:r>
          </w:p>
          <w:p w14:paraId="328AA223" w14:textId="77777777" w:rsidR="005C193F" w:rsidRPr="00AE6722" w:rsidRDefault="005C193F" w:rsidP="0021651B">
            <w:pPr>
              <w:spacing w:after="0" w:line="240" w:lineRule="auto"/>
              <w:jc w:val="both"/>
              <w:rPr>
                <w:rFonts w:ascii="Times New Roman" w:hAnsi="Times New Roman" w:cs="Times New Roman"/>
                <w:b/>
                <w:bCs/>
              </w:rPr>
            </w:pPr>
          </w:p>
        </w:tc>
        <w:tc>
          <w:tcPr>
            <w:tcW w:w="5528" w:type="dxa"/>
            <w:gridSpan w:val="2"/>
          </w:tcPr>
          <w:p w14:paraId="0B7AE332" w14:textId="49E5F15F" w:rsidR="005C193F" w:rsidRPr="00AE6722" w:rsidRDefault="005D5B0D"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Dokumenty, o których mowa w ust. 3, są udostępniane odpowiedzialnemu organowi, w przypadku gdy przedsiębiorstwo kończy swoją działalność, zgodnie z krajowymi przepisami lub praktyką.</w:t>
            </w:r>
          </w:p>
        </w:tc>
        <w:tc>
          <w:tcPr>
            <w:tcW w:w="851" w:type="dxa"/>
          </w:tcPr>
          <w:p w14:paraId="046ABDC6" w14:textId="7C5FA61D" w:rsidR="005C193F" w:rsidRPr="00AE6722" w:rsidRDefault="005D5B0D"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0DFF08C9" w14:textId="7C933223" w:rsidR="005C193F" w:rsidRPr="00AE6722" w:rsidRDefault="00FA3B2E"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Art. 3</w:t>
            </w:r>
            <w:r w:rsidR="005767CF" w:rsidRPr="00AE6722">
              <w:rPr>
                <w:rFonts w:ascii="Times New Roman" w:hAnsi="Times New Roman" w:cs="Times New Roman"/>
                <w:b/>
                <w:bCs/>
              </w:rPr>
              <w:t>6</w:t>
            </w:r>
          </w:p>
        </w:tc>
        <w:tc>
          <w:tcPr>
            <w:tcW w:w="5420" w:type="dxa"/>
          </w:tcPr>
          <w:p w14:paraId="3D855C6D" w14:textId="0822DF4D" w:rsidR="00FA3B2E" w:rsidRPr="00AE6722" w:rsidRDefault="00FA3B2E" w:rsidP="0021651B">
            <w:pPr>
              <w:spacing w:after="0" w:line="240" w:lineRule="auto"/>
              <w:jc w:val="both"/>
              <w:rPr>
                <w:rFonts w:ascii="Times New Roman" w:hAnsi="Times New Roman" w:cs="Times New Roman"/>
              </w:rPr>
            </w:pPr>
            <w:r w:rsidRPr="00AE6722">
              <w:rPr>
                <w:rFonts w:ascii="Times New Roman" w:hAnsi="Times New Roman" w:cs="Times New Roman"/>
              </w:rPr>
              <w:t xml:space="preserve">W zakresie nieuregulowanym w niniejszym rozdziale, do spraw dotyczących zapewnienia bezpiecznych i higienicznych warunków pracy </w:t>
            </w:r>
            <w:r w:rsidR="003B7A3C">
              <w:rPr>
                <w:rFonts w:ascii="Times New Roman" w:hAnsi="Times New Roman" w:cs="Times New Roman"/>
                <w:color w:val="000000"/>
              </w:rPr>
              <w:t xml:space="preserve"> osobom narażonym na działanie azbestu </w:t>
            </w:r>
            <w:r w:rsidRPr="00AE6722">
              <w:rPr>
                <w:rFonts w:ascii="Times New Roman" w:hAnsi="Times New Roman" w:cs="Times New Roman"/>
              </w:rPr>
              <w:t xml:space="preserve">zatrudnionym przy pracach polegających na usuwaniu lub zabezpieczaniu wyrobów zawierających </w:t>
            </w:r>
            <w:r w:rsidRPr="00AE6722">
              <w:rPr>
                <w:rFonts w:ascii="Times New Roman" w:hAnsi="Times New Roman" w:cs="Times New Roman"/>
              </w:rPr>
              <w:lastRenderedPageBreak/>
              <w:t>azbest, stosuje się przepisy działu X ustawy z dnia 26 czerwca 1974 r. – Kodeks pracy.</w:t>
            </w:r>
          </w:p>
          <w:p w14:paraId="61E8938F" w14:textId="77777777" w:rsidR="005C193F" w:rsidRPr="00AE6722" w:rsidRDefault="005C193F" w:rsidP="0021651B">
            <w:pPr>
              <w:spacing w:after="0" w:line="240" w:lineRule="auto"/>
              <w:jc w:val="both"/>
              <w:rPr>
                <w:rFonts w:ascii="Times New Roman" w:eastAsia="Times New Roman" w:hAnsi="Times New Roman" w:cs="Times New Roman"/>
                <w:lang w:eastAsia="pl-PL"/>
              </w:rPr>
            </w:pPr>
          </w:p>
          <w:p w14:paraId="5EB198CE" w14:textId="345D2387" w:rsidR="00AC4F92" w:rsidRPr="00AE6722" w:rsidRDefault="00AC4F92" w:rsidP="0021651B">
            <w:pPr>
              <w:spacing w:after="0" w:line="240" w:lineRule="auto"/>
              <w:jc w:val="both"/>
              <w:rPr>
                <w:rFonts w:ascii="Times New Roman" w:eastAsia="Times New Roman" w:hAnsi="Times New Roman" w:cs="Times New Roman"/>
                <w:b/>
                <w:bCs/>
                <w:lang w:eastAsia="pl-PL"/>
              </w:rPr>
            </w:pPr>
            <w:r w:rsidRPr="00AE6722">
              <w:rPr>
                <w:rFonts w:ascii="Times New Roman" w:eastAsia="Times New Roman" w:hAnsi="Times New Roman" w:cs="Times New Roman"/>
                <w:b/>
                <w:bCs/>
                <w:lang w:eastAsia="pl-PL"/>
              </w:rPr>
              <w:t>oraz</w:t>
            </w:r>
          </w:p>
          <w:p w14:paraId="57E99888" w14:textId="4A079701" w:rsidR="00AC4F92" w:rsidRPr="00B450B0" w:rsidRDefault="00B450B0" w:rsidP="00B450B0">
            <w:pPr>
              <w:spacing w:after="0" w:line="240" w:lineRule="auto"/>
              <w:jc w:val="both"/>
              <w:rPr>
                <w:rFonts w:ascii="Times New Roman" w:hAnsi="Times New Roman" w:cs="Times New Roman"/>
              </w:rPr>
            </w:pPr>
            <w:r w:rsidRPr="00FF7BDE">
              <w:rPr>
                <w:rFonts w:ascii="Times New Roman" w:hAnsi="Times New Roman" w:cs="Times New Roman"/>
              </w:rPr>
              <w:t>rozporządzenie Ministra Zdrowia z dnia 26 lipca 2024 r. w sprawie substancji chemicznych, ich mieszanin, czynników lub procesów technologicznych o działaniu rakotwórczym, mutagennym lub reprotoksycznym w środowisku pracy (Dz.U. z 2024 r. poz. 1126)</w:t>
            </w:r>
          </w:p>
          <w:p w14:paraId="03FCE6BC" w14:textId="77777777" w:rsidR="00B450B0" w:rsidRPr="00AE6722" w:rsidRDefault="00B450B0" w:rsidP="00B450B0">
            <w:pPr>
              <w:spacing w:after="0" w:line="240" w:lineRule="auto"/>
              <w:jc w:val="both"/>
              <w:rPr>
                <w:rFonts w:ascii="Times New Roman" w:hAnsi="Times New Roman" w:cs="Times New Roman"/>
              </w:rPr>
            </w:pPr>
            <w:r w:rsidRPr="00AE6722">
              <w:rPr>
                <w:rFonts w:ascii="Times New Roman" w:hAnsi="Times New Roman" w:cs="Times New Roman"/>
              </w:rPr>
              <w:t xml:space="preserve">– § </w:t>
            </w:r>
            <w:r>
              <w:rPr>
                <w:rFonts w:ascii="Times New Roman" w:hAnsi="Times New Roman" w:cs="Times New Roman"/>
              </w:rPr>
              <w:t>7</w:t>
            </w:r>
            <w:r w:rsidRPr="00AE6722">
              <w:rPr>
                <w:rFonts w:ascii="Times New Roman" w:hAnsi="Times New Roman" w:cs="Times New Roman"/>
              </w:rPr>
              <w:t xml:space="preserve"> </w:t>
            </w:r>
          </w:p>
          <w:p w14:paraId="182C67DB" w14:textId="77777777" w:rsidR="00B450B0" w:rsidRDefault="00B450B0" w:rsidP="00B450B0">
            <w:pPr>
              <w:spacing w:after="0" w:line="240" w:lineRule="auto"/>
              <w:jc w:val="both"/>
              <w:rPr>
                <w:rFonts w:ascii="Times New Roman" w:hAnsi="Times New Roman" w:cs="Times New Roman"/>
              </w:rPr>
            </w:pPr>
            <w:r w:rsidRPr="00AE6722">
              <w:rPr>
                <w:rFonts w:ascii="Times New Roman" w:hAnsi="Times New Roman" w:cs="Times New Roman"/>
              </w:rPr>
              <w:t xml:space="preserve">1. </w:t>
            </w:r>
            <w:r w:rsidRPr="00FF7BDE">
              <w:rPr>
                <w:rFonts w:ascii="Times New Roman" w:hAnsi="Times New Roman" w:cs="Times New Roman"/>
              </w:rPr>
              <w:t>Pracodawca prowadzi rejestr pracowników zatrudnionych przy pracach, których wykonywanie powoduje konieczność pozostawania w kontakcie z substancjami chemicznymi, ich mieszaninami, czynnikami lub procesami technologicznymi o działaniu rakotwórczym, mutagennym lub reprotoksycznym.</w:t>
            </w:r>
          </w:p>
          <w:p w14:paraId="7CF63264" w14:textId="77777777" w:rsidR="00B450B0" w:rsidRPr="00AE6722" w:rsidRDefault="00B450B0" w:rsidP="00B450B0">
            <w:pPr>
              <w:spacing w:after="0" w:line="240" w:lineRule="auto"/>
              <w:jc w:val="both"/>
              <w:rPr>
                <w:rFonts w:ascii="Times New Roman" w:hAnsi="Times New Roman" w:cs="Times New Roman"/>
              </w:rPr>
            </w:pPr>
            <w:r w:rsidRPr="00AE6722">
              <w:rPr>
                <w:rFonts w:ascii="Times New Roman" w:hAnsi="Times New Roman" w:cs="Times New Roman"/>
              </w:rPr>
              <w:t xml:space="preserve">– § </w:t>
            </w:r>
            <w:r>
              <w:rPr>
                <w:rFonts w:ascii="Times New Roman" w:hAnsi="Times New Roman" w:cs="Times New Roman"/>
              </w:rPr>
              <w:t>8</w:t>
            </w:r>
            <w:r w:rsidRPr="00AE6722">
              <w:rPr>
                <w:rFonts w:ascii="Times New Roman" w:hAnsi="Times New Roman" w:cs="Times New Roman"/>
              </w:rPr>
              <w:t xml:space="preserve"> </w:t>
            </w:r>
          </w:p>
          <w:p w14:paraId="00146EDE" w14:textId="4810B691" w:rsidR="00B450B0" w:rsidRDefault="00B450B0" w:rsidP="0021651B">
            <w:pPr>
              <w:spacing w:after="0" w:line="240" w:lineRule="auto"/>
              <w:jc w:val="both"/>
              <w:rPr>
                <w:rFonts w:ascii="Times New Roman" w:hAnsi="Times New Roman" w:cs="Times New Roman"/>
              </w:rPr>
            </w:pPr>
            <w:r w:rsidRPr="00347A42">
              <w:rPr>
                <w:rFonts w:ascii="Times New Roman" w:hAnsi="Times New Roman" w:cs="Times New Roman"/>
              </w:rPr>
              <w:t xml:space="preserve">2. W przypadku likwidacji zakładu pracy pracodawca przekazuje rejestry, o których mowa w </w:t>
            </w:r>
            <w:hyperlink r:id="rId97" w:history="1">
              <w:r w:rsidRPr="00347A42">
                <w:rPr>
                  <w:rFonts w:ascii="Times New Roman" w:hAnsi="Times New Roman" w:cs="Times New Roman"/>
                </w:rPr>
                <w:t>§ 6 ust. 1</w:t>
              </w:r>
            </w:hyperlink>
            <w:r w:rsidRPr="00347A42">
              <w:rPr>
                <w:rFonts w:ascii="Times New Roman" w:hAnsi="Times New Roman" w:cs="Times New Roman"/>
              </w:rPr>
              <w:t xml:space="preserve"> i </w:t>
            </w:r>
            <w:hyperlink r:id="rId98" w:history="1">
              <w:r w:rsidRPr="00347A42">
                <w:rPr>
                  <w:rFonts w:ascii="Times New Roman" w:hAnsi="Times New Roman" w:cs="Times New Roman"/>
                </w:rPr>
                <w:t>§ 7 ust. 1</w:t>
              </w:r>
            </w:hyperlink>
            <w:r w:rsidRPr="00347A42">
              <w:rPr>
                <w:rFonts w:ascii="Times New Roman" w:hAnsi="Times New Roman" w:cs="Times New Roman"/>
              </w:rPr>
              <w:t>, właściwemu państwowemu wojewódzkiemu inspektorowi sanitarnemu, a w przypadku jednostek organizacyjnych podległych Ministrowi Obrony Narodowej lub przez niego nadzorowanych - komendantowi właściwego terytorialnie wojskowego ośrodka medycyny prewencyjnej.</w:t>
            </w:r>
          </w:p>
          <w:p w14:paraId="63579054" w14:textId="77777777" w:rsidR="00AB1BF5" w:rsidRPr="00AE6722" w:rsidRDefault="00AB1BF5" w:rsidP="0021651B">
            <w:pPr>
              <w:spacing w:after="0" w:line="240" w:lineRule="auto"/>
              <w:jc w:val="both"/>
              <w:rPr>
                <w:rFonts w:ascii="Times New Roman" w:eastAsia="Times New Roman" w:hAnsi="Times New Roman" w:cs="Times New Roman"/>
                <w:lang w:eastAsia="pl-PL"/>
              </w:rPr>
            </w:pPr>
          </w:p>
          <w:p w14:paraId="38CDB13B" w14:textId="4640DC40" w:rsidR="00FA3B2E" w:rsidRPr="00AE6722" w:rsidRDefault="00AC4F92" w:rsidP="0021651B">
            <w:pPr>
              <w:spacing w:after="0" w:line="240" w:lineRule="auto"/>
              <w:jc w:val="both"/>
              <w:rPr>
                <w:rFonts w:ascii="Times New Roman" w:hAnsi="Times New Roman" w:cs="Times New Roman"/>
                <w:b/>
                <w:bCs/>
              </w:rPr>
            </w:pPr>
            <w:r w:rsidRPr="00AE6722">
              <w:rPr>
                <w:rFonts w:ascii="Times New Roman" w:hAnsi="Times New Roman" w:cs="Times New Roman"/>
                <w:b/>
                <w:bCs/>
              </w:rPr>
              <w:t>Transpozycja do czasu wejścia w życie ustawy o wyrobach zawierających azbest</w:t>
            </w:r>
            <w:r w:rsidR="00FA3B2E" w:rsidRPr="00AE6722">
              <w:rPr>
                <w:rFonts w:ascii="Times New Roman" w:hAnsi="Times New Roman" w:cs="Times New Roman"/>
                <w:b/>
                <w:bCs/>
              </w:rPr>
              <w:t>:</w:t>
            </w:r>
          </w:p>
          <w:p w14:paraId="7C8A5E4A" w14:textId="77777777" w:rsidR="00B450B0" w:rsidRPr="00B450B0" w:rsidRDefault="00B450B0" w:rsidP="00B450B0">
            <w:pPr>
              <w:spacing w:after="0" w:line="240" w:lineRule="auto"/>
              <w:jc w:val="both"/>
              <w:rPr>
                <w:rFonts w:ascii="Times New Roman" w:hAnsi="Times New Roman" w:cs="Times New Roman"/>
              </w:rPr>
            </w:pPr>
            <w:r w:rsidRPr="00FF7BDE">
              <w:rPr>
                <w:rFonts w:ascii="Times New Roman" w:hAnsi="Times New Roman" w:cs="Times New Roman"/>
              </w:rPr>
              <w:t>rozporządzenie Ministra Zdrowia z dnia 26 lipca 2024 r. w sprawie substancji chemicznych, ich mieszanin, czynników lub procesów technologicznych o działaniu rakotwórczym, mutagennym lub reprotoksycznym w środowisku pracy (Dz.U. z 2024 r. poz. 1126)</w:t>
            </w:r>
          </w:p>
          <w:p w14:paraId="63502FAC" w14:textId="77777777" w:rsidR="00B450B0" w:rsidRPr="00AE6722" w:rsidRDefault="00B450B0" w:rsidP="00B450B0">
            <w:pPr>
              <w:spacing w:after="0" w:line="240" w:lineRule="auto"/>
              <w:jc w:val="both"/>
              <w:rPr>
                <w:rFonts w:ascii="Times New Roman" w:hAnsi="Times New Roman" w:cs="Times New Roman"/>
              </w:rPr>
            </w:pPr>
            <w:r w:rsidRPr="00AE6722">
              <w:rPr>
                <w:rFonts w:ascii="Times New Roman" w:hAnsi="Times New Roman" w:cs="Times New Roman"/>
              </w:rPr>
              <w:t xml:space="preserve">– § </w:t>
            </w:r>
            <w:r>
              <w:rPr>
                <w:rFonts w:ascii="Times New Roman" w:hAnsi="Times New Roman" w:cs="Times New Roman"/>
              </w:rPr>
              <w:t>7</w:t>
            </w:r>
            <w:r w:rsidRPr="00AE6722">
              <w:rPr>
                <w:rFonts w:ascii="Times New Roman" w:hAnsi="Times New Roman" w:cs="Times New Roman"/>
              </w:rPr>
              <w:t xml:space="preserve"> </w:t>
            </w:r>
          </w:p>
          <w:p w14:paraId="1641BDD1" w14:textId="77777777" w:rsidR="00B450B0" w:rsidRDefault="00B450B0" w:rsidP="00B450B0">
            <w:pPr>
              <w:spacing w:after="0" w:line="240" w:lineRule="auto"/>
              <w:jc w:val="both"/>
              <w:rPr>
                <w:rFonts w:ascii="Times New Roman" w:hAnsi="Times New Roman" w:cs="Times New Roman"/>
              </w:rPr>
            </w:pPr>
            <w:r w:rsidRPr="00AE6722">
              <w:rPr>
                <w:rFonts w:ascii="Times New Roman" w:hAnsi="Times New Roman" w:cs="Times New Roman"/>
              </w:rPr>
              <w:t xml:space="preserve">1. </w:t>
            </w:r>
            <w:r w:rsidRPr="00FF7BDE">
              <w:rPr>
                <w:rFonts w:ascii="Times New Roman" w:hAnsi="Times New Roman" w:cs="Times New Roman"/>
              </w:rPr>
              <w:t xml:space="preserve">Pracodawca prowadzi rejestr pracowników zatrudnionych przy pracach, których wykonywanie powoduje konieczność </w:t>
            </w:r>
            <w:r w:rsidRPr="00FF7BDE">
              <w:rPr>
                <w:rFonts w:ascii="Times New Roman" w:hAnsi="Times New Roman" w:cs="Times New Roman"/>
              </w:rPr>
              <w:lastRenderedPageBreak/>
              <w:t>pozostawania w kontakcie z substancjami chemicznymi, ich mieszaninami, czynnikami lub procesami technologicznymi o działaniu rakotwórczym, mutagennym lub reprotoksycznym.</w:t>
            </w:r>
          </w:p>
          <w:p w14:paraId="731BB6B7" w14:textId="77777777" w:rsidR="00B450B0" w:rsidRPr="00AE6722" w:rsidRDefault="00B450B0" w:rsidP="00B450B0">
            <w:pPr>
              <w:spacing w:after="0" w:line="240" w:lineRule="auto"/>
              <w:jc w:val="both"/>
              <w:rPr>
                <w:rFonts w:ascii="Times New Roman" w:hAnsi="Times New Roman" w:cs="Times New Roman"/>
              </w:rPr>
            </w:pPr>
            <w:r w:rsidRPr="00AE6722">
              <w:rPr>
                <w:rFonts w:ascii="Times New Roman" w:hAnsi="Times New Roman" w:cs="Times New Roman"/>
              </w:rPr>
              <w:t xml:space="preserve">– § </w:t>
            </w:r>
            <w:r>
              <w:rPr>
                <w:rFonts w:ascii="Times New Roman" w:hAnsi="Times New Roman" w:cs="Times New Roman"/>
              </w:rPr>
              <w:t>8</w:t>
            </w:r>
            <w:r w:rsidRPr="00AE6722">
              <w:rPr>
                <w:rFonts w:ascii="Times New Roman" w:hAnsi="Times New Roman" w:cs="Times New Roman"/>
              </w:rPr>
              <w:t xml:space="preserve"> </w:t>
            </w:r>
          </w:p>
          <w:p w14:paraId="0C00AECF" w14:textId="36F6C1FE" w:rsidR="00AB1BF5" w:rsidRPr="00AE6722" w:rsidRDefault="00B450B0" w:rsidP="0021651B">
            <w:pPr>
              <w:spacing w:after="0" w:line="240" w:lineRule="auto"/>
              <w:jc w:val="both"/>
              <w:rPr>
                <w:rFonts w:ascii="Times New Roman" w:hAnsi="Times New Roman" w:cs="Times New Roman"/>
              </w:rPr>
            </w:pPr>
            <w:r w:rsidRPr="00347A42">
              <w:rPr>
                <w:rFonts w:ascii="Times New Roman" w:hAnsi="Times New Roman" w:cs="Times New Roman"/>
              </w:rPr>
              <w:t xml:space="preserve">2. W przypadku likwidacji zakładu pracy pracodawca przekazuje rejestry, o których mowa w </w:t>
            </w:r>
            <w:hyperlink r:id="rId99" w:history="1">
              <w:r w:rsidRPr="00347A42">
                <w:rPr>
                  <w:rFonts w:ascii="Times New Roman" w:hAnsi="Times New Roman" w:cs="Times New Roman"/>
                </w:rPr>
                <w:t>§ 6 ust. 1</w:t>
              </w:r>
            </w:hyperlink>
            <w:r w:rsidRPr="00347A42">
              <w:rPr>
                <w:rFonts w:ascii="Times New Roman" w:hAnsi="Times New Roman" w:cs="Times New Roman"/>
              </w:rPr>
              <w:t xml:space="preserve"> i </w:t>
            </w:r>
            <w:hyperlink r:id="rId100" w:history="1">
              <w:r w:rsidRPr="00347A42">
                <w:rPr>
                  <w:rFonts w:ascii="Times New Roman" w:hAnsi="Times New Roman" w:cs="Times New Roman"/>
                </w:rPr>
                <w:t>§ 7 ust. 1</w:t>
              </w:r>
            </w:hyperlink>
            <w:r w:rsidRPr="00347A42">
              <w:rPr>
                <w:rFonts w:ascii="Times New Roman" w:hAnsi="Times New Roman" w:cs="Times New Roman"/>
              </w:rPr>
              <w:t>, właściwemu państwowemu wojewódzkiemu inspektorowi sanitarnemu, a w przypadku jednostek organizacyjnych podległych Ministrowi Obrony Narodowej lub przez niego nadzorowanych - komendantowi właściwego terytorialnie wojskowego ośrodka medycyny prewencyjnej.</w:t>
            </w:r>
          </w:p>
        </w:tc>
        <w:tc>
          <w:tcPr>
            <w:tcW w:w="1500" w:type="dxa"/>
          </w:tcPr>
          <w:p w14:paraId="113EFFFD" w14:textId="77777777" w:rsidR="005C193F" w:rsidRPr="00AE6722" w:rsidRDefault="005C193F" w:rsidP="0021651B">
            <w:pPr>
              <w:spacing w:after="0" w:line="240" w:lineRule="auto"/>
              <w:jc w:val="both"/>
              <w:rPr>
                <w:rFonts w:ascii="Times New Roman" w:eastAsia="Times New Roman" w:hAnsi="Times New Roman" w:cs="Times New Roman"/>
                <w:lang w:eastAsia="pl-PL"/>
              </w:rPr>
            </w:pPr>
          </w:p>
        </w:tc>
      </w:tr>
      <w:tr w:rsidR="005C193F" w:rsidRPr="00AE6722" w14:paraId="51D6D546" w14:textId="77777777" w:rsidTr="0085688B">
        <w:trPr>
          <w:trHeight w:val="539"/>
        </w:trPr>
        <w:tc>
          <w:tcPr>
            <w:tcW w:w="846" w:type="dxa"/>
          </w:tcPr>
          <w:p w14:paraId="48F93286" w14:textId="24708DF8" w:rsidR="005C193F" w:rsidRPr="00AE6722" w:rsidRDefault="001F0CAB" w:rsidP="0021651B">
            <w:pPr>
              <w:spacing w:after="0" w:line="240" w:lineRule="auto"/>
              <w:jc w:val="both"/>
              <w:rPr>
                <w:rFonts w:ascii="Times New Roman" w:hAnsi="Times New Roman" w:cs="Times New Roman"/>
                <w:b/>
                <w:bCs/>
              </w:rPr>
            </w:pPr>
            <w:r w:rsidRPr="00AE6722">
              <w:rPr>
                <w:rFonts w:ascii="Times New Roman" w:hAnsi="Times New Roman" w:cs="Times New Roman"/>
                <w:b/>
                <w:bCs/>
              </w:rPr>
              <w:lastRenderedPageBreak/>
              <w:t>Art. 20</w:t>
            </w:r>
          </w:p>
        </w:tc>
        <w:tc>
          <w:tcPr>
            <w:tcW w:w="5528" w:type="dxa"/>
            <w:gridSpan w:val="2"/>
          </w:tcPr>
          <w:p w14:paraId="1B14191F" w14:textId="67DAA13A" w:rsidR="005C193F" w:rsidRPr="00AE6722" w:rsidRDefault="001F0CAB"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Państwa członkowskie wprowadzają odpowiednie sankcje, mające zastosowanie w przypadku naruszenia krajowego ustawodawstwa przyjętego stosownie do niniejszej dyrektywy. Sankcje te muszą być skuteczne, proporcjonalne i odstraszające.</w:t>
            </w:r>
          </w:p>
        </w:tc>
        <w:tc>
          <w:tcPr>
            <w:tcW w:w="851" w:type="dxa"/>
          </w:tcPr>
          <w:p w14:paraId="6D1476F4" w14:textId="643B75E0" w:rsidR="005C193F" w:rsidRPr="00AE6722" w:rsidRDefault="001F0CAB"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7C571171" w14:textId="3CDD3330" w:rsidR="0004167A" w:rsidRPr="00DB4A54" w:rsidRDefault="0004167A" w:rsidP="0021651B">
            <w:pPr>
              <w:spacing w:after="0" w:line="240" w:lineRule="auto"/>
              <w:rPr>
                <w:rFonts w:ascii="Times New Roman" w:hAnsi="Times New Roman" w:cs="Times New Roman"/>
                <w:b/>
                <w:bCs/>
                <w:lang w:val="en-GB"/>
              </w:rPr>
            </w:pPr>
            <w:r w:rsidRPr="00DB4A54">
              <w:rPr>
                <w:rFonts w:ascii="Times New Roman" w:hAnsi="Times New Roman" w:cs="Times New Roman"/>
                <w:b/>
                <w:bCs/>
                <w:lang w:val="en-GB"/>
              </w:rPr>
              <w:t xml:space="preserve">Art. </w:t>
            </w:r>
            <w:r w:rsidR="00706075">
              <w:rPr>
                <w:rFonts w:ascii="Times New Roman" w:hAnsi="Times New Roman" w:cs="Times New Roman"/>
                <w:b/>
                <w:bCs/>
                <w:lang w:val="en-GB"/>
              </w:rPr>
              <w:t>60</w:t>
            </w:r>
          </w:p>
          <w:p w14:paraId="304D7D0A" w14:textId="77777777" w:rsidR="0004167A" w:rsidRPr="00DB4A54" w:rsidRDefault="0004167A" w:rsidP="0021651B">
            <w:pPr>
              <w:spacing w:after="0" w:line="240" w:lineRule="auto"/>
              <w:rPr>
                <w:rFonts w:ascii="Times New Roman" w:hAnsi="Times New Roman" w:cs="Times New Roman"/>
                <w:b/>
                <w:bCs/>
                <w:lang w:val="en-GB"/>
              </w:rPr>
            </w:pPr>
          </w:p>
          <w:p w14:paraId="74CE2E96" w14:textId="77777777" w:rsidR="0004167A" w:rsidRPr="00DB4A54" w:rsidRDefault="0004167A" w:rsidP="0021651B">
            <w:pPr>
              <w:spacing w:after="0" w:line="240" w:lineRule="auto"/>
              <w:rPr>
                <w:rFonts w:ascii="Times New Roman" w:hAnsi="Times New Roman" w:cs="Times New Roman"/>
                <w:b/>
                <w:bCs/>
                <w:lang w:val="en-GB"/>
              </w:rPr>
            </w:pPr>
          </w:p>
          <w:p w14:paraId="7B216CDB" w14:textId="77777777" w:rsidR="0004167A" w:rsidRPr="00DB4A54" w:rsidRDefault="0004167A" w:rsidP="0021651B">
            <w:pPr>
              <w:spacing w:after="0" w:line="240" w:lineRule="auto"/>
              <w:rPr>
                <w:rFonts w:ascii="Times New Roman" w:hAnsi="Times New Roman" w:cs="Times New Roman"/>
                <w:b/>
                <w:bCs/>
                <w:lang w:val="en-GB"/>
              </w:rPr>
            </w:pPr>
          </w:p>
          <w:p w14:paraId="351F6B8D" w14:textId="77777777" w:rsidR="0004167A" w:rsidRPr="00DB4A54" w:rsidRDefault="0004167A" w:rsidP="0021651B">
            <w:pPr>
              <w:spacing w:after="0" w:line="240" w:lineRule="auto"/>
              <w:rPr>
                <w:rFonts w:ascii="Times New Roman" w:hAnsi="Times New Roman" w:cs="Times New Roman"/>
                <w:b/>
                <w:bCs/>
                <w:lang w:val="en-GB"/>
              </w:rPr>
            </w:pPr>
          </w:p>
          <w:p w14:paraId="3DC68FD2" w14:textId="77777777" w:rsidR="0004167A" w:rsidRPr="00DB4A54" w:rsidRDefault="0004167A" w:rsidP="0021651B">
            <w:pPr>
              <w:spacing w:after="0" w:line="240" w:lineRule="auto"/>
              <w:rPr>
                <w:rFonts w:ascii="Times New Roman" w:hAnsi="Times New Roman" w:cs="Times New Roman"/>
                <w:b/>
                <w:bCs/>
                <w:lang w:val="en-GB"/>
              </w:rPr>
            </w:pPr>
          </w:p>
          <w:p w14:paraId="5943A3FA" w14:textId="77777777" w:rsidR="0004167A" w:rsidRPr="00DB4A54" w:rsidRDefault="0004167A" w:rsidP="0021651B">
            <w:pPr>
              <w:spacing w:after="0" w:line="240" w:lineRule="auto"/>
              <w:rPr>
                <w:rFonts w:ascii="Times New Roman" w:hAnsi="Times New Roman" w:cs="Times New Roman"/>
                <w:b/>
                <w:bCs/>
                <w:lang w:val="en-GB"/>
              </w:rPr>
            </w:pPr>
          </w:p>
          <w:p w14:paraId="177FC768" w14:textId="77777777" w:rsidR="0004167A" w:rsidRPr="00DB4A54" w:rsidRDefault="0004167A" w:rsidP="0021651B">
            <w:pPr>
              <w:spacing w:after="0" w:line="240" w:lineRule="auto"/>
              <w:rPr>
                <w:rFonts w:ascii="Times New Roman" w:hAnsi="Times New Roman" w:cs="Times New Roman"/>
                <w:b/>
                <w:bCs/>
                <w:lang w:val="en-GB"/>
              </w:rPr>
            </w:pPr>
          </w:p>
          <w:p w14:paraId="760FC673" w14:textId="77777777" w:rsidR="0004167A" w:rsidRPr="00DB4A54" w:rsidRDefault="0004167A" w:rsidP="0021651B">
            <w:pPr>
              <w:spacing w:after="0" w:line="240" w:lineRule="auto"/>
              <w:rPr>
                <w:rFonts w:ascii="Times New Roman" w:hAnsi="Times New Roman" w:cs="Times New Roman"/>
                <w:b/>
                <w:bCs/>
                <w:lang w:val="en-GB"/>
              </w:rPr>
            </w:pPr>
          </w:p>
          <w:p w14:paraId="2B3C9E14" w14:textId="77777777" w:rsidR="00D767AC" w:rsidRDefault="00D767AC" w:rsidP="0021651B">
            <w:pPr>
              <w:spacing w:after="0" w:line="240" w:lineRule="auto"/>
              <w:rPr>
                <w:rFonts w:ascii="Times New Roman" w:hAnsi="Times New Roman" w:cs="Times New Roman"/>
                <w:b/>
                <w:bCs/>
                <w:lang w:val="en-GB"/>
              </w:rPr>
            </w:pPr>
          </w:p>
          <w:p w14:paraId="13A7AD07" w14:textId="77777777" w:rsidR="00D767AC" w:rsidRDefault="00D767AC" w:rsidP="0021651B">
            <w:pPr>
              <w:spacing w:after="0" w:line="240" w:lineRule="auto"/>
              <w:rPr>
                <w:rFonts w:ascii="Times New Roman" w:hAnsi="Times New Roman" w:cs="Times New Roman"/>
                <w:b/>
                <w:bCs/>
                <w:lang w:val="en-GB"/>
              </w:rPr>
            </w:pPr>
          </w:p>
          <w:p w14:paraId="1B8F1DA6" w14:textId="77777777" w:rsidR="00D767AC" w:rsidRDefault="00D767AC" w:rsidP="0021651B">
            <w:pPr>
              <w:spacing w:after="0" w:line="240" w:lineRule="auto"/>
              <w:rPr>
                <w:rFonts w:ascii="Times New Roman" w:hAnsi="Times New Roman" w:cs="Times New Roman"/>
                <w:b/>
                <w:bCs/>
                <w:lang w:val="en-GB"/>
              </w:rPr>
            </w:pPr>
          </w:p>
          <w:p w14:paraId="1D8DF017" w14:textId="77777777" w:rsidR="00D767AC" w:rsidRDefault="00D767AC" w:rsidP="0021651B">
            <w:pPr>
              <w:spacing w:after="0" w:line="240" w:lineRule="auto"/>
              <w:rPr>
                <w:rFonts w:ascii="Times New Roman" w:hAnsi="Times New Roman" w:cs="Times New Roman"/>
                <w:b/>
                <w:bCs/>
                <w:lang w:val="en-GB"/>
              </w:rPr>
            </w:pPr>
          </w:p>
          <w:p w14:paraId="07777433" w14:textId="77777777" w:rsidR="00512B11" w:rsidRDefault="00512B11" w:rsidP="0021651B">
            <w:pPr>
              <w:spacing w:after="0" w:line="240" w:lineRule="auto"/>
              <w:rPr>
                <w:rFonts w:ascii="Times New Roman" w:hAnsi="Times New Roman" w:cs="Times New Roman"/>
                <w:b/>
                <w:bCs/>
                <w:lang w:val="en-GB"/>
              </w:rPr>
            </w:pPr>
          </w:p>
          <w:p w14:paraId="118CF16A" w14:textId="77777777" w:rsidR="00512B11" w:rsidRDefault="00512B11" w:rsidP="0021651B">
            <w:pPr>
              <w:spacing w:after="0" w:line="240" w:lineRule="auto"/>
              <w:rPr>
                <w:rFonts w:ascii="Times New Roman" w:hAnsi="Times New Roman" w:cs="Times New Roman"/>
                <w:b/>
                <w:bCs/>
                <w:lang w:val="en-GB"/>
              </w:rPr>
            </w:pPr>
          </w:p>
          <w:p w14:paraId="5A458CD1" w14:textId="77777777" w:rsidR="00512B11" w:rsidRDefault="00512B11" w:rsidP="0021651B">
            <w:pPr>
              <w:spacing w:after="0" w:line="240" w:lineRule="auto"/>
              <w:rPr>
                <w:rFonts w:ascii="Times New Roman" w:hAnsi="Times New Roman" w:cs="Times New Roman"/>
                <w:b/>
                <w:bCs/>
                <w:lang w:val="en-GB"/>
              </w:rPr>
            </w:pPr>
          </w:p>
          <w:p w14:paraId="37F02075" w14:textId="77777777" w:rsidR="00512B11" w:rsidRDefault="00512B11" w:rsidP="0021651B">
            <w:pPr>
              <w:spacing w:after="0" w:line="240" w:lineRule="auto"/>
              <w:rPr>
                <w:rFonts w:ascii="Times New Roman" w:hAnsi="Times New Roman" w:cs="Times New Roman"/>
                <w:b/>
                <w:bCs/>
                <w:lang w:val="en-GB"/>
              </w:rPr>
            </w:pPr>
          </w:p>
          <w:p w14:paraId="392955E0" w14:textId="393817A6" w:rsidR="0004167A" w:rsidRPr="00DB4A54" w:rsidRDefault="0004167A" w:rsidP="0021651B">
            <w:pPr>
              <w:spacing w:after="0" w:line="240" w:lineRule="auto"/>
              <w:rPr>
                <w:rFonts w:ascii="Times New Roman" w:hAnsi="Times New Roman" w:cs="Times New Roman"/>
                <w:b/>
                <w:bCs/>
                <w:lang w:val="en-GB"/>
              </w:rPr>
            </w:pPr>
            <w:r w:rsidRPr="00DB4A54">
              <w:rPr>
                <w:rFonts w:ascii="Times New Roman" w:hAnsi="Times New Roman" w:cs="Times New Roman"/>
                <w:b/>
                <w:bCs/>
                <w:lang w:val="en-GB"/>
              </w:rPr>
              <w:t>Art. 6</w:t>
            </w:r>
            <w:r w:rsidR="00706075">
              <w:rPr>
                <w:rFonts w:ascii="Times New Roman" w:hAnsi="Times New Roman" w:cs="Times New Roman"/>
                <w:b/>
                <w:bCs/>
                <w:lang w:val="en-GB"/>
              </w:rPr>
              <w:t>1</w:t>
            </w:r>
          </w:p>
          <w:p w14:paraId="2F9E055E" w14:textId="77777777" w:rsidR="00970B6B" w:rsidRPr="00DB4A54" w:rsidRDefault="00970B6B" w:rsidP="0021651B">
            <w:pPr>
              <w:spacing w:after="0" w:line="240" w:lineRule="auto"/>
              <w:rPr>
                <w:rFonts w:ascii="Times New Roman" w:hAnsi="Times New Roman" w:cs="Times New Roman"/>
                <w:b/>
                <w:bCs/>
                <w:lang w:val="en-GB"/>
              </w:rPr>
            </w:pPr>
          </w:p>
          <w:p w14:paraId="3BAE5648" w14:textId="77777777" w:rsidR="00970B6B" w:rsidRPr="00DB4A54" w:rsidRDefault="00970B6B" w:rsidP="0021651B">
            <w:pPr>
              <w:spacing w:after="0" w:line="240" w:lineRule="auto"/>
              <w:rPr>
                <w:rFonts w:ascii="Times New Roman" w:hAnsi="Times New Roman" w:cs="Times New Roman"/>
                <w:b/>
                <w:bCs/>
                <w:lang w:val="en-GB"/>
              </w:rPr>
            </w:pPr>
          </w:p>
          <w:p w14:paraId="2DF680DB" w14:textId="77777777" w:rsidR="00970B6B" w:rsidRPr="00DB4A54" w:rsidRDefault="00970B6B" w:rsidP="0021651B">
            <w:pPr>
              <w:spacing w:after="0" w:line="240" w:lineRule="auto"/>
              <w:rPr>
                <w:rFonts w:ascii="Times New Roman" w:hAnsi="Times New Roman" w:cs="Times New Roman"/>
                <w:b/>
                <w:bCs/>
                <w:lang w:val="en-GB"/>
              </w:rPr>
            </w:pPr>
          </w:p>
          <w:p w14:paraId="545F2264" w14:textId="77777777" w:rsidR="00970B6B" w:rsidRPr="00DB4A54" w:rsidRDefault="00970B6B" w:rsidP="0021651B">
            <w:pPr>
              <w:spacing w:after="0" w:line="240" w:lineRule="auto"/>
              <w:rPr>
                <w:rFonts w:ascii="Times New Roman" w:hAnsi="Times New Roman" w:cs="Times New Roman"/>
                <w:b/>
                <w:bCs/>
                <w:lang w:val="en-GB"/>
              </w:rPr>
            </w:pPr>
          </w:p>
          <w:p w14:paraId="6FD0C701" w14:textId="77777777" w:rsidR="00970B6B" w:rsidRPr="00DB4A54" w:rsidRDefault="00970B6B" w:rsidP="0021651B">
            <w:pPr>
              <w:spacing w:after="0" w:line="240" w:lineRule="auto"/>
              <w:rPr>
                <w:rFonts w:ascii="Times New Roman" w:hAnsi="Times New Roman" w:cs="Times New Roman"/>
                <w:b/>
                <w:bCs/>
                <w:lang w:val="en-GB"/>
              </w:rPr>
            </w:pPr>
          </w:p>
          <w:p w14:paraId="482587B4" w14:textId="77777777" w:rsidR="00970B6B" w:rsidRPr="00DB4A54" w:rsidRDefault="00970B6B" w:rsidP="0021651B">
            <w:pPr>
              <w:spacing w:after="0" w:line="240" w:lineRule="auto"/>
              <w:rPr>
                <w:rFonts w:ascii="Times New Roman" w:hAnsi="Times New Roman" w:cs="Times New Roman"/>
                <w:b/>
                <w:bCs/>
                <w:lang w:val="en-GB"/>
              </w:rPr>
            </w:pPr>
          </w:p>
          <w:p w14:paraId="747FF4EC" w14:textId="77777777" w:rsidR="00970B6B" w:rsidRPr="00DB4A54" w:rsidRDefault="00970B6B" w:rsidP="0021651B">
            <w:pPr>
              <w:spacing w:after="0" w:line="240" w:lineRule="auto"/>
              <w:rPr>
                <w:rFonts w:ascii="Times New Roman" w:hAnsi="Times New Roman" w:cs="Times New Roman"/>
                <w:b/>
                <w:bCs/>
                <w:lang w:val="en-GB"/>
              </w:rPr>
            </w:pPr>
          </w:p>
          <w:p w14:paraId="242591A1" w14:textId="77777777" w:rsidR="00970B6B" w:rsidRPr="00DB4A54" w:rsidRDefault="00970B6B" w:rsidP="0021651B">
            <w:pPr>
              <w:spacing w:after="0" w:line="240" w:lineRule="auto"/>
              <w:rPr>
                <w:rFonts w:ascii="Times New Roman" w:hAnsi="Times New Roman" w:cs="Times New Roman"/>
                <w:b/>
                <w:bCs/>
                <w:lang w:val="en-GB"/>
              </w:rPr>
            </w:pPr>
          </w:p>
          <w:p w14:paraId="3FD722B5" w14:textId="77777777" w:rsidR="00970B6B" w:rsidRPr="00DB4A54" w:rsidRDefault="00970B6B" w:rsidP="0021651B">
            <w:pPr>
              <w:spacing w:after="0" w:line="240" w:lineRule="auto"/>
              <w:rPr>
                <w:rFonts w:ascii="Times New Roman" w:hAnsi="Times New Roman" w:cs="Times New Roman"/>
                <w:b/>
                <w:bCs/>
                <w:lang w:val="en-GB"/>
              </w:rPr>
            </w:pPr>
          </w:p>
          <w:p w14:paraId="38F087E9" w14:textId="77777777" w:rsidR="00970B6B" w:rsidRPr="00DB4A54" w:rsidRDefault="00970B6B" w:rsidP="0021651B">
            <w:pPr>
              <w:spacing w:after="0" w:line="240" w:lineRule="auto"/>
              <w:rPr>
                <w:rFonts w:ascii="Times New Roman" w:hAnsi="Times New Roman" w:cs="Times New Roman"/>
                <w:b/>
                <w:bCs/>
                <w:lang w:val="en-GB"/>
              </w:rPr>
            </w:pPr>
          </w:p>
          <w:p w14:paraId="12113100" w14:textId="77777777" w:rsidR="00970B6B" w:rsidRPr="00DB4A54" w:rsidRDefault="00970B6B" w:rsidP="0021651B">
            <w:pPr>
              <w:spacing w:after="0" w:line="240" w:lineRule="auto"/>
              <w:rPr>
                <w:rFonts w:ascii="Times New Roman" w:hAnsi="Times New Roman" w:cs="Times New Roman"/>
                <w:b/>
                <w:bCs/>
                <w:lang w:val="en-GB"/>
              </w:rPr>
            </w:pPr>
          </w:p>
          <w:p w14:paraId="42DD8444" w14:textId="77777777" w:rsidR="00970B6B" w:rsidRPr="00DB4A54" w:rsidRDefault="00970B6B" w:rsidP="0021651B">
            <w:pPr>
              <w:spacing w:after="0" w:line="240" w:lineRule="auto"/>
              <w:rPr>
                <w:rFonts w:ascii="Times New Roman" w:hAnsi="Times New Roman" w:cs="Times New Roman"/>
                <w:b/>
                <w:bCs/>
                <w:lang w:val="en-GB"/>
              </w:rPr>
            </w:pPr>
          </w:p>
          <w:p w14:paraId="6406B00C" w14:textId="77777777" w:rsidR="00970B6B" w:rsidRPr="00DB4A54" w:rsidRDefault="00970B6B" w:rsidP="0021651B">
            <w:pPr>
              <w:spacing w:after="0" w:line="240" w:lineRule="auto"/>
              <w:rPr>
                <w:rFonts w:ascii="Times New Roman" w:hAnsi="Times New Roman" w:cs="Times New Roman"/>
                <w:b/>
                <w:bCs/>
                <w:lang w:val="en-GB"/>
              </w:rPr>
            </w:pPr>
          </w:p>
          <w:p w14:paraId="7F05B263" w14:textId="77777777" w:rsidR="00EE3A9A" w:rsidRPr="00DB4A54" w:rsidRDefault="00EE3A9A" w:rsidP="0021651B">
            <w:pPr>
              <w:spacing w:after="0" w:line="240" w:lineRule="auto"/>
              <w:rPr>
                <w:rFonts w:ascii="Times New Roman" w:hAnsi="Times New Roman" w:cs="Times New Roman"/>
                <w:b/>
                <w:bCs/>
                <w:lang w:val="en-GB"/>
              </w:rPr>
            </w:pPr>
          </w:p>
          <w:p w14:paraId="305A6986" w14:textId="77777777" w:rsidR="00AC4F92" w:rsidRPr="00DB4A54" w:rsidRDefault="00AC4F92" w:rsidP="0021651B">
            <w:pPr>
              <w:spacing w:after="0" w:line="240" w:lineRule="auto"/>
              <w:rPr>
                <w:rFonts w:ascii="Times New Roman" w:hAnsi="Times New Roman" w:cs="Times New Roman"/>
                <w:b/>
                <w:bCs/>
                <w:lang w:val="en-GB"/>
              </w:rPr>
            </w:pPr>
          </w:p>
          <w:p w14:paraId="1C910FF1" w14:textId="77777777" w:rsidR="00AC4F92" w:rsidRPr="00DB4A54" w:rsidRDefault="00AC4F92" w:rsidP="0021651B">
            <w:pPr>
              <w:spacing w:after="0" w:line="240" w:lineRule="auto"/>
              <w:rPr>
                <w:rFonts w:ascii="Times New Roman" w:hAnsi="Times New Roman" w:cs="Times New Roman"/>
                <w:b/>
                <w:bCs/>
                <w:lang w:val="en-GB"/>
              </w:rPr>
            </w:pPr>
          </w:p>
          <w:p w14:paraId="6D04F87A" w14:textId="77777777" w:rsidR="00E0579A" w:rsidRDefault="00E0579A" w:rsidP="0021651B">
            <w:pPr>
              <w:spacing w:after="0" w:line="240" w:lineRule="auto"/>
              <w:rPr>
                <w:rFonts w:ascii="Times New Roman" w:hAnsi="Times New Roman" w:cs="Times New Roman"/>
                <w:b/>
                <w:bCs/>
                <w:lang w:val="en-GB"/>
              </w:rPr>
            </w:pPr>
          </w:p>
          <w:p w14:paraId="623BDF48" w14:textId="77777777" w:rsidR="00E0579A" w:rsidRDefault="00E0579A" w:rsidP="0021651B">
            <w:pPr>
              <w:spacing w:after="0" w:line="240" w:lineRule="auto"/>
              <w:rPr>
                <w:rFonts w:ascii="Times New Roman" w:hAnsi="Times New Roman" w:cs="Times New Roman"/>
                <w:b/>
                <w:bCs/>
                <w:lang w:val="en-GB"/>
              </w:rPr>
            </w:pPr>
          </w:p>
          <w:p w14:paraId="2E776A15" w14:textId="77777777" w:rsidR="00E0579A" w:rsidRDefault="00E0579A" w:rsidP="0021651B">
            <w:pPr>
              <w:spacing w:after="0" w:line="240" w:lineRule="auto"/>
              <w:rPr>
                <w:rFonts w:ascii="Times New Roman" w:hAnsi="Times New Roman" w:cs="Times New Roman"/>
                <w:b/>
                <w:bCs/>
                <w:lang w:val="en-GB"/>
              </w:rPr>
            </w:pPr>
          </w:p>
          <w:p w14:paraId="067CDBEE" w14:textId="77777777" w:rsidR="00E0579A" w:rsidRDefault="00E0579A" w:rsidP="0021651B">
            <w:pPr>
              <w:spacing w:after="0" w:line="240" w:lineRule="auto"/>
              <w:rPr>
                <w:rFonts w:ascii="Times New Roman" w:hAnsi="Times New Roman" w:cs="Times New Roman"/>
                <w:b/>
                <w:bCs/>
                <w:lang w:val="en-GB"/>
              </w:rPr>
            </w:pPr>
          </w:p>
          <w:p w14:paraId="55A63515" w14:textId="77777777" w:rsidR="00E0579A" w:rsidRDefault="00E0579A" w:rsidP="0021651B">
            <w:pPr>
              <w:spacing w:after="0" w:line="240" w:lineRule="auto"/>
              <w:rPr>
                <w:rFonts w:ascii="Times New Roman" w:hAnsi="Times New Roman" w:cs="Times New Roman"/>
                <w:b/>
                <w:bCs/>
                <w:lang w:val="en-GB"/>
              </w:rPr>
            </w:pPr>
          </w:p>
          <w:p w14:paraId="4EBC9506" w14:textId="77777777" w:rsidR="00E0579A" w:rsidRDefault="00E0579A" w:rsidP="0021651B">
            <w:pPr>
              <w:spacing w:after="0" w:line="240" w:lineRule="auto"/>
              <w:rPr>
                <w:rFonts w:ascii="Times New Roman" w:hAnsi="Times New Roman" w:cs="Times New Roman"/>
                <w:b/>
                <w:bCs/>
                <w:lang w:val="en-GB"/>
              </w:rPr>
            </w:pPr>
          </w:p>
          <w:p w14:paraId="585B8891" w14:textId="644F3BF8" w:rsidR="00970B6B" w:rsidRPr="00DB4A54" w:rsidRDefault="00970B6B" w:rsidP="0021651B">
            <w:pPr>
              <w:spacing w:after="0" w:line="240" w:lineRule="auto"/>
              <w:rPr>
                <w:rFonts w:ascii="Times New Roman" w:hAnsi="Times New Roman" w:cs="Times New Roman"/>
                <w:b/>
                <w:bCs/>
                <w:lang w:val="en-GB"/>
              </w:rPr>
            </w:pPr>
            <w:r w:rsidRPr="00DB4A54">
              <w:rPr>
                <w:rFonts w:ascii="Times New Roman" w:hAnsi="Times New Roman" w:cs="Times New Roman"/>
                <w:b/>
                <w:bCs/>
                <w:lang w:val="en-GB"/>
              </w:rPr>
              <w:t>Art. 6</w:t>
            </w:r>
            <w:r w:rsidR="00694892">
              <w:rPr>
                <w:rFonts w:ascii="Times New Roman" w:hAnsi="Times New Roman" w:cs="Times New Roman"/>
                <w:b/>
                <w:bCs/>
                <w:lang w:val="en-GB"/>
              </w:rPr>
              <w:t>2</w:t>
            </w:r>
          </w:p>
          <w:p w14:paraId="75ECC2DB" w14:textId="77777777" w:rsidR="009023D5" w:rsidRPr="00DB4A54" w:rsidRDefault="009023D5" w:rsidP="0021651B">
            <w:pPr>
              <w:spacing w:after="0" w:line="240" w:lineRule="auto"/>
              <w:rPr>
                <w:rFonts w:ascii="Times New Roman" w:hAnsi="Times New Roman" w:cs="Times New Roman"/>
                <w:b/>
                <w:bCs/>
                <w:lang w:val="en-GB"/>
              </w:rPr>
            </w:pPr>
          </w:p>
          <w:p w14:paraId="672CF295" w14:textId="77777777" w:rsidR="009023D5" w:rsidRPr="00DB4A54" w:rsidRDefault="009023D5" w:rsidP="0021651B">
            <w:pPr>
              <w:spacing w:after="0" w:line="240" w:lineRule="auto"/>
              <w:rPr>
                <w:rFonts w:ascii="Times New Roman" w:hAnsi="Times New Roman" w:cs="Times New Roman"/>
                <w:b/>
                <w:bCs/>
                <w:lang w:val="en-GB"/>
              </w:rPr>
            </w:pPr>
          </w:p>
          <w:p w14:paraId="72FF4432" w14:textId="77777777" w:rsidR="009023D5" w:rsidRPr="00DB4A54" w:rsidRDefault="009023D5" w:rsidP="0021651B">
            <w:pPr>
              <w:spacing w:after="0" w:line="240" w:lineRule="auto"/>
              <w:rPr>
                <w:rFonts w:ascii="Times New Roman" w:hAnsi="Times New Roman" w:cs="Times New Roman"/>
                <w:b/>
                <w:bCs/>
                <w:lang w:val="en-GB"/>
              </w:rPr>
            </w:pPr>
          </w:p>
          <w:p w14:paraId="77CCF2B9" w14:textId="77777777" w:rsidR="009023D5" w:rsidRPr="00DB4A54" w:rsidRDefault="009023D5" w:rsidP="0021651B">
            <w:pPr>
              <w:spacing w:after="0" w:line="240" w:lineRule="auto"/>
              <w:rPr>
                <w:rFonts w:ascii="Times New Roman" w:hAnsi="Times New Roman" w:cs="Times New Roman"/>
                <w:b/>
                <w:bCs/>
                <w:lang w:val="en-GB"/>
              </w:rPr>
            </w:pPr>
          </w:p>
          <w:p w14:paraId="6F73762A" w14:textId="77777777" w:rsidR="009023D5" w:rsidRPr="00DB4A54" w:rsidRDefault="009023D5" w:rsidP="0021651B">
            <w:pPr>
              <w:spacing w:after="0" w:line="240" w:lineRule="auto"/>
              <w:rPr>
                <w:rFonts w:ascii="Times New Roman" w:hAnsi="Times New Roman" w:cs="Times New Roman"/>
                <w:b/>
                <w:bCs/>
                <w:lang w:val="en-GB"/>
              </w:rPr>
            </w:pPr>
          </w:p>
          <w:p w14:paraId="15F49D9E" w14:textId="77777777" w:rsidR="009023D5" w:rsidRPr="00DB4A54" w:rsidRDefault="009023D5" w:rsidP="0021651B">
            <w:pPr>
              <w:spacing w:after="0" w:line="240" w:lineRule="auto"/>
              <w:rPr>
                <w:rFonts w:ascii="Times New Roman" w:hAnsi="Times New Roman" w:cs="Times New Roman"/>
                <w:b/>
                <w:bCs/>
                <w:lang w:val="en-GB"/>
              </w:rPr>
            </w:pPr>
          </w:p>
          <w:p w14:paraId="56E8192C" w14:textId="77777777" w:rsidR="009023D5" w:rsidRPr="00DB4A54" w:rsidRDefault="009023D5" w:rsidP="0021651B">
            <w:pPr>
              <w:spacing w:after="0" w:line="240" w:lineRule="auto"/>
              <w:rPr>
                <w:rFonts w:ascii="Times New Roman" w:hAnsi="Times New Roman" w:cs="Times New Roman"/>
                <w:b/>
                <w:bCs/>
                <w:lang w:val="en-GB"/>
              </w:rPr>
            </w:pPr>
          </w:p>
          <w:p w14:paraId="1559544C" w14:textId="77777777" w:rsidR="009023D5" w:rsidRPr="00DB4A54" w:rsidRDefault="009023D5" w:rsidP="0021651B">
            <w:pPr>
              <w:spacing w:after="0" w:line="240" w:lineRule="auto"/>
              <w:rPr>
                <w:rFonts w:ascii="Times New Roman" w:hAnsi="Times New Roman" w:cs="Times New Roman"/>
                <w:b/>
                <w:bCs/>
                <w:lang w:val="en-GB"/>
              </w:rPr>
            </w:pPr>
          </w:p>
          <w:p w14:paraId="68D1879E" w14:textId="77777777" w:rsidR="009023D5" w:rsidRPr="00DB4A54" w:rsidRDefault="009023D5" w:rsidP="0021651B">
            <w:pPr>
              <w:spacing w:after="0" w:line="240" w:lineRule="auto"/>
              <w:rPr>
                <w:rFonts w:ascii="Times New Roman" w:hAnsi="Times New Roman" w:cs="Times New Roman"/>
                <w:b/>
                <w:bCs/>
                <w:lang w:val="en-GB"/>
              </w:rPr>
            </w:pPr>
          </w:p>
          <w:p w14:paraId="1E2AAAF1" w14:textId="77777777" w:rsidR="009023D5" w:rsidRPr="00DB4A54" w:rsidRDefault="009023D5" w:rsidP="0021651B">
            <w:pPr>
              <w:spacing w:after="0" w:line="240" w:lineRule="auto"/>
              <w:rPr>
                <w:rFonts w:ascii="Times New Roman" w:hAnsi="Times New Roman" w:cs="Times New Roman"/>
                <w:b/>
                <w:bCs/>
                <w:lang w:val="en-GB"/>
              </w:rPr>
            </w:pPr>
          </w:p>
          <w:p w14:paraId="401EE1B9" w14:textId="77777777" w:rsidR="009023D5" w:rsidRPr="00DB4A54" w:rsidRDefault="009023D5" w:rsidP="0021651B">
            <w:pPr>
              <w:spacing w:after="0" w:line="240" w:lineRule="auto"/>
              <w:rPr>
                <w:rFonts w:ascii="Times New Roman" w:hAnsi="Times New Roman" w:cs="Times New Roman"/>
                <w:b/>
                <w:bCs/>
                <w:lang w:val="en-GB"/>
              </w:rPr>
            </w:pPr>
          </w:p>
          <w:p w14:paraId="027B0837" w14:textId="77777777" w:rsidR="009023D5" w:rsidRPr="00DB4A54" w:rsidRDefault="009023D5" w:rsidP="0021651B">
            <w:pPr>
              <w:spacing w:after="0" w:line="240" w:lineRule="auto"/>
              <w:rPr>
                <w:rFonts w:ascii="Times New Roman" w:hAnsi="Times New Roman" w:cs="Times New Roman"/>
                <w:b/>
                <w:bCs/>
                <w:lang w:val="en-GB"/>
              </w:rPr>
            </w:pPr>
          </w:p>
          <w:p w14:paraId="4DE724D5" w14:textId="77777777" w:rsidR="009023D5" w:rsidRPr="00DB4A54" w:rsidRDefault="009023D5" w:rsidP="0021651B">
            <w:pPr>
              <w:spacing w:after="0" w:line="240" w:lineRule="auto"/>
              <w:rPr>
                <w:rFonts w:ascii="Times New Roman" w:hAnsi="Times New Roman" w:cs="Times New Roman"/>
                <w:b/>
                <w:bCs/>
                <w:lang w:val="en-GB"/>
              </w:rPr>
            </w:pPr>
          </w:p>
          <w:p w14:paraId="4B9D6B67" w14:textId="77777777" w:rsidR="009023D5" w:rsidRPr="00DB4A54" w:rsidRDefault="009023D5" w:rsidP="0021651B">
            <w:pPr>
              <w:spacing w:after="0" w:line="240" w:lineRule="auto"/>
              <w:rPr>
                <w:rFonts w:ascii="Times New Roman" w:hAnsi="Times New Roman" w:cs="Times New Roman"/>
                <w:b/>
                <w:bCs/>
                <w:lang w:val="en-GB"/>
              </w:rPr>
            </w:pPr>
          </w:p>
          <w:p w14:paraId="14944917" w14:textId="77777777" w:rsidR="009023D5" w:rsidRPr="00DB4A54" w:rsidRDefault="009023D5" w:rsidP="0021651B">
            <w:pPr>
              <w:spacing w:after="0" w:line="240" w:lineRule="auto"/>
              <w:rPr>
                <w:rFonts w:ascii="Times New Roman" w:hAnsi="Times New Roman" w:cs="Times New Roman"/>
                <w:b/>
                <w:bCs/>
                <w:lang w:val="en-GB"/>
              </w:rPr>
            </w:pPr>
          </w:p>
          <w:p w14:paraId="6E5644FF" w14:textId="77777777" w:rsidR="009023D5" w:rsidRPr="00DB4A54" w:rsidRDefault="009023D5" w:rsidP="0021651B">
            <w:pPr>
              <w:spacing w:after="0" w:line="240" w:lineRule="auto"/>
              <w:rPr>
                <w:rFonts w:ascii="Times New Roman" w:hAnsi="Times New Roman" w:cs="Times New Roman"/>
                <w:b/>
                <w:bCs/>
                <w:lang w:val="en-GB"/>
              </w:rPr>
            </w:pPr>
          </w:p>
          <w:p w14:paraId="24539083" w14:textId="77777777" w:rsidR="009023D5" w:rsidRPr="00DB4A54" w:rsidRDefault="009023D5" w:rsidP="0021651B">
            <w:pPr>
              <w:spacing w:after="0" w:line="240" w:lineRule="auto"/>
              <w:rPr>
                <w:rFonts w:ascii="Times New Roman" w:hAnsi="Times New Roman" w:cs="Times New Roman"/>
                <w:b/>
                <w:bCs/>
                <w:lang w:val="en-GB"/>
              </w:rPr>
            </w:pPr>
          </w:p>
          <w:p w14:paraId="6991CC42" w14:textId="77777777" w:rsidR="009023D5" w:rsidRPr="00DB4A54" w:rsidRDefault="009023D5" w:rsidP="0021651B">
            <w:pPr>
              <w:spacing w:after="0" w:line="240" w:lineRule="auto"/>
              <w:rPr>
                <w:rFonts w:ascii="Times New Roman" w:hAnsi="Times New Roman" w:cs="Times New Roman"/>
                <w:b/>
                <w:bCs/>
                <w:lang w:val="en-GB"/>
              </w:rPr>
            </w:pPr>
          </w:p>
          <w:p w14:paraId="44777BDF" w14:textId="77777777" w:rsidR="009023D5" w:rsidRPr="00DB4A54" w:rsidRDefault="009023D5" w:rsidP="0021651B">
            <w:pPr>
              <w:spacing w:after="0" w:line="240" w:lineRule="auto"/>
              <w:rPr>
                <w:rFonts w:ascii="Times New Roman" w:hAnsi="Times New Roman" w:cs="Times New Roman"/>
                <w:b/>
                <w:bCs/>
                <w:lang w:val="en-GB"/>
              </w:rPr>
            </w:pPr>
          </w:p>
          <w:p w14:paraId="1416C1F8" w14:textId="77777777" w:rsidR="009023D5" w:rsidRDefault="009023D5" w:rsidP="0021651B">
            <w:pPr>
              <w:spacing w:after="0" w:line="240" w:lineRule="auto"/>
              <w:rPr>
                <w:rFonts w:ascii="Times New Roman" w:hAnsi="Times New Roman" w:cs="Times New Roman"/>
                <w:b/>
                <w:bCs/>
                <w:lang w:val="en-GB"/>
              </w:rPr>
            </w:pPr>
          </w:p>
          <w:p w14:paraId="6238A5B1" w14:textId="77777777" w:rsidR="000847AB" w:rsidRDefault="000847AB" w:rsidP="0021651B">
            <w:pPr>
              <w:spacing w:after="0" w:line="240" w:lineRule="auto"/>
              <w:rPr>
                <w:rFonts w:ascii="Times New Roman" w:hAnsi="Times New Roman" w:cs="Times New Roman"/>
                <w:b/>
                <w:bCs/>
                <w:lang w:val="en-GB"/>
              </w:rPr>
            </w:pPr>
          </w:p>
          <w:p w14:paraId="10F19793" w14:textId="77777777" w:rsidR="000847AB" w:rsidRPr="00DB4A54" w:rsidRDefault="000847AB" w:rsidP="0021651B">
            <w:pPr>
              <w:spacing w:after="0" w:line="240" w:lineRule="auto"/>
              <w:rPr>
                <w:rFonts w:ascii="Times New Roman" w:hAnsi="Times New Roman" w:cs="Times New Roman"/>
                <w:b/>
                <w:bCs/>
                <w:lang w:val="en-GB"/>
              </w:rPr>
            </w:pPr>
          </w:p>
          <w:p w14:paraId="57AEDA2F" w14:textId="77777777" w:rsidR="008D4C31" w:rsidRDefault="008D4C31" w:rsidP="005E5D26">
            <w:pPr>
              <w:spacing w:after="0" w:line="240" w:lineRule="auto"/>
              <w:rPr>
                <w:rFonts w:ascii="Times New Roman" w:hAnsi="Times New Roman" w:cs="Times New Roman"/>
                <w:b/>
                <w:bCs/>
                <w:lang w:val="en-GB"/>
              </w:rPr>
            </w:pPr>
          </w:p>
          <w:p w14:paraId="7999CAE5" w14:textId="77777777" w:rsidR="008D4C31" w:rsidRDefault="008D4C31" w:rsidP="005E5D26">
            <w:pPr>
              <w:spacing w:after="0" w:line="240" w:lineRule="auto"/>
              <w:rPr>
                <w:rFonts w:ascii="Times New Roman" w:hAnsi="Times New Roman" w:cs="Times New Roman"/>
                <w:b/>
                <w:bCs/>
                <w:lang w:val="en-GB"/>
              </w:rPr>
            </w:pPr>
          </w:p>
          <w:p w14:paraId="382EBE4D" w14:textId="77777777" w:rsidR="008D4C31" w:rsidRDefault="008D4C31" w:rsidP="005E5D26">
            <w:pPr>
              <w:spacing w:after="0" w:line="240" w:lineRule="auto"/>
              <w:rPr>
                <w:rFonts w:ascii="Times New Roman" w:hAnsi="Times New Roman" w:cs="Times New Roman"/>
                <w:b/>
                <w:bCs/>
                <w:lang w:val="en-GB"/>
              </w:rPr>
            </w:pPr>
          </w:p>
          <w:p w14:paraId="742031CF" w14:textId="77777777" w:rsidR="008D4C31" w:rsidRDefault="008D4C31" w:rsidP="005E5D26">
            <w:pPr>
              <w:spacing w:after="0" w:line="240" w:lineRule="auto"/>
              <w:rPr>
                <w:rFonts w:ascii="Times New Roman" w:hAnsi="Times New Roman" w:cs="Times New Roman"/>
                <w:b/>
                <w:bCs/>
                <w:lang w:val="en-GB"/>
              </w:rPr>
            </w:pPr>
          </w:p>
          <w:p w14:paraId="7F8B765B" w14:textId="77777777" w:rsidR="008D4C31" w:rsidRDefault="008D4C31" w:rsidP="005E5D26">
            <w:pPr>
              <w:spacing w:after="0" w:line="240" w:lineRule="auto"/>
              <w:rPr>
                <w:rFonts w:ascii="Times New Roman" w:hAnsi="Times New Roman" w:cs="Times New Roman"/>
                <w:b/>
                <w:bCs/>
                <w:lang w:val="en-GB"/>
              </w:rPr>
            </w:pPr>
          </w:p>
          <w:p w14:paraId="0CDB95C8" w14:textId="77777777" w:rsidR="008D4C31" w:rsidRDefault="008D4C31" w:rsidP="005E5D26">
            <w:pPr>
              <w:spacing w:after="0" w:line="240" w:lineRule="auto"/>
              <w:rPr>
                <w:rFonts w:ascii="Times New Roman" w:hAnsi="Times New Roman" w:cs="Times New Roman"/>
                <w:b/>
                <w:bCs/>
                <w:lang w:val="en-GB"/>
              </w:rPr>
            </w:pPr>
          </w:p>
          <w:p w14:paraId="3140EEFB" w14:textId="77777777" w:rsidR="008D4C31" w:rsidRDefault="008D4C31" w:rsidP="005E5D26">
            <w:pPr>
              <w:spacing w:after="0" w:line="240" w:lineRule="auto"/>
              <w:rPr>
                <w:rFonts w:ascii="Times New Roman" w:hAnsi="Times New Roman" w:cs="Times New Roman"/>
                <w:b/>
                <w:bCs/>
                <w:lang w:val="en-GB"/>
              </w:rPr>
            </w:pPr>
          </w:p>
          <w:p w14:paraId="23EF5CB2" w14:textId="77777777" w:rsidR="008D4C31" w:rsidRDefault="008D4C31" w:rsidP="005E5D26">
            <w:pPr>
              <w:spacing w:after="0" w:line="240" w:lineRule="auto"/>
              <w:rPr>
                <w:rFonts w:ascii="Times New Roman" w:hAnsi="Times New Roman" w:cs="Times New Roman"/>
                <w:b/>
                <w:bCs/>
                <w:lang w:val="en-GB"/>
              </w:rPr>
            </w:pPr>
          </w:p>
          <w:p w14:paraId="64CE57FA" w14:textId="77777777" w:rsidR="008D4C31" w:rsidRDefault="008D4C31" w:rsidP="005E5D26">
            <w:pPr>
              <w:spacing w:after="0" w:line="240" w:lineRule="auto"/>
              <w:rPr>
                <w:rFonts w:ascii="Times New Roman" w:hAnsi="Times New Roman" w:cs="Times New Roman"/>
                <w:b/>
                <w:bCs/>
                <w:lang w:val="en-GB"/>
              </w:rPr>
            </w:pPr>
          </w:p>
          <w:p w14:paraId="5DDD3246" w14:textId="77777777" w:rsidR="008D4C31" w:rsidRDefault="008D4C31" w:rsidP="005E5D26">
            <w:pPr>
              <w:spacing w:after="0" w:line="240" w:lineRule="auto"/>
              <w:rPr>
                <w:rFonts w:ascii="Times New Roman" w:hAnsi="Times New Roman" w:cs="Times New Roman"/>
                <w:b/>
                <w:bCs/>
                <w:lang w:val="en-GB"/>
              </w:rPr>
            </w:pPr>
          </w:p>
          <w:p w14:paraId="3BB27BF7" w14:textId="77777777" w:rsidR="008D4C31" w:rsidRDefault="008D4C31" w:rsidP="005E5D26">
            <w:pPr>
              <w:spacing w:after="0" w:line="240" w:lineRule="auto"/>
              <w:rPr>
                <w:rFonts w:ascii="Times New Roman" w:hAnsi="Times New Roman" w:cs="Times New Roman"/>
                <w:b/>
                <w:bCs/>
                <w:lang w:val="en-GB"/>
              </w:rPr>
            </w:pPr>
          </w:p>
          <w:p w14:paraId="4DABDB71" w14:textId="77777777" w:rsidR="008D4C31" w:rsidRDefault="008D4C31" w:rsidP="005E5D26">
            <w:pPr>
              <w:spacing w:after="0" w:line="240" w:lineRule="auto"/>
              <w:rPr>
                <w:rFonts w:ascii="Times New Roman" w:hAnsi="Times New Roman" w:cs="Times New Roman"/>
                <w:b/>
                <w:bCs/>
                <w:lang w:val="en-GB"/>
              </w:rPr>
            </w:pPr>
          </w:p>
          <w:p w14:paraId="2234B8AB" w14:textId="77777777" w:rsidR="008D4C31" w:rsidRDefault="008D4C31" w:rsidP="005E5D26">
            <w:pPr>
              <w:spacing w:after="0" w:line="240" w:lineRule="auto"/>
              <w:rPr>
                <w:rFonts w:ascii="Times New Roman" w:hAnsi="Times New Roman" w:cs="Times New Roman"/>
                <w:b/>
                <w:bCs/>
                <w:lang w:val="en-GB"/>
              </w:rPr>
            </w:pPr>
          </w:p>
          <w:p w14:paraId="375C413B" w14:textId="77777777" w:rsidR="008D4C31" w:rsidRDefault="008D4C31" w:rsidP="005E5D26">
            <w:pPr>
              <w:spacing w:after="0" w:line="240" w:lineRule="auto"/>
              <w:rPr>
                <w:rFonts w:ascii="Times New Roman" w:hAnsi="Times New Roman" w:cs="Times New Roman"/>
                <w:b/>
                <w:bCs/>
                <w:lang w:val="en-GB"/>
              </w:rPr>
            </w:pPr>
          </w:p>
          <w:p w14:paraId="398E68ED" w14:textId="77777777" w:rsidR="008D4C31" w:rsidRDefault="008D4C31" w:rsidP="005E5D26">
            <w:pPr>
              <w:spacing w:after="0" w:line="240" w:lineRule="auto"/>
              <w:rPr>
                <w:rFonts w:ascii="Times New Roman" w:hAnsi="Times New Roman" w:cs="Times New Roman"/>
                <w:b/>
                <w:bCs/>
                <w:lang w:val="en-GB"/>
              </w:rPr>
            </w:pPr>
          </w:p>
          <w:p w14:paraId="13AFAACE" w14:textId="77777777" w:rsidR="008D4C31" w:rsidRDefault="008D4C31" w:rsidP="005E5D26">
            <w:pPr>
              <w:spacing w:after="0" w:line="240" w:lineRule="auto"/>
              <w:rPr>
                <w:rFonts w:ascii="Times New Roman" w:hAnsi="Times New Roman" w:cs="Times New Roman"/>
                <w:b/>
                <w:bCs/>
                <w:lang w:val="en-GB"/>
              </w:rPr>
            </w:pPr>
          </w:p>
          <w:p w14:paraId="6D606EB9" w14:textId="77777777" w:rsidR="008D4C31" w:rsidRDefault="008D4C31" w:rsidP="005E5D26">
            <w:pPr>
              <w:spacing w:after="0" w:line="240" w:lineRule="auto"/>
              <w:rPr>
                <w:rFonts w:ascii="Times New Roman" w:hAnsi="Times New Roman" w:cs="Times New Roman"/>
                <w:b/>
                <w:bCs/>
                <w:lang w:val="en-GB"/>
              </w:rPr>
            </w:pPr>
          </w:p>
          <w:p w14:paraId="26531773" w14:textId="77777777" w:rsidR="008D4C31" w:rsidRDefault="008D4C31" w:rsidP="005E5D26">
            <w:pPr>
              <w:spacing w:after="0" w:line="240" w:lineRule="auto"/>
              <w:rPr>
                <w:rFonts w:ascii="Times New Roman" w:hAnsi="Times New Roman" w:cs="Times New Roman"/>
                <w:b/>
                <w:bCs/>
                <w:lang w:val="en-GB"/>
              </w:rPr>
            </w:pPr>
          </w:p>
          <w:p w14:paraId="032EDD2C" w14:textId="77777777" w:rsidR="008D4C31" w:rsidRDefault="008D4C31" w:rsidP="005E5D26">
            <w:pPr>
              <w:spacing w:after="0" w:line="240" w:lineRule="auto"/>
              <w:rPr>
                <w:rFonts w:ascii="Times New Roman" w:hAnsi="Times New Roman" w:cs="Times New Roman"/>
                <w:b/>
                <w:bCs/>
                <w:lang w:val="en-GB"/>
              </w:rPr>
            </w:pPr>
          </w:p>
          <w:p w14:paraId="4879B896" w14:textId="77777777" w:rsidR="008D4C31" w:rsidRDefault="008D4C31" w:rsidP="005E5D26">
            <w:pPr>
              <w:spacing w:after="0" w:line="240" w:lineRule="auto"/>
              <w:rPr>
                <w:rFonts w:ascii="Times New Roman" w:hAnsi="Times New Roman" w:cs="Times New Roman"/>
                <w:b/>
                <w:bCs/>
                <w:lang w:val="en-GB"/>
              </w:rPr>
            </w:pPr>
          </w:p>
          <w:p w14:paraId="432F3AC6" w14:textId="77777777" w:rsidR="008D4C31" w:rsidRDefault="008D4C31" w:rsidP="005E5D26">
            <w:pPr>
              <w:spacing w:after="0" w:line="240" w:lineRule="auto"/>
              <w:rPr>
                <w:rFonts w:ascii="Times New Roman" w:hAnsi="Times New Roman" w:cs="Times New Roman"/>
                <w:b/>
                <w:bCs/>
                <w:lang w:val="en-GB"/>
              </w:rPr>
            </w:pPr>
          </w:p>
          <w:p w14:paraId="2C94C577" w14:textId="77777777" w:rsidR="008D4C31" w:rsidRDefault="008D4C31" w:rsidP="005E5D26">
            <w:pPr>
              <w:spacing w:after="0" w:line="240" w:lineRule="auto"/>
              <w:rPr>
                <w:rFonts w:ascii="Times New Roman" w:hAnsi="Times New Roman" w:cs="Times New Roman"/>
                <w:b/>
                <w:bCs/>
                <w:lang w:val="en-GB"/>
              </w:rPr>
            </w:pPr>
          </w:p>
          <w:p w14:paraId="4FF9978D" w14:textId="77777777" w:rsidR="008D4C31" w:rsidRDefault="008D4C31" w:rsidP="005E5D26">
            <w:pPr>
              <w:spacing w:after="0" w:line="240" w:lineRule="auto"/>
              <w:rPr>
                <w:rFonts w:ascii="Times New Roman" w:hAnsi="Times New Roman" w:cs="Times New Roman"/>
                <w:b/>
                <w:bCs/>
                <w:lang w:val="en-GB"/>
              </w:rPr>
            </w:pPr>
          </w:p>
          <w:p w14:paraId="3DC22B74" w14:textId="77777777" w:rsidR="008D4C31" w:rsidRDefault="008D4C31" w:rsidP="005E5D26">
            <w:pPr>
              <w:spacing w:after="0" w:line="240" w:lineRule="auto"/>
              <w:rPr>
                <w:rFonts w:ascii="Times New Roman" w:hAnsi="Times New Roman" w:cs="Times New Roman"/>
                <w:b/>
                <w:bCs/>
                <w:lang w:val="en-GB"/>
              </w:rPr>
            </w:pPr>
          </w:p>
          <w:p w14:paraId="5E92BBCF" w14:textId="77777777" w:rsidR="008D4C31" w:rsidRDefault="008D4C31" w:rsidP="005E5D26">
            <w:pPr>
              <w:spacing w:after="0" w:line="240" w:lineRule="auto"/>
              <w:rPr>
                <w:rFonts w:ascii="Times New Roman" w:hAnsi="Times New Roman" w:cs="Times New Roman"/>
                <w:b/>
                <w:bCs/>
                <w:lang w:val="en-GB"/>
              </w:rPr>
            </w:pPr>
          </w:p>
          <w:p w14:paraId="1BF3D26A" w14:textId="77777777" w:rsidR="008D4C31" w:rsidRDefault="008D4C31" w:rsidP="005E5D26">
            <w:pPr>
              <w:spacing w:after="0" w:line="240" w:lineRule="auto"/>
              <w:rPr>
                <w:rFonts w:ascii="Times New Roman" w:hAnsi="Times New Roman" w:cs="Times New Roman"/>
                <w:b/>
                <w:bCs/>
                <w:lang w:val="en-GB"/>
              </w:rPr>
            </w:pPr>
          </w:p>
          <w:p w14:paraId="557A34BA" w14:textId="77777777" w:rsidR="008D4C31" w:rsidRDefault="008D4C31" w:rsidP="005E5D26">
            <w:pPr>
              <w:spacing w:after="0" w:line="240" w:lineRule="auto"/>
              <w:rPr>
                <w:rFonts w:ascii="Times New Roman" w:hAnsi="Times New Roman" w:cs="Times New Roman"/>
                <w:b/>
                <w:bCs/>
                <w:lang w:val="en-GB"/>
              </w:rPr>
            </w:pPr>
          </w:p>
          <w:p w14:paraId="2638D0DF" w14:textId="77777777" w:rsidR="008D4C31" w:rsidRDefault="008D4C31" w:rsidP="005E5D26">
            <w:pPr>
              <w:spacing w:after="0" w:line="240" w:lineRule="auto"/>
              <w:rPr>
                <w:rFonts w:ascii="Times New Roman" w:hAnsi="Times New Roman" w:cs="Times New Roman"/>
                <w:b/>
                <w:bCs/>
                <w:lang w:val="en-GB"/>
              </w:rPr>
            </w:pPr>
          </w:p>
          <w:p w14:paraId="77C4BFFA" w14:textId="77777777" w:rsidR="008D4C31" w:rsidRDefault="008D4C31" w:rsidP="005E5D26">
            <w:pPr>
              <w:spacing w:after="0" w:line="240" w:lineRule="auto"/>
              <w:rPr>
                <w:rFonts w:ascii="Times New Roman" w:hAnsi="Times New Roman" w:cs="Times New Roman"/>
                <w:b/>
                <w:bCs/>
                <w:lang w:val="en-GB"/>
              </w:rPr>
            </w:pPr>
          </w:p>
          <w:p w14:paraId="422B90B9" w14:textId="77777777" w:rsidR="008D4C31" w:rsidRDefault="008D4C31" w:rsidP="005E5D26">
            <w:pPr>
              <w:spacing w:after="0" w:line="240" w:lineRule="auto"/>
              <w:rPr>
                <w:rFonts w:ascii="Times New Roman" w:hAnsi="Times New Roman" w:cs="Times New Roman"/>
                <w:b/>
                <w:bCs/>
                <w:lang w:val="en-GB"/>
              </w:rPr>
            </w:pPr>
          </w:p>
          <w:p w14:paraId="0E699AC8" w14:textId="77777777" w:rsidR="008D4C31" w:rsidRDefault="008D4C31" w:rsidP="005E5D26">
            <w:pPr>
              <w:spacing w:after="0" w:line="240" w:lineRule="auto"/>
              <w:rPr>
                <w:rFonts w:ascii="Times New Roman" w:hAnsi="Times New Roman" w:cs="Times New Roman"/>
                <w:b/>
                <w:bCs/>
                <w:lang w:val="en-GB"/>
              </w:rPr>
            </w:pPr>
          </w:p>
          <w:p w14:paraId="7DC1A3FE" w14:textId="77777777" w:rsidR="008D4C31" w:rsidRDefault="008D4C31" w:rsidP="005E5D26">
            <w:pPr>
              <w:spacing w:after="0" w:line="240" w:lineRule="auto"/>
              <w:rPr>
                <w:rFonts w:ascii="Times New Roman" w:hAnsi="Times New Roman" w:cs="Times New Roman"/>
                <w:b/>
                <w:bCs/>
                <w:lang w:val="en-GB"/>
              </w:rPr>
            </w:pPr>
          </w:p>
          <w:p w14:paraId="60690545" w14:textId="77777777" w:rsidR="008D4C31" w:rsidRDefault="008D4C31" w:rsidP="005E5D26">
            <w:pPr>
              <w:spacing w:after="0" w:line="240" w:lineRule="auto"/>
              <w:rPr>
                <w:rFonts w:ascii="Times New Roman" w:hAnsi="Times New Roman" w:cs="Times New Roman"/>
                <w:b/>
                <w:bCs/>
                <w:lang w:val="en-GB"/>
              </w:rPr>
            </w:pPr>
          </w:p>
          <w:p w14:paraId="5C85748F" w14:textId="77777777" w:rsidR="008D4C31" w:rsidRDefault="008D4C31" w:rsidP="005E5D26">
            <w:pPr>
              <w:spacing w:after="0" w:line="240" w:lineRule="auto"/>
              <w:rPr>
                <w:rFonts w:ascii="Times New Roman" w:hAnsi="Times New Roman" w:cs="Times New Roman"/>
                <w:b/>
                <w:bCs/>
                <w:lang w:val="en-GB"/>
              </w:rPr>
            </w:pPr>
          </w:p>
          <w:p w14:paraId="48DC24C8" w14:textId="77777777" w:rsidR="008D4C31" w:rsidRDefault="008D4C31" w:rsidP="005E5D26">
            <w:pPr>
              <w:spacing w:after="0" w:line="240" w:lineRule="auto"/>
              <w:rPr>
                <w:rFonts w:ascii="Times New Roman" w:hAnsi="Times New Roman" w:cs="Times New Roman"/>
                <w:b/>
                <w:bCs/>
                <w:lang w:val="en-GB"/>
              </w:rPr>
            </w:pPr>
          </w:p>
          <w:p w14:paraId="6C9F83CC" w14:textId="77777777" w:rsidR="008D4C31" w:rsidRDefault="008D4C31" w:rsidP="005E5D26">
            <w:pPr>
              <w:spacing w:after="0" w:line="240" w:lineRule="auto"/>
              <w:rPr>
                <w:rFonts w:ascii="Times New Roman" w:hAnsi="Times New Roman" w:cs="Times New Roman"/>
                <w:b/>
                <w:bCs/>
                <w:lang w:val="en-GB"/>
              </w:rPr>
            </w:pPr>
          </w:p>
          <w:p w14:paraId="0BDC1107" w14:textId="407BE8D1" w:rsidR="005E5D26" w:rsidRPr="00DB4A54" w:rsidRDefault="005E5D26" w:rsidP="005E5D26">
            <w:pPr>
              <w:spacing w:after="0" w:line="240" w:lineRule="auto"/>
              <w:rPr>
                <w:rFonts w:ascii="Times New Roman" w:hAnsi="Times New Roman" w:cs="Times New Roman"/>
                <w:b/>
                <w:bCs/>
                <w:lang w:val="en-GB"/>
              </w:rPr>
            </w:pPr>
            <w:r w:rsidRPr="00DB4A54">
              <w:rPr>
                <w:rFonts w:ascii="Times New Roman" w:hAnsi="Times New Roman" w:cs="Times New Roman"/>
                <w:b/>
                <w:bCs/>
                <w:lang w:val="en-GB"/>
              </w:rPr>
              <w:t>Art. 6</w:t>
            </w:r>
            <w:r w:rsidR="00694892">
              <w:rPr>
                <w:rFonts w:ascii="Times New Roman" w:hAnsi="Times New Roman" w:cs="Times New Roman"/>
                <w:b/>
                <w:bCs/>
                <w:lang w:val="en-GB"/>
              </w:rPr>
              <w:t>3</w:t>
            </w:r>
          </w:p>
          <w:p w14:paraId="451AB866" w14:textId="77777777" w:rsidR="009023D5" w:rsidRPr="00DB4A54" w:rsidRDefault="009023D5" w:rsidP="0021651B">
            <w:pPr>
              <w:spacing w:after="0" w:line="240" w:lineRule="auto"/>
              <w:rPr>
                <w:rFonts w:ascii="Times New Roman" w:hAnsi="Times New Roman" w:cs="Times New Roman"/>
                <w:b/>
                <w:bCs/>
                <w:lang w:val="en-GB"/>
              </w:rPr>
            </w:pPr>
          </w:p>
          <w:p w14:paraId="67203F86" w14:textId="77777777" w:rsidR="009023D5" w:rsidRPr="00DB4A54" w:rsidRDefault="009023D5" w:rsidP="0021651B">
            <w:pPr>
              <w:spacing w:after="0" w:line="240" w:lineRule="auto"/>
              <w:rPr>
                <w:rFonts w:ascii="Times New Roman" w:hAnsi="Times New Roman" w:cs="Times New Roman"/>
                <w:b/>
                <w:bCs/>
                <w:lang w:val="en-GB"/>
              </w:rPr>
            </w:pPr>
          </w:p>
          <w:p w14:paraId="22C3BB88" w14:textId="77777777" w:rsidR="009023D5" w:rsidRPr="00DB4A54" w:rsidRDefault="009023D5" w:rsidP="0021651B">
            <w:pPr>
              <w:spacing w:after="0" w:line="240" w:lineRule="auto"/>
              <w:rPr>
                <w:rFonts w:ascii="Times New Roman" w:hAnsi="Times New Roman" w:cs="Times New Roman"/>
                <w:b/>
                <w:bCs/>
                <w:lang w:val="en-GB"/>
              </w:rPr>
            </w:pPr>
          </w:p>
          <w:p w14:paraId="33B38693" w14:textId="77777777" w:rsidR="009023D5" w:rsidRPr="00DB4A54" w:rsidRDefault="009023D5" w:rsidP="0021651B">
            <w:pPr>
              <w:spacing w:after="0" w:line="240" w:lineRule="auto"/>
              <w:rPr>
                <w:rFonts w:ascii="Times New Roman" w:hAnsi="Times New Roman" w:cs="Times New Roman"/>
                <w:b/>
                <w:bCs/>
                <w:lang w:val="en-GB"/>
              </w:rPr>
            </w:pPr>
          </w:p>
          <w:p w14:paraId="3BABE181" w14:textId="77777777" w:rsidR="009023D5" w:rsidRPr="00DB4A54" w:rsidRDefault="009023D5" w:rsidP="0021651B">
            <w:pPr>
              <w:spacing w:after="0" w:line="240" w:lineRule="auto"/>
              <w:rPr>
                <w:rFonts w:ascii="Times New Roman" w:hAnsi="Times New Roman" w:cs="Times New Roman"/>
                <w:b/>
                <w:bCs/>
                <w:lang w:val="en-GB"/>
              </w:rPr>
            </w:pPr>
          </w:p>
          <w:p w14:paraId="597298EF" w14:textId="77777777" w:rsidR="009023D5" w:rsidRPr="00DB4A54" w:rsidRDefault="009023D5" w:rsidP="0021651B">
            <w:pPr>
              <w:spacing w:after="0" w:line="240" w:lineRule="auto"/>
              <w:rPr>
                <w:rFonts w:ascii="Times New Roman" w:hAnsi="Times New Roman" w:cs="Times New Roman"/>
                <w:b/>
                <w:bCs/>
                <w:lang w:val="en-GB"/>
              </w:rPr>
            </w:pPr>
          </w:p>
          <w:p w14:paraId="50B6D45B" w14:textId="508F4946" w:rsidR="009023D5" w:rsidRPr="00DB4A54" w:rsidRDefault="009023D5" w:rsidP="0021651B">
            <w:pPr>
              <w:spacing w:after="0" w:line="240" w:lineRule="auto"/>
              <w:rPr>
                <w:rFonts w:ascii="Times New Roman" w:hAnsi="Times New Roman" w:cs="Times New Roman"/>
                <w:b/>
                <w:bCs/>
                <w:lang w:val="en-GB"/>
              </w:rPr>
            </w:pPr>
            <w:r w:rsidRPr="00DB4A54">
              <w:rPr>
                <w:rFonts w:ascii="Times New Roman" w:hAnsi="Times New Roman" w:cs="Times New Roman"/>
                <w:b/>
                <w:bCs/>
                <w:lang w:val="en-GB"/>
              </w:rPr>
              <w:t>Art. 6</w:t>
            </w:r>
            <w:r w:rsidR="00CB56BF">
              <w:rPr>
                <w:rFonts w:ascii="Times New Roman" w:hAnsi="Times New Roman" w:cs="Times New Roman"/>
                <w:b/>
                <w:bCs/>
                <w:lang w:val="en-GB"/>
              </w:rPr>
              <w:t>4</w:t>
            </w:r>
          </w:p>
          <w:p w14:paraId="2C4C7CA8" w14:textId="77777777" w:rsidR="009023D5" w:rsidRPr="00DB4A54" w:rsidRDefault="009023D5" w:rsidP="0021651B">
            <w:pPr>
              <w:spacing w:after="0" w:line="240" w:lineRule="auto"/>
              <w:rPr>
                <w:rFonts w:ascii="Times New Roman" w:hAnsi="Times New Roman" w:cs="Times New Roman"/>
                <w:b/>
                <w:bCs/>
                <w:lang w:val="en-GB"/>
              </w:rPr>
            </w:pPr>
          </w:p>
          <w:p w14:paraId="5F8771AD" w14:textId="77777777" w:rsidR="009023D5" w:rsidRPr="00DB4A54" w:rsidRDefault="009023D5" w:rsidP="0021651B">
            <w:pPr>
              <w:spacing w:after="0" w:line="240" w:lineRule="auto"/>
              <w:rPr>
                <w:rFonts w:ascii="Times New Roman" w:hAnsi="Times New Roman" w:cs="Times New Roman"/>
                <w:b/>
                <w:bCs/>
                <w:lang w:val="en-GB"/>
              </w:rPr>
            </w:pPr>
          </w:p>
          <w:p w14:paraId="091530B9" w14:textId="77777777" w:rsidR="009023D5" w:rsidRPr="00DB4A54" w:rsidRDefault="009023D5" w:rsidP="0021651B">
            <w:pPr>
              <w:spacing w:after="0" w:line="240" w:lineRule="auto"/>
              <w:rPr>
                <w:rFonts w:ascii="Times New Roman" w:hAnsi="Times New Roman" w:cs="Times New Roman"/>
                <w:b/>
                <w:bCs/>
                <w:lang w:val="en-GB"/>
              </w:rPr>
            </w:pPr>
          </w:p>
          <w:p w14:paraId="1171FA69" w14:textId="77777777" w:rsidR="009023D5" w:rsidRPr="00DB4A54" w:rsidRDefault="009023D5" w:rsidP="0021651B">
            <w:pPr>
              <w:spacing w:after="0" w:line="240" w:lineRule="auto"/>
              <w:rPr>
                <w:rFonts w:ascii="Times New Roman" w:hAnsi="Times New Roman" w:cs="Times New Roman"/>
                <w:b/>
                <w:bCs/>
                <w:lang w:val="en-GB"/>
              </w:rPr>
            </w:pPr>
          </w:p>
          <w:p w14:paraId="0C839CE5" w14:textId="77777777" w:rsidR="00AC4F92" w:rsidRDefault="00AC4F92" w:rsidP="0021651B">
            <w:pPr>
              <w:spacing w:after="0" w:line="240" w:lineRule="auto"/>
              <w:rPr>
                <w:rFonts w:ascii="Times New Roman" w:hAnsi="Times New Roman" w:cs="Times New Roman"/>
                <w:b/>
                <w:bCs/>
                <w:lang w:val="en-GB"/>
              </w:rPr>
            </w:pPr>
          </w:p>
          <w:p w14:paraId="014EAC54" w14:textId="77777777" w:rsidR="008E27F4" w:rsidRDefault="008E27F4" w:rsidP="0021651B">
            <w:pPr>
              <w:spacing w:after="0" w:line="240" w:lineRule="auto"/>
              <w:rPr>
                <w:rFonts w:ascii="Times New Roman" w:hAnsi="Times New Roman" w:cs="Times New Roman"/>
                <w:b/>
                <w:bCs/>
                <w:lang w:val="en-GB"/>
              </w:rPr>
            </w:pPr>
          </w:p>
          <w:p w14:paraId="22AEE1D2" w14:textId="77777777" w:rsidR="008E27F4" w:rsidRDefault="008E27F4" w:rsidP="0021651B">
            <w:pPr>
              <w:spacing w:after="0" w:line="240" w:lineRule="auto"/>
              <w:rPr>
                <w:rFonts w:ascii="Times New Roman" w:hAnsi="Times New Roman" w:cs="Times New Roman"/>
                <w:b/>
                <w:bCs/>
                <w:lang w:val="en-GB"/>
              </w:rPr>
            </w:pPr>
          </w:p>
          <w:p w14:paraId="42B24E75" w14:textId="77777777" w:rsidR="008E27F4" w:rsidRDefault="008E27F4" w:rsidP="0021651B">
            <w:pPr>
              <w:spacing w:after="0" w:line="240" w:lineRule="auto"/>
              <w:rPr>
                <w:rFonts w:ascii="Times New Roman" w:hAnsi="Times New Roman" w:cs="Times New Roman"/>
                <w:b/>
                <w:bCs/>
                <w:lang w:val="en-GB"/>
              </w:rPr>
            </w:pPr>
          </w:p>
          <w:p w14:paraId="29DAA9F0" w14:textId="77777777" w:rsidR="008E27F4" w:rsidRDefault="008E27F4" w:rsidP="0021651B">
            <w:pPr>
              <w:spacing w:after="0" w:line="240" w:lineRule="auto"/>
              <w:rPr>
                <w:rFonts w:ascii="Times New Roman" w:hAnsi="Times New Roman" w:cs="Times New Roman"/>
                <w:b/>
                <w:bCs/>
                <w:lang w:val="en-GB"/>
              </w:rPr>
            </w:pPr>
          </w:p>
          <w:p w14:paraId="1A861BC6" w14:textId="77777777" w:rsidR="008E27F4" w:rsidRDefault="008E27F4" w:rsidP="0021651B">
            <w:pPr>
              <w:spacing w:after="0" w:line="240" w:lineRule="auto"/>
              <w:rPr>
                <w:rFonts w:ascii="Times New Roman" w:hAnsi="Times New Roman" w:cs="Times New Roman"/>
                <w:b/>
                <w:bCs/>
                <w:lang w:val="en-GB"/>
              </w:rPr>
            </w:pPr>
          </w:p>
          <w:p w14:paraId="3EFA5043" w14:textId="77777777" w:rsidR="008E27F4" w:rsidRDefault="008E27F4" w:rsidP="0021651B">
            <w:pPr>
              <w:spacing w:after="0" w:line="240" w:lineRule="auto"/>
              <w:rPr>
                <w:rFonts w:ascii="Times New Roman" w:hAnsi="Times New Roman" w:cs="Times New Roman"/>
                <w:b/>
                <w:bCs/>
                <w:lang w:val="en-GB"/>
              </w:rPr>
            </w:pPr>
          </w:p>
          <w:p w14:paraId="48035850" w14:textId="77777777" w:rsidR="008E27F4" w:rsidRDefault="008E27F4" w:rsidP="0021651B">
            <w:pPr>
              <w:spacing w:after="0" w:line="240" w:lineRule="auto"/>
              <w:rPr>
                <w:rFonts w:ascii="Times New Roman" w:hAnsi="Times New Roman" w:cs="Times New Roman"/>
                <w:b/>
                <w:bCs/>
                <w:lang w:val="en-GB"/>
              </w:rPr>
            </w:pPr>
          </w:p>
          <w:p w14:paraId="4F1DF3BE" w14:textId="77777777" w:rsidR="008E27F4" w:rsidRDefault="008E27F4" w:rsidP="0021651B">
            <w:pPr>
              <w:spacing w:after="0" w:line="240" w:lineRule="auto"/>
              <w:rPr>
                <w:rFonts w:ascii="Times New Roman" w:hAnsi="Times New Roman" w:cs="Times New Roman"/>
                <w:b/>
                <w:bCs/>
                <w:lang w:val="en-GB"/>
              </w:rPr>
            </w:pPr>
          </w:p>
          <w:p w14:paraId="2438FA18" w14:textId="77777777" w:rsidR="008E27F4" w:rsidRDefault="008E27F4" w:rsidP="0021651B">
            <w:pPr>
              <w:spacing w:after="0" w:line="240" w:lineRule="auto"/>
              <w:rPr>
                <w:rFonts w:ascii="Times New Roman" w:hAnsi="Times New Roman" w:cs="Times New Roman"/>
                <w:b/>
                <w:bCs/>
                <w:lang w:val="en-GB"/>
              </w:rPr>
            </w:pPr>
          </w:p>
          <w:p w14:paraId="682235F2" w14:textId="77777777" w:rsidR="008E27F4" w:rsidRDefault="008E27F4" w:rsidP="0021651B">
            <w:pPr>
              <w:spacing w:after="0" w:line="240" w:lineRule="auto"/>
              <w:rPr>
                <w:rFonts w:ascii="Times New Roman" w:hAnsi="Times New Roman" w:cs="Times New Roman"/>
                <w:b/>
                <w:bCs/>
                <w:lang w:val="en-GB"/>
              </w:rPr>
            </w:pPr>
          </w:p>
          <w:p w14:paraId="5A98A6BE" w14:textId="77777777" w:rsidR="008E27F4" w:rsidRDefault="008E27F4" w:rsidP="0021651B">
            <w:pPr>
              <w:spacing w:after="0" w:line="240" w:lineRule="auto"/>
              <w:rPr>
                <w:rFonts w:ascii="Times New Roman" w:hAnsi="Times New Roman" w:cs="Times New Roman"/>
                <w:b/>
                <w:bCs/>
                <w:lang w:val="en-GB"/>
              </w:rPr>
            </w:pPr>
          </w:p>
          <w:p w14:paraId="4B68BD13" w14:textId="77777777" w:rsidR="008E27F4" w:rsidRDefault="008E27F4" w:rsidP="0021651B">
            <w:pPr>
              <w:spacing w:after="0" w:line="240" w:lineRule="auto"/>
              <w:rPr>
                <w:rFonts w:ascii="Times New Roman" w:hAnsi="Times New Roman" w:cs="Times New Roman"/>
                <w:b/>
                <w:bCs/>
                <w:lang w:val="en-GB"/>
              </w:rPr>
            </w:pPr>
          </w:p>
          <w:p w14:paraId="51CEC585" w14:textId="77777777" w:rsidR="008E27F4" w:rsidRDefault="008E27F4" w:rsidP="0021651B">
            <w:pPr>
              <w:spacing w:after="0" w:line="240" w:lineRule="auto"/>
              <w:rPr>
                <w:rFonts w:ascii="Times New Roman" w:hAnsi="Times New Roman" w:cs="Times New Roman"/>
                <w:b/>
                <w:bCs/>
                <w:lang w:val="en-GB"/>
              </w:rPr>
            </w:pPr>
          </w:p>
          <w:p w14:paraId="32C855F2" w14:textId="77777777" w:rsidR="008E27F4" w:rsidRDefault="008E27F4" w:rsidP="0021651B">
            <w:pPr>
              <w:spacing w:after="0" w:line="240" w:lineRule="auto"/>
              <w:rPr>
                <w:rFonts w:ascii="Times New Roman" w:hAnsi="Times New Roman" w:cs="Times New Roman"/>
                <w:b/>
                <w:bCs/>
                <w:lang w:val="en-GB"/>
              </w:rPr>
            </w:pPr>
          </w:p>
          <w:p w14:paraId="7367314E" w14:textId="77777777" w:rsidR="008E27F4" w:rsidRDefault="008E27F4" w:rsidP="0021651B">
            <w:pPr>
              <w:spacing w:after="0" w:line="240" w:lineRule="auto"/>
              <w:rPr>
                <w:rFonts w:ascii="Times New Roman" w:hAnsi="Times New Roman" w:cs="Times New Roman"/>
                <w:b/>
                <w:bCs/>
                <w:lang w:val="en-GB"/>
              </w:rPr>
            </w:pPr>
          </w:p>
          <w:p w14:paraId="7646B611" w14:textId="77777777" w:rsidR="008E27F4" w:rsidRDefault="008E27F4" w:rsidP="0021651B">
            <w:pPr>
              <w:spacing w:after="0" w:line="240" w:lineRule="auto"/>
              <w:rPr>
                <w:rFonts w:ascii="Times New Roman" w:hAnsi="Times New Roman" w:cs="Times New Roman"/>
                <w:b/>
                <w:bCs/>
                <w:lang w:val="en-GB"/>
              </w:rPr>
            </w:pPr>
          </w:p>
          <w:p w14:paraId="1B26F482" w14:textId="77777777" w:rsidR="008E27F4" w:rsidRDefault="008E27F4" w:rsidP="0021651B">
            <w:pPr>
              <w:spacing w:after="0" w:line="240" w:lineRule="auto"/>
              <w:rPr>
                <w:rFonts w:ascii="Times New Roman" w:hAnsi="Times New Roman" w:cs="Times New Roman"/>
                <w:b/>
                <w:bCs/>
                <w:lang w:val="en-GB"/>
              </w:rPr>
            </w:pPr>
          </w:p>
          <w:p w14:paraId="5C6EB4AC" w14:textId="77777777" w:rsidR="008E27F4" w:rsidRDefault="008E27F4" w:rsidP="0021651B">
            <w:pPr>
              <w:spacing w:after="0" w:line="240" w:lineRule="auto"/>
              <w:rPr>
                <w:rFonts w:ascii="Times New Roman" w:hAnsi="Times New Roman" w:cs="Times New Roman"/>
                <w:b/>
                <w:bCs/>
                <w:lang w:val="en-GB"/>
              </w:rPr>
            </w:pPr>
          </w:p>
          <w:p w14:paraId="5184E9B9" w14:textId="77777777" w:rsidR="008E27F4" w:rsidRDefault="008E27F4" w:rsidP="0021651B">
            <w:pPr>
              <w:spacing w:after="0" w:line="240" w:lineRule="auto"/>
              <w:rPr>
                <w:rFonts w:ascii="Times New Roman" w:hAnsi="Times New Roman" w:cs="Times New Roman"/>
                <w:b/>
                <w:bCs/>
                <w:lang w:val="en-GB"/>
              </w:rPr>
            </w:pPr>
          </w:p>
          <w:p w14:paraId="790BFE5D" w14:textId="77777777" w:rsidR="008E27F4" w:rsidRDefault="008E27F4" w:rsidP="0021651B">
            <w:pPr>
              <w:spacing w:after="0" w:line="240" w:lineRule="auto"/>
              <w:rPr>
                <w:rFonts w:ascii="Times New Roman" w:hAnsi="Times New Roman" w:cs="Times New Roman"/>
                <w:b/>
                <w:bCs/>
                <w:lang w:val="en-GB"/>
              </w:rPr>
            </w:pPr>
          </w:p>
          <w:p w14:paraId="568EE8E3" w14:textId="77777777" w:rsidR="008E27F4" w:rsidRDefault="008E27F4" w:rsidP="0021651B">
            <w:pPr>
              <w:spacing w:after="0" w:line="240" w:lineRule="auto"/>
              <w:rPr>
                <w:rFonts w:ascii="Times New Roman" w:hAnsi="Times New Roman" w:cs="Times New Roman"/>
                <w:b/>
                <w:bCs/>
                <w:lang w:val="en-GB"/>
              </w:rPr>
            </w:pPr>
          </w:p>
          <w:p w14:paraId="7F083615" w14:textId="77777777" w:rsidR="008E27F4" w:rsidRDefault="008E27F4" w:rsidP="0021651B">
            <w:pPr>
              <w:spacing w:after="0" w:line="240" w:lineRule="auto"/>
              <w:rPr>
                <w:rFonts w:ascii="Times New Roman" w:hAnsi="Times New Roman" w:cs="Times New Roman"/>
                <w:b/>
                <w:bCs/>
                <w:lang w:val="en-GB"/>
              </w:rPr>
            </w:pPr>
          </w:p>
          <w:p w14:paraId="6D0F31BE" w14:textId="77777777" w:rsidR="008E27F4" w:rsidRDefault="008E27F4" w:rsidP="0021651B">
            <w:pPr>
              <w:spacing w:after="0" w:line="240" w:lineRule="auto"/>
              <w:rPr>
                <w:rFonts w:ascii="Times New Roman" w:hAnsi="Times New Roman" w:cs="Times New Roman"/>
                <w:b/>
                <w:bCs/>
                <w:lang w:val="en-GB"/>
              </w:rPr>
            </w:pPr>
          </w:p>
          <w:p w14:paraId="04431E58" w14:textId="77777777" w:rsidR="008E27F4" w:rsidRDefault="008E27F4" w:rsidP="0021651B">
            <w:pPr>
              <w:spacing w:after="0" w:line="240" w:lineRule="auto"/>
              <w:rPr>
                <w:rFonts w:ascii="Times New Roman" w:hAnsi="Times New Roman" w:cs="Times New Roman"/>
                <w:b/>
                <w:bCs/>
                <w:lang w:val="en-GB"/>
              </w:rPr>
            </w:pPr>
          </w:p>
          <w:p w14:paraId="12F8ED20" w14:textId="77777777" w:rsidR="008E27F4" w:rsidRPr="00DB4A54" w:rsidRDefault="008E27F4" w:rsidP="0021651B">
            <w:pPr>
              <w:spacing w:after="0" w:line="240" w:lineRule="auto"/>
              <w:rPr>
                <w:rFonts w:ascii="Times New Roman" w:hAnsi="Times New Roman" w:cs="Times New Roman"/>
                <w:b/>
                <w:bCs/>
                <w:lang w:val="en-GB"/>
              </w:rPr>
            </w:pPr>
          </w:p>
          <w:p w14:paraId="367B3212" w14:textId="77777777" w:rsidR="00021D40" w:rsidRPr="00DB4A54" w:rsidRDefault="00021D40" w:rsidP="0021651B">
            <w:pPr>
              <w:spacing w:after="0" w:line="240" w:lineRule="auto"/>
              <w:rPr>
                <w:rFonts w:ascii="Times New Roman" w:hAnsi="Times New Roman" w:cs="Times New Roman"/>
                <w:b/>
                <w:bCs/>
                <w:lang w:val="en-GB"/>
              </w:rPr>
            </w:pPr>
          </w:p>
          <w:p w14:paraId="0107D82F" w14:textId="77777777" w:rsidR="009023D5" w:rsidRPr="00AE6722" w:rsidRDefault="009023D5" w:rsidP="0021651B">
            <w:pPr>
              <w:spacing w:after="0" w:line="240" w:lineRule="auto"/>
              <w:rPr>
                <w:rFonts w:ascii="Times New Roman" w:hAnsi="Times New Roman" w:cs="Times New Roman"/>
                <w:b/>
                <w:bCs/>
              </w:rPr>
            </w:pPr>
          </w:p>
          <w:p w14:paraId="2383F57B" w14:textId="77777777" w:rsidR="009023D5" w:rsidRPr="00AE6722" w:rsidRDefault="009023D5" w:rsidP="0021651B">
            <w:pPr>
              <w:spacing w:after="0" w:line="240" w:lineRule="auto"/>
              <w:rPr>
                <w:rFonts w:ascii="Times New Roman" w:hAnsi="Times New Roman" w:cs="Times New Roman"/>
                <w:b/>
                <w:bCs/>
              </w:rPr>
            </w:pPr>
          </w:p>
          <w:p w14:paraId="30E01B7E" w14:textId="77777777" w:rsidR="009023D5" w:rsidRPr="00AE6722" w:rsidRDefault="009023D5" w:rsidP="0021651B">
            <w:pPr>
              <w:spacing w:after="0" w:line="240" w:lineRule="auto"/>
              <w:rPr>
                <w:rFonts w:ascii="Times New Roman" w:hAnsi="Times New Roman" w:cs="Times New Roman"/>
                <w:b/>
                <w:bCs/>
              </w:rPr>
            </w:pPr>
          </w:p>
          <w:p w14:paraId="1F9E80D5" w14:textId="77777777" w:rsidR="009023D5" w:rsidRPr="00AE6722" w:rsidRDefault="009023D5" w:rsidP="0021651B">
            <w:pPr>
              <w:spacing w:after="0" w:line="240" w:lineRule="auto"/>
              <w:rPr>
                <w:rFonts w:ascii="Times New Roman" w:hAnsi="Times New Roman" w:cs="Times New Roman"/>
                <w:b/>
                <w:bCs/>
              </w:rPr>
            </w:pPr>
          </w:p>
          <w:p w14:paraId="74577BCE" w14:textId="77777777" w:rsidR="009023D5" w:rsidRPr="00AE6722" w:rsidRDefault="009023D5" w:rsidP="0021651B">
            <w:pPr>
              <w:spacing w:after="0" w:line="240" w:lineRule="auto"/>
              <w:rPr>
                <w:rFonts w:ascii="Times New Roman" w:hAnsi="Times New Roman" w:cs="Times New Roman"/>
                <w:b/>
                <w:bCs/>
              </w:rPr>
            </w:pPr>
          </w:p>
          <w:p w14:paraId="30E0341F" w14:textId="77777777" w:rsidR="009023D5" w:rsidRPr="00AE6722" w:rsidRDefault="009023D5" w:rsidP="0021651B">
            <w:pPr>
              <w:spacing w:after="0" w:line="240" w:lineRule="auto"/>
              <w:rPr>
                <w:rFonts w:ascii="Times New Roman" w:hAnsi="Times New Roman" w:cs="Times New Roman"/>
                <w:b/>
                <w:bCs/>
              </w:rPr>
            </w:pPr>
          </w:p>
          <w:p w14:paraId="38F26DCE" w14:textId="77777777" w:rsidR="009023D5" w:rsidRPr="00AE6722" w:rsidRDefault="009023D5" w:rsidP="0021651B">
            <w:pPr>
              <w:spacing w:after="0" w:line="240" w:lineRule="auto"/>
              <w:rPr>
                <w:rFonts w:ascii="Times New Roman" w:hAnsi="Times New Roman" w:cs="Times New Roman"/>
                <w:b/>
                <w:bCs/>
              </w:rPr>
            </w:pPr>
          </w:p>
          <w:p w14:paraId="772CB96D" w14:textId="77777777" w:rsidR="009023D5" w:rsidRPr="00AE6722" w:rsidRDefault="009023D5" w:rsidP="0021651B">
            <w:pPr>
              <w:spacing w:after="0" w:line="240" w:lineRule="auto"/>
              <w:rPr>
                <w:rFonts w:ascii="Times New Roman" w:hAnsi="Times New Roman" w:cs="Times New Roman"/>
                <w:b/>
                <w:bCs/>
              </w:rPr>
            </w:pPr>
          </w:p>
          <w:p w14:paraId="6DD8C425" w14:textId="77777777" w:rsidR="009023D5" w:rsidRPr="00AE6722" w:rsidRDefault="009023D5" w:rsidP="0021651B">
            <w:pPr>
              <w:spacing w:after="0" w:line="240" w:lineRule="auto"/>
              <w:rPr>
                <w:rFonts w:ascii="Times New Roman" w:hAnsi="Times New Roman" w:cs="Times New Roman"/>
                <w:b/>
                <w:bCs/>
              </w:rPr>
            </w:pPr>
          </w:p>
          <w:p w14:paraId="3305AA50" w14:textId="77777777" w:rsidR="009023D5" w:rsidRPr="00AE6722" w:rsidRDefault="009023D5" w:rsidP="0021651B">
            <w:pPr>
              <w:spacing w:after="0" w:line="240" w:lineRule="auto"/>
              <w:rPr>
                <w:rFonts w:ascii="Times New Roman" w:hAnsi="Times New Roman" w:cs="Times New Roman"/>
                <w:b/>
                <w:bCs/>
              </w:rPr>
            </w:pPr>
          </w:p>
          <w:p w14:paraId="3283FA6B" w14:textId="77777777" w:rsidR="009023D5" w:rsidRPr="00AE6722" w:rsidRDefault="009023D5" w:rsidP="0021651B">
            <w:pPr>
              <w:spacing w:after="0" w:line="240" w:lineRule="auto"/>
              <w:rPr>
                <w:rFonts w:ascii="Times New Roman" w:hAnsi="Times New Roman" w:cs="Times New Roman"/>
                <w:b/>
                <w:bCs/>
              </w:rPr>
            </w:pPr>
          </w:p>
          <w:p w14:paraId="58D4704B" w14:textId="77777777" w:rsidR="009023D5" w:rsidRPr="00AE6722" w:rsidRDefault="009023D5" w:rsidP="0021651B">
            <w:pPr>
              <w:spacing w:after="0" w:line="240" w:lineRule="auto"/>
              <w:rPr>
                <w:rFonts w:ascii="Times New Roman" w:hAnsi="Times New Roman" w:cs="Times New Roman"/>
                <w:b/>
                <w:bCs/>
              </w:rPr>
            </w:pPr>
          </w:p>
          <w:p w14:paraId="2F2BC0D5" w14:textId="77777777" w:rsidR="009023D5" w:rsidRPr="00AE6722" w:rsidRDefault="009023D5" w:rsidP="0021651B">
            <w:pPr>
              <w:spacing w:after="0" w:line="240" w:lineRule="auto"/>
              <w:rPr>
                <w:rFonts w:ascii="Times New Roman" w:hAnsi="Times New Roman" w:cs="Times New Roman"/>
                <w:b/>
                <w:bCs/>
              </w:rPr>
            </w:pPr>
          </w:p>
          <w:p w14:paraId="3520CD7C" w14:textId="77777777" w:rsidR="009023D5" w:rsidRPr="00AE6722" w:rsidRDefault="009023D5" w:rsidP="0021651B">
            <w:pPr>
              <w:spacing w:after="0" w:line="240" w:lineRule="auto"/>
              <w:rPr>
                <w:rFonts w:ascii="Times New Roman" w:hAnsi="Times New Roman" w:cs="Times New Roman"/>
                <w:b/>
                <w:bCs/>
              </w:rPr>
            </w:pPr>
          </w:p>
          <w:p w14:paraId="7D58EB8D" w14:textId="77777777" w:rsidR="009023D5" w:rsidRPr="00AE6722" w:rsidRDefault="009023D5" w:rsidP="0021651B">
            <w:pPr>
              <w:spacing w:after="0" w:line="240" w:lineRule="auto"/>
              <w:rPr>
                <w:rFonts w:ascii="Times New Roman" w:hAnsi="Times New Roman" w:cs="Times New Roman"/>
                <w:b/>
                <w:bCs/>
              </w:rPr>
            </w:pPr>
          </w:p>
          <w:p w14:paraId="0501E5B1" w14:textId="77777777" w:rsidR="00AC4F92" w:rsidRPr="00AE6722" w:rsidRDefault="00AC4F92" w:rsidP="0021651B">
            <w:pPr>
              <w:spacing w:after="0" w:line="240" w:lineRule="auto"/>
              <w:rPr>
                <w:rFonts w:ascii="Times New Roman" w:hAnsi="Times New Roman" w:cs="Times New Roman"/>
                <w:b/>
                <w:bCs/>
              </w:rPr>
            </w:pPr>
          </w:p>
          <w:p w14:paraId="78A23AA7" w14:textId="77777777" w:rsidR="00AC4F92" w:rsidRPr="00AE6722" w:rsidRDefault="00AC4F92" w:rsidP="0021651B">
            <w:pPr>
              <w:spacing w:after="0" w:line="240" w:lineRule="auto"/>
              <w:rPr>
                <w:rFonts w:ascii="Times New Roman" w:hAnsi="Times New Roman" w:cs="Times New Roman"/>
                <w:b/>
                <w:bCs/>
              </w:rPr>
            </w:pPr>
          </w:p>
          <w:p w14:paraId="6016A91E" w14:textId="77777777" w:rsidR="00AC4F92" w:rsidRPr="00AE6722" w:rsidRDefault="00AC4F92" w:rsidP="0021651B">
            <w:pPr>
              <w:spacing w:after="0" w:line="240" w:lineRule="auto"/>
              <w:rPr>
                <w:rFonts w:ascii="Times New Roman" w:hAnsi="Times New Roman" w:cs="Times New Roman"/>
                <w:b/>
                <w:bCs/>
              </w:rPr>
            </w:pPr>
          </w:p>
          <w:p w14:paraId="49F8A319" w14:textId="77777777" w:rsidR="00AC4F92" w:rsidRPr="00AE6722" w:rsidRDefault="00AC4F92" w:rsidP="0021651B">
            <w:pPr>
              <w:spacing w:after="0" w:line="240" w:lineRule="auto"/>
              <w:rPr>
                <w:rFonts w:ascii="Times New Roman" w:hAnsi="Times New Roman" w:cs="Times New Roman"/>
                <w:b/>
                <w:bCs/>
              </w:rPr>
            </w:pPr>
          </w:p>
          <w:p w14:paraId="292B18D6" w14:textId="77777777" w:rsidR="00AC4F92" w:rsidRPr="00AE6722" w:rsidRDefault="00AC4F92" w:rsidP="0021651B">
            <w:pPr>
              <w:spacing w:after="0" w:line="240" w:lineRule="auto"/>
              <w:rPr>
                <w:rFonts w:ascii="Times New Roman" w:hAnsi="Times New Roman" w:cs="Times New Roman"/>
                <w:b/>
                <w:bCs/>
              </w:rPr>
            </w:pPr>
          </w:p>
          <w:p w14:paraId="311DDA37" w14:textId="77777777" w:rsidR="00AC4F92" w:rsidRPr="00AE6722" w:rsidRDefault="00AC4F92" w:rsidP="0021651B">
            <w:pPr>
              <w:spacing w:after="0" w:line="240" w:lineRule="auto"/>
              <w:rPr>
                <w:rFonts w:ascii="Times New Roman" w:hAnsi="Times New Roman" w:cs="Times New Roman"/>
                <w:b/>
                <w:bCs/>
              </w:rPr>
            </w:pPr>
          </w:p>
          <w:p w14:paraId="52BBD94E" w14:textId="77777777" w:rsidR="00AC4F92" w:rsidRPr="00AE6722" w:rsidRDefault="00AC4F92" w:rsidP="0021651B">
            <w:pPr>
              <w:spacing w:after="0" w:line="240" w:lineRule="auto"/>
              <w:rPr>
                <w:rFonts w:ascii="Times New Roman" w:hAnsi="Times New Roman" w:cs="Times New Roman"/>
                <w:b/>
                <w:bCs/>
              </w:rPr>
            </w:pPr>
          </w:p>
          <w:p w14:paraId="2684AC7B" w14:textId="77777777" w:rsidR="00AC4F92" w:rsidRPr="00AE6722" w:rsidRDefault="00AC4F92" w:rsidP="0021651B">
            <w:pPr>
              <w:spacing w:after="0" w:line="240" w:lineRule="auto"/>
              <w:rPr>
                <w:rFonts w:ascii="Times New Roman" w:hAnsi="Times New Roman" w:cs="Times New Roman"/>
                <w:b/>
                <w:bCs/>
              </w:rPr>
            </w:pPr>
          </w:p>
          <w:p w14:paraId="1F329BE8" w14:textId="77777777" w:rsidR="00AC4F92" w:rsidRPr="00AE6722" w:rsidRDefault="00AC4F92" w:rsidP="0021651B">
            <w:pPr>
              <w:spacing w:after="0" w:line="240" w:lineRule="auto"/>
              <w:rPr>
                <w:rFonts w:ascii="Times New Roman" w:hAnsi="Times New Roman" w:cs="Times New Roman"/>
                <w:b/>
                <w:bCs/>
              </w:rPr>
            </w:pPr>
          </w:p>
          <w:p w14:paraId="08D4FFCA" w14:textId="77777777" w:rsidR="00AC4F92" w:rsidRPr="00AE6722" w:rsidRDefault="00AC4F92" w:rsidP="0021651B">
            <w:pPr>
              <w:spacing w:after="0" w:line="240" w:lineRule="auto"/>
              <w:rPr>
                <w:rFonts w:ascii="Times New Roman" w:hAnsi="Times New Roman" w:cs="Times New Roman"/>
                <w:b/>
                <w:bCs/>
              </w:rPr>
            </w:pPr>
          </w:p>
          <w:p w14:paraId="49922A2F" w14:textId="77777777" w:rsidR="00AC4F92" w:rsidRPr="00AE6722" w:rsidRDefault="00AC4F92" w:rsidP="0021651B">
            <w:pPr>
              <w:spacing w:after="0" w:line="240" w:lineRule="auto"/>
              <w:rPr>
                <w:rFonts w:ascii="Times New Roman" w:hAnsi="Times New Roman" w:cs="Times New Roman"/>
                <w:b/>
                <w:bCs/>
              </w:rPr>
            </w:pPr>
          </w:p>
          <w:p w14:paraId="6D3E809B" w14:textId="09CDB95F" w:rsidR="009023D5" w:rsidRPr="00AE6722" w:rsidRDefault="009023D5" w:rsidP="0021651B">
            <w:pPr>
              <w:spacing w:after="0" w:line="240" w:lineRule="auto"/>
              <w:rPr>
                <w:rFonts w:ascii="Times New Roman" w:hAnsi="Times New Roman" w:cs="Times New Roman"/>
                <w:b/>
                <w:bCs/>
              </w:rPr>
            </w:pPr>
          </w:p>
          <w:p w14:paraId="45244D6D" w14:textId="77777777" w:rsidR="005C193F" w:rsidRPr="00AE6722" w:rsidRDefault="005C193F" w:rsidP="0021651B">
            <w:pPr>
              <w:spacing w:after="0" w:line="240" w:lineRule="auto"/>
              <w:jc w:val="both"/>
              <w:rPr>
                <w:rFonts w:ascii="Times New Roman" w:eastAsia="Times New Roman" w:hAnsi="Times New Roman" w:cs="Times New Roman"/>
                <w:lang w:eastAsia="pl-PL"/>
              </w:rPr>
            </w:pPr>
          </w:p>
        </w:tc>
        <w:tc>
          <w:tcPr>
            <w:tcW w:w="5420" w:type="dxa"/>
          </w:tcPr>
          <w:p w14:paraId="67B1892F" w14:textId="4CEA33C6" w:rsidR="005E5D26" w:rsidRPr="00AE6722" w:rsidRDefault="005E5D26" w:rsidP="005E5D26">
            <w:pPr>
              <w:spacing w:after="0" w:line="240" w:lineRule="auto"/>
              <w:jc w:val="both"/>
              <w:rPr>
                <w:rFonts w:ascii="Times New Roman" w:hAnsi="Times New Roman" w:cs="Times New Roman"/>
                <w:bCs/>
              </w:rPr>
            </w:pPr>
            <w:bookmarkStart w:id="147" w:name="mip64583778"/>
            <w:bookmarkStart w:id="148" w:name="mip64583779"/>
            <w:bookmarkEnd w:id="147"/>
            <w:bookmarkEnd w:id="148"/>
            <w:r w:rsidRPr="00AE6722">
              <w:rPr>
                <w:rFonts w:ascii="Times New Roman" w:hAnsi="Times New Roman" w:cs="Times New Roman"/>
                <w:bCs/>
              </w:rPr>
              <w:lastRenderedPageBreak/>
              <w:t>1. Administracyjnej karze pieniężnej podlega ten, kto wbrew przepisom ustawy nie zgł</w:t>
            </w:r>
            <w:r w:rsidR="00512B11">
              <w:rPr>
                <w:rFonts w:ascii="Times New Roman" w:hAnsi="Times New Roman" w:cs="Times New Roman"/>
                <w:bCs/>
              </w:rPr>
              <w:t>asza</w:t>
            </w:r>
            <w:r w:rsidRPr="00AE6722">
              <w:rPr>
                <w:rFonts w:ascii="Times New Roman" w:hAnsi="Times New Roman" w:cs="Times New Roman"/>
                <w:bCs/>
              </w:rPr>
              <w:t xml:space="preserve"> zamiaru rozpoczęcia prac polegających na usuwaniu lub zabezpieczaniu wyrobów zawierających azbest właściwemu organowi lub właściwym organom, w terminie określonym w art. 20 ust. 1–3, 6 lub ust. 7.</w:t>
            </w:r>
          </w:p>
          <w:p w14:paraId="20E8C7E3" w14:textId="77777777" w:rsidR="005E5D26" w:rsidRPr="00AE6722" w:rsidRDefault="005E5D26" w:rsidP="005E5D26">
            <w:pPr>
              <w:spacing w:after="0" w:line="240" w:lineRule="auto"/>
              <w:jc w:val="both"/>
              <w:rPr>
                <w:rFonts w:ascii="Times New Roman" w:hAnsi="Times New Roman" w:cs="Times New Roman"/>
                <w:bCs/>
              </w:rPr>
            </w:pPr>
            <w:r w:rsidRPr="00AE6722">
              <w:rPr>
                <w:rFonts w:ascii="Times New Roman" w:hAnsi="Times New Roman" w:cs="Times New Roman"/>
                <w:bCs/>
              </w:rPr>
              <w:t>2. Administracyjna kara pieniężna, o której mowa w ust. 1, wynosi nie mniej niż 500 zł i nie może przekroczyć 1 000 zł.</w:t>
            </w:r>
          </w:p>
          <w:p w14:paraId="178F2BDE" w14:textId="6137DE25" w:rsidR="005E5D26" w:rsidRPr="00AE6722" w:rsidRDefault="005E5D26" w:rsidP="005E5D26">
            <w:pPr>
              <w:spacing w:after="0" w:line="240" w:lineRule="auto"/>
              <w:jc w:val="both"/>
              <w:rPr>
                <w:rFonts w:ascii="Times New Roman" w:hAnsi="Times New Roman" w:cs="Times New Roman"/>
                <w:bCs/>
              </w:rPr>
            </w:pPr>
            <w:r w:rsidRPr="00AE6722">
              <w:rPr>
                <w:rFonts w:ascii="Times New Roman" w:hAnsi="Times New Roman" w:cs="Times New Roman"/>
                <w:bCs/>
              </w:rPr>
              <w:t xml:space="preserve">3. Administracyjną karę pieniężną, o której mowa w ust. 1, </w:t>
            </w:r>
            <w:r w:rsidR="00706075">
              <w:rPr>
                <w:rFonts w:ascii="Times New Roman" w:hAnsi="Times New Roman" w:cs="Times New Roman"/>
                <w:bCs/>
              </w:rPr>
              <w:t xml:space="preserve">w zakresie swoich kompetencji </w:t>
            </w:r>
            <w:r w:rsidRPr="00AE6722">
              <w:rPr>
                <w:rFonts w:ascii="Times New Roman" w:hAnsi="Times New Roman" w:cs="Times New Roman"/>
                <w:bCs/>
              </w:rPr>
              <w:t>wymierza w drodze decyzji:</w:t>
            </w:r>
          </w:p>
          <w:p w14:paraId="6A92AE46" w14:textId="37520B22" w:rsidR="005E5D26" w:rsidRPr="00AE6722" w:rsidRDefault="005E5D26" w:rsidP="005E5D26">
            <w:pPr>
              <w:spacing w:after="0" w:line="240" w:lineRule="auto"/>
              <w:jc w:val="both"/>
              <w:rPr>
                <w:rFonts w:ascii="Times New Roman" w:hAnsi="Times New Roman" w:cs="Times New Roman"/>
                <w:bCs/>
              </w:rPr>
            </w:pPr>
            <w:r w:rsidRPr="00AE6722">
              <w:rPr>
                <w:rFonts w:ascii="Times New Roman" w:hAnsi="Times New Roman" w:cs="Times New Roman"/>
                <w:bCs/>
              </w:rPr>
              <w:t>1)</w:t>
            </w:r>
            <w:r w:rsidR="000847AB">
              <w:rPr>
                <w:rFonts w:ascii="Times New Roman" w:hAnsi="Times New Roman" w:cs="Times New Roman"/>
                <w:bCs/>
              </w:rPr>
              <w:t xml:space="preserve"> </w:t>
            </w:r>
            <w:r w:rsidRPr="00AE6722">
              <w:rPr>
                <w:rFonts w:ascii="Times New Roman" w:hAnsi="Times New Roman" w:cs="Times New Roman"/>
                <w:bCs/>
              </w:rPr>
              <w:t>właściwy inspektor pracy;</w:t>
            </w:r>
          </w:p>
          <w:p w14:paraId="1834B057" w14:textId="6181DB16" w:rsidR="005E5D26" w:rsidRPr="00AE6722" w:rsidRDefault="005E5D26" w:rsidP="005E5D26">
            <w:pPr>
              <w:spacing w:after="0" w:line="240" w:lineRule="auto"/>
              <w:jc w:val="both"/>
              <w:rPr>
                <w:rFonts w:ascii="Times New Roman" w:hAnsi="Times New Roman" w:cs="Times New Roman"/>
                <w:bCs/>
              </w:rPr>
            </w:pPr>
            <w:r w:rsidRPr="00AE6722">
              <w:rPr>
                <w:rFonts w:ascii="Times New Roman" w:hAnsi="Times New Roman" w:cs="Times New Roman"/>
                <w:bCs/>
              </w:rPr>
              <w:t>2)</w:t>
            </w:r>
            <w:r w:rsidR="000847AB">
              <w:rPr>
                <w:rFonts w:ascii="Times New Roman" w:hAnsi="Times New Roman" w:cs="Times New Roman"/>
                <w:bCs/>
              </w:rPr>
              <w:t xml:space="preserve"> </w:t>
            </w:r>
            <w:r w:rsidRPr="00AE6722">
              <w:rPr>
                <w:rFonts w:ascii="Times New Roman" w:hAnsi="Times New Roman" w:cs="Times New Roman"/>
                <w:bCs/>
              </w:rPr>
              <w:t>właściwy państwowy graniczny inspektor sanitarny;</w:t>
            </w:r>
          </w:p>
          <w:p w14:paraId="385DA537" w14:textId="4DBEBCA0" w:rsidR="005E5D26" w:rsidRPr="00AE6722" w:rsidRDefault="005E5D26" w:rsidP="005E5D26">
            <w:pPr>
              <w:spacing w:after="0" w:line="240" w:lineRule="auto"/>
              <w:jc w:val="both"/>
              <w:rPr>
                <w:rFonts w:ascii="Times New Roman" w:hAnsi="Times New Roman" w:cs="Times New Roman"/>
                <w:bCs/>
              </w:rPr>
            </w:pPr>
            <w:r w:rsidRPr="00AE6722">
              <w:rPr>
                <w:rFonts w:ascii="Times New Roman" w:hAnsi="Times New Roman" w:cs="Times New Roman"/>
                <w:bCs/>
              </w:rPr>
              <w:t>3)</w:t>
            </w:r>
            <w:r w:rsidR="000847AB">
              <w:rPr>
                <w:rFonts w:ascii="Times New Roman" w:hAnsi="Times New Roman" w:cs="Times New Roman"/>
                <w:bCs/>
              </w:rPr>
              <w:t xml:space="preserve"> </w:t>
            </w:r>
            <w:r w:rsidRPr="00AE6722">
              <w:rPr>
                <w:rFonts w:ascii="Times New Roman" w:hAnsi="Times New Roman" w:cs="Times New Roman"/>
                <w:bCs/>
              </w:rPr>
              <w:t>właściwy państwowy powiatowy inspektor sanitarny;</w:t>
            </w:r>
          </w:p>
          <w:p w14:paraId="7B97FDE0" w14:textId="2957139A" w:rsidR="005E5D26" w:rsidRPr="00AE6722" w:rsidRDefault="005E5D26" w:rsidP="005E5D26">
            <w:pPr>
              <w:spacing w:after="0" w:line="240" w:lineRule="auto"/>
              <w:jc w:val="both"/>
              <w:rPr>
                <w:rFonts w:ascii="Times New Roman" w:hAnsi="Times New Roman" w:cs="Times New Roman"/>
                <w:bCs/>
              </w:rPr>
            </w:pPr>
            <w:r w:rsidRPr="00AE6722">
              <w:rPr>
                <w:rFonts w:ascii="Times New Roman" w:hAnsi="Times New Roman" w:cs="Times New Roman"/>
                <w:bCs/>
              </w:rPr>
              <w:t>4)</w:t>
            </w:r>
            <w:r w:rsidR="000847AB">
              <w:rPr>
                <w:rFonts w:ascii="Times New Roman" w:hAnsi="Times New Roman" w:cs="Times New Roman"/>
                <w:bCs/>
              </w:rPr>
              <w:t xml:space="preserve"> </w:t>
            </w:r>
            <w:r w:rsidRPr="00AE6722">
              <w:rPr>
                <w:rFonts w:ascii="Times New Roman" w:hAnsi="Times New Roman" w:cs="Times New Roman"/>
                <w:bCs/>
              </w:rPr>
              <w:t>właściwy organ nadzoru budowlanego;</w:t>
            </w:r>
          </w:p>
          <w:p w14:paraId="693C1FB8" w14:textId="7CDD6C81" w:rsidR="005E5D26" w:rsidRPr="00B26075" w:rsidRDefault="005E5D26" w:rsidP="005E5D26">
            <w:pPr>
              <w:spacing w:after="0" w:line="240" w:lineRule="auto"/>
              <w:jc w:val="both"/>
              <w:rPr>
                <w:rFonts w:ascii="Times New Roman" w:hAnsi="Times New Roman" w:cs="Times New Roman"/>
                <w:bCs/>
              </w:rPr>
            </w:pPr>
            <w:r w:rsidRPr="00AE6722">
              <w:rPr>
                <w:rFonts w:ascii="Times New Roman" w:hAnsi="Times New Roman" w:cs="Times New Roman"/>
                <w:bCs/>
              </w:rPr>
              <w:t>5)</w:t>
            </w:r>
            <w:r w:rsidR="008D4C31">
              <w:rPr>
                <w:rFonts w:ascii="Times New Roman" w:hAnsi="Times New Roman" w:cs="Times New Roman"/>
                <w:bCs/>
              </w:rPr>
              <w:t xml:space="preserve"> </w:t>
            </w:r>
            <w:r w:rsidRPr="00AE6722">
              <w:rPr>
                <w:rFonts w:ascii="Times New Roman" w:hAnsi="Times New Roman" w:cs="Times New Roman"/>
                <w:bCs/>
              </w:rPr>
              <w:t>komendant właściwego terytorialnie wojskowego ośrodka medycyny prewencyjnej.</w:t>
            </w:r>
          </w:p>
          <w:p w14:paraId="67A88839" w14:textId="77777777" w:rsidR="003C7A7F" w:rsidRPr="00AE6722" w:rsidRDefault="003C7A7F" w:rsidP="003C7A7F">
            <w:pPr>
              <w:spacing w:after="0" w:line="240" w:lineRule="auto"/>
              <w:jc w:val="both"/>
              <w:rPr>
                <w:rFonts w:ascii="Times New Roman" w:hAnsi="Times New Roman" w:cs="Times New Roman"/>
                <w:bCs/>
              </w:rPr>
            </w:pPr>
          </w:p>
          <w:p w14:paraId="616E2CB3" w14:textId="77777777" w:rsidR="005E5D26" w:rsidRPr="00AE6722" w:rsidRDefault="005E5D26" w:rsidP="005E5D26">
            <w:pPr>
              <w:spacing w:after="0" w:line="240" w:lineRule="auto"/>
              <w:jc w:val="both"/>
              <w:rPr>
                <w:rFonts w:ascii="Times New Roman" w:hAnsi="Times New Roman" w:cs="Times New Roman"/>
                <w:bCs/>
              </w:rPr>
            </w:pPr>
            <w:r w:rsidRPr="00AE6722">
              <w:rPr>
                <w:rFonts w:ascii="Times New Roman" w:hAnsi="Times New Roman" w:cs="Times New Roman"/>
                <w:bCs/>
              </w:rPr>
              <w:t>1. Administracyjnej karze pieniężnej podlega ten, kto wbrew przepisom ustawy:</w:t>
            </w:r>
          </w:p>
          <w:p w14:paraId="5AB5C616" w14:textId="6576D11C" w:rsidR="005E5D26" w:rsidRPr="00AE6722" w:rsidRDefault="005E5D26" w:rsidP="005E5D26">
            <w:pPr>
              <w:spacing w:after="0" w:line="240" w:lineRule="auto"/>
              <w:jc w:val="both"/>
              <w:rPr>
                <w:rFonts w:ascii="Times New Roman" w:hAnsi="Times New Roman" w:cs="Times New Roman"/>
                <w:bCs/>
              </w:rPr>
            </w:pPr>
            <w:r w:rsidRPr="00AE6722">
              <w:rPr>
                <w:rFonts w:ascii="Times New Roman" w:hAnsi="Times New Roman" w:cs="Times New Roman"/>
                <w:bCs/>
              </w:rPr>
              <w:t>1)</w:t>
            </w:r>
            <w:r w:rsidR="000847AB">
              <w:rPr>
                <w:rFonts w:ascii="Times New Roman" w:hAnsi="Times New Roman" w:cs="Times New Roman"/>
                <w:bCs/>
              </w:rPr>
              <w:t xml:space="preserve"> </w:t>
            </w:r>
            <w:r w:rsidRPr="00AE6722">
              <w:rPr>
                <w:rFonts w:ascii="Times New Roman" w:hAnsi="Times New Roman" w:cs="Times New Roman"/>
                <w:bCs/>
              </w:rPr>
              <w:t>nie sporządza oceny ryzyka zawodowego, o której mowa w art. 10 ust. 1;</w:t>
            </w:r>
          </w:p>
          <w:p w14:paraId="0A7D2BE3" w14:textId="1A4114E3" w:rsidR="005E5D26" w:rsidRPr="00AE6722" w:rsidRDefault="005E5D26" w:rsidP="005E5D26">
            <w:pPr>
              <w:spacing w:after="0" w:line="240" w:lineRule="auto"/>
              <w:jc w:val="both"/>
              <w:rPr>
                <w:rFonts w:ascii="Times New Roman" w:hAnsi="Times New Roman" w:cs="Times New Roman"/>
                <w:bCs/>
              </w:rPr>
            </w:pPr>
            <w:r w:rsidRPr="00AE6722">
              <w:rPr>
                <w:rFonts w:ascii="Times New Roman" w:hAnsi="Times New Roman" w:cs="Times New Roman"/>
                <w:bCs/>
              </w:rPr>
              <w:t>2)</w:t>
            </w:r>
            <w:r w:rsidR="000847AB">
              <w:rPr>
                <w:rFonts w:ascii="Times New Roman" w:hAnsi="Times New Roman" w:cs="Times New Roman"/>
                <w:bCs/>
              </w:rPr>
              <w:t xml:space="preserve"> </w:t>
            </w:r>
            <w:r w:rsidRPr="00AE6722">
              <w:rPr>
                <w:rFonts w:ascii="Times New Roman" w:hAnsi="Times New Roman" w:cs="Times New Roman"/>
                <w:bCs/>
              </w:rPr>
              <w:t>nie informuje o ryzyku zawodowym osoby narażonej na działanie azbestu;</w:t>
            </w:r>
          </w:p>
          <w:p w14:paraId="7F095A89" w14:textId="4DCB09A7" w:rsidR="005E5D26" w:rsidRPr="00AE6722" w:rsidRDefault="005E5D26" w:rsidP="005E5D26">
            <w:pPr>
              <w:spacing w:after="0" w:line="240" w:lineRule="auto"/>
              <w:jc w:val="both"/>
              <w:rPr>
                <w:rFonts w:ascii="Times New Roman" w:hAnsi="Times New Roman" w:cs="Times New Roman"/>
                <w:bCs/>
              </w:rPr>
            </w:pPr>
            <w:r w:rsidRPr="00AE6722">
              <w:rPr>
                <w:rFonts w:ascii="Times New Roman" w:hAnsi="Times New Roman" w:cs="Times New Roman"/>
                <w:bCs/>
              </w:rPr>
              <w:lastRenderedPageBreak/>
              <w:t>3)</w:t>
            </w:r>
            <w:r w:rsidR="000847AB">
              <w:rPr>
                <w:rFonts w:ascii="Times New Roman" w:hAnsi="Times New Roman" w:cs="Times New Roman"/>
                <w:bCs/>
              </w:rPr>
              <w:t xml:space="preserve"> </w:t>
            </w:r>
            <w:r w:rsidRPr="00AE6722">
              <w:rPr>
                <w:rFonts w:ascii="Times New Roman" w:hAnsi="Times New Roman" w:cs="Times New Roman"/>
                <w:bCs/>
              </w:rPr>
              <w:t>nie weryfikuje oceny ryzyka zawodowego, w przypadkach o których mowa w art. 10 ust. 3;</w:t>
            </w:r>
          </w:p>
          <w:p w14:paraId="24E32704" w14:textId="013E268F" w:rsidR="005E5D26" w:rsidRPr="00AE6722" w:rsidRDefault="005E5D26" w:rsidP="005E5D26">
            <w:pPr>
              <w:spacing w:after="0" w:line="240" w:lineRule="auto"/>
              <w:jc w:val="both"/>
              <w:rPr>
                <w:rFonts w:ascii="Times New Roman" w:hAnsi="Times New Roman" w:cs="Times New Roman"/>
                <w:bCs/>
              </w:rPr>
            </w:pPr>
            <w:r w:rsidRPr="00AE6722">
              <w:rPr>
                <w:rFonts w:ascii="Times New Roman" w:hAnsi="Times New Roman" w:cs="Times New Roman"/>
                <w:bCs/>
              </w:rPr>
              <w:t>4)</w:t>
            </w:r>
            <w:r w:rsidR="000847AB">
              <w:rPr>
                <w:rFonts w:ascii="Times New Roman" w:hAnsi="Times New Roman" w:cs="Times New Roman"/>
                <w:bCs/>
              </w:rPr>
              <w:t xml:space="preserve"> </w:t>
            </w:r>
            <w:r w:rsidRPr="00AE6722">
              <w:rPr>
                <w:rFonts w:ascii="Times New Roman" w:hAnsi="Times New Roman" w:cs="Times New Roman"/>
                <w:bCs/>
              </w:rPr>
              <w:t>nie zapewnia przeszkolenia osób narażonych na działanie azbestu, osób kierujących lub nadzorujących te osoby w zakresie, o którym mowa w art. 11 ust. 7 lub 8;</w:t>
            </w:r>
          </w:p>
          <w:p w14:paraId="395C9800" w14:textId="4859FC16" w:rsidR="005E5D26" w:rsidRPr="00AE6722" w:rsidRDefault="005E5D26" w:rsidP="005E5D26">
            <w:pPr>
              <w:spacing w:after="0" w:line="240" w:lineRule="auto"/>
              <w:jc w:val="both"/>
              <w:rPr>
                <w:rFonts w:ascii="Times New Roman" w:hAnsi="Times New Roman" w:cs="Times New Roman"/>
                <w:bCs/>
              </w:rPr>
            </w:pPr>
            <w:r w:rsidRPr="00AE6722">
              <w:rPr>
                <w:rFonts w:ascii="Times New Roman" w:hAnsi="Times New Roman" w:cs="Times New Roman"/>
                <w:bCs/>
              </w:rPr>
              <w:t>5)</w:t>
            </w:r>
            <w:r w:rsidR="000847AB">
              <w:rPr>
                <w:rFonts w:ascii="Times New Roman" w:hAnsi="Times New Roman" w:cs="Times New Roman"/>
                <w:bCs/>
              </w:rPr>
              <w:t xml:space="preserve"> </w:t>
            </w:r>
            <w:r w:rsidRPr="00AE6722">
              <w:rPr>
                <w:rFonts w:ascii="Times New Roman" w:hAnsi="Times New Roman" w:cs="Times New Roman"/>
                <w:bCs/>
              </w:rPr>
              <w:t>nie zapewnia przeszkolenia osób narażonych na działanie azbestu, osób kierujących lub nadzorujących te osoby w terminach określonych w art. 11 ust. 3;</w:t>
            </w:r>
          </w:p>
          <w:p w14:paraId="303FFFC8" w14:textId="3F28C46A" w:rsidR="005E5D26" w:rsidRPr="00AE6722" w:rsidRDefault="005E5D26" w:rsidP="005E5D26">
            <w:pPr>
              <w:spacing w:after="0" w:line="240" w:lineRule="auto"/>
              <w:jc w:val="both"/>
              <w:rPr>
                <w:rFonts w:ascii="Times New Roman" w:hAnsi="Times New Roman" w:cs="Times New Roman"/>
                <w:bCs/>
              </w:rPr>
            </w:pPr>
            <w:r w:rsidRPr="00AE6722">
              <w:rPr>
                <w:rFonts w:ascii="Times New Roman" w:hAnsi="Times New Roman" w:cs="Times New Roman"/>
                <w:bCs/>
              </w:rPr>
              <w:t>6)</w:t>
            </w:r>
            <w:r w:rsidR="000847AB">
              <w:rPr>
                <w:rFonts w:ascii="Times New Roman" w:hAnsi="Times New Roman" w:cs="Times New Roman"/>
                <w:bCs/>
              </w:rPr>
              <w:t xml:space="preserve"> </w:t>
            </w:r>
            <w:r w:rsidRPr="00AE6722">
              <w:rPr>
                <w:rFonts w:ascii="Times New Roman" w:hAnsi="Times New Roman" w:cs="Times New Roman"/>
                <w:bCs/>
              </w:rPr>
              <w:t>prowadzi szkolenie w zakresie bezpiecznego postępowania z wyrobami zawierającymi azbest  nie spełniając warunków określonych w art. 13</w:t>
            </w:r>
            <w:r w:rsidR="00694892">
              <w:rPr>
                <w:rFonts w:ascii="Times New Roman" w:hAnsi="Times New Roman" w:cs="Times New Roman"/>
                <w:bCs/>
              </w:rPr>
              <w:t xml:space="preserve"> ust. 1 i 2</w:t>
            </w:r>
            <w:r w:rsidRPr="00AE6722">
              <w:rPr>
                <w:rFonts w:ascii="Times New Roman" w:hAnsi="Times New Roman" w:cs="Times New Roman"/>
                <w:bCs/>
              </w:rPr>
              <w:t>;</w:t>
            </w:r>
          </w:p>
          <w:p w14:paraId="224475F2" w14:textId="1A03F572" w:rsidR="005E5D26" w:rsidRPr="00AE6722" w:rsidRDefault="005E5D26" w:rsidP="005E5D26">
            <w:pPr>
              <w:spacing w:after="0" w:line="240" w:lineRule="auto"/>
              <w:jc w:val="both"/>
              <w:rPr>
                <w:rFonts w:ascii="Times New Roman" w:hAnsi="Times New Roman" w:cs="Times New Roman"/>
                <w:bCs/>
              </w:rPr>
            </w:pPr>
            <w:r w:rsidRPr="00AE6722">
              <w:rPr>
                <w:rFonts w:ascii="Times New Roman" w:hAnsi="Times New Roman" w:cs="Times New Roman"/>
                <w:bCs/>
              </w:rPr>
              <w:t>7)</w:t>
            </w:r>
            <w:r w:rsidR="000847AB">
              <w:rPr>
                <w:rFonts w:ascii="Times New Roman" w:hAnsi="Times New Roman" w:cs="Times New Roman"/>
                <w:bCs/>
              </w:rPr>
              <w:t xml:space="preserve"> </w:t>
            </w:r>
            <w:r w:rsidRPr="00AE6722">
              <w:rPr>
                <w:rFonts w:ascii="Times New Roman" w:hAnsi="Times New Roman" w:cs="Times New Roman"/>
                <w:bCs/>
              </w:rPr>
              <w:t>usuwa lub zabezpiecza wyroby zawierające azbest bez zezwolenia.</w:t>
            </w:r>
          </w:p>
          <w:p w14:paraId="376D9A09" w14:textId="77777777" w:rsidR="005E5D26" w:rsidRPr="00AE6722" w:rsidRDefault="005E5D26" w:rsidP="005E5D26">
            <w:pPr>
              <w:spacing w:after="0" w:line="240" w:lineRule="auto"/>
              <w:jc w:val="both"/>
              <w:rPr>
                <w:rFonts w:ascii="Times New Roman" w:hAnsi="Times New Roman" w:cs="Times New Roman"/>
                <w:bCs/>
              </w:rPr>
            </w:pPr>
            <w:r w:rsidRPr="00AE6722">
              <w:rPr>
                <w:rFonts w:ascii="Times New Roman" w:hAnsi="Times New Roman" w:cs="Times New Roman"/>
                <w:bCs/>
              </w:rPr>
              <w:t>2. Administracyjna kara pieniężna za każde naruszenie, o którym mowa w ust. 1, wynosi nie mniej niż 1 000 zł i nie może przekroczyć 20 000 zł.</w:t>
            </w:r>
          </w:p>
          <w:p w14:paraId="2F1B03D0" w14:textId="77777777" w:rsidR="00694892" w:rsidRPr="00B26075" w:rsidRDefault="00694892" w:rsidP="005E5D26">
            <w:pPr>
              <w:spacing w:after="0" w:line="240" w:lineRule="auto"/>
              <w:jc w:val="both"/>
              <w:rPr>
                <w:rFonts w:ascii="Times New Roman" w:hAnsi="Times New Roman" w:cs="Times New Roman"/>
                <w:bCs/>
              </w:rPr>
            </w:pPr>
          </w:p>
          <w:p w14:paraId="2D3E087D" w14:textId="77777777" w:rsidR="005E5D26" w:rsidRPr="00AE6722" w:rsidRDefault="005E5D26" w:rsidP="005E5D26">
            <w:pPr>
              <w:spacing w:after="0" w:line="240" w:lineRule="auto"/>
              <w:jc w:val="both"/>
              <w:rPr>
                <w:rFonts w:ascii="Times New Roman" w:hAnsi="Times New Roman" w:cs="Times New Roman"/>
                <w:bCs/>
              </w:rPr>
            </w:pPr>
            <w:r w:rsidRPr="00AE6722">
              <w:rPr>
                <w:rFonts w:ascii="Times New Roman" w:hAnsi="Times New Roman" w:cs="Times New Roman"/>
                <w:bCs/>
              </w:rPr>
              <w:t>1. Administracyjnej karze pieniężnej podlega ten, kto wbrew przepisom ustawy:</w:t>
            </w:r>
          </w:p>
          <w:p w14:paraId="3FD868A5" w14:textId="11A6C321" w:rsidR="005E5D26" w:rsidRPr="00AE6722" w:rsidRDefault="005E5D26" w:rsidP="005E5D26">
            <w:pPr>
              <w:spacing w:after="0" w:line="240" w:lineRule="auto"/>
              <w:jc w:val="both"/>
              <w:rPr>
                <w:rFonts w:ascii="Times New Roman" w:hAnsi="Times New Roman" w:cs="Times New Roman"/>
                <w:bCs/>
              </w:rPr>
            </w:pPr>
            <w:r w:rsidRPr="00AE6722">
              <w:rPr>
                <w:rFonts w:ascii="Times New Roman" w:hAnsi="Times New Roman" w:cs="Times New Roman"/>
                <w:bCs/>
              </w:rPr>
              <w:t>1)</w:t>
            </w:r>
            <w:r w:rsidR="000847AB">
              <w:rPr>
                <w:rFonts w:ascii="Times New Roman" w:hAnsi="Times New Roman" w:cs="Times New Roman"/>
                <w:bCs/>
              </w:rPr>
              <w:t xml:space="preserve"> </w:t>
            </w:r>
            <w:r w:rsidRPr="00AE6722">
              <w:rPr>
                <w:rFonts w:ascii="Times New Roman" w:hAnsi="Times New Roman" w:cs="Times New Roman"/>
                <w:bCs/>
              </w:rPr>
              <w:t>nie oznakowuje urządzeń, instalacji, pomieszczeń, w których się one znajdują, lub dróg utwardzonych odpadami zawierającymi azbest niezabezpieczonych trwale przed emisją azbestu;</w:t>
            </w:r>
          </w:p>
          <w:p w14:paraId="6C33557C" w14:textId="45988B73" w:rsidR="005E5D26" w:rsidRPr="00AE6722" w:rsidRDefault="005E5D26" w:rsidP="005E5D26">
            <w:pPr>
              <w:spacing w:after="0" w:line="240" w:lineRule="auto"/>
              <w:jc w:val="both"/>
              <w:rPr>
                <w:rFonts w:ascii="Times New Roman" w:hAnsi="Times New Roman" w:cs="Times New Roman"/>
                <w:bCs/>
              </w:rPr>
            </w:pPr>
            <w:r w:rsidRPr="00AE6722">
              <w:rPr>
                <w:rFonts w:ascii="Times New Roman" w:hAnsi="Times New Roman" w:cs="Times New Roman"/>
                <w:bCs/>
              </w:rPr>
              <w:t>2)</w:t>
            </w:r>
            <w:r w:rsidR="000847AB">
              <w:rPr>
                <w:rFonts w:ascii="Times New Roman" w:hAnsi="Times New Roman" w:cs="Times New Roman"/>
                <w:bCs/>
              </w:rPr>
              <w:t xml:space="preserve"> </w:t>
            </w:r>
            <w:r w:rsidRPr="00AE6722">
              <w:rPr>
                <w:rFonts w:ascii="Times New Roman" w:hAnsi="Times New Roman" w:cs="Times New Roman"/>
                <w:bCs/>
              </w:rPr>
              <w:t>nie opracowuje przed rozpoczęciem prac planu, o którym mowa w art. 19 ust. 1;</w:t>
            </w:r>
          </w:p>
          <w:p w14:paraId="08636432" w14:textId="082A990A" w:rsidR="005E5D26" w:rsidRPr="00AE6722" w:rsidRDefault="005E5D26" w:rsidP="005E5D26">
            <w:pPr>
              <w:spacing w:after="0" w:line="240" w:lineRule="auto"/>
              <w:jc w:val="both"/>
              <w:rPr>
                <w:rFonts w:ascii="Times New Roman" w:hAnsi="Times New Roman" w:cs="Times New Roman"/>
                <w:bCs/>
              </w:rPr>
            </w:pPr>
            <w:r w:rsidRPr="00AE6722">
              <w:rPr>
                <w:rFonts w:ascii="Times New Roman" w:hAnsi="Times New Roman" w:cs="Times New Roman"/>
                <w:bCs/>
              </w:rPr>
              <w:t>3)</w:t>
            </w:r>
            <w:r w:rsidR="000847AB">
              <w:rPr>
                <w:rFonts w:ascii="Times New Roman" w:hAnsi="Times New Roman" w:cs="Times New Roman"/>
                <w:bCs/>
              </w:rPr>
              <w:t xml:space="preserve"> </w:t>
            </w:r>
            <w:r w:rsidRPr="00AE6722">
              <w:rPr>
                <w:rFonts w:ascii="Times New Roman" w:hAnsi="Times New Roman" w:cs="Times New Roman"/>
                <w:bCs/>
              </w:rPr>
              <w:t>nie zapoznaje osób narażonych na działanie azbestu oraz osób kierujących lub nadzorujących te osoby z planem, o którym mowa w art. 19 ust. 1;</w:t>
            </w:r>
          </w:p>
          <w:p w14:paraId="6807863D" w14:textId="653DDB70" w:rsidR="005E5D26" w:rsidRPr="00AE6722" w:rsidRDefault="005E5D26" w:rsidP="005E5D26">
            <w:pPr>
              <w:spacing w:after="0" w:line="240" w:lineRule="auto"/>
              <w:jc w:val="both"/>
              <w:rPr>
                <w:rFonts w:ascii="Times New Roman" w:hAnsi="Times New Roman" w:cs="Times New Roman"/>
                <w:bCs/>
              </w:rPr>
            </w:pPr>
            <w:r w:rsidRPr="00AE6722">
              <w:rPr>
                <w:rFonts w:ascii="Times New Roman" w:hAnsi="Times New Roman" w:cs="Times New Roman"/>
                <w:bCs/>
              </w:rPr>
              <w:t>4)</w:t>
            </w:r>
            <w:r w:rsidR="000847AB">
              <w:rPr>
                <w:rFonts w:ascii="Times New Roman" w:hAnsi="Times New Roman" w:cs="Times New Roman"/>
                <w:bCs/>
              </w:rPr>
              <w:t xml:space="preserve"> </w:t>
            </w:r>
            <w:r w:rsidRPr="00AE6722">
              <w:rPr>
                <w:rFonts w:ascii="Times New Roman" w:hAnsi="Times New Roman" w:cs="Times New Roman"/>
                <w:bCs/>
              </w:rPr>
              <w:t>nie zapewnia odpowiednich maszyn i urządzeń stosowanych przy pracach polegających na usuwaniu lub zabezpieczaniu wyrobów zawierających azbest oraz warunków ich użytkowania, o których mowa w art. 22;</w:t>
            </w:r>
          </w:p>
          <w:p w14:paraId="03B5B538" w14:textId="11184A7B" w:rsidR="005E5D26" w:rsidRPr="00AE6722" w:rsidRDefault="005E5D26" w:rsidP="005E5D26">
            <w:pPr>
              <w:spacing w:after="0" w:line="240" w:lineRule="auto"/>
              <w:jc w:val="both"/>
              <w:rPr>
                <w:rFonts w:ascii="Times New Roman" w:hAnsi="Times New Roman" w:cs="Times New Roman"/>
                <w:bCs/>
              </w:rPr>
            </w:pPr>
            <w:r w:rsidRPr="00AE6722">
              <w:rPr>
                <w:rFonts w:ascii="Times New Roman" w:hAnsi="Times New Roman" w:cs="Times New Roman"/>
                <w:bCs/>
              </w:rPr>
              <w:t>5)</w:t>
            </w:r>
            <w:r w:rsidR="000847AB">
              <w:rPr>
                <w:rFonts w:ascii="Times New Roman" w:hAnsi="Times New Roman" w:cs="Times New Roman"/>
                <w:bCs/>
              </w:rPr>
              <w:t xml:space="preserve"> </w:t>
            </w:r>
            <w:r w:rsidRPr="00AE6722">
              <w:rPr>
                <w:rFonts w:ascii="Times New Roman" w:hAnsi="Times New Roman" w:cs="Times New Roman"/>
                <w:bCs/>
              </w:rPr>
              <w:t xml:space="preserve">nie izoluje od otoczenia miejsca wykonywania prac polegających na usuwaniu lub zabezpieczaniu wyrobów </w:t>
            </w:r>
            <w:r w:rsidRPr="00AE6722">
              <w:rPr>
                <w:rFonts w:ascii="Times New Roman" w:hAnsi="Times New Roman" w:cs="Times New Roman"/>
                <w:bCs/>
              </w:rPr>
              <w:lastRenderedPageBreak/>
              <w:t>zawierających azbest w sposób określony w art. 27 ust. 1 pkt 1;</w:t>
            </w:r>
          </w:p>
          <w:p w14:paraId="6CF5DDC3" w14:textId="6BEE0EA6" w:rsidR="005E5D26" w:rsidRPr="00AE6722" w:rsidRDefault="005E5D26" w:rsidP="005E5D26">
            <w:pPr>
              <w:spacing w:after="0" w:line="240" w:lineRule="auto"/>
              <w:jc w:val="both"/>
              <w:rPr>
                <w:rFonts w:ascii="Times New Roman" w:hAnsi="Times New Roman" w:cs="Times New Roman"/>
                <w:bCs/>
              </w:rPr>
            </w:pPr>
            <w:r w:rsidRPr="00AE6722">
              <w:rPr>
                <w:rFonts w:ascii="Times New Roman" w:hAnsi="Times New Roman" w:cs="Times New Roman"/>
                <w:bCs/>
              </w:rPr>
              <w:t>6)</w:t>
            </w:r>
            <w:r w:rsidR="000847AB">
              <w:rPr>
                <w:rFonts w:ascii="Times New Roman" w:hAnsi="Times New Roman" w:cs="Times New Roman"/>
                <w:bCs/>
              </w:rPr>
              <w:t xml:space="preserve"> </w:t>
            </w:r>
            <w:r w:rsidRPr="00AE6722">
              <w:rPr>
                <w:rFonts w:ascii="Times New Roman" w:hAnsi="Times New Roman" w:cs="Times New Roman"/>
                <w:bCs/>
              </w:rPr>
              <w:t>nie ogradza miejsca wykonywania prac polegających na usuwaniu lub zabezpieczaniu wyrobów zawierających azbest w sposób określony w art. 27 ust. 1 pkt 2;</w:t>
            </w:r>
          </w:p>
          <w:p w14:paraId="2F49796D" w14:textId="26B4D876" w:rsidR="005E5D26" w:rsidRPr="00AE6722" w:rsidRDefault="005E5D26" w:rsidP="005E5D26">
            <w:pPr>
              <w:spacing w:after="0" w:line="240" w:lineRule="auto"/>
              <w:jc w:val="both"/>
              <w:rPr>
                <w:rFonts w:ascii="Times New Roman" w:hAnsi="Times New Roman" w:cs="Times New Roman"/>
                <w:bCs/>
              </w:rPr>
            </w:pPr>
            <w:r w:rsidRPr="00AE6722">
              <w:rPr>
                <w:rFonts w:ascii="Times New Roman" w:hAnsi="Times New Roman" w:cs="Times New Roman"/>
                <w:bCs/>
              </w:rPr>
              <w:t>7)</w:t>
            </w:r>
            <w:r w:rsidR="000847AB">
              <w:rPr>
                <w:rFonts w:ascii="Times New Roman" w:hAnsi="Times New Roman" w:cs="Times New Roman"/>
                <w:bCs/>
              </w:rPr>
              <w:t xml:space="preserve"> </w:t>
            </w:r>
            <w:r w:rsidRPr="00AE6722">
              <w:rPr>
                <w:rFonts w:ascii="Times New Roman" w:hAnsi="Times New Roman" w:cs="Times New Roman"/>
                <w:bCs/>
              </w:rPr>
              <w:t>nie umieszcza tablic informacyjnych o narażeniu na działanie azbestu w sposób określony w art. 27 ust. 1 pkt 3;</w:t>
            </w:r>
          </w:p>
          <w:p w14:paraId="30C4208B" w14:textId="02E0FEE9" w:rsidR="005E5D26" w:rsidRPr="00AE6722" w:rsidRDefault="005E5D26" w:rsidP="005E5D26">
            <w:pPr>
              <w:spacing w:after="0" w:line="240" w:lineRule="auto"/>
              <w:jc w:val="both"/>
              <w:rPr>
                <w:rFonts w:ascii="Times New Roman" w:hAnsi="Times New Roman" w:cs="Times New Roman"/>
                <w:bCs/>
              </w:rPr>
            </w:pPr>
            <w:r w:rsidRPr="00AE6722">
              <w:rPr>
                <w:rFonts w:ascii="Times New Roman" w:hAnsi="Times New Roman" w:cs="Times New Roman"/>
                <w:bCs/>
              </w:rPr>
              <w:t>8)</w:t>
            </w:r>
            <w:r w:rsidR="000847AB">
              <w:rPr>
                <w:rFonts w:ascii="Times New Roman" w:hAnsi="Times New Roman" w:cs="Times New Roman"/>
                <w:bCs/>
              </w:rPr>
              <w:t xml:space="preserve"> </w:t>
            </w:r>
            <w:r w:rsidRPr="00AE6722">
              <w:rPr>
                <w:rFonts w:ascii="Times New Roman" w:hAnsi="Times New Roman" w:cs="Times New Roman"/>
                <w:bCs/>
              </w:rPr>
              <w:t>nie stosuje w miejscu wykonywania prac polegających na usuwaniu lub zabezpieczaniu wyrobów zawierających azbest odpowiednich zabezpieczeń wskazanych w art. 27 ust. 1 pkt 5;</w:t>
            </w:r>
          </w:p>
          <w:p w14:paraId="293F91CE" w14:textId="0C9FF488" w:rsidR="005E5D26" w:rsidRPr="00AE6722" w:rsidRDefault="005E5D26" w:rsidP="005E5D26">
            <w:pPr>
              <w:spacing w:after="0" w:line="240" w:lineRule="auto"/>
              <w:jc w:val="both"/>
              <w:rPr>
                <w:rFonts w:ascii="Times New Roman" w:hAnsi="Times New Roman" w:cs="Times New Roman"/>
                <w:bCs/>
              </w:rPr>
            </w:pPr>
            <w:r w:rsidRPr="00AE6722">
              <w:rPr>
                <w:rFonts w:ascii="Times New Roman" w:hAnsi="Times New Roman" w:cs="Times New Roman"/>
                <w:bCs/>
              </w:rPr>
              <w:t>9)</w:t>
            </w:r>
            <w:r w:rsidR="000847AB">
              <w:rPr>
                <w:rFonts w:ascii="Times New Roman" w:hAnsi="Times New Roman" w:cs="Times New Roman"/>
                <w:bCs/>
              </w:rPr>
              <w:t xml:space="preserve"> </w:t>
            </w:r>
            <w:r w:rsidRPr="00AE6722">
              <w:rPr>
                <w:rFonts w:ascii="Times New Roman" w:hAnsi="Times New Roman" w:cs="Times New Roman"/>
                <w:bCs/>
              </w:rPr>
              <w:t>podczas wykonywania prac polegających na usuwaniu wyrobów zawierających azbest nie utrzymuje wyrobów zawierających azbest w stanie wilgotnym przez cały czas wykonywania tych prac;</w:t>
            </w:r>
          </w:p>
          <w:p w14:paraId="06C94576" w14:textId="6F74CE9C" w:rsidR="005E5D26" w:rsidRPr="00AE6722" w:rsidRDefault="005E5D26" w:rsidP="005E5D26">
            <w:pPr>
              <w:spacing w:after="0" w:line="240" w:lineRule="auto"/>
              <w:jc w:val="both"/>
              <w:rPr>
                <w:rFonts w:ascii="Times New Roman" w:hAnsi="Times New Roman" w:cs="Times New Roman"/>
                <w:bCs/>
              </w:rPr>
            </w:pPr>
            <w:r w:rsidRPr="00AE6722">
              <w:rPr>
                <w:rFonts w:ascii="Times New Roman" w:hAnsi="Times New Roman" w:cs="Times New Roman"/>
                <w:bCs/>
              </w:rPr>
              <w:t>10)</w:t>
            </w:r>
            <w:r w:rsidR="000847AB">
              <w:rPr>
                <w:rFonts w:ascii="Times New Roman" w:hAnsi="Times New Roman" w:cs="Times New Roman"/>
                <w:bCs/>
              </w:rPr>
              <w:t xml:space="preserve"> </w:t>
            </w:r>
            <w:r w:rsidRPr="00AE6722">
              <w:rPr>
                <w:rFonts w:ascii="Times New Roman" w:hAnsi="Times New Roman" w:cs="Times New Roman"/>
                <w:bCs/>
              </w:rPr>
              <w:t>podczas wykonywania prac polegających na usuwaniu wyrobów zawierających azbest usuwa wyroby zawierające azbest w sposób niezgodny z art. 27 ust. 3 pkt 2;</w:t>
            </w:r>
          </w:p>
          <w:p w14:paraId="727A6720" w14:textId="6F273943" w:rsidR="005E5D26" w:rsidRPr="00AE6722" w:rsidRDefault="005E5D26" w:rsidP="005E5D26">
            <w:pPr>
              <w:spacing w:after="0" w:line="240" w:lineRule="auto"/>
              <w:jc w:val="both"/>
              <w:rPr>
                <w:rFonts w:ascii="Times New Roman" w:hAnsi="Times New Roman" w:cs="Times New Roman"/>
                <w:bCs/>
              </w:rPr>
            </w:pPr>
            <w:r w:rsidRPr="00AE6722">
              <w:rPr>
                <w:rFonts w:ascii="Times New Roman" w:hAnsi="Times New Roman" w:cs="Times New Roman"/>
                <w:bCs/>
              </w:rPr>
              <w:t>11)</w:t>
            </w:r>
            <w:r w:rsidR="000847AB">
              <w:rPr>
                <w:rFonts w:ascii="Times New Roman" w:hAnsi="Times New Roman" w:cs="Times New Roman"/>
                <w:bCs/>
              </w:rPr>
              <w:t xml:space="preserve"> </w:t>
            </w:r>
            <w:r w:rsidRPr="00AE6722">
              <w:rPr>
                <w:rFonts w:ascii="Times New Roman" w:hAnsi="Times New Roman" w:cs="Times New Roman"/>
                <w:bCs/>
              </w:rPr>
              <w:t>podczas wykonywania prac polegających na usuwaniu wyrobów zawierających azbest odspaja wyroby zawierające azbest trwale związane z podłożem przy stosowaniu innych narzędzi niż wskazane w art. 27 ust. 3 pkt 3;</w:t>
            </w:r>
          </w:p>
          <w:p w14:paraId="5CD33DB8" w14:textId="4ECCA0F9" w:rsidR="005E5D26" w:rsidRPr="00AE6722" w:rsidRDefault="005E5D26" w:rsidP="005E5D26">
            <w:pPr>
              <w:spacing w:after="0" w:line="240" w:lineRule="auto"/>
              <w:jc w:val="both"/>
              <w:rPr>
                <w:rFonts w:ascii="Times New Roman" w:hAnsi="Times New Roman" w:cs="Times New Roman"/>
                <w:bCs/>
              </w:rPr>
            </w:pPr>
            <w:r w:rsidRPr="00AE6722">
              <w:rPr>
                <w:rFonts w:ascii="Times New Roman" w:hAnsi="Times New Roman" w:cs="Times New Roman"/>
                <w:bCs/>
              </w:rPr>
              <w:t>12)</w:t>
            </w:r>
            <w:r w:rsidR="000847AB">
              <w:rPr>
                <w:rFonts w:ascii="Times New Roman" w:hAnsi="Times New Roman" w:cs="Times New Roman"/>
                <w:bCs/>
              </w:rPr>
              <w:t xml:space="preserve"> </w:t>
            </w:r>
            <w:r w:rsidRPr="00AE6722">
              <w:rPr>
                <w:rFonts w:ascii="Times New Roman" w:hAnsi="Times New Roman" w:cs="Times New Roman"/>
                <w:bCs/>
              </w:rPr>
              <w:t>w przypadku usuwania wyrobów zawierających azbest w pomieszczeniach nie izoluje pomieszczeń, w których usuwane są wyroby zawierające azbest od pozostałej części budynku;</w:t>
            </w:r>
          </w:p>
          <w:p w14:paraId="2EF3A8DE" w14:textId="1B483E03" w:rsidR="005E5D26" w:rsidRPr="00AE6722" w:rsidRDefault="005E5D26" w:rsidP="005E5D26">
            <w:pPr>
              <w:spacing w:after="0" w:line="240" w:lineRule="auto"/>
              <w:jc w:val="both"/>
              <w:rPr>
                <w:rFonts w:ascii="Times New Roman" w:hAnsi="Times New Roman" w:cs="Times New Roman"/>
                <w:bCs/>
              </w:rPr>
            </w:pPr>
            <w:r w:rsidRPr="00AE6722">
              <w:rPr>
                <w:rFonts w:ascii="Times New Roman" w:hAnsi="Times New Roman" w:cs="Times New Roman"/>
                <w:bCs/>
              </w:rPr>
              <w:t>13)</w:t>
            </w:r>
            <w:r w:rsidR="000847AB">
              <w:rPr>
                <w:rFonts w:ascii="Times New Roman" w:hAnsi="Times New Roman" w:cs="Times New Roman"/>
                <w:bCs/>
              </w:rPr>
              <w:t xml:space="preserve"> </w:t>
            </w:r>
            <w:r w:rsidRPr="00AE6722">
              <w:rPr>
                <w:rFonts w:ascii="Times New Roman" w:hAnsi="Times New Roman" w:cs="Times New Roman"/>
                <w:bCs/>
              </w:rPr>
              <w:t>w przypadku usuwania wyrobów zawierających azbest w pomieszczeniach nie stosuje zespołu szczelnych pomieszczeń, o którym mowa w art. 27 ust. 4 pkt 2;</w:t>
            </w:r>
          </w:p>
          <w:p w14:paraId="54A20B23" w14:textId="3D7FAC7E" w:rsidR="005E5D26" w:rsidRPr="00AE6722" w:rsidRDefault="005E5D26" w:rsidP="005E5D26">
            <w:pPr>
              <w:spacing w:after="0" w:line="240" w:lineRule="auto"/>
              <w:jc w:val="both"/>
              <w:rPr>
                <w:rFonts w:ascii="Times New Roman" w:hAnsi="Times New Roman" w:cs="Times New Roman"/>
                <w:bCs/>
              </w:rPr>
            </w:pPr>
            <w:r w:rsidRPr="00AE6722">
              <w:rPr>
                <w:rFonts w:ascii="Times New Roman" w:hAnsi="Times New Roman" w:cs="Times New Roman"/>
                <w:bCs/>
              </w:rPr>
              <w:t>14)</w:t>
            </w:r>
            <w:r w:rsidR="000847AB">
              <w:rPr>
                <w:rFonts w:ascii="Times New Roman" w:hAnsi="Times New Roman" w:cs="Times New Roman"/>
                <w:bCs/>
              </w:rPr>
              <w:t xml:space="preserve"> </w:t>
            </w:r>
            <w:r w:rsidRPr="00AE6722">
              <w:rPr>
                <w:rFonts w:ascii="Times New Roman" w:hAnsi="Times New Roman" w:cs="Times New Roman"/>
                <w:bCs/>
              </w:rPr>
              <w:t>przygotowując odpady zawierające azbest do transportu nie opakowuje ich zgodnie z zasadami, o których mowa w art. 31 ust. 2 pkt 1–3;</w:t>
            </w:r>
          </w:p>
          <w:p w14:paraId="67922A49" w14:textId="6609287A" w:rsidR="005E5D26" w:rsidRPr="00AE6722" w:rsidRDefault="005E5D26" w:rsidP="005E5D26">
            <w:pPr>
              <w:spacing w:after="0" w:line="240" w:lineRule="auto"/>
              <w:jc w:val="both"/>
              <w:rPr>
                <w:rFonts w:ascii="Times New Roman" w:hAnsi="Times New Roman" w:cs="Times New Roman"/>
                <w:bCs/>
              </w:rPr>
            </w:pPr>
            <w:r w:rsidRPr="00AE6722">
              <w:rPr>
                <w:rFonts w:ascii="Times New Roman" w:hAnsi="Times New Roman" w:cs="Times New Roman"/>
                <w:bCs/>
              </w:rPr>
              <w:t>15)</w:t>
            </w:r>
            <w:r w:rsidR="000847AB">
              <w:rPr>
                <w:rFonts w:ascii="Times New Roman" w:hAnsi="Times New Roman" w:cs="Times New Roman"/>
                <w:bCs/>
              </w:rPr>
              <w:t xml:space="preserve"> </w:t>
            </w:r>
            <w:r w:rsidRPr="00AE6722">
              <w:rPr>
                <w:rFonts w:ascii="Times New Roman" w:hAnsi="Times New Roman" w:cs="Times New Roman"/>
                <w:bCs/>
              </w:rPr>
              <w:t>nie oznakowuje odpadów zawierających azbest w sposób określony w przepisach wydanych na podstawie art. 31 ust. 2 pkt 4.</w:t>
            </w:r>
          </w:p>
          <w:p w14:paraId="0CA24A09" w14:textId="21C0F241" w:rsidR="005E5D26" w:rsidRPr="00AE6722" w:rsidRDefault="005E5D26" w:rsidP="00474C15">
            <w:pPr>
              <w:spacing w:after="0" w:line="240" w:lineRule="auto"/>
              <w:jc w:val="both"/>
              <w:rPr>
                <w:rFonts w:ascii="Times New Roman" w:hAnsi="Times New Roman" w:cs="Times New Roman"/>
                <w:bCs/>
              </w:rPr>
            </w:pPr>
            <w:r w:rsidRPr="00AE6722">
              <w:rPr>
                <w:rFonts w:ascii="Times New Roman" w:hAnsi="Times New Roman" w:cs="Times New Roman"/>
                <w:bCs/>
              </w:rPr>
              <w:lastRenderedPageBreak/>
              <w:t>2. Administracyjna kara pieniężna za każde naruszenie, o którym mowa w ust. 1, wynosi nie mniej niż 1 000 zł i nie może przekroczyć 10 000 zł</w:t>
            </w:r>
            <w:r w:rsidR="00694892">
              <w:rPr>
                <w:rFonts w:ascii="Times New Roman" w:hAnsi="Times New Roman" w:cs="Times New Roman"/>
                <w:bCs/>
              </w:rPr>
              <w:t xml:space="preserve">, przy czym </w:t>
            </w:r>
            <w:r w:rsidR="00474C15" w:rsidRPr="00282560">
              <w:rPr>
                <w:rFonts w:ascii="Times New Roman" w:hAnsi="Times New Roman" w:cs="Times New Roman"/>
                <w:bCs/>
              </w:rPr>
              <w:t xml:space="preserve"> administracyjne </w:t>
            </w:r>
            <w:r w:rsidRPr="00AE6722">
              <w:rPr>
                <w:rFonts w:ascii="Times New Roman" w:hAnsi="Times New Roman" w:cs="Times New Roman"/>
                <w:bCs/>
              </w:rPr>
              <w:t xml:space="preserve"> kary pieniężne nie mogą one łącznie przekroczyć 100 000 zł w ciągu jednej kontroli.</w:t>
            </w:r>
          </w:p>
          <w:p w14:paraId="137D4B1D" w14:textId="77777777" w:rsidR="003C7A7F" w:rsidRPr="00AE6722" w:rsidRDefault="003C7A7F" w:rsidP="003C7A7F">
            <w:pPr>
              <w:spacing w:after="0" w:line="240" w:lineRule="auto"/>
              <w:jc w:val="both"/>
              <w:rPr>
                <w:rFonts w:ascii="Times New Roman" w:hAnsi="Times New Roman" w:cs="Times New Roman"/>
                <w:bCs/>
              </w:rPr>
            </w:pPr>
          </w:p>
          <w:p w14:paraId="04717B3F" w14:textId="3B09B6AE" w:rsidR="005E5D26" w:rsidRPr="00AE6722" w:rsidRDefault="005E5D26" w:rsidP="005E5D26">
            <w:pPr>
              <w:spacing w:after="0" w:line="240" w:lineRule="auto"/>
              <w:jc w:val="both"/>
              <w:rPr>
                <w:rFonts w:ascii="Times New Roman" w:hAnsi="Times New Roman" w:cs="Times New Roman"/>
                <w:bCs/>
              </w:rPr>
            </w:pPr>
            <w:r w:rsidRPr="00AE6722">
              <w:rPr>
                <w:rFonts w:ascii="Times New Roman" w:hAnsi="Times New Roman" w:cs="Times New Roman"/>
                <w:bCs/>
              </w:rPr>
              <w:t>Administracyjne kary pieniężne, o których mowa w art. 6</w:t>
            </w:r>
            <w:r w:rsidR="008D4C31">
              <w:rPr>
                <w:rFonts w:ascii="Times New Roman" w:hAnsi="Times New Roman" w:cs="Times New Roman"/>
                <w:bCs/>
              </w:rPr>
              <w:t>1</w:t>
            </w:r>
            <w:r w:rsidRPr="00AE6722">
              <w:rPr>
                <w:rFonts w:ascii="Times New Roman" w:hAnsi="Times New Roman" w:cs="Times New Roman"/>
                <w:bCs/>
              </w:rPr>
              <w:t xml:space="preserve"> i 6</w:t>
            </w:r>
            <w:r w:rsidR="008D4C31">
              <w:rPr>
                <w:rFonts w:ascii="Times New Roman" w:hAnsi="Times New Roman" w:cs="Times New Roman"/>
                <w:bCs/>
              </w:rPr>
              <w:t>2</w:t>
            </w:r>
            <w:r w:rsidRPr="00AE6722">
              <w:rPr>
                <w:rFonts w:ascii="Times New Roman" w:hAnsi="Times New Roman" w:cs="Times New Roman"/>
                <w:bCs/>
              </w:rPr>
              <w:t>, wymierza w drodze decyzji:</w:t>
            </w:r>
          </w:p>
          <w:p w14:paraId="1091CD12" w14:textId="000AE302" w:rsidR="005E5D26" w:rsidRPr="00AE6722" w:rsidRDefault="005E5D26" w:rsidP="005E5D26">
            <w:pPr>
              <w:spacing w:after="0" w:line="240" w:lineRule="auto"/>
              <w:jc w:val="both"/>
              <w:rPr>
                <w:rFonts w:ascii="Times New Roman" w:hAnsi="Times New Roman" w:cs="Times New Roman"/>
                <w:bCs/>
              </w:rPr>
            </w:pPr>
            <w:r w:rsidRPr="00AE6722">
              <w:rPr>
                <w:rFonts w:ascii="Times New Roman" w:hAnsi="Times New Roman" w:cs="Times New Roman"/>
                <w:bCs/>
              </w:rPr>
              <w:t>1)</w:t>
            </w:r>
            <w:r w:rsidR="000847AB">
              <w:rPr>
                <w:rFonts w:ascii="Times New Roman" w:hAnsi="Times New Roman" w:cs="Times New Roman"/>
                <w:bCs/>
              </w:rPr>
              <w:t xml:space="preserve"> </w:t>
            </w:r>
            <w:r w:rsidRPr="00AE6722">
              <w:rPr>
                <w:rFonts w:ascii="Times New Roman" w:hAnsi="Times New Roman" w:cs="Times New Roman"/>
                <w:bCs/>
              </w:rPr>
              <w:t>właściwy inspektor pracy;</w:t>
            </w:r>
          </w:p>
          <w:p w14:paraId="4474F352" w14:textId="3CB3734E" w:rsidR="005E5D26" w:rsidRPr="00AE6722" w:rsidRDefault="005E5D26" w:rsidP="005E5D26">
            <w:pPr>
              <w:spacing w:after="0" w:line="240" w:lineRule="auto"/>
              <w:jc w:val="both"/>
              <w:rPr>
                <w:rFonts w:ascii="Times New Roman" w:hAnsi="Times New Roman" w:cs="Times New Roman"/>
                <w:bCs/>
              </w:rPr>
            </w:pPr>
            <w:r w:rsidRPr="00AE6722">
              <w:rPr>
                <w:rFonts w:ascii="Times New Roman" w:hAnsi="Times New Roman" w:cs="Times New Roman"/>
                <w:bCs/>
              </w:rPr>
              <w:t>2)</w:t>
            </w:r>
            <w:r w:rsidR="000847AB">
              <w:rPr>
                <w:rFonts w:ascii="Times New Roman" w:hAnsi="Times New Roman" w:cs="Times New Roman"/>
                <w:bCs/>
              </w:rPr>
              <w:t xml:space="preserve"> </w:t>
            </w:r>
            <w:r w:rsidRPr="00AE6722">
              <w:rPr>
                <w:rFonts w:ascii="Times New Roman" w:hAnsi="Times New Roman" w:cs="Times New Roman"/>
                <w:bCs/>
              </w:rPr>
              <w:t>właściwy państwowy graniczny inspektor sanitarny;</w:t>
            </w:r>
          </w:p>
          <w:p w14:paraId="55A76B14" w14:textId="4B5B5E4A" w:rsidR="005E5D26" w:rsidRPr="00AE6722" w:rsidRDefault="005E5D26" w:rsidP="005E5D26">
            <w:pPr>
              <w:spacing w:after="0" w:line="240" w:lineRule="auto"/>
              <w:jc w:val="both"/>
              <w:rPr>
                <w:rFonts w:ascii="Times New Roman" w:hAnsi="Times New Roman" w:cs="Times New Roman"/>
                <w:bCs/>
              </w:rPr>
            </w:pPr>
            <w:r w:rsidRPr="00AE6722">
              <w:rPr>
                <w:rFonts w:ascii="Times New Roman" w:hAnsi="Times New Roman" w:cs="Times New Roman"/>
                <w:bCs/>
              </w:rPr>
              <w:t>3)</w:t>
            </w:r>
            <w:r w:rsidR="000847AB">
              <w:rPr>
                <w:rFonts w:ascii="Times New Roman" w:hAnsi="Times New Roman" w:cs="Times New Roman"/>
                <w:bCs/>
              </w:rPr>
              <w:t xml:space="preserve"> </w:t>
            </w:r>
            <w:r w:rsidRPr="00AE6722">
              <w:rPr>
                <w:rFonts w:ascii="Times New Roman" w:hAnsi="Times New Roman" w:cs="Times New Roman"/>
                <w:bCs/>
              </w:rPr>
              <w:t>właściwy państwowy powiatowy inspektor sanitarny</w:t>
            </w:r>
          </w:p>
          <w:p w14:paraId="12C3B363" w14:textId="77777777" w:rsidR="005E5D26" w:rsidRPr="00AE6722" w:rsidRDefault="005E5D26" w:rsidP="005E5D26">
            <w:pPr>
              <w:spacing w:after="0" w:line="240" w:lineRule="auto"/>
              <w:jc w:val="both"/>
              <w:rPr>
                <w:rFonts w:ascii="Times New Roman" w:hAnsi="Times New Roman" w:cs="Times New Roman"/>
                <w:bCs/>
              </w:rPr>
            </w:pPr>
            <w:r w:rsidRPr="00AE6722">
              <w:rPr>
                <w:rFonts w:ascii="Times New Roman" w:hAnsi="Times New Roman" w:cs="Times New Roman"/>
                <w:bCs/>
              </w:rPr>
              <w:t>– w zakresie swoich kompetencji.</w:t>
            </w:r>
          </w:p>
          <w:p w14:paraId="3C609145" w14:textId="77777777" w:rsidR="003C7A7F" w:rsidRPr="00AE6722" w:rsidRDefault="003C7A7F" w:rsidP="003C7A7F">
            <w:pPr>
              <w:spacing w:after="0" w:line="240" w:lineRule="auto"/>
              <w:jc w:val="both"/>
              <w:rPr>
                <w:rFonts w:ascii="Times New Roman" w:hAnsi="Times New Roman" w:cs="Times New Roman"/>
                <w:bCs/>
              </w:rPr>
            </w:pPr>
          </w:p>
          <w:p w14:paraId="7EAE353B" w14:textId="72A86C48" w:rsidR="005E5D26" w:rsidRPr="00AE6722" w:rsidRDefault="005E5D26" w:rsidP="005E5D26">
            <w:pPr>
              <w:spacing w:after="0" w:line="240" w:lineRule="auto"/>
              <w:jc w:val="both"/>
              <w:rPr>
                <w:rFonts w:ascii="Times New Roman" w:hAnsi="Times New Roman" w:cs="Times New Roman"/>
                <w:bCs/>
              </w:rPr>
            </w:pPr>
            <w:r w:rsidRPr="00AE6722">
              <w:rPr>
                <w:rFonts w:ascii="Times New Roman" w:hAnsi="Times New Roman" w:cs="Times New Roman"/>
                <w:bCs/>
              </w:rPr>
              <w:t xml:space="preserve">1. Administracyjną karę pieniężną uiszcza się w terminie 14 dni od dnia, w którym decyzja o wymierzeniu administracyjnej kary pieniężnej stała się ostateczna, na odrębny rachunek bankowy </w:t>
            </w:r>
            <w:r w:rsidR="000847AB">
              <w:rPr>
                <w:rFonts w:ascii="Times New Roman" w:hAnsi="Times New Roman" w:cs="Times New Roman"/>
                <w:bCs/>
              </w:rPr>
              <w:t xml:space="preserve">prowadzony </w:t>
            </w:r>
            <w:r w:rsidRPr="00AE6722">
              <w:rPr>
                <w:rFonts w:ascii="Times New Roman" w:hAnsi="Times New Roman" w:cs="Times New Roman"/>
                <w:bCs/>
              </w:rPr>
              <w:t>odpowiednio</w:t>
            </w:r>
            <w:r w:rsidR="000847AB">
              <w:rPr>
                <w:rFonts w:ascii="Times New Roman" w:hAnsi="Times New Roman" w:cs="Times New Roman"/>
                <w:bCs/>
              </w:rPr>
              <w:t xml:space="preserve"> przez</w:t>
            </w:r>
            <w:r w:rsidRPr="00AE6722">
              <w:rPr>
                <w:rFonts w:ascii="Times New Roman" w:hAnsi="Times New Roman" w:cs="Times New Roman"/>
                <w:bCs/>
              </w:rPr>
              <w:t>:</w:t>
            </w:r>
          </w:p>
          <w:p w14:paraId="507F2499" w14:textId="04AB8532" w:rsidR="005E5D26" w:rsidRPr="00AE6722" w:rsidRDefault="005E5D26" w:rsidP="005E5D26">
            <w:pPr>
              <w:spacing w:after="0" w:line="240" w:lineRule="auto"/>
              <w:jc w:val="both"/>
              <w:rPr>
                <w:rFonts w:ascii="Times New Roman" w:hAnsi="Times New Roman" w:cs="Times New Roman"/>
                <w:bCs/>
              </w:rPr>
            </w:pPr>
            <w:r w:rsidRPr="00AE6722">
              <w:rPr>
                <w:rFonts w:ascii="Times New Roman" w:hAnsi="Times New Roman" w:cs="Times New Roman"/>
                <w:bCs/>
              </w:rPr>
              <w:t>1)</w:t>
            </w:r>
            <w:r w:rsidR="000847AB">
              <w:rPr>
                <w:rFonts w:ascii="Times New Roman" w:hAnsi="Times New Roman" w:cs="Times New Roman"/>
                <w:bCs/>
              </w:rPr>
              <w:t xml:space="preserve"> </w:t>
            </w:r>
            <w:r w:rsidRPr="00AE6722">
              <w:rPr>
                <w:rFonts w:ascii="Times New Roman" w:hAnsi="Times New Roman" w:cs="Times New Roman"/>
                <w:bCs/>
              </w:rPr>
              <w:t>właściwego okręgowego inspektora pracy;</w:t>
            </w:r>
          </w:p>
          <w:p w14:paraId="38ABD846" w14:textId="79300D24" w:rsidR="005E5D26" w:rsidRPr="00AE6722" w:rsidRDefault="001832EF" w:rsidP="005E5D26">
            <w:pPr>
              <w:spacing w:after="0" w:line="240" w:lineRule="auto"/>
              <w:jc w:val="both"/>
              <w:rPr>
                <w:rFonts w:ascii="Times New Roman" w:hAnsi="Times New Roman" w:cs="Times New Roman"/>
                <w:bCs/>
              </w:rPr>
            </w:pPr>
            <w:r>
              <w:rPr>
                <w:rFonts w:ascii="Times New Roman" w:hAnsi="Times New Roman" w:cs="Times New Roman"/>
                <w:bCs/>
              </w:rPr>
              <w:t>2</w:t>
            </w:r>
            <w:r w:rsidR="005E5D26" w:rsidRPr="00AE6722">
              <w:rPr>
                <w:rFonts w:ascii="Times New Roman" w:hAnsi="Times New Roman" w:cs="Times New Roman"/>
                <w:bCs/>
              </w:rPr>
              <w:t>)</w:t>
            </w:r>
            <w:r w:rsidR="000847AB">
              <w:rPr>
                <w:rFonts w:ascii="Times New Roman" w:hAnsi="Times New Roman" w:cs="Times New Roman"/>
                <w:bCs/>
              </w:rPr>
              <w:t xml:space="preserve"> </w:t>
            </w:r>
            <w:r w:rsidR="005E5D26" w:rsidRPr="00AE6722">
              <w:rPr>
                <w:rFonts w:ascii="Times New Roman" w:hAnsi="Times New Roman" w:cs="Times New Roman"/>
                <w:bCs/>
              </w:rPr>
              <w:t>właściwego państwowego granicznego inspektora sanitarnego;</w:t>
            </w:r>
          </w:p>
          <w:p w14:paraId="3394D557" w14:textId="7ECCC543" w:rsidR="005E5D26" w:rsidRPr="00AE6722" w:rsidRDefault="001832EF" w:rsidP="005E5D26">
            <w:pPr>
              <w:spacing w:after="0" w:line="240" w:lineRule="auto"/>
              <w:jc w:val="both"/>
              <w:rPr>
                <w:rFonts w:ascii="Times New Roman" w:hAnsi="Times New Roman" w:cs="Times New Roman"/>
                <w:bCs/>
              </w:rPr>
            </w:pPr>
            <w:r>
              <w:rPr>
                <w:rFonts w:ascii="Times New Roman" w:hAnsi="Times New Roman" w:cs="Times New Roman"/>
                <w:bCs/>
              </w:rPr>
              <w:t>3</w:t>
            </w:r>
            <w:r w:rsidR="005E5D26" w:rsidRPr="00AE6722">
              <w:rPr>
                <w:rFonts w:ascii="Times New Roman" w:hAnsi="Times New Roman" w:cs="Times New Roman"/>
                <w:bCs/>
              </w:rPr>
              <w:t>)</w:t>
            </w:r>
            <w:r w:rsidR="000847AB">
              <w:rPr>
                <w:rFonts w:ascii="Times New Roman" w:hAnsi="Times New Roman" w:cs="Times New Roman"/>
                <w:bCs/>
              </w:rPr>
              <w:t xml:space="preserve"> </w:t>
            </w:r>
            <w:r w:rsidR="005E5D26" w:rsidRPr="00AE6722">
              <w:rPr>
                <w:rFonts w:ascii="Times New Roman" w:hAnsi="Times New Roman" w:cs="Times New Roman"/>
                <w:bCs/>
              </w:rPr>
              <w:t>właściwego państwowego powiatowego inspektora sanitarnego;</w:t>
            </w:r>
          </w:p>
          <w:p w14:paraId="6FC93143" w14:textId="14FD57A1" w:rsidR="005E5D26" w:rsidRPr="00AE6722" w:rsidRDefault="001832EF" w:rsidP="005E5D26">
            <w:pPr>
              <w:spacing w:after="0" w:line="240" w:lineRule="auto"/>
              <w:jc w:val="both"/>
              <w:rPr>
                <w:rFonts w:ascii="Times New Roman" w:hAnsi="Times New Roman" w:cs="Times New Roman"/>
                <w:bCs/>
              </w:rPr>
            </w:pPr>
            <w:r>
              <w:rPr>
                <w:rFonts w:ascii="Times New Roman" w:hAnsi="Times New Roman" w:cs="Times New Roman"/>
                <w:bCs/>
              </w:rPr>
              <w:t>4</w:t>
            </w:r>
            <w:r w:rsidR="005E5D26" w:rsidRPr="00AE6722">
              <w:rPr>
                <w:rFonts w:ascii="Times New Roman" w:hAnsi="Times New Roman" w:cs="Times New Roman"/>
                <w:bCs/>
              </w:rPr>
              <w:t>)</w:t>
            </w:r>
            <w:r w:rsidR="000847AB">
              <w:rPr>
                <w:rFonts w:ascii="Times New Roman" w:hAnsi="Times New Roman" w:cs="Times New Roman"/>
                <w:bCs/>
              </w:rPr>
              <w:t xml:space="preserve"> </w:t>
            </w:r>
            <w:r w:rsidR="005E5D26" w:rsidRPr="00AE6722">
              <w:rPr>
                <w:rFonts w:ascii="Times New Roman" w:hAnsi="Times New Roman" w:cs="Times New Roman"/>
                <w:bCs/>
              </w:rPr>
              <w:t>właściwego organu nadzoru budowlanego;</w:t>
            </w:r>
          </w:p>
          <w:p w14:paraId="1473BC32" w14:textId="5C33E976" w:rsidR="005E5D26" w:rsidRPr="00AE6722" w:rsidRDefault="001832EF" w:rsidP="005E5D26">
            <w:pPr>
              <w:spacing w:after="0" w:line="240" w:lineRule="auto"/>
              <w:jc w:val="both"/>
              <w:rPr>
                <w:rFonts w:ascii="Times New Roman" w:hAnsi="Times New Roman" w:cs="Times New Roman"/>
                <w:bCs/>
              </w:rPr>
            </w:pPr>
            <w:r>
              <w:rPr>
                <w:rFonts w:ascii="Times New Roman" w:hAnsi="Times New Roman" w:cs="Times New Roman"/>
                <w:bCs/>
              </w:rPr>
              <w:t>5</w:t>
            </w:r>
            <w:r w:rsidR="005E5D26" w:rsidRPr="00AE6722">
              <w:rPr>
                <w:rFonts w:ascii="Times New Roman" w:hAnsi="Times New Roman" w:cs="Times New Roman"/>
                <w:bCs/>
              </w:rPr>
              <w:t>)</w:t>
            </w:r>
            <w:r w:rsidR="000847AB">
              <w:rPr>
                <w:rFonts w:ascii="Times New Roman" w:hAnsi="Times New Roman" w:cs="Times New Roman"/>
                <w:bCs/>
              </w:rPr>
              <w:t xml:space="preserve"> </w:t>
            </w:r>
            <w:r w:rsidR="000847AB" w:rsidRPr="00282560">
              <w:rPr>
                <w:rFonts w:ascii="Times New Roman" w:hAnsi="Times New Roman" w:cs="Times New Roman"/>
                <w:bCs/>
              </w:rPr>
              <w:t xml:space="preserve"> właściwego dysponenta budżetu na zaopatrzeniu którego pozostaje </w:t>
            </w:r>
            <w:r w:rsidR="005E5D26" w:rsidRPr="00AE6722">
              <w:rPr>
                <w:rFonts w:ascii="Times New Roman" w:hAnsi="Times New Roman" w:cs="Times New Roman"/>
                <w:bCs/>
              </w:rPr>
              <w:t>komendant właściwego terytorialnie wojskowego ośrodka medycyny prewencyjnej.</w:t>
            </w:r>
          </w:p>
          <w:p w14:paraId="72CB654E" w14:textId="00750E44" w:rsidR="00B7382F" w:rsidRPr="00B7382F" w:rsidRDefault="005E5D26" w:rsidP="00B7382F">
            <w:pPr>
              <w:spacing w:after="0" w:line="240" w:lineRule="auto"/>
              <w:jc w:val="both"/>
              <w:rPr>
                <w:rFonts w:ascii="Times New Roman" w:hAnsi="Times New Roman" w:cs="Times New Roman"/>
                <w:bCs/>
              </w:rPr>
            </w:pPr>
            <w:r w:rsidRPr="00605275">
              <w:rPr>
                <w:rFonts w:ascii="Times New Roman" w:hAnsi="Times New Roman" w:cs="Times New Roman"/>
                <w:bCs/>
              </w:rPr>
              <w:t xml:space="preserve">2. </w:t>
            </w:r>
            <w:r w:rsidR="00605275">
              <w:rPr>
                <w:rFonts w:ascii="Times New Roman" w:hAnsi="Times New Roman" w:cs="Times New Roman"/>
                <w:bCs/>
              </w:rPr>
              <w:t xml:space="preserve"> </w:t>
            </w:r>
            <w:r w:rsidR="00B7382F" w:rsidRPr="00B7382F">
              <w:rPr>
                <w:rFonts w:ascii="Times New Roman" w:hAnsi="Times New Roman" w:cs="Times New Roman"/>
                <w:bCs/>
              </w:rPr>
              <w:t xml:space="preserve">Wpływy z tytułu administracyjnych kar pieniężnych, o których mowa w art. 60–62, powiększone o przychody z oprocentowania środków na rachunkach bankowych oraz pomniejszone o opłaty poniesione na egzekucję należności i koszty obsługi rachunku bankowego, właściwy okręgowy inspektor pracy, właściwy państwowy graniczny inspektor sanitarny, właściwy państwowy powiatowy inspektor sanitarny, właściwy organ nadzoru budowlanego oraz </w:t>
            </w:r>
            <w:r w:rsidR="00B7382F" w:rsidRPr="00B7382F">
              <w:rPr>
                <w:rFonts w:ascii="Times New Roman" w:hAnsi="Times New Roman" w:cs="Times New Roman"/>
                <w:bCs/>
              </w:rPr>
              <w:lastRenderedPageBreak/>
              <w:t>właściwy dysponent środków budżetowych na zaopatrzeniu którego pozostaje komendant właściwego terytorialnie wojskowego ośrodka medycyny prewencyjnej przekazuje na rachunek bankowy Narodowego Funduszu Ochrony Środowiska i Gospodarki Wodnej, w terminie do końca następnego miesiąca po upływie każdego kwartału.</w:t>
            </w:r>
          </w:p>
          <w:p w14:paraId="45824BDE" w14:textId="77777777" w:rsidR="00EA7EF6" w:rsidRDefault="00EA7EF6" w:rsidP="00605275">
            <w:pPr>
              <w:spacing w:after="0" w:line="240" w:lineRule="auto"/>
              <w:jc w:val="both"/>
              <w:rPr>
                <w:rFonts w:ascii="Times New Roman" w:hAnsi="Times New Roman" w:cs="Times New Roman"/>
                <w:bCs/>
              </w:rPr>
            </w:pPr>
          </w:p>
          <w:p w14:paraId="4EE448CF" w14:textId="30ED58E5" w:rsidR="00EA7EF6" w:rsidRDefault="00EA7EF6" w:rsidP="005E5D26">
            <w:pPr>
              <w:spacing w:after="0" w:line="240" w:lineRule="auto"/>
              <w:jc w:val="both"/>
              <w:rPr>
                <w:rFonts w:ascii="Times New Roman" w:hAnsi="Times New Roman" w:cs="Times New Roman"/>
                <w:bCs/>
              </w:rPr>
            </w:pPr>
            <w:r>
              <w:rPr>
                <w:rFonts w:ascii="Times New Roman" w:hAnsi="Times New Roman" w:cs="Times New Roman"/>
                <w:bCs/>
              </w:rPr>
              <w:t xml:space="preserve">oraz </w:t>
            </w:r>
          </w:p>
          <w:p w14:paraId="5CA2CB97" w14:textId="77777777" w:rsidR="003C3D50" w:rsidRDefault="003C3D50" w:rsidP="005E5D26">
            <w:pPr>
              <w:spacing w:after="0" w:line="240" w:lineRule="auto"/>
              <w:jc w:val="both"/>
              <w:rPr>
                <w:rFonts w:ascii="Times New Roman" w:hAnsi="Times New Roman" w:cs="Times New Roman"/>
                <w:bCs/>
              </w:rPr>
            </w:pPr>
          </w:p>
          <w:p w14:paraId="2AAFCFA7" w14:textId="77777777" w:rsidR="00EA7EF6" w:rsidRPr="00474C15" w:rsidRDefault="00EA7EF6" w:rsidP="00EA7EF6">
            <w:pPr>
              <w:spacing w:after="0" w:line="240" w:lineRule="auto"/>
              <w:jc w:val="both"/>
              <w:rPr>
                <w:rFonts w:ascii="Times New Roman" w:hAnsi="Times New Roman" w:cs="Times New Roman"/>
                <w:bCs/>
              </w:rPr>
            </w:pPr>
            <w:r w:rsidRPr="00474C15">
              <w:rPr>
                <w:rFonts w:ascii="Times New Roman" w:hAnsi="Times New Roman" w:cs="Times New Roman"/>
                <w:bCs/>
              </w:rPr>
              <w:t xml:space="preserve">Ustawa z dnia 25 lutego 2011 r. o substancjach chemicznych i ich mieszaninach  </w:t>
            </w:r>
            <w:hyperlink r:id="rId101" w:history="1">
              <w:r w:rsidRPr="00474C15">
                <w:rPr>
                  <w:rFonts w:ascii="Times New Roman" w:hAnsi="Times New Roman" w:cs="Times New Roman"/>
                  <w:bCs/>
                </w:rPr>
                <w:t>(Dz.U. z 2022 r. poz. 1816)</w:t>
              </w:r>
            </w:hyperlink>
          </w:p>
          <w:p w14:paraId="35BE15FB" w14:textId="77777777" w:rsidR="00EA7EF6" w:rsidRPr="00474C15" w:rsidRDefault="00EA7EF6" w:rsidP="00EA7EF6">
            <w:pPr>
              <w:spacing w:after="0" w:line="240" w:lineRule="auto"/>
              <w:rPr>
                <w:rFonts w:ascii="Times New Roman" w:hAnsi="Times New Roman" w:cs="Times New Roman"/>
                <w:bCs/>
              </w:rPr>
            </w:pPr>
            <w:r w:rsidRPr="00474C15">
              <w:rPr>
                <w:rFonts w:ascii="Times New Roman" w:hAnsi="Times New Roman" w:cs="Times New Roman"/>
                <w:bCs/>
              </w:rPr>
              <w:t xml:space="preserve">Art. 36. 1. Kto wbrew ograniczeniom określonym w przepisach wydanych na podstawie </w:t>
            </w:r>
            <w:hyperlink r:id="rId102" w:history="1">
              <w:r w:rsidRPr="00474C15">
                <w:rPr>
                  <w:rFonts w:ascii="Times New Roman" w:hAnsi="Times New Roman" w:cs="Times New Roman"/>
                  <w:bCs/>
                </w:rPr>
                <w:t>art. 26 ust. 1</w:t>
              </w:r>
            </w:hyperlink>
            <w:r w:rsidRPr="00474C15">
              <w:rPr>
                <w:rFonts w:ascii="Times New Roman" w:hAnsi="Times New Roman" w:cs="Times New Roman"/>
                <w:bCs/>
              </w:rPr>
              <w:t xml:space="preserve"> produkuje, wprowadza do obrotu lub stosuje substancję stwarzającą zagrożenie, mieszaninę stwarzającą zagrożenie lub wyrób zawierający taką substancję lub mieszaninę, podlega grzywnie, karze ograniczenia wolności albo karze pozbawienia wolności do lat 2.</w:t>
            </w:r>
          </w:p>
          <w:p w14:paraId="10FEAA39" w14:textId="6C99CA16" w:rsidR="005E5D26" w:rsidRPr="00474C15" w:rsidRDefault="00EA7EF6" w:rsidP="003C7A7F">
            <w:pPr>
              <w:spacing w:after="0" w:line="240" w:lineRule="auto"/>
              <w:jc w:val="both"/>
              <w:rPr>
                <w:rFonts w:ascii="Times New Roman" w:hAnsi="Times New Roman" w:cs="Times New Roman"/>
                <w:bCs/>
              </w:rPr>
            </w:pPr>
            <w:r w:rsidRPr="00474C15">
              <w:rPr>
                <w:rFonts w:ascii="Times New Roman" w:hAnsi="Times New Roman" w:cs="Times New Roman"/>
                <w:bCs/>
              </w:rPr>
              <w:t xml:space="preserve">2. Tej samej karze podlega, kto wbrew przepisom </w:t>
            </w:r>
            <w:hyperlink r:id="rId103" w:history="1">
              <w:r w:rsidRPr="00474C15">
                <w:rPr>
                  <w:rFonts w:ascii="Times New Roman" w:hAnsi="Times New Roman" w:cs="Times New Roman"/>
                  <w:bCs/>
                </w:rPr>
                <w:t>art. 67</w:t>
              </w:r>
            </w:hyperlink>
            <w:r w:rsidRPr="00474C15">
              <w:rPr>
                <w:rFonts w:ascii="Times New Roman" w:hAnsi="Times New Roman" w:cs="Times New Roman"/>
                <w:bCs/>
              </w:rPr>
              <w:t xml:space="preserve"> rozporządzenia nr </w:t>
            </w:r>
            <w:hyperlink r:id="rId104" w:history="1">
              <w:r w:rsidRPr="00474C15">
                <w:rPr>
                  <w:rFonts w:ascii="Times New Roman" w:hAnsi="Times New Roman" w:cs="Times New Roman"/>
                  <w:bCs/>
                </w:rPr>
                <w:t>1907/2006</w:t>
              </w:r>
            </w:hyperlink>
            <w:r w:rsidRPr="00474C15">
              <w:rPr>
                <w:rFonts w:ascii="Times New Roman" w:hAnsi="Times New Roman" w:cs="Times New Roman"/>
                <w:bCs/>
              </w:rPr>
              <w:t xml:space="preserve"> produkuje, wprowadza do obrotu lub stosuje substancję, w jej postaci własnej, jako składnik mieszaniny lub w wyrobie, w stosunku do której w załączniku XVII do tego rozporządzenia zostało określone ograniczenie, albo czyni to wbrew ograniczeniu ustalonemu w tym załączniku lub w przepisach wydanych na podstawie </w:t>
            </w:r>
            <w:hyperlink r:id="rId105" w:history="1">
              <w:r w:rsidRPr="00474C15">
                <w:rPr>
                  <w:rFonts w:ascii="Times New Roman" w:hAnsi="Times New Roman" w:cs="Times New Roman"/>
                  <w:bCs/>
                </w:rPr>
                <w:t>art. 26 ust. 2</w:t>
              </w:r>
            </w:hyperlink>
            <w:r w:rsidRPr="00474C15">
              <w:rPr>
                <w:rFonts w:ascii="Times New Roman" w:hAnsi="Times New Roman" w:cs="Times New Roman"/>
                <w:bCs/>
              </w:rPr>
              <w:t xml:space="preserve"> ustawy.</w:t>
            </w:r>
          </w:p>
          <w:p w14:paraId="09624776" w14:textId="25DC56E7" w:rsidR="009023D5" w:rsidRPr="00B26075" w:rsidRDefault="00AC4F92" w:rsidP="003C7A7F">
            <w:pPr>
              <w:spacing w:after="0" w:line="240" w:lineRule="auto"/>
              <w:jc w:val="both"/>
              <w:rPr>
                <w:rFonts w:ascii="Times New Roman" w:hAnsi="Times New Roman" w:cs="Times New Roman"/>
                <w:bCs/>
              </w:rPr>
            </w:pPr>
            <w:r w:rsidRPr="00B26075">
              <w:rPr>
                <w:rFonts w:ascii="Times New Roman" w:hAnsi="Times New Roman" w:cs="Times New Roman"/>
                <w:bCs/>
              </w:rPr>
              <w:t>Transpozycja do czasu wejścia w życie ustawy o wyrobach zawierających azbest</w:t>
            </w:r>
            <w:r w:rsidR="009023D5" w:rsidRPr="00B26075">
              <w:rPr>
                <w:rFonts w:ascii="Times New Roman" w:hAnsi="Times New Roman" w:cs="Times New Roman"/>
                <w:bCs/>
              </w:rPr>
              <w:t>:</w:t>
            </w:r>
          </w:p>
          <w:p w14:paraId="1A5C3703" w14:textId="77777777" w:rsidR="009023D5" w:rsidRPr="00AE6722" w:rsidRDefault="009023D5" w:rsidP="003C7A7F">
            <w:pPr>
              <w:spacing w:after="0" w:line="240" w:lineRule="auto"/>
              <w:jc w:val="both"/>
              <w:rPr>
                <w:rFonts w:ascii="Times New Roman" w:hAnsi="Times New Roman" w:cs="Times New Roman"/>
                <w:bCs/>
              </w:rPr>
            </w:pPr>
            <w:r w:rsidRPr="00AE6722">
              <w:rPr>
                <w:rFonts w:ascii="Times New Roman" w:hAnsi="Times New Roman" w:cs="Times New Roman"/>
                <w:bCs/>
              </w:rPr>
              <w:t xml:space="preserve">ustawa z dnia 19 czerwca 1997 r. o zakazie stosowania wyrobów zawierających azbest (Dz. U. z 2020 r. poz. 1680) </w:t>
            </w:r>
          </w:p>
          <w:p w14:paraId="5EB729F5" w14:textId="77777777" w:rsidR="009023D5" w:rsidRPr="00AE6722" w:rsidRDefault="009023D5" w:rsidP="003C7A7F">
            <w:pPr>
              <w:spacing w:after="0" w:line="240" w:lineRule="auto"/>
              <w:jc w:val="both"/>
              <w:rPr>
                <w:rFonts w:ascii="Times New Roman" w:hAnsi="Times New Roman" w:cs="Times New Roman"/>
                <w:bCs/>
              </w:rPr>
            </w:pPr>
            <w:r w:rsidRPr="00AE6722">
              <w:rPr>
                <w:rFonts w:ascii="Times New Roman" w:hAnsi="Times New Roman" w:cs="Times New Roman"/>
                <w:bCs/>
              </w:rPr>
              <w:t>– art. 7b</w:t>
            </w:r>
          </w:p>
          <w:p w14:paraId="33D17ADD" w14:textId="77777777" w:rsidR="009023D5" w:rsidRPr="00AE6722" w:rsidRDefault="009023D5" w:rsidP="003C7A7F">
            <w:pPr>
              <w:spacing w:after="0" w:line="240" w:lineRule="auto"/>
              <w:jc w:val="both"/>
              <w:rPr>
                <w:rFonts w:ascii="Times New Roman" w:hAnsi="Times New Roman" w:cs="Times New Roman"/>
                <w:bCs/>
              </w:rPr>
            </w:pPr>
            <w:r w:rsidRPr="00AE6722">
              <w:rPr>
                <w:rFonts w:ascii="Times New Roman" w:hAnsi="Times New Roman" w:cs="Times New Roman"/>
                <w:bCs/>
              </w:rPr>
              <w:t>1. Kto wbrew przepisom ustawy wprowadza na terytorium Rzeczypospolitej Polskiej azbest lub wyroby zawierające azbest, podlega grzywnie, karze ograniczenia wolności albo karze pozbawienia wolności od 3 miesięcy do lat 5.</w:t>
            </w:r>
          </w:p>
          <w:p w14:paraId="1CBB1FE6" w14:textId="21452ACF" w:rsidR="00AB1BF5" w:rsidRPr="00AE6722" w:rsidRDefault="009023D5" w:rsidP="003C7A7F">
            <w:pPr>
              <w:spacing w:after="0" w:line="240" w:lineRule="auto"/>
              <w:jc w:val="both"/>
              <w:rPr>
                <w:rFonts w:ascii="Times New Roman" w:hAnsi="Times New Roman" w:cs="Times New Roman"/>
                <w:bCs/>
              </w:rPr>
            </w:pPr>
            <w:r w:rsidRPr="00AE6722">
              <w:rPr>
                <w:rFonts w:ascii="Times New Roman" w:hAnsi="Times New Roman" w:cs="Times New Roman"/>
                <w:bCs/>
              </w:rPr>
              <w:lastRenderedPageBreak/>
              <w:t>2. Tej samej karze podlega, kto produkuje wyroby zawierające azbest lub dokonuje obrotu azbestem lub wyrobami zawierającymi azbest.</w:t>
            </w:r>
          </w:p>
        </w:tc>
        <w:tc>
          <w:tcPr>
            <w:tcW w:w="1500" w:type="dxa"/>
          </w:tcPr>
          <w:p w14:paraId="51C3711A" w14:textId="77777777" w:rsidR="005C193F" w:rsidRPr="00AE6722" w:rsidRDefault="005C193F" w:rsidP="0021651B">
            <w:pPr>
              <w:spacing w:after="0" w:line="240" w:lineRule="auto"/>
              <w:jc w:val="both"/>
              <w:rPr>
                <w:rFonts w:ascii="Times New Roman" w:eastAsia="Times New Roman" w:hAnsi="Times New Roman" w:cs="Times New Roman"/>
                <w:lang w:eastAsia="pl-PL"/>
              </w:rPr>
            </w:pPr>
          </w:p>
        </w:tc>
      </w:tr>
      <w:tr w:rsidR="005C193F" w:rsidRPr="00AE6722" w14:paraId="0183A20F" w14:textId="77777777" w:rsidTr="0085688B">
        <w:trPr>
          <w:trHeight w:val="539"/>
        </w:trPr>
        <w:tc>
          <w:tcPr>
            <w:tcW w:w="846" w:type="dxa"/>
          </w:tcPr>
          <w:p w14:paraId="629EAB07" w14:textId="77777777" w:rsidR="00A748FD" w:rsidRPr="00AE6722" w:rsidRDefault="001F0CAB" w:rsidP="0021651B">
            <w:pPr>
              <w:spacing w:after="0" w:line="240" w:lineRule="auto"/>
              <w:jc w:val="both"/>
              <w:rPr>
                <w:rFonts w:ascii="Times New Roman" w:hAnsi="Times New Roman" w:cs="Times New Roman"/>
                <w:b/>
                <w:bCs/>
              </w:rPr>
            </w:pPr>
            <w:r w:rsidRPr="00AE6722">
              <w:rPr>
                <w:rFonts w:ascii="Times New Roman" w:hAnsi="Times New Roman" w:cs="Times New Roman"/>
                <w:b/>
                <w:bCs/>
              </w:rPr>
              <w:lastRenderedPageBreak/>
              <w:t>Art. 21</w:t>
            </w:r>
          </w:p>
          <w:p w14:paraId="5E7844E8" w14:textId="44008297" w:rsidR="005C193F" w:rsidRPr="00AE6722" w:rsidRDefault="007E1092" w:rsidP="0021651B">
            <w:pPr>
              <w:spacing w:after="0" w:line="240" w:lineRule="auto"/>
              <w:jc w:val="both"/>
              <w:rPr>
                <w:rFonts w:ascii="Times New Roman" w:hAnsi="Times New Roman" w:cs="Times New Roman"/>
                <w:b/>
                <w:bCs/>
              </w:rPr>
            </w:pPr>
            <w:r w:rsidRPr="00AE6722">
              <w:rPr>
                <w:rFonts w:ascii="Times New Roman" w:hAnsi="Times New Roman" w:cs="Times New Roman"/>
                <w:b/>
                <w:bCs/>
              </w:rPr>
              <w:t>z</w:t>
            </w:r>
            <w:r w:rsidR="001F0CAB" w:rsidRPr="00AE6722">
              <w:rPr>
                <w:rFonts w:ascii="Times New Roman" w:hAnsi="Times New Roman" w:cs="Times New Roman"/>
                <w:b/>
                <w:bCs/>
              </w:rPr>
              <w:t>danie pierwsze</w:t>
            </w:r>
          </w:p>
        </w:tc>
        <w:tc>
          <w:tcPr>
            <w:tcW w:w="5528" w:type="dxa"/>
            <w:gridSpan w:val="2"/>
          </w:tcPr>
          <w:p w14:paraId="51E306AF" w14:textId="13C361ED" w:rsidR="007E1092" w:rsidRPr="00AE6722" w:rsidRDefault="007E1092" w:rsidP="0021651B">
            <w:pPr>
              <w:spacing w:after="0" w:line="240" w:lineRule="auto"/>
              <w:ind w:firstLine="8"/>
              <w:jc w:val="both"/>
              <w:rPr>
                <w:rFonts w:ascii="Times New Roman" w:hAnsi="Times New Roman" w:cs="Times New Roman"/>
                <w:color w:val="000000"/>
              </w:rPr>
            </w:pPr>
            <w:r w:rsidRPr="00AE6722">
              <w:rPr>
                <w:rFonts w:ascii="Times New Roman" w:hAnsi="Times New Roman" w:cs="Times New Roman"/>
                <w:b/>
                <w:bCs/>
                <w:i/>
                <w:iCs/>
                <w:color w:val="000000"/>
              </w:rPr>
              <w:t>Zmieniony Dyrektywą Parlamentu Europejskiego i Rady (UE) 2023/2668</w:t>
            </w:r>
          </w:p>
          <w:p w14:paraId="46F861DB" w14:textId="304E9626" w:rsidR="005C193F" w:rsidRPr="00AE6722" w:rsidRDefault="001F0CAB"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Państwa członkowskie prowadzą rejestr wszystkich zdiagnozowanych azbestozależnych chorób zawodowych.</w:t>
            </w:r>
          </w:p>
        </w:tc>
        <w:tc>
          <w:tcPr>
            <w:tcW w:w="851" w:type="dxa"/>
          </w:tcPr>
          <w:p w14:paraId="41CEE5C6" w14:textId="5D0F6B25" w:rsidR="005C193F" w:rsidRPr="00AE6722" w:rsidRDefault="001F0CAB"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3951C741" w14:textId="5044A79D" w:rsidR="005C193F" w:rsidRPr="00AE6722" w:rsidRDefault="00A748FD"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 xml:space="preserve">Art. </w:t>
            </w:r>
            <w:r w:rsidR="007D0E26" w:rsidRPr="00AE6722">
              <w:rPr>
                <w:rFonts w:ascii="Times New Roman" w:hAnsi="Times New Roman" w:cs="Times New Roman"/>
                <w:b/>
                <w:bCs/>
              </w:rPr>
              <w:t>5</w:t>
            </w:r>
            <w:r w:rsidR="00675B85">
              <w:rPr>
                <w:rFonts w:ascii="Times New Roman" w:hAnsi="Times New Roman" w:cs="Times New Roman"/>
                <w:b/>
                <w:bCs/>
              </w:rPr>
              <w:t>9</w:t>
            </w:r>
            <w:r w:rsidR="007D0E26" w:rsidRPr="00AE6722">
              <w:rPr>
                <w:rFonts w:ascii="Times New Roman" w:hAnsi="Times New Roman" w:cs="Times New Roman"/>
                <w:b/>
                <w:bCs/>
              </w:rPr>
              <w:t xml:space="preserve"> ust. 1</w:t>
            </w:r>
          </w:p>
        </w:tc>
        <w:tc>
          <w:tcPr>
            <w:tcW w:w="5420" w:type="dxa"/>
          </w:tcPr>
          <w:p w14:paraId="79825B90" w14:textId="44D5B364" w:rsidR="007D0E26" w:rsidRPr="00AE6722" w:rsidRDefault="007D0E26" w:rsidP="00A30E38">
            <w:pPr>
              <w:spacing w:after="0" w:line="240" w:lineRule="auto"/>
              <w:jc w:val="both"/>
              <w:rPr>
                <w:rFonts w:ascii="Times New Roman" w:hAnsi="Times New Roman" w:cs="Times New Roman"/>
              </w:rPr>
            </w:pPr>
            <w:r w:rsidRPr="00AE6722">
              <w:rPr>
                <w:rFonts w:ascii="Times New Roman" w:hAnsi="Times New Roman" w:cs="Times New Roman"/>
              </w:rPr>
              <w:t xml:space="preserve">1. W zakresie nieuregulowanym w niniejszym rozdziale, do spraw dotyczących zapewnienia opieki socjalnej i zdrowotnej dla pracowników i byłych pracowników, stosuje się przepisy </w:t>
            </w:r>
            <w:r w:rsidR="00C53FA8" w:rsidRPr="00AE6722">
              <w:rPr>
                <w:rFonts w:ascii="Times New Roman" w:hAnsi="Times New Roman" w:cs="Times New Roman"/>
              </w:rPr>
              <w:t xml:space="preserve"> działu X </w:t>
            </w:r>
            <w:r w:rsidRPr="00AE6722">
              <w:rPr>
                <w:rFonts w:ascii="Times New Roman" w:hAnsi="Times New Roman" w:cs="Times New Roman"/>
              </w:rPr>
              <w:t>rozdziału VI i VII działu X ustawy z dnia 26 czerwca 1974 r. – Kodeks pracy.</w:t>
            </w:r>
          </w:p>
          <w:p w14:paraId="23A09827" w14:textId="77777777" w:rsidR="007D0E26" w:rsidRPr="00AE6722" w:rsidRDefault="007D0E26" w:rsidP="00A30E38">
            <w:pPr>
              <w:spacing w:after="0" w:line="240" w:lineRule="auto"/>
              <w:jc w:val="both"/>
              <w:rPr>
                <w:rFonts w:ascii="Times New Roman" w:hAnsi="Times New Roman" w:cs="Times New Roman"/>
              </w:rPr>
            </w:pPr>
          </w:p>
          <w:p w14:paraId="56AFD64D" w14:textId="5DE0208C" w:rsidR="00AC4F92" w:rsidRDefault="00E41894" w:rsidP="0021651B">
            <w:pPr>
              <w:spacing w:after="0" w:line="240" w:lineRule="auto"/>
              <w:jc w:val="both"/>
              <w:rPr>
                <w:rFonts w:ascii="Times New Roman" w:hAnsi="Times New Roman" w:cs="Times New Roman"/>
                <w:b/>
                <w:bCs/>
              </w:rPr>
            </w:pPr>
            <w:r>
              <w:rPr>
                <w:rFonts w:ascii="Times New Roman" w:hAnsi="Times New Roman" w:cs="Times New Roman"/>
                <w:b/>
                <w:bCs/>
              </w:rPr>
              <w:t>o</w:t>
            </w:r>
            <w:r w:rsidR="00AC4F92" w:rsidRPr="00AE6722">
              <w:rPr>
                <w:rFonts w:ascii="Times New Roman" w:hAnsi="Times New Roman" w:cs="Times New Roman"/>
                <w:b/>
                <w:bCs/>
              </w:rPr>
              <w:t>raz</w:t>
            </w:r>
          </w:p>
          <w:p w14:paraId="1537B994" w14:textId="77777777" w:rsidR="00E75E4E" w:rsidRPr="00AE6722" w:rsidRDefault="00E75E4E" w:rsidP="0021651B">
            <w:pPr>
              <w:spacing w:after="0" w:line="240" w:lineRule="auto"/>
              <w:jc w:val="both"/>
              <w:rPr>
                <w:rFonts w:ascii="Times New Roman" w:hAnsi="Times New Roman" w:cs="Times New Roman"/>
                <w:b/>
                <w:bCs/>
              </w:rPr>
            </w:pPr>
          </w:p>
          <w:p w14:paraId="76D93D79" w14:textId="23748B82" w:rsidR="00A748FD" w:rsidRPr="00AE6722" w:rsidRDefault="00A748FD" w:rsidP="0021651B">
            <w:pPr>
              <w:spacing w:after="0" w:line="240" w:lineRule="auto"/>
              <w:rPr>
                <w:rFonts w:ascii="Times New Roman" w:hAnsi="Times New Roman" w:cs="Times New Roman"/>
              </w:rPr>
            </w:pPr>
            <w:r w:rsidRPr="00AE6722">
              <w:rPr>
                <w:rFonts w:ascii="Times New Roman" w:hAnsi="Times New Roman" w:cs="Times New Roman"/>
              </w:rPr>
              <w:t>ustawa z dnia 26 czerwca 1974 r. - Kodeks pracy (Dz.U. z 202</w:t>
            </w:r>
            <w:r w:rsidR="00C53FA8">
              <w:rPr>
                <w:rFonts w:ascii="Times New Roman" w:hAnsi="Times New Roman" w:cs="Times New Roman"/>
              </w:rPr>
              <w:t>5</w:t>
            </w:r>
            <w:r w:rsidRPr="00AE6722">
              <w:rPr>
                <w:rFonts w:ascii="Times New Roman" w:hAnsi="Times New Roman" w:cs="Times New Roman"/>
              </w:rPr>
              <w:t xml:space="preserve"> r. poz. </w:t>
            </w:r>
            <w:r w:rsidR="00C53FA8">
              <w:rPr>
                <w:rFonts w:ascii="Times New Roman" w:hAnsi="Times New Roman" w:cs="Times New Roman"/>
              </w:rPr>
              <w:t>277</w:t>
            </w:r>
            <w:r w:rsidRPr="00AE6722">
              <w:rPr>
                <w:rFonts w:ascii="Times New Roman" w:hAnsi="Times New Roman" w:cs="Times New Roman"/>
              </w:rPr>
              <w:t>)</w:t>
            </w:r>
          </w:p>
          <w:p w14:paraId="071836A2" w14:textId="77777777" w:rsidR="00A748FD" w:rsidRPr="00AE6722" w:rsidRDefault="00A748FD" w:rsidP="0021651B">
            <w:pPr>
              <w:spacing w:after="0" w:line="240" w:lineRule="auto"/>
              <w:rPr>
                <w:rFonts w:ascii="Times New Roman" w:hAnsi="Times New Roman" w:cs="Times New Roman"/>
              </w:rPr>
            </w:pPr>
            <w:r w:rsidRPr="00AE6722">
              <w:rPr>
                <w:rFonts w:ascii="Times New Roman" w:hAnsi="Times New Roman" w:cs="Times New Roman"/>
              </w:rPr>
              <w:t>– art. 237 § 4</w:t>
            </w:r>
          </w:p>
          <w:p w14:paraId="46F49914" w14:textId="77777777" w:rsidR="00A748FD" w:rsidRPr="00AE6722" w:rsidRDefault="00A748FD" w:rsidP="0021651B">
            <w:pPr>
              <w:spacing w:after="0" w:line="240" w:lineRule="auto"/>
              <w:rPr>
                <w:rFonts w:ascii="Times New Roman" w:hAnsi="Times New Roman" w:cs="Times New Roman"/>
              </w:rPr>
            </w:pPr>
          </w:p>
          <w:p w14:paraId="30A15EE5" w14:textId="77777777" w:rsidR="00A748FD" w:rsidRPr="00AE6722" w:rsidRDefault="00A748FD" w:rsidP="0021651B">
            <w:pPr>
              <w:spacing w:after="0" w:line="240" w:lineRule="auto"/>
              <w:rPr>
                <w:rFonts w:ascii="Times New Roman" w:hAnsi="Times New Roman" w:cs="Times New Roman"/>
              </w:rPr>
            </w:pPr>
            <w:r w:rsidRPr="00AE6722">
              <w:rPr>
                <w:rFonts w:ascii="Times New Roman" w:hAnsi="Times New Roman" w:cs="Times New Roman"/>
              </w:rPr>
              <w:t>§ 4. Minister właściwy do spraw zdrowia określi, w drodze rozporządzenia:</w:t>
            </w:r>
          </w:p>
          <w:p w14:paraId="39C24DBC" w14:textId="77777777" w:rsidR="00A748FD" w:rsidRPr="00AE6722" w:rsidRDefault="00A748FD" w:rsidP="0021651B">
            <w:pPr>
              <w:spacing w:after="0" w:line="240" w:lineRule="auto"/>
              <w:rPr>
                <w:rFonts w:ascii="Times New Roman" w:hAnsi="Times New Roman" w:cs="Times New Roman"/>
              </w:rPr>
            </w:pPr>
            <w:r w:rsidRPr="00AE6722">
              <w:rPr>
                <w:rFonts w:ascii="Times New Roman" w:hAnsi="Times New Roman" w:cs="Times New Roman"/>
              </w:rPr>
              <w:t>1) sposób dokumentowania chorób zawodowych i skutków tych chorób, a także prowadzenia rejestrów chorób zawodowych, uwzględniając w szczególności wzory dokumentów stosowanych w postępowaniu dotyczącym tych chorób oraz dane objęte rejestrem.</w:t>
            </w:r>
          </w:p>
          <w:p w14:paraId="6E2CF744" w14:textId="77777777" w:rsidR="00A748FD" w:rsidRPr="00AE6722" w:rsidRDefault="00A748FD" w:rsidP="0021651B">
            <w:pPr>
              <w:spacing w:after="0" w:line="240" w:lineRule="auto"/>
              <w:rPr>
                <w:rFonts w:ascii="Times New Roman" w:hAnsi="Times New Roman" w:cs="Times New Roman"/>
              </w:rPr>
            </w:pPr>
          </w:p>
          <w:p w14:paraId="1701681F" w14:textId="39BA47F1" w:rsidR="00AC4F92" w:rsidRDefault="00AC4F92" w:rsidP="0021651B">
            <w:pPr>
              <w:spacing w:after="0" w:line="240" w:lineRule="auto"/>
              <w:rPr>
                <w:rFonts w:ascii="Times New Roman" w:hAnsi="Times New Roman" w:cs="Times New Roman"/>
                <w:b/>
                <w:bCs/>
              </w:rPr>
            </w:pPr>
            <w:r w:rsidRPr="00AE6722">
              <w:rPr>
                <w:rFonts w:ascii="Times New Roman" w:hAnsi="Times New Roman" w:cs="Times New Roman"/>
                <w:b/>
                <w:bCs/>
              </w:rPr>
              <w:t xml:space="preserve">oraz </w:t>
            </w:r>
          </w:p>
          <w:p w14:paraId="282A249F" w14:textId="77777777" w:rsidR="00E75E4E" w:rsidRPr="00AE6722" w:rsidRDefault="00E75E4E" w:rsidP="0021651B">
            <w:pPr>
              <w:spacing w:after="0" w:line="240" w:lineRule="auto"/>
              <w:rPr>
                <w:rFonts w:ascii="Times New Roman" w:hAnsi="Times New Roman" w:cs="Times New Roman"/>
                <w:b/>
                <w:bCs/>
              </w:rPr>
            </w:pPr>
          </w:p>
          <w:p w14:paraId="1155D8CA" w14:textId="2632DAFA" w:rsidR="005C193F" w:rsidRPr="00AE6722" w:rsidRDefault="00A748FD" w:rsidP="0021651B">
            <w:pPr>
              <w:spacing w:after="0" w:line="240" w:lineRule="auto"/>
              <w:rPr>
                <w:rFonts w:ascii="Times New Roman" w:hAnsi="Times New Roman" w:cs="Times New Roman"/>
                <w:b/>
                <w:bCs/>
              </w:rPr>
            </w:pPr>
            <w:bookmarkStart w:id="149" w:name="_Hlk162342346"/>
            <w:bookmarkStart w:id="150" w:name="_Hlk161668390"/>
            <w:r w:rsidRPr="00AE6722">
              <w:rPr>
                <w:rFonts w:ascii="Times New Roman" w:hAnsi="Times New Roman" w:cs="Times New Roman"/>
              </w:rPr>
              <w:t xml:space="preserve">Rozporządzenie Ministra Zdrowia z dnia 1 sierpnia 2002 r w sprawie sposobu dokumentowania chorób zawodowych i skutków tych chorób </w:t>
            </w:r>
            <w:hyperlink r:id="rId106" w:history="1">
              <w:r w:rsidRPr="00AE6722">
                <w:rPr>
                  <w:rFonts w:ascii="Times New Roman" w:hAnsi="Times New Roman" w:cs="Times New Roman"/>
                </w:rPr>
                <w:t>(Dz.U. z 2013 r. poz. 1379, z 2019 poz. 2067 oraz z 2021 poz. 1288)</w:t>
              </w:r>
            </w:hyperlink>
            <w:bookmarkEnd w:id="149"/>
            <w:r w:rsidRPr="00AE6722">
              <w:rPr>
                <w:rFonts w:ascii="Times New Roman" w:hAnsi="Times New Roman" w:cs="Times New Roman"/>
              </w:rPr>
              <w:t xml:space="preserve"> </w:t>
            </w:r>
            <w:bookmarkEnd w:id="150"/>
            <w:r w:rsidRPr="00AE6722">
              <w:rPr>
                <w:rFonts w:ascii="Times New Roman" w:hAnsi="Times New Roman" w:cs="Times New Roman"/>
              </w:rPr>
              <w:t xml:space="preserve">– </w:t>
            </w:r>
            <w:r w:rsidRPr="00AE6722">
              <w:rPr>
                <w:rFonts w:ascii="Times New Roman" w:hAnsi="Times New Roman" w:cs="Times New Roman"/>
                <w:b/>
                <w:bCs/>
              </w:rPr>
              <w:t>rozporządzenie może wymagać zmiany</w:t>
            </w:r>
          </w:p>
        </w:tc>
        <w:tc>
          <w:tcPr>
            <w:tcW w:w="1500" w:type="dxa"/>
          </w:tcPr>
          <w:p w14:paraId="256A7E7F" w14:textId="77777777" w:rsidR="005C193F" w:rsidRPr="00AE6722" w:rsidRDefault="005C193F" w:rsidP="0021651B">
            <w:pPr>
              <w:spacing w:after="0" w:line="240" w:lineRule="auto"/>
              <w:jc w:val="both"/>
              <w:rPr>
                <w:rFonts w:ascii="Times New Roman" w:eastAsia="Times New Roman" w:hAnsi="Times New Roman" w:cs="Times New Roman"/>
                <w:lang w:eastAsia="pl-PL"/>
              </w:rPr>
            </w:pPr>
          </w:p>
        </w:tc>
      </w:tr>
      <w:tr w:rsidR="005C193F" w:rsidRPr="00AE6722" w14:paraId="40CEF019" w14:textId="77777777" w:rsidTr="0085688B">
        <w:trPr>
          <w:trHeight w:val="539"/>
        </w:trPr>
        <w:tc>
          <w:tcPr>
            <w:tcW w:w="846" w:type="dxa"/>
          </w:tcPr>
          <w:p w14:paraId="62037F6C" w14:textId="49FB4FDB" w:rsidR="001F0CAB" w:rsidRPr="00AE6722" w:rsidRDefault="001F0CAB" w:rsidP="0021651B">
            <w:pPr>
              <w:spacing w:after="0" w:line="240" w:lineRule="auto"/>
              <w:jc w:val="both"/>
              <w:rPr>
                <w:rFonts w:ascii="Times New Roman" w:hAnsi="Times New Roman" w:cs="Times New Roman"/>
                <w:b/>
                <w:bCs/>
              </w:rPr>
            </w:pPr>
            <w:r w:rsidRPr="00AE6722">
              <w:rPr>
                <w:rFonts w:ascii="Times New Roman" w:hAnsi="Times New Roman" w:cs="Times New Roman"/>
                <w:b/>
                <w:bCs/>
              </w:rPr>
              <w:t xml:space="preserve">Art. 21 </w:t>
            </w:r>
          </w:p>
          <w:p w14:paraId="32D4093B" w14:textId="50FE94A4" w:rsidR="005C193F" w:rsidRPr="00AE6722" w:rsidRDefault="007E1092" w:rsidP="0021651B">
            <w:pPr>
              <w:spacing w:after="0" w:line="240" w:lineRule="auto"/>
              <w:jc w:val="both"/>
              <w:rPr>
                <w:rFonts w:ascii="Times New Roman" w:hAnsi="Times New Roman" w:cs="Times New Roman"/>
                <w:b/>
                <w:bCs/>
              </w:rPr>
            </w:pPr>
            <w:r w:rsidRPr="00AE6722">
              <w:rPr>
                <w:rFonts w:ascii="Times New Roman" w:hAnsi="Times New Roman" w:cs="Times New Roman"/>
                <w:b/>
                <w:bCs/>
              </w:rPr>
              <w:t>z</w:t>
            </w:r>
            <w:r w:rsidR="001F0CAB" w:rsidRPr="00AE6722">
              <w:rPr>
                <w:rFonts w:ascii="Times New Roman" w:hAnsi="Times New Roman" w:cs="Times New Roman"/>
                <w:b/>
                <w:bCs/>
              </w:rPr>
              <w:t>danie drugie</w:t>
            </w:r>
          </w:p>
        </w:tc>
        <w:tc>
          <w:tcPr>
            <w:tcW w:w="5528" w:type="dxa"/>
            <w:gridSpan w:val="2"/>
          </w:tcPr>
          <w:p w14:paraId="0A1719C5" w14:textId="3A66C5E9" w:rsidR="007E1092" w:rsidRPr="00AE6722" w:rsidRDefault="007E1092" w:rsidP="0021651B">
            <w:pPr>
              <w:spacing w:after="0" w:line="240" w:lineRule="auto"/>
              <w:ind w:firstLine="8"/>
              <w:jc w:val="both"/>
              <w:rPr>
                <w:rFonts w:ascii="Times New Roman" w:hAnsi="Times New Roman" w:cs="Times New Roman"/>
                <w:color w:val="000000"/>
              </w:rPr>
            </w:pPr>
            <w:r w:rsidRPr="00AE6722">
              <w:rPr>
                <w:rFonts w:ascii="Times New Roman" w:hAnsi="Times New Roman" w:cs="Times New Roman"/>
                <w:b/>
                <w:bCs/>
                <w:i/>
                <w:iCs/>
                <w:color w:val="000000"/>
              </w:rPr>
              <w:t>Zmieniony Dyrektywą Parlamentu Europejskiego i Rady (UE) 2023/2668</w:t>
            </w:r>
          </w:p>
          <w:p w14:paraId="0B72F873" w14:textId="282E0F8B" w:rsidR="005C193F" w:rsidRPr="00AE6722" w:rsidRDefault="001F0CAB"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Orientacyjny wykaz chorób, które mogą być spowodowane narażeniem na działanie azbestu, jest zawarty w załączniku I.</w:t>
            </w:r>
          </w:p>
        </w:tc>
        <w:tc>
          <w:tcPr>
            <w:tcW w:w="851" w:type="dxa"/>
          </w:tcPr>
          <w:p w14:paraId="54B2095A" w14:textId="39BD9A90" w:rsidR="005C193F" w:rsidRPr="00AE6722" w:rsidRDefault="001F0CAB"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T</w:t>
            </w:r>
          </w:p>
        </w:tc>
        <w:tc>
          <w:tcPr>
            <w:tcW w:w="850" w:type="dxa"/>
          </w:tcPr>
          <w:p w14:paraId="4D1D96AA" w14:textId="74DF1876" w:rsidR="005C193F" w:rsidRPr="00AE6722" w:rsidRDefault="00A94068"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 xml:space="preserve">Art. </w:t>
            </w:r>
            <w:r w:rsidR="000D2883" w:rsidRPr="00AE6722">
              <w:rPr>
                <w:rFonts w:ascii="Times New Roman" w:hAnsi="Times New Roman" w:cs="Times New Roman"/>
                <w:b/>
                <w:bCs/>
              </w:rPr>
              <w:t>5</w:t>
            </w:r>
            <w:r w:rsidR="00747AE6">
              <w:rPr>
                <w:rFonts w:ascii="Times New Roman" w:hAnsi="Times New Roman" w:cs="Times New Roman"/>
                <w:b/>
                <w:bCs/>
              </w:rPr>
              <w:t>9</w:t>
            </w:r>
            <w:r w:rsidR="000D2883" w:rsidRPr="00AE6722">
              <w:rPr>
                <w:rFonts w:ascii="Times New Roman" w:hAnsi="Times New Roman" w:cs="Times New Roman"/>
                <w:b/>
                <w:bCs/>
              </w:rPr>
              <w:t xml:space="preserve"> ust. 1</w:t>
            </w:r>
          </w:p>
        </w:tc>
        <w:tc>
          <w:tcPr>
            <w:tcW w:w="5420" w:type="dxa"/>
          </w:tcPr>
          <w:p w14:paraId="70267AF1" w14:textId="407C4363" w:rsidR="000D2883" w:rsidRPr="00AE6722" w:rsidRDefault="000D2883" w:rsidP="000D2883">
            <w:pPr>
              <w:spacing w:after="0" w:line="240" w:lineRule="auto"/>
              <w:jc w:val="both"/>
              <w:rPr>
                <w:rFonts w:ascii="Times New Roman" w:hAnsi="Times New Roman" w:cs="Times New Roman"/>
              </w:rPr>
            </w:pPr>
            <w:r w:rsidRPr="00AE6722">
              <w:rPr>
                <w:rFonts w:ascii="Times New Roman" w:hAnsi="Times New Roman" w:cs="Times New Roman"/>
              </w:rPr>
              <w:t>1. W zakresie nieuregulowanym w niniejszym rozdziale, do spraw dotyczących zapewnienia opieki socjalnej i zdrowotnej dla pracowników i byłych pracowników, stosuje się przepisy</w:t>
            </w:r>
            <w:r w:rsidR="00F93B7E" w:rsidRPr="00AE6722">
              <w:rPr>
                <w:rFonts w:ascii="Times New Roman" w:hAnsi="Times New Roman" w:cs="Times New Roman"/>
              </w:rPr>
              <w:t xml:space="preserve"> działu X </w:t>
            </w:r>
            <w:r w:rsidRPr="00AE6722">
              <w:rPr>
                <w:rFonts w:ascii="Times New Roman" w:hAnsi="Times New Roman" w:cs="Times New Roman"/>
              </w:rPr>
              <w:t xml:space="preserve"> rozdział VI i VII ustawy z dnia 26 czerwca 1974 r. – Kodeks pracy.</w:t>
            </w:r>
          </w:p>
          <w:p w14:paraId="4E2099AC" w14:textId="77777777" w:rsidR="000D2883" w:rsidRPr="00AE6722" w:rsidRDefault="000D2883" w:rsidP="0021651B">
            <w:pPr>
              <w:spacing w:after="0" w:line="240" w:lineRule="auto"/>
              <w:jc w:val="both"/>
              <w:rPr>
                <w:rFonts w:ascii="Times New Roman" w:hAnsi="Times New Roman" w:cs="Times New Roman"/>
              </w:rPr>
            </w:pPr>
          </w:p>
          <w:p w14:paraId="583BBAFE" w14:textId="09601EBF" w:rsidR="00AC4F92" w:rsidRDefault="00E41894" w:rsidP="0021651B">
            <w:pPr>
              <w:spacing w:after="0" w:line="240" w:lineRule="auto"/>
              <w:jc w:val="both"/>
              <w:rPr>
                <w:rFonts w:ascii="Times New Roman" w:hAnsi="Times New Roman" w:cs="Times New Roman"/>
                <w:b/>
                <w:bCs/>
              </w:rPr>
            </w:pPr>
            <w:r>
              <w:rPr>
                <w:rFonts w:ascii="Times New Roman" w:hAnsi="Times New Roman" w:cs="Times New Roman"/>
                <w:b/>
                <w:bCs/>
              </w:rPr>
              <w:t>o</w:t>
            </w:r>
            <w:r w:rsidR="00AC4F92" w:rsidRPr="00AE6722">
              <w:rPr>
                <w:rFonts w:ascii="Times New Roman" w:hAnsi="Times New Roman" w:cs="Times New Roman"/>
                <w:b/>
                <w:bCs/>
              </w:rPr>
              <w:t>raz</w:t>
            </w:r>
          </w:p>
          <w:p w14:paraId="676809CD" w14:textId="77777777" w:rsidR="00E75E4E" w:rsidRPr="00AE6722" w:rsidRDefault="00E75E4E" w:rsidP="0021651B">
            <w:pPr>
              <w:spacing w:after="0" w:line="240" w:lineRule="auto"/>
              <w:jc w:val="both"/>
              <w:rPr>
                <w:rFonts w:ascii="Times New Roman" w:hAnsi="Times New Roman" w:cs="Times New Roman"/>
                <w:b/>
                <w:bCs/>
              </w:rPr>
            </w:pPr>
          </w:p>
          <w:p w14:paraId="20045047" w14:textId="4856C67D" w:rsidR="00A94068" w:rsidRPr="00AE6722" w:rsidRDefault="00A94068" w:rsidP="0021651B">
            <w:pPr>
              <w:spacing w:after="0" w:line="240" w:lineRule="auto"/>
              <w:jc w:val="both"/>
              <w:rPr>
                <w:rFonts w:ascii="Times New Roman" w:hAnsi="Times New Roman" w:cs="Times New Roman"/>
              </w:rPr>
            </w:pPr>
            <w:r w:rsidRPr="00AE6722">
              <w:rPr>
                <w:rFonts w:ascii="Times New Roman" w:hAnsi="Times New Roman" w:cs="Times New Roman"/>
              </w:rPr>
              <w:t>ustawa z dnia 26 czerwca 1974 r. - Kodeks pracy (Dz.U. z 202</w:t>
            </w:r>
            <w:r w:rsidR="00F93B7E">
              <w:rPr>
                <w:rFonts w:ascii="Times New Roman" w:hAnsi="Times New Roman" w:cs="Times New Roman"/>
              </w:rPr>
              <w:t>5</w:t>
            </w:r>
            <w:r w:rsidRPr="00AE6722">
              <w:rPr>
                <w:rFonts w:ascii="Times New Roman" w:hAnsi="Times New Roman" w:cs="Times New Roman"/>
              </w:rPr>
              <w:t xml:space="preserve"> r. poz. </w:t>
            </w:r>
            <w:r w:rsidR="00F93B7E">
              <w:rPr>
                <w:rFonts w:ascii="Times New Roman" w:hAnsi="Times New Roman" w:cs="Times New Roman"/>
              </w:rPr>
              <w:t>277</w:t>
            </w:r>
            <w:r w:rsidRPr="00AE6722">
              <w:rPr>
                <w:rFonts w:ascii="Times New Roman" w:hAnsi="Times New Roman" w:cs="Times New Roman"/>
              </w:rPr>
              <w:t>)</w:t>
            </w:r>
          </w:p>
          <w:p w14:paraId="60887F2B" w14:textId="77777777" w:rsidR="00A94068" w:rsidRPr="00AE6722" w:rsidRDefault="00A94068" w:rsidP="0021651B">
            <w:pPr>
              <w:spacing w:after="0" w:line="240" w:lineRule="auto"/>
              <w:jc w:val="both"/>
              <w:rPr>
                <w:rFonts w:ascii="Times New Roman" w:hAnsi="Times New Roman" w:cs="Times New Roman"/>
              </w:rPr>
            </w:pPr>
            <w:r w:rsidRPr="00AE6722">
              <w:rPr>
                <w:rFonts w:ascii="Times New Roman" w:hAnsi="Times New Roman" w:cs="Times New Roman"/>
              </w:rPr>
              <w:t>– art. 237 § 1</w:t>
            </w:r>
          </w:p>
          <w:p w14:paraId="6F838A7B" w14:textId="77777777" w:rsidR="00A94068" w:rsidRPr="00AE6722" w:rsidRDefault="00A94068" w:rsidP="0021651B">
            <w:pPr>
              <w:spacing w:after="0" w:line="240" w:lineRule="auto"/>
              <w:jc w:val="both"/>
              <w:rPr>
                <w:rFonts w:ascii="Times New Roman" w:hAnsi="Times New Roman" w:cs="Times New Roman"/>
              </w:rPr>
            </w:pPr>
            <w:bookmarkStart w:id="151" w:name="mip69263374"/>
            <w:bookmarkEnd w:id="151"/>
            <w:r w:rsidRPr="00AE6722">
              <w:rPr>
                <w:rFonts w:ascii="Times New Roman" w:hAnsi="Times New Roman" w:cs="Times New Roman"/>
              </w:rPr>
              <w:t>§ 1. Rada Ministrów określi w drodze rozporządzenia:</w:t>
            </w:r>
          </w:p>
          <w:p w14:paraId="2464862C" w14:textId="77777777" w:rsidR="00A94068" w:rsidRPr="00AE6722" w:rsidRDefault="00A94068" w:rsidP="0021651B">
            <w:pPr>
              <w:spacing w:after="0" w:line="240" w:lineRule="auto"/>
              <w:jc w:val="both"/>
              <w:rPr>
                <w:rFonts w:ascii="Times New Roman" w:hAnsi="Times New Roman" w:cs="Times New Roman"/>
              </w:rPr>
            </w:pPr>
            <w:bookmarkStart w:id="152" w:name="mip69263376"/>
            <w:bookmarkStart w:id="153" w:name="mip69263378"/>
            <w:bookmarkEnd w:id="152"/>
            <w:bookmarkEnd w:id="153"/>
            <w:r w:rsidRPr="00AE6722">
              <w:rPr>
                <w:rFonts w:ascii="Times New Roman" w:hAnsi="Times New Roman" w:cs="Times New Roman"/>
              </w:rPr>
              <w:t>3) wykaz chorób zawodowych,</w:t>
            </w:r>
          </w:p>
          <w:p w14:paraId="3F7C18A1" w14:textId="77777777" w:rsidR="00A94068" w:rsidRPr="00AE6722" w:rsidRDefault="00A94068" w:rsidP="0021651B">
            <w:pPr>
              <w:spacing w:after="0" w:line="240" w:lineRule="auto"/>
              <w:jc w:val="both"/>
              <w:rPr>
                <w:rFonts w:ascii="Times New Roman" w:hAnsi="Times New Roman" w:cs="Times New Roman"/>
              </w:rPr>
            </w:pPr>
            <w:bookmarkStart w:id="154" w:name="mip69263379"/>
            <w:bookmarkStart w:id="155" w:name="mip69263382"/>
            <w:bookmarkEnd w:id="154"/>
            <w:bookmarkEnd w:id="155"/>
            <w:r w:rsidRPr="00AE6722">
              <w:rPr>
                <w:rFonts w:ascii="Times New Roman" w:hAnsi="Times New Roman" w:cs="Times New Roman"/>
              </w:rPr>
              <w:t>- uwzględniając aktualną wiedzę w zakresie patogenezy i epidemiologii chorób powodowanych przez czynniki szkodliwe dla człowieka występujące w środowisku pracy oraz kierując się koniecznością zapobiegania występowaniu wypadków przy pracy i chorób zawodowych.</w:t>
            </w:r>
          </w:p>
          <w:p w14:paraId="463439B0" w14:textId="77777777" w:rsidR="00E75E4E" w:rsidRDefault="00E75E4E" w:rsidP="0021651B">
            <w:pPr>
              <w:spacing w:after="0" w:line="240" w:lineRule="auto"/>
              <w:jc w:val="both"/>
              <w:rPr>
                <w:rFonts w:ascii="Times New Roman" w:hAnsi="Times New Roman" w:cs="Times New Roman"/>
                <w:b/>
                <w:bCs/>
              </w:rPr>
            </w:pPr>
          </w:p>
          <w:p w14:paraId="16C9BFBE" w14:textId="4E5C5A94" w:rsidR="00A94068" w:rsidRDefault="00E41894" w:rsidP="0021651B">
            <w:pPr>
              <w:spacing w:after="0" w:line="240" w:lineRule="auto"/>
              <w:jc w:val="both"/>
              <w:rPr>
                <w:rFonts w:ascii="Times New Roman" w:hAnsi="Times New Roman" w:cs="Times New Roman"/>
                <w:b/>
                <w:bCs/>
              </w:rPr>
            </w:pPr>
            <w:r>
              <w:rPr>
                <w:rFonts w:ascii="Times New Roman" w:hAnsi="Times New Roman" w:cs="Times New Roman"/>
                <w:b/>
                <w:bCs/>
              </w:rPr>
              <w:t>o</w:t>
            </w:r>
            <w:r w:rsidR="00AC4F92" w:rsidRPr="00AE6722">
              <w:rPr>
                <w:rFonts w:ascii="Times New Roman" w:hAnsi="Times New Roman" w:cs="Times New Roman"/>
                <w:b/>
                <w:bCs/>
              </w:rPr>
              <w:t>raz</w:t>
            </w:r>
          </w:p>
          <w:p w14:paraId="00016DF1" w14:textId="77777777" w:rsidR="00E75E4E" w:rsidRPr="00AE6722" w:rsidRDefault="00E75E4E" w:rsidP="0021651B">
            <w:pPr>
              <w:spacing w:after="0" w:line="240" w:lineRule="auto"/>
              <w:jc w:val="both"/>
              <w:rPr>
                <w:rFonts w:ascii="Times New Roman" w:hAnsi="Times New Roman" w:cs="Times New Roman"/>
                <w:b/>
                <w:bCs/>
              </w:rPr>
            </w:pPr>
          </w:p>
          <w:p w14:paraId="0329D0DA" w14:textId="57477E97" w:rsidR="005C193F" w:rsidRPr="00AE6722" w:rsidRDefault="00A94068" w:rsidP="0021651B">
            <w:pPr>
              <w:spacing w:after="0" w:line="240" w:lineRule="auto"/>
              <w:jc w:val="both"/>
              <w:rPr>
                <w:rFonts w:ascii="Times New Roman" w:hAnsi="Times New Roman" w:cs="Times New Roman"/>
                <w:b/>
                <w:bCs/>
              </w:rPr>
            </w:pPr>
            <w:bookmarkStart w:id="156" w:name="_Hlk161668411"/>
            <w:r w:rsidRPr="00AE6722">
              <w:rPr>
                <w:rFonts w:ascii="Times New Roman" w:hAnsi="Times New Roman" w:cs="Times New Roman"/>
              </w:rPr>
              <w:t xml:space="preserve">Rozporządzenie Rady Ministrów z dnia 30 czerwca 2009 r. w sprawie chorób zawodowych (Dz. U. z 2022 r. poz. 1836) – </w:t>
            </w:r>
            <w:r w:rsidRPr="00AE6722">
              <w:rPr>
                <w:rFonts w:ascii="Times New Roman" w:hAnsi="Times New Roman" w:cs="Times New Roman"/>
                <w:b/>
                <w:bCs/>
              </w:rPr>
              <w:t>rozporządzenie wymaga zmiany</w:t>
            </w:r>
            <w:bookmarkEnd w:id="156"/>
          </w:p>
        </w:tc>
        <w:tc>
          <w:tcPr>
            <w:tcW w:w="1500" w:type="dxa"/>
          </w:tcPr>
          <w:p w14:paraId="763DED8B" w14:textId="77777777" w:rsidR="005C193F" w:rsidRPr="00AE6722" w:rsidRDefault="005C193F" w:rsidP="0021651B">
            <w:pPr>
              <w:spacing w:after="0" w:line="240" w:lineRule="auto"/>
              <w:jc w:val="both"/>
              <w:rPr>
                <w:rFonts w:ascii="Times New Roman" w:eastAsia="Times New Roman" w:hAnsi="Times New Roman" w:cs="Times New Roman"/>
                <w:lang w:eastAsia="pl-PL"/>
              </w:rPr>
            </w:pPr>
          </w:p>
        </w:tc>
      </w:tr>
      <w:tr w:rsidR="005C193F" w:rsidRPr="00AE6722" w14:paraId="12CE14FE" w14:textId="77777777" w:rsidTr="0085688B">
        <w:trPr>
          <w:trHeight w:val="539"/>
        </w:trPr>
        <w:tc>
          <w:tcPr>
            <w:tcW w:w="846" w:type="dxa"/>
          </w:tcPr>
          <w:p w14:paraId="069ED6EC" w14:textId="0F5C1FE1" w:rsidR="005C193F" w:rsidRPr="00AE6722" w:rsidRDefault="001F0CAB" w:rsidP="0021651B">
            <w:pPr>
              <w:spacing w:after="0" w:line="240" w:lineRule="auto"/>
              <w:jc w:val="both"/>
              <w:rPr>
                <w:rFonts w:ascii="Times New Roman" w:hAnsi="Times New Roman" w:cs="Times New Roman"/>
                <w:b/>
                <w:bCs/>
              </w:rPr>
            </w:pPr>
            <w:r w:rsidRPr="00AE6722">
              <w:rPr>
                <w:rFonts w:ascii="Times New Roman" w:hAnsi="Times New Roman" w:cs="Times New Roman"/>
                <w:b/>
                <w:bCs/>
              </w:rPr>
              <w:t>Art. 22</w:t>
            </w:r>
          </w:p>
        </w:tc>
        <w:tc>
          <w:tcPr>
            <w:tcW w:w="5528" w:type="dxa"/>
            <w:gridSpan w:val="2"/>
          </w:tcPr>
          <w:p w14:paraId="16A7CCD1" w14:textId="595247F9" w:rsidR="005C193F" w:rsidRPr="00AE6722" w:rsidRDefault="001F0CAB"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Co pięć lat państwa członkowskie przedkładają Komisji sprawozdanie z praktycznego wykonania niniejszej dyrektywy, w formie odrębnego rozdziału jednolitego sprawozdania, o którym mowa w art. 17a ust. 1, 2 i 3 dyrektywy 89/391/EWG i które stanowi podstawę oceny dokonywanej przez Komisję zgodnie z art. 17a ust. 4 tej dyrektywy.</w:t>
            </w:r>
          </w:p>
        </w:tc>
        <w:tc>
          <w:tcPr>
            <w:tcW w:w="851" w:type="dxa"/>
          </w:tcPr>
          <w:p w14:paraId="3E69206E" w14:textId="567F9904" w:rsidR="005C193F" w:rsidRPr="00AE6722" w:rsidRDefault="001F0CAB"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N</w:t>
            </w:r>
          </w:p>
        </w:tc>
        <w:tc>
          <w:tcPr>
            <w:tcW w:w="850" w:type="dxa"/>
          </w:tcPr>
          <w:p w14:paraId="620DDFC5" w14:textId="77777777" w:rsidR="005C193F" w:rsidRPr="00AE6722" w:rsidRDefault="005C193F" w:rsidP="0021651B">
            <w:pPr>
              <w:spacing w:after="0" w:line="240" w:lineRule="auto"/>
              <w:jc w:val="both"/>
              <w:rPr>
                <w:rFonts w:ascii="Times New Roman" w:eastAsia="Times New Roman" w:hAnsi="Times New Roman" w:cs="Times New Roman"/>
                <w:lang w:eastAsia="pl-PL"/>
              </w:rPr>
            </w:pPr>
          </w:p>
        </w:tc>
        <w:tc>
          <w:tcPr>
            <w:tcW w:w="5420" w:type="dxa"/>
          </w:tcPr>
          <w:p w14:paraId="494E712B" w14:textId="393AF880" w:rsidR="005C193F" w:rsidRPr="00AE6722" w:rsidRDefault="001F0CAB"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color w:val="000000"/>
              </w:rPr>
              <w:t>Nie wymaga implementacji – przepis instrukcyjny.</w:t>
            </w:r>
          </w:p>
        </w:tc>
        <w:tc>
          <w:tcPr>
            <w:tcW w:w="1500" w:type="dxa"/>
          </w:tcPr>
          <w:p w14:paraId="615847F9" w14:textId="77777777" w:rsidR="005C193F" w:rsidRPr="00AE6722" w:rsidRDefault="005C193F" w:rsidP="0021651B">
            <w:pPr>
              <w:spacing w:after="0" w:line="240" w:lineRule="auto"/>
              <w:jc w:val="both"/>
              <w:rPr>
                <w:rFonts w:ascii="Times New Roman" w:eastAsia="Times New Roman" w:hAnsi="Times New Roman" w:cs="Times New Roman"/>
                <w:lang w:eastAsia="pl-PL"/>
              </w:rPr>
            </w:pPr>
          </w:p>
        </w:tc>
      </w:tr>
      <w:tr w:rsidR="005C193F" w:rsidRPr="00AE6722" w14:paraId="70AD4C76" w14:textId="77777777" w:rsidTr="0085688B">
        <w:trPr>
          <w:trHeight w:val="539"/>
        </w:trPr>
        <w:tc>
          <w:tcPr>
            <w:tcW w:w="846" w:type="dxa"/>
          </w:tcPr>
          <w:p w14:paraId="4C6E7B1D" w14:textId="7E7984A1" w:rsidR="005C193F" w:rsidRPr="00AE6722" w:rsidRDefault="001F0CAB" w:rsidP="0021651B">
            <w:pPr>
              <w:spacing w:after="0" w:line="240" w:lineRule="auto"/>
              <w:jc w:val="both"/>
              <w:rPr>
                <w:rFonts w:ascii="Times New Roman" w:hAnsi="Times New Roman" w:cs="Times New Roman"/>
                <w:b/>
                <w:bCs/>
              </w:rPr>
            </w:pPr>
            <w:r w:rsidRPr="00AE6722">
              <w:rPr>
                <w:rFonts w:ascii="Times New Roman" w:hAnsi="Times New Roman" w:cs="Times New Roman"/>
                <w:b/>
                <w:bCs/>
              </w:rPr>
              <w:t xml:space="preserve">Art. 22a ust. 1 </w:t>
            </w:r>
          </w:p>
        </w:tc>
        <w:tc>
          <w:tcPr>
            <w:tcW w:w="5528" w:type="dxa"/>
            <w:gridSpan w:val="2"/>
          </w:tcPr>
          <w:p w14:paraId="0017845F" w14:textId="588B8A87" w:rsidR="007E1092" w:rsidRPr="00AE6722" w:rsidRDefault="00CE5142" w:rsidP="0021651B">
            <w:pPr>
              <w:spacing w:after="0" w:line="240" w:lineRule="auto"/>
              <w:ind w:firstLine="8"/>
              <w:jc w:val="both"/>
              <w:rPr>
                <w:rFonts w:ascii="Times New Roman" w:hAnsi="Times New Roman" w:cs="Times New Roman"/>
                <w:color w:val="000000"/>
              </w:rPr>
            </w:pPr>
            <w:r w:rsidRPr="00AE6722">
              <w:rPr>
                <w:rFonts w:ascii="Times New Roman" w:hAnsi="Times New Roman" w:cs="Times New Roman"/>
                <w:b/>
                <w:bCs/>
                <w:i/>
                <w:iCs/>
                <w:color w:val="000000"/>
              </w:rPr>
              <w:t>Artykuł d</w:t>
            </w:r>
            <w:r w:rsidR="007E1092" w:rsidRPr="00AE6722">
              <w:rPr>
                <w:rFonts w:ascii="Times New Roman" w:hAnsi="Times New Roman" w:cs="Times New Roman"/>
                <w:b/>
                <w:bCs/>
                <w:i/>
                <w:iCs/>
                <w:color w:val="000000"/>
              </w:rPr>
              <w:t>odan</w:t>
            </w:r>
            <w:r w:rsidRPr="00AE6722">
              <w:rPr>
                <w:rFonts w:ascii="Times New Roman" w:hAnsi="Times New Roman" w:cs="Times New Roman"/>
                <w:b/>
                <w:bCs/>
                <w:i/>
                <w:iCs/>
                <w:color w:val="000000"/>
              </w:rPr>
              <w:t>y</w:t>
            </w:r>
            <w:r w:rsidR="007E1092" w:rsidRPr="00AE6722">
              <w:rPr>
                <w:rFonts w:ascii="Times New Roman" w:hAnsi="Times New Roman" w:cs="Times New Roman"/>
                <w:b/>
                <w:bCs/>
                <w:i/>
                <w:iCs/>
                <w:color w:val="000000"/>
              </w:rPr>
              <w:t xml:space="preserve"> Dyrektywą Parlamentu Europejskiego i Rady (UE) 2023/2668</w:t>
            </w:r>
          </w:p>
          <w:p w14:paraId="4575DDB4" w14:textId="519945CC" w:rsidR="005C193F" w:rsidRPr="00AE6722" w:rsidRDefault="001F0CAB"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Komisja ocenia do dnia 31 grudnia 2028 r. wykonalność dalszego obniżenia wartości dopuszczalnych na podstawie sprawozdań przedłożonych przez państwa członkowskie na podstawie art. 22, dostępności dowodów naukowych, postępu technicznego oraz związku między nowymi metodami analitycznymi a dopuszczalną wartością liczbową.</w:t>
            </w:r>
          </w:p>
        </w:tc>
        <w:tc>
          <w:tcPr>
            <w:tcW w:w="851" w:type="dxa"/>
          </w:tcPr>
          <w:p w14:paraId="55C717E2" w14:textId="46344726" w:rsidR="005C193F" w:rsidRPr="00AE6722" w:rsidRDefault="001F0CAB"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N</w:t>
            </w:r>
          </w:p>
        </w:tc>
        <w:tc>
          <w:tcPr>
            <w:tcW w:w="850" w:type="dxa"/>
          </w:tcPr>
          <w:p w14:paraId="51EC1C9B" w14:textId="77777777" w:rsidR="005C193F" w:rsidRPr="00AE6722" w:rsidRDefault="005C193F" w:rsidP="0021651B">
            <w:pPr>
              <w:spacing w:after="0" w:line="240" w:lineRule="auto"/>
              <w:jc w:val="both"/>
              <w:rPr>
                <w:rFonts w:ascii="Times New Roman" w:eastAsia="Times New Roman" w:hAnsi="Times New Roman" w:cs="Times New Roman"/>
                <w:lang w:eastAsia="pl-PL"/>
              </w:rPr>
            </w:pPr>
          </w:p>
        </w:tc>
        <w:tc>
          <w:tcPr>
            <w:tcW w:w="5420" w:type="dxa"/>
          </w:tcPr>
          <w:p w14:paraId="6A12488A" w14:textId="5A969F85" w:rsidR="005C193F" w:rsidRPr="00AE6722" w:rsidRDefault="001F0CAB"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color w:val="000000"/>
              </w:rPr>
              <w:t>Nie wymaga implementacji – przepis instrukcyjny.</w:t>
            </w:r>
          </w:p>
        </w:tc>
        <w:tc>
          <w:tcPr>
            <w:tcW w:w="1500" w:type="dxa"/>
          </w:tcPr>
          <w:p w14:paraId="5A75B4FE" w14:textId="77777777" w:rsidR="005C193F" w:rsidRPr="00AE6722" w:rsidRDefault="005C193F" w:rsidP="0021651B">
            <w:pPr>
              <w:spacing w:after="0" w:line="240" w:lineRule="auto"/>
              <w:jc w:val="both"/>
              <w:rPr>
                <w:rFonts w:ascii="Times New Roman" w:eastAsia="Times New Roman" w:hAnsi="Times New Roman" w:cs="Times New Roman"/>
                <w:lang w:eastAsia="pl-PL"/>
              </w:rPr>
            </w:pPr>
          </w:p>
        </w:tc>
      </w:tr>
      <w:tr w:rsidR="005C193F" w:rsidRPr="00AE6722" w14:paraId="5E9CD445" w14:textId="77777777" w:rsidTr="0085688B">
        <w:trPr>
          <w:trHeight w:val="539"/>
        </w:trPr>
        <w:tc>
          <w:tcPr>
            <w:tcW w:w="846" w:type="dxa"/>
          </w:tcPr>
          <w:p w14:paraId="5369AC7A" w14:textId="4209F4E8" w:rsidR="005C193F" w:rsidRPr="00AE6722" w:rsidRDefault="001F0CAB" w:rsidP="0021651B">
            <w:pPr>
              <w:spacing w:after="0" w:line="240" w:lineRule="auto"/>
              <w:jc w:val="both"/>
              <w:rPr>
                <w:rFonts w:ascii="Times New Roman" w:hAnsi="Times New Roman" w:cs="Times New Roman"/>
                <w:b/>
                <w:bCs/>
              </w:rPr>
            </w:pPr>
            <w:r w:rsidRPr="00AE6722">
              <w:rPr>
                <w:rFonts w:ascii="Times New Roman" w:hAnsi="Times New Roman" w:cs="Times New Roman"/>
                <w:b/>
                <w:bCs/>
              </w:rPr>
              <w:lastRenderedPageBreak/>
              <w:t xml:space="preserve">Art. 22a ust. 2 </w:t>
            </w:r>
          </w:p>
        </w:tc>
        <w:tc>
          <w:tcPr>
            <w:tcW w:w="5528" w:type="dxa"/>
            <w:gridSpan w:val="2"/>
          </w:tcPr>
          <w:p w14:paraId="77C278C1" w14:textId="50669C8B" w:rsidR="007E1092" w:rsidRPr="00AE6722" w:rsidRDefault="00CE5142" w:rsidP="0021651B">
            <w:pPr>
              <w:spacing w:after="0" w:line="240" w:lineRule="auto"/>
              <w:ind w:firstLine="8"/>
              <w:jc w:val="both"/>
              <w:rPr>
                <w:rFonts w:ascii="Times New Roman" w:hAnsi="Times New Roman" w:cs="Times New Roman"/>
                <w:color w:val="000000"/>
              </w:rPr>
            </w:pPr>
            <w:r w:rsidRPr="00AE6722">
              <w:rPr>
                <w:rFonts w:ascii="Times New Roman" w:hAnsi="Times New Roman" w:cs="Times New Roman"/>
                <w:b/>
                <w:bCs/>
                <w:i/>
                <w:iCs/>
                <w:color w:val="000000"/>
              </w:rPr>
              <w:t>Artykuł d</w:t>
            </w:r>
            <w:r w:rsidR="007E1092" w:rsidRPr="00AE6722">
              <w:rPr>
                <w:rFonts w:ascii="Times New Roman" w:hAnsi="Times New Roman" w:cs="Times New Roman"/>
                <w:b/>
                <w:bCs/>
                <w:i/>
                <w:iCs/>
                <w:color w:val="000000"/>
              </w:rPr>
              <w:t>odan</w:t>
            </w:r>
            <w:r w:rsidRPr="00AE6722">
              <w:rPr>
                <w:rFonts w:ascii="Times New Roman" w:hAnsi="Times New Roman" w:cs="Times New Roman"/>
                <w:b/>
                <w:bCs/>
                <w:i/>
                <w:iCs/>
                <w:color w:val="000000"/>
              </w:rPr>
              <w:t>y</w:t>
            </w:r>
            <w:r w:rsidR="007E1092" w:rsidRPr="00AE6722">
              <w:rPr>
                <w:rFonts w:ascii="Times New Roman" w:hAnsi="Times New Roman" w:cs="Times New Roman"/>
                <w:b/>
                <w:bCs/>
                <w:i/>
                <w:iCs/>
                <w:color w:val="000000"/>
              </w:rPr>
              <w:t xml:space="preserve"> Dyrektywą Parlamentu Europejskiego i Rady (UE) 2023/2668</w:t>
            </w:r>
          </w:p>
          <w:p w14:paraId="180A9D1D" w14:textId="7A9F84FD" w:rsidR="005C193F" w:rsidRPr="00AE6722" w:rsidRDefault="001F0CAB" w:rsidP="0021651B">
            <w:pPr>
              <w:spacing w:after="0" w:line="240" w:lineRule="auto"/>
              <w:jc w:val="both"/>
              <w:rPr>
                <w:rFonts w:ascii="Times New Roman" w:hAnsi="Times New Roman" w:cs="Times New Roman"/>
              </w:rPr>
            </w:pPr>
            <w:r w:rsidRPr="00AE6722">
              <w:rPr>
                <w:rFonts w:ascii="Times New Roman" w:hAnsi="Times New Roman" w:cs="Times New Roman"/>
                <w:color w:val="000000"/>
              </w:rPr>
              <w:t>Komisja zapewnia odpowiednie wsparcie techniczne pracodawcom spełniającym wymogi niniejszej dyrektywy oraz przekazuje informacje na temat odpowiednich funduszy unijnych, aby pomóc państwom członkowskim w jak najlepszym wykorzystaniu tych funduszy i ułatwić dostęp do nich, zwłaszcza małym i średnim przedsiębiorstwom, w tym mikroprzedsiębiorstwom.</w:t>
            </w:r>
          </w:p>
        </w:tc>
        <w:tc>
          <w:tcPr>
            <w:tcW w:w="851" w:type="dxa"/>
          </w:tcPr>
          <w:p w14:paraId="6A3A1E60" w14:textId="28DBDF54" w:rsidR="005C193F" w:rsidRPr="00AE6722" w:rsidRDefault="001F0CAB"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N</w:t>
            </w:r>
          </w:p>
        </w:tc>
        <w:tc>
          <w:tcPr>
            <w:tcW w:w="850" w:type="dxa"/>
          </w:tcPr>
          <w:p w14:paraId="52AC3598" w14:textId="77777777" w:rsidR="005C193F" w:rsidRPr="00AE6722" w:rsidRDefault="005C193F" w:rsidP="0021651B">
            <w:pPr>
              <w:spacing w:after="0" w:line="240" w:lineRule="auto"/>
              <w:jc w:val="both"/>
              <w:rPr>
                <w:rFonts w:ascii="Times New Roman" w:eastAsia="Times New Roman" w:hAnsi="Times New Roman" w:cs="Times New Roman"/>
                <w:lang w:eastAsia="pl-PL"/>
              </w:rPr>
            </w:pPr>
          </w:p>
        </w:tc>
        <w:tc>
          <w:tcPr>
            <w:tcW w:w="5420" w:type="dxa"/>
          </w:tcPr>
          <w:p w14:paraId="3390F790" w14:textId="77BAE30D" w:rsidR="005C193F" w:rsidRPr="00AE6722" w:rsidRDefault="001F0CAB"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color w:val="000000"/>
              </w:rPr>
              <w:t>Nie wymaga implementacji – przepis instrukcyjny.</w:t>
            </w:r>
          </w:p>
        </w:tc>
        <w:tc>
          <w:tcPr>
            <w:tcW w:w="1500" w:type="dxa"/>
          </w:tcPr>
          <w:p w14:paraId="5B762601" w14:textId="77777777" w:rsidR="005C193F" w:rsidRPr="00AE6722" w:rsidRDefault="005C193F" w:rsidP="0021651B">
            <w:pPr>
              <w:spacing w:after="0" w:line="240" w:lineRule="auto"/>
              <w:jc w:val="both"/>
              <w:rPr>
                <w:rFonts w:ascii="Times New Roman" w:eastAsia="Times New Roman" w:hAnsi="Times New Roman" w:cs="Times New Roman"/>
                <w:lang w:eastAsia="pl-PL"/>
              </w:rPr>
            </w:pPr>
          </w:p>
        </w:tc>
      </w:tr>
      <w:tr w:rsidR="005C193F" w:rsidRPr="00AE6722" w14:paraId="44E0BE05" w14:textId="77777777" w:rsidTr="0085688B">
        <w:trPr>
          <w:trHeight w:val="539"/>
        </w:trPr>
        <w:tc>
          <w:tcPr>
            <w:tcW w:w="846" w:type="dxa"/>
          </w:tcPr>
          <w:p w14:paraId="2E64DA72" w14:textId="0EDE2774" w:rsidR="005C193F" w:rsidRPr="00AE6722" w:rsidRDefault="00B61CE1" w:rsidP="0021651B">
            <w:pPr>
              <w:spacing w:after="0" w:line="240" w:lineRule="auto"/>
              <w:jc w:val="both"/>
              <w:rPr>
                <w:rFonts w:ascii="Times New Roman" w:hAnsi="Times New Roman" w:cs="Times New Roman"/>
                <w:b/>
                <w:bCs/>
              </w:rPr>
            </w:pPr>
            <w:r w:rsidRPr="00AE6722">
              <w:rPr>
                <w:rFonts w:ascii="Times New Roman" w:hAnsi="Times New Roman" w:cs="Times New Roman"/>
                <w:b/>
                <w:bCs/>
              </w:rPr>
              <w:t>Art. 23</w:t>
            </w:r>
          </w:p>
        </w:tc>
        <w:tc>
          <w:tcPr>
            <w:tcW w:w="5528" w:type="dxa"/>
            <w:gridSpan w:val="2"/>
          </w:tcPr>
          <w:p w14:paraId="6E1D08C0" w14:textId="4617A649" w:rsidR="005C193F" w:rsidRPr="00AE6722" w:rsidRDefault="00B61CE1"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Państwa członkowskie przekazują Komisji teksty przepisów prawa krajowego przyjętych w dziedzinie, której dotyczy niniejsza dyrektywa.</w:t>
            </w:r>
          </w:p>
        </w:tc>
        <w:tc>
          <w:tcPr>
            <w:tcW w:w="851" w:type="dxa"/>
          </w:tcPr>
          <w:p w14:paraId="6AE59693" w14:textId="21A3F5F7" w:rsidR="005C193F" w:rsidRPr="00AE6722" w:rsidRDefault="00B61CE1"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N</w:t>
            </w:r>
          </w:p>
        </w:tc>
        <w:tc>
          <w:tcPr>
            <w:tcW w:w="850" w:type="dxa"/>
          </w:tcPr>
          <w:p w14:paraId="04CE63BE" w14:textId="77777777" w:rsidR="005C193F" w:rsidRPr="00AE6722" w:rsidRDefault="005C193F" w:rsidP="0021651B">
            <w:pPr>
              <w:spacing w:after="0" w:line="240" w:lineRule="auto"/>
              <w:jc w:val="both"/>
              <w:rPr>
                <w:rFonts w:ascii="Times New Roman" w:eastAsia="Times New Roman" w:hAnsi="Times New Roman" w:cs="Times New Roman"/>
                <w:lang w:eastAsia="pl-PL"/>
              </w:rPr>
            </w:pPr>
          </w:p>
        </w:tc>
        <w:tc>
          <w:tcPr>
            <w:tcW w:w="5420" w:type="dxa"/>
          </w:tcPr>
          <w:p w14:paraId="7CD51782" w14:textId="67E970D3" w:rsidR="005C193F" w:rsidRPr="00AE6722" w:rsidRDefault="00B61CE1"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color w:val="000000"/>
              </w:rPr>
              <w:t>Nie wymaga implementacji – przepis instrukcyjny.</w:t>
            </w:r>
          </w:p>
        </w:tc>
        <w:tc>
          <w:tcPr>
            <w:tcW w:w="1500" w:type="dxa"/>
          </w:tcPr>
          <w:p w14:paraId="15F3CBDE" w14:textId="77777777" w:rsidR="005C193F" w:rsidRPr="00AE6722" w:rsidRDefault="005C193F" w:rsidP="0021651B">
            <w:pPr>
              <w:spacing w:after="0" w:line="240" w:lineRule="auto"/>
              <w:jc w:val="both"/>
              <w:rPr>
                <w:rFonts w:ascii="Times New Roman" w:eastAsia="Times New Roman" w:hAnsi="Times New Roman" w:cs="Times New Roman"/>
                <w:lang w:eastAsia="pl-PL"/>
              </w:rPr>
            </w:pPr>
          </w:p>
        </w:tc>
      </w:tr>
      <w:tr w:rsidR="005C193F" w:rsidRPr="00AE6722" w14:paraId="0E0D13AF" w14:textId="77777777" w:rsidTr="0085688B">
        <w:trPr>
          <w:trHeight w:val="539"/>
        </w:trPr>
        <w:tc>
          <w:tcPr>
            <w:tcW w:w="846" w:type="dxa"/>
          </w:tcPr>
          <w:p w14:paraId="09250F54" w14:textId="111ACECA" w:rsidR="005C193F" w:rsidRPr="00AE6722" w:rsidRDefault="00B61CE1" w:rsidP="0021651B">
            <w:pPr>
              <w:spacing w:after="0" w:line="240" w:lineRule="auto"/>
              <w:jc w:val="both"/>
              <w:rPr>
                <w:rFonts w:ascii="Times New Roman" w:hAnsi="Times New Roman" w:cs="Times New Roman"/>
                <w:b/>
                <w:bCs/>
              </w:rPr>
            </w:pPr>
            <w:r w:rsidRPr="00AE6722">
              <w:rPr>
                <w:rFonts w:ascii="Times New Roman" w:hAnsi="Times New Roman" w:cs="Times New Roman"/>
                <w:b/>
                <w:bCs/>
              </w:rPr>
              <w:t>Art. 24</w:t>
            </w:r>
          </w:p>
        </w:tc>
        <w:tc>
          <w:tcPr>
            <w:tcW w:w="5528" w:type="dxa"/>
            <w:gridSpan w:val="2"/>
          </w:tcPr>
          <w:p w14:paraId="3FDE4055" w14:textId="77777777" w:rsidR="00B61CE1" w:rsidRPr="00AE6722" w:rsidRDefault="00B61CE1"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 xml:space="preserve">Dyrektywa 83/477/EWG, zmieniona dyrektywami wymienionymi w załączniku II, traci moc, bez naruszenia zobowiązań państw członkowskich odnoszących się do terminów transpozycji do prawa krajowego dyrektyw określonych w załączniku II część B. </w:t>
            </w:r>
          </w:p>
          <w:p w14:paraId="6DC9C7DA" w14:textId="4C56C350" w:rsidR="005C193F" w:rsidRPr="00AE6722" w:rsidRDefault="00B61CE1"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Odesłania do uchylonej dyrektywy traktuje się jako odesłania do niniejszej dyrektywy zgodnie z tabelą korelacji w załączniku III.</w:t>
            </w:r>
          </w:p>
        </w:tc>
        <w:tc>
          <w:tcPr>
            <w:tcW w:w="851" w:type="dxa"/>
          </w:tcPr>
          <w:p w14:paraId="7104FB31" w14:textId="4E7940E8" w:rsidR="005C193F" w:rsidRPr="00AE6722" w:rsidRDefault="00B61CE1"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N</w:t>
            </w:r>
          </w:p>
        </w:tc>
        <w:tc>
          <w:tcPr>
            <w:tcW w:w="850" w:type="dxa"/>
          </w:tcPr>
          <w:p w14:paraId="67257086" w14:textId="77777777" w:rsidR="005C193F" w:rsidRPr="00AE6722" w:rsidRDefault="005C193F" w:rsidP="0021651B">
            <w:pPr>
              <w:spacing w:after="0" w:line="240" w:lineRule="auto"/>
              <w:jc w:val="both"/>
              <w:rPr>
                <w:rFonts w:ascii="Times New Roman" w:eastAsia="Times New Roman" w:hAnsi="Times New Roman" w:cs="Times New Roman"/>
                <w:lang w:eastAsia="pl-PL"/>
              </w:rPr>
            </w:pPr>
          </w:p>
        </w:tc>
        <w:tc>
          <w:tcPr>
            <w:tcW w:w="5420" w:type="dxa"/>
          </w:tcPr>
          <w:p w14:paraId="225AA9E9" w14:textId="3798B38E" w:rsidR="005C193F" w:rsidRPr="00AE6722" w:rsidRDefault="00B61CE1"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color w:val="000000"/>
              </w:rPr>
              <w:t>Nie wymaga implementacji – przepis instrukcyjny.</w:t>
            </w:r>
          </w:p>
        </w:tc>
        <w:tc>
          <w:tcPr>
            <w:tcW w:w="1500" w:type="dxa"/>
          </w:tcPr>
          <w:p w14:paraId="0B351256" w14:textId="77777777" w:rsidR="005C193F" w:rsidRPr="00AE6722" w:rsidRDefault="005C193F" w:rsidP="0021651B">
            <w:pPr>
              <w:spacing w:after="0" w:line="240" w:lineRule="auto"/>
              <w:jc w:val="both"/>
              <w:rPr>
                <w:rFonts w:ascii="Times New Roman" w:eastAsia="Times New Roman" w:hAnsi="Times New Roman" w:cs="Times New Roman"/>
                <w:lang w:eastAsia="pl-PL"/>
              </w:rPr>
            </w:pPr>
          </w:p>
        </w:tc>
      </w:tr>
      <w:tr w:rsidR="005C193F" w:rsidRPr="00AE6722" w14:paraId="024C939B" w14:textId="77777777" w:rsidTr="0085688B">
        <w:trPr>
          <w:trHeight w:val="539"/>
        </w:trPr>
        <w:tc>
          <w:tcPr>
            <w:tcW w:w="846" w:type="dxa"/>
          </w:tcPr>
          <w:p w14:paraId="5D751BE1" w14:textId="0BFA2EAB" w:rsidR="005C193F" w:rsidRPr="00AE6722" w:rsidRDefault="00B61CE1" w:rsidP="0021651B">
            <w:pPr>
              <w:spacing w:after="0" w:line="240" w:lineRule="auto"/>
              <w:jc w:val="both"/>
              <w:rPr>
                <w:rFonts w:ascii="Times New Roman" w:hAnsi="Times New Roman" w:cs="Times New Roman"/>
                <w:b/>
                <w:bCs/>
              </w:rPr>
            </w:pPr>
            <w:r w:rsidRPr="00AE6722">
              <w:rPr>
                <w:rFonts w:ascii="Times New Roman" w:hAnsi="Times New Roman" w:cs="Times New Roman"/>
                <w:b/>
                <w:bCs/>
              </w:rPr>
              <w:t>Art. 25</w:t>
            </w:r>
          </w:p>
        </w:tc>
        <w:tc>
          <w:tcPr>
            <w:tcW w:w="5528" w:type="dxa"/>
            <w:gridSpan w:val="2"/>
          </w:tcPr>
          <w:p w14:paraId="70BB6751" w14:textId="6AB4AAF6" w:rsidR="005C193F" w:rsidRPr="00AE6722" w:rsidRDefault="00B61CE1"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Niniejsza dyrektywa wchodzi w życie dwudziestego dnia po jej opublikowaniu w Dzienniku Urzędowym Unii Europejskiej.</w:t>
            </w:r>
          </w:p>
        </w:tc>
        <w:tc>
          <w:tcPr>
            <w:tcW w:w="851" w:type="dxa"/>
          </w:tcPr>
          <w:p w14:paraId="607793CC" w14:textId="2030C0BF" w:rsidR="005C193F" w:rsidRPr="00AE6722" w:rsidRDefault="00B61CE1"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N</w:t>
            </w:r>
          </w:p>
        </w:tc>
        <w:tc>
          <w:tcPr>
            <w:tcW w:w="850" w:type="dxa"/>
          </w:tcPr>
          <w:p w14:paraId="666DDF3C" w14:textId="77777777" w:rsidR="005C193F" w:rsidRPr="00AE6722" w:rsidRDefault="005C193F" w:rsidP="0021651B">
            <w:pPr>
              <w:spacing w:after="0" w:line="240" w:lineRule="auto"/>
              <w:jc w:val="both"/>
              <w:rPr>
                <w:rFonts w:ascii="Times New Roman" w:eastAsia="Times New Roman" w:hAnsi="Times New Roman" w:cs="Times New Roman"/>
                <w:lang w:eastAsia="pl-PL"/>
              </w:rPr>
            </w:pPr>
          </w:p>
        </w:tc>
        <w:tc>
          <w:tcPr>
            <w:tcW w:w="5420" w:type="dxa"/>
          </w:tcPr>
          <w:p w14:paraId="2019F0BE" w14:textId="5B673288" w:rsidR="005C193F" w:rsidRPr="00AE6722" w:rsidRDefault="00B61CE1"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color w:val="000000"/>
              </w:rPr>
              <w:t>Nie wymaga implementacji – przepis instrukcyjny.</w:t>
            </w:r>
          </w:p>
        </w:tc>
        <w:tc>
          <w:tcPr>
            <w:tcW w:w="1500" w:type="dxa"/>
          </w:tcPr>
          <w:p w14:paraId="1E356ABD" w14:textId="77777777" w:rsidR="005C193F" w:rsidRPr="00AE6722" w:rsidRDefault="005C193F" w:rsidP="0021651B">
            <w:pPr>
              <w:spacing w:after="0" w:line="240" w:lineRule="auto"/>
              <w:jc w:val="both"/>
              <w:rPr>
                <w:rFonts w:ascii="Times New Roman" w:eastAsia="Times New Roman" w:hAnsi="Times New Roman" w:cs="Times New Roman"/>
                <w:lang w:eastAsia="pl-PL"/>
              </w:rPr>
            </w:pPr>
          </w:p>
        </w:tc>
      </w:tr>
      <w:tr w:rsidR="005C193F" w:rsidRPr="00AE6722" w14:paraId="32F2356E" w14:textId="77777777" w:rsidTr="0085688B">
        <w:trPr>
          <w:trHeight w:val="539"/>
        </w:trPr>
        <w:tc>
          <w:tcPr>
            <w:tcW w:w="846" w:type="dxa"/>
          </w:tcPr>
          <w:p w14:paraId="12412EB0" w14:textId="5838B5D9" w:rsidR="005C193F" w:rsidRPr="00AE6722" w:rsidRDefault="00B61CE1" w:rsidP="0021651B">
            <w:pPr>
              <w:spacing w:after="0" w:line="240" w:lineRule="auto"/>
              <w:jc w:val="both"/>
              <w:rPr>
                <w:rFonts w:ascii="Times New Roman" w:hAnsi="Times New Roman" w:cs="Times New Roman"/>
                <w:b/>
                <w:bCs/>
              </w:rPr>
            </w:pPr>
            <w:r w:rsidRPr="00AE6722">
              <w:rPr>
                <w:rFonts w:ascii="Times New Roman" w:hAnsi="Times New Roman" w:cs="Times New Roman"/>
                <w:b/>
                <w:bCs/>
              </w:rPr>
              <w:t>Art. 26</w:t>
            </w:r>
          </w:p>
        </w:tc>
        <w:tc>
          <w:tcPr>
            <w:tcW w:w="5528" w:type="dxa"/>
            <w:gridSpan w:val="2"/>
          </w:tcPr>
          <w:p w14:paraId="69A8CDFB" w14:textId="23F57EF7" w:rsidR="005C193F" w:rsidRPr="00AE6722" w:rsidRDefault="00B61CE1" w:rsidP="0021651B">
            <w:pPr>
              <w:spacing w:after="0" w:line="240" w:lineRule="auto"/>
              <w:ind w:firstLine="8"/>
              <w:jc w:val="both"/>
              <w:rPr>
                <w:rFonts w:ascii="Times New Roman" w:hAnsi="Times New Roman" w:cs="Times New Roman"/>
              </w:rPr>
            </w:pPr>
            <w:r w:rsidRPr="00AE6722">
              <w:rPr>
                <w:rFonts w:ascii="Times New Roman" w:hAnsi="Times New Roman" w:cs="Times New Roman"/>
                <w:color w:val="000000"/>
              </w:rPr>
              <w:t>Niniejsza dyrektywa skierowana jest do państw członkowskich.</w:t>
            </w:r>
          </w:p>
        </w:tc>
        <w:tc>
          <w:tcPr>
            <w:tcW w:w="851" w:type="dxa"/>
          </w:tcPr>
          <w:p w14:paraId="0BF3114B" w14:textId="1C2D6CB3" w:rsidR="005C193F" w:rsidRPr="00AE6722" w:rsidRDefault="00B61CE1"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N</w:t>
            </w:r>
          </w:p>
        </w:tc>
        <w:tc>
          <w:tcPr>
            <w:tcW w:w="850" w:type="dxa"/>
          </w:tcPr>
          <w:p w14:paraId="06EB2E6F" w14:textId="77777777" w:rsidR="005C193F" w:rsidRPr="00AE6722" w:rsidRDefault="005C193F" w:rsidP="0021651B">
            <w:pPr>
              <w:spacing w:after="0" w:line="240" w:lineRule="auto"/>
              <w:jc w:val="both"/>
              <w:rPr>
                <w:rFonts w:ascii="Times New Roman" w:eastAsia="Times New Roman" w:hAnsi="Times New Roman" w:cs="Times New Roman"/>
                <w:lang w:eastAsia="pl-PL"/>
              </w:rPr>
            </w:pPr>
          </w:p>
        </w:tc>
        <w:tc>
          <w:tcPr>
            <w:tcW w:w="5420" w:type="dxa"/>
          </w:tcPr>
          <w:p w14:paraId="0761170B" w14:textId="6ADD2DB4" w:rsidR="005C193F" w:rsidRPr="00AE6722" w:rsidRDefault="00B61CE1"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color w:val="000000"/>
              </w:rPr>
              <w:t>Nie wymaga implementacji – przepis instrukcyjny.</w:t>
            </w:r>
          </w:p>
        </w:tc>
        <w:tc>
          <w:tcPr>
            <w:tcW w:w="1500" w:type="dxa"/>
          </w:tcPr>
          <w:p w14:paraId="32BDB5BF" w14:textId="77777777" w:rsidR="005C193F" w:rsidRPr="00AE6722" w:rsidRDefault="005C193F" w:rsidP="0021651B">
            <w:pPr>
              <w:spacing w:after="0" w:line="240" w:lineRule="auto"/>
              <w:jc w:val="both"/>
              <w:rPr>
                <w:rFonts w:ascii="Times New Roman" w:eastAsia="Times New Roman" w:hAnsi="Times New Roman" w:cs="Times New Roman"/>
                <w:lang w:eastAsia="pl-PL"/>
              </w:rPr>
            </w:pPr>
          </w:p>
        </w:tc>
      </w:tr>
      <w:tr w:rsidR="005C193F" w:rsidRPr="00AE6722" w14:paraId="36ED7739" w14:textId="77777777" w:rsidTr="0085688B">
        <w:trPr>
          <w:trHeight w:val="539"/>
        </w:trPr>
        <w:tc>
          <w:tcPr>
            <w:tcW w:w="846" w:type="dxa"/>
          </w:tcPr>
          <w:p w14:paraId="592208F9" w14:textId="1AFD871F" w:rsidR="003B0B02" w:rsidRPr="00AE6722" w:rsidRDefault="003B0B02" w:rsidP="0021651B">
            <w:pPr>
              <w:spacing w:after="0" w:line="240" w:lineRule="auto"/>
              <w:jc w:val="both"/>
              <w:rPr>
                <w:rFonts w:ascii="Times New Roman" w:hAnsi="Times New Roman" w:cs="Times New Roman"/>
                <w:b/>
                <w:bCs/>
              </w:rPr>
            </w:pPr>
            <w:r w:rsidRPr="00AE6722">
              <w:rPr>
                <w:rFonts w:ascii="Times New Roman" w:hAnsi="Times New Roman" w:cs="Times New Roman"/>
                <w:b/>
                <w:bCs/>
              </w:rPr>
              <w:t>Załącznik 1 pkt 1</w:t>
            </w:r>
          </w:p>
        </w:tc>
        <w:tc>
          <w:tcPr>
            <w:tcW w:w="5528" w:type="dxa"/>
            <w:gridSpan w:val="2"/>
          </w:tcPr>
          <w:p w14:paraId="4B92B343" w14:textId="116D3589" w:rsidR="007E1092" w:rsidRPr="00AE6722" w:rsidRDefault="007E1092" w:rsidP="0021651B">
            <w:pPr>
              <w:autoSpaceDE w:val="0"/>
              <w:autoSpaceDN w:val="0"/>
              <w:adjustRightInd w:val="0"/>
              <w:spacing w:after="0" w:line="240" w:lineRule="auto"/>
              <w:rPr>
                <w:rFonts w:ascii="Times New Roman" w:hAnsi="Times New Roman" w:cs="Times New Roman"/>
                <w:b/>
                <w:bCs/>
                <w:i/>
                <w:iCs/>
                <w:color w:val="000000"/>
              </w:rPr>
            </w:pPr>
            <w:r w:rsidRPr="00AE6722">
              <w:rPr>
                <w:rFonts w:ascii="Times New Roman" w:hAnsi="Times New Roman" w:cs="Times New Roman"/>
                <w:b/>
                <w:bCs/>
                <w:i/>
                <w:iCs/>
                <w:color w:val="000000"/>
              </w:rPr>
              <w:t>Zmieniony Dyrektywą Parlamentu Europejskiego i Rady (UE) 2023/2668</w:t>
            </w:r>
          </w:p>
          <w:p w14:paraId="32E1BC1D" w14:textId="7D238F7D" w:rsidR="00A05B23" w:rsidRPr="00AE6722" w:rsidRDefault="00A05B23"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b/>
                <w:bCs/>
                <w:i/>
                <w:iCs/>
                <w:color w:val="000000"/>
              </w:rPr>
              <w:t>Praktyczne wskazówki dotyczące medycznej oceny pracowników, o których mowa w art. 18 ust. 2 akapit drugi</w:t>
            </w:r>
          </w:p>
          <w:p w14:paraId="369BE51D" w14:textId="130540C6" w:rsidR="003B0B02" w:rsidRPr="00AE6722" w:rsidRDefault="003B0B02"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Aktualny stan wiedzy wskazuje, że narażenie na działanie uwolnionych włókien azbestowych może powodować co najmniej następujące choroby:</w:t>
            </w:r>
          </w:p>
          <w:p w14:paraId="0A0DA947" w14:textId="77777777" w:rsidR="00305836" w:rsidRPr="00AE6722" w:rsidRDefault="003B0B02"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 pylica azbestowa płuc,</w:t>
            </w:r>
          </w:p>
          <w:p w14:paraId="4F1084A3" w14:textId="438CC27A" w:rsidR="003B0B02" w:rsidRPr="00AE6722" w:rsidRDefault="003B0B02"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 międzybłoniak opłucnej,</w:t>
            </w:r>
          </w:p>
          <w:p w14:paraId="47BD3476" w14:textId="77777777" w:rsidR="003B0B02" w:rsidRPr="00AE6722" w:rsidRDefault="003B0B02"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 rak płuc,</w:t>
            </w:r>
          </w:p>
          <w:p w14:paraId="40926524" w14:textId="77777777" w:rsidR="003B0B02" w:rsidRPr="00AE6722" w:rsidRDefault="003B0B02"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lastRenderedPageBreak/>
              <w:t>— rak żołądkowo-jelitowy,</w:t>
            </w:r>
          </w:p>
          <w:p w14:paraId="4B3EDA7D" w14:textId="77777777" w:rsidR="003B0B02" w:rsidRPr="00AE6722" w:rsidRDefault="003B0B02"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 rak krtani,</w:t>
            </w:r>
          </w:p>
          <w:p w14:paraId="4550C108" w14:textId="77777777" w:rsidR="003B0B02" w:rsidRPr="00AE6722" w:rsidRDefault="003B0B02"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 rak jajnika,</w:t>
            </w:r>
          </w:p>
          <w:p w14:paraId="09BF300C" w14:textId="0F51FAB6" w:rsidR="005C193F" w:rsidRPr="00AE6722" w:rsidRDefault="003B0B02"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 niezłośliwe choroby opłucnej.</w:t>
            </w:r>
          </w:p>
        </w:tc>
        <w:tc>
          <w:tcPr>
            <w:tcW w:w="851" w:type="dxa"/>
          </w:tcPr>
          <w:p w14:paraId="06A2EBF1" w14:textId="1DB18ECD" w:rsidR="005C193F" w:rsidRPr="00AE6722" w:rsidRDefault="003B0B02"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lastRenderedPageBreak/>
              <w:t>T</w:t>
            </w:r>
          </w:p>
        </w:tc>
        <w:tc>
          <w:tcPr>
            <w:tcW w:w="850" w:type="dxa"/>
          </w:tcPr>
          <w:p w14:paraId="1EB819D0" w14:textId="2DBA4C52" w:rsidR="00AD74C4" w:rsidRPr="00AE6722" w:rsidRDefault="00AD74C4" w:rsidP="0021651B">
            <w:pPr>
              <w:spacing w:after="0" w:line="240" w:lineRule="auto"/>
              <w:rPr>
                <w:rFonts w:ascii="Times New Roman" w:hAnsi="Times New Roman" w:cs="Times New Roman"/>
                <w:b/>
                <w:bCs/>
              </w:rPr>
            </w:pPr>
            <w:r w:rsidRPr="00AE6722">
              <w:rPr>
                <w:rFonts w:ascii="Times New Roman" w:hAnsi="Times New Roman" w:cs="Times New Roman"/>
                <w:b/>
                <w:bCs/>
              </w:rPr>
              <w:t xml:space="preserve">Art. </w:t>
            </w:r>
            <w:r w:rsidR="00780BAE">
              <w:rPr>
                <w:rFonts w:ascii="Times New Roman" w:hAnsi="Times New Roman" w:cs="Times New Roman"/>
                <w:b/>
                <w:bCs/>
              </w:rPr>
              <w:t>59 ust. 1</w:t>
            </w:r>
          </w:p>
          <w:p w14:paraId="33423D24" w14:textId="77777777" w:rsidR="00AD74C4" w:rsidRPr="00AE6722" w:rsidRDefault="00AD74C4" w:rsidP="0021651B">
            <w:pPr>
              <w:spacing w:after="0" w:line="240" w:lineRule="auto"/>
              <w:rPr>
                <w:rFonts w:ascii="Times New Roman" w:eastAsia="Times New Roman" w:hAnsi="Times New Roman" w:cs="Times New Roman"/>
                <w:lang w:eastAsia="pl-PL"/>
              </w:rPr>
            </w:pPr>
          </w:p>
        </w:tc>
        <w:tc>
          <w:tcPr>
            <w:tcW w:w="5420" w:type="dxa"/>
          </w:tcPr>
          <w:p w14:paraId="20C9E7BB" w14:textId="2306E565" w:rsidR="00AD74C4" w:rsidRDefault="00AD74C4" w:rsidP="0021651B">
            <w:pPr>
              <w:spacing w:after="0" w:line="240" w:lineRule="auto"/>
              <w:jc w:val="both"/>
              <w:rPr>
                <w:rFonts w:ascii="Times New Roman" w:hAnsi="Times New Roman" w:cs="Times New Roman"/>
              </w:rPr>
            </w:pPr>
            <w:r w:rsidRPr="00AE6722">
              <w:rPr>
                <w:rFonts w:ascii="Times New Roman" w:hAnsi="Times New Roman" w:cs="Times New Roman"/>
              </w:rPr>
              <w:t xml:space="preserve">W zakresie nieuregulowanym w niniejszym rozdziale, do spraw dotyczących zapewnienia opieki socjalnej i zdrowotnej dla pracowników i byłych pracowników, stosuje się przepisy </w:t>
            </w:r>
            <w:r w:rsidR="00F93B7E" w:rsidRPr="00AE6722">
              <w:rPr>
                <w:rFonts w:ascii="Times New Roman" w:hAnsi="Times New Roman" w:cs="Times New Roman"/>
              </w:rPr>
              <w:t xml:space="preserve"> działu X </w:t>
            </w:r>
            <w:r w:rsidRPr="00AE6722">
              <w:rPr>
                <w:rFonts w:ascii="Times New Roman" w:hAnsi="Times New Roman" w:cs="Times New Roman"/>
              </w:rPr>
              <w:t>rozdział VI i VII ustawy z dnia 26 czerwca 1974 r. – Kodeks pracy.</w:t>
            </w:r>
          </w:p>
          <w:p w14:paraId="077CE2B9" w14:textId="77777777" w:rsidR="00E41894" w:rsidRPr="00AE6722" w:rsidRDefault="00E41894" w:rsidP="0021651B">
            <w:pPr>
              <w:spacing w:after="0" w:line="240" w:lineRule="auto"/>
              <w:jc w:val="both"/>
              <w:rPr>
                <w:rFonts w:ascii="Times New Roman" w:hAnsi="Times New Roman" w:cs="Times New Roman"/>
              </w:rPr>
            </w:pPr>
          </w:p>
          <w:p w14:paraId="7CCBC539" w14:textId="1E014C21" w:rsidR="00AD74C4" w:rsidRDefault="00E41894" w:rsidP="0021651B">
            <w:pPr>
              <w:spacing w:after="0" w:line="240" w:lineRule="auto"/>
              <w:jc w:val="both"/>
              <w:rPr>
                <w:rFonts w:ascii="Times New Roman" w:hAnsi="Times New Roman" w:cs="Times New Roman"/>
                <w:b/>
                <w:bCs/>
              </w:rPr>
            </w:pPr>
            <w:r>
              <w:rPr>
                <w:rFonts w:ascii="Times New Roman" w:hAnsi="Times New Roman" w:cs="Times New Roman"/>
                <w:b/>
                <w:bCs/>
              </w:rPr>
              <w:t>o</w:t>
            </w:r>
            <w:r w:rsidR="00CD26A4" w:rsidRPr="00AE6722">
              <w:rPr>
                <w:rFonts w:ascii="Times New Roman" w:hAnsi="Times New Roman" w:cs="Times New Roman"/>
                <w:b/>
                <w:bCs/>
              </w:rPr>
              <w:t>raz</w:t>
            </w:r>
          </w:p>
          <w:p w14:paraId="29EB4314" w14:textId="77777777" w:rsidR="00E41894" w:rsidRPr="00AE6722" w:rsidRDefault="00E41894" w:rsidP="0021651B">
            <w:pPr>
              <w:spacing w:after="0" w:line="240" w:lineRule="auto"/>
              <w:jc w:val="both"/>
              <w:rPr>
                <w:rFonts w:ascii="Times New Roman" w:hAnsi="Times New Roman" w:cs="Times New Roman"/>
                <w:b/>
                <w:bCs/>
              </w:rPr>
            </w:pPr>
          </w:p>
          <w:p w14:paraId="4E943E2F" w14:textId="20BC2C28" w:rsidR="00AD74C4" w:rsidRPr="00AE6722" w:rsidRDefault="00AD74C4" w:rsidP="0021651B">
            <w:pPr>
              <w:spacing w:after="0" w:line="240" w:lineRule="auto"/>
              <w:jc w:val="both"/>
              <w:rPr>
                <w:rFonts w:ascii="Times New Roman" w:hAnsi="Times New Roman" w:cs="Times New Roman"/>
              </w:rPr>
            </w:pPr>
            <w:r w:rsidRPr="00AE6722">
              <w:rPr>
                <w:rFonts w:ascii="Times New Roman" w:hAnsi="Times New Roman" w:cs="Times New Roman"/>
              </w:rPr>
              <w:t>ustawa z dnia 26 czerwca 1974 r. - Kodeks pracy (Dz.U. z 202</w:t>
            </w:r>
            <w:r w:rsidR="00B11C85">
              <w:rPr>
                <w:rFonts w:ascii="Times New Roman" w:hAnsi="Times New Roman" w:cs="Times New Roman"/>
              </w:rPr>
              <w:t>5</w:t>
            </w:r>
            <w:r w:rsidRPr="00AE6722">
              <w:rPr>
                <w:rFonts w:ascii="Times New Roman" w:hAnsi="Times New Roman" w:cs="Times New Roman"/>
              </w:rPr>
              <w:t xml:space="preserve"> r. poz. </w:t>
            </w:r>
            <w:r w:rsidR="00B11C85">
              <w:rPr>
                <w:rFonts w:ascii="Times New Roman" w:hAnsi="Times New Roman" w:cs="Times New Roman"/>
              </w:rPr>
              <w:t>277</w:t>
            </w:r>
            <w:r w:rsidRPr="00AE6722">
              <w:rPr>
                <w:rFonts w:ascii="Times New Roman" w:hAnsi="Times New Roman" w:cs="Times New Roman"/>
              </w:rPr>
              <w:t>)</w:t>
            </w:r>
          </w:p>
          <w:p w14:paraId="2822836B" w14:textId="77777777" w:rsidR="00AD74C4" w:rsidRPr="00AE6722" w:rsidRDefault="00AD74C4" w:rsidP="0021651B">
            <w:pPr>
              <w:spacing w:after="0" w:line="240" w:lineRule="auto"/>
              <w:jc w:val="both"/>
              <w:rPr>
                <w:rFonts w:ascii="Times New Roman" w:hAnsi="Times New Roman" w:cs="Times New Roman"/>
              </w:rPr>
            </w:pPr>
            <w:r w:rsidRPr="00AE6722">
              <w:rPr>
                <w:rFonts w:ascii="Times New Roman" w:hAnsi="Times New Roman" w:cs="Times New Roman"/>
              </w:rPr>
              <w:lastRenderedPageBreak/>
              <w:t>– art. 237 § 1</w:t>
            </w:r>
          </w:p>
          <w:p w14:paraId="4F185A64" w14:textId="77777777" w:rsidR="00AD74C4" w:rsidRPr="00AE6722" w:rsidRDefault="00AD74C4" w:rsidP="0021651B">
            <w:pPr>
              <w:spacing w:after="0" w:line="240" w:lineRule="auto"/>
              <w:jc w:val="both"/>
              <w:rPr>
                <w:rFonts w:ascii="Times New Roman" w:hAnsi="Times New Roman" w:cs="Times New Roman"/>
              </w:rPr>
            </w:pPr>
            <w:r w:rsidRPr="00AE6722">
              <w:rPr>
                <w:rFonts w:ascii="Times New Roman" w:hAnsi="Times New Roman" w:cs="Times New Roman"/>
              </w:rPr>
              <w:t>§ 1. Rada Ministrów określi w drodze rozporządzenia:</w:t>
            </w:r>
          </w:p>
          <w:p w14:paraId="745082D8" w14:textId="77777777" w:rsidR="00AD74C4" w:rsidRPr="00AE6722" w:rsidRDefault="00AD74C4" w:rsidP="0021651B">
            <w:pPr>
              <w:spacing w:after="0" w:line="240" w:lineRule="auto"/>
              <w:jc w:val="both"/>
              <w:rPr>
                <w:rFonts w:ascii="Times New Roman" w:hAnsi="Times New Roman" w:cs="Times New Roman"/>
              </w:rPr>
            </w:pPr>
            <w:r w:rsidRPr="00AE6722">
              <w:rPr>
                <w:rFonts w:ascii="Times New Roman" w:hAnsi="Times New Roman" w:cs="Times New Roman"/>
              </w:rPr>
              <w:t>3) wykaz chorób zawodowych,</w:t>
            </w:r>
          </w:p>
          <w:p w14:paraId="4FB89479" w14:textId="77777777" w:rsidR="00AD74C4" w:rsidRDefault="00AD74C4" w:rsidP="0021651B">
            <w:pPr>
              <w:spacing w:after="0" w:line="240" w:lineRule="auto"/>
              <w:jc w:val="both"/>
              <w:rPr>
                <w:rFonts w:ascii="Times New Roman" w:hAnsi="Times New Roman" w:cs="Times New Roman"/>
              </w:rPr>
            </w:pPr>
            <w:r w:rsidRPr="00AE6722">
              <w:rPr>
                <w:rFonts w:ascii="Times New Roman" w:hAnsi="Times New Roman" w:cs="Times New Roman"/>
              </w:rPr>
              <w:t>- uwzględniając aktualną wiedzę w zakresie patogenezy i epidemiologii chorób powodowanych przez czynniki szkodliwe dla człowieka występujące w środowisku pracy oraz kierując się koniecznością zapobiegania występowaniu wypadków przy pracy i chorób zawodowych.</w:t>
            </w:r>
          </w:p>
          <w:p w14:paraId="49DDE49B" w14:textId="77777777" w:rsidR="00E41894" w:rsidRPr="00AE6722" w:rsidRDefault="00E41894" w:rsidP="0021651B">
            <w:pPr>
              <w:spacing w:after="0" w:line="240" w:lineRule="auto"/>
              <w:jc w:val="both"/>
              <w:rPr>
                <w:rFonts w:ascii="Times New Roman" w:hAnsi="Times New Roman" w:cs="Times New Roman"/>
              </w:rPr>
            </w:pPr>
          </w:p>
          <w:p w14:paraId="7724D778" w14:textId="26B4BCA3" w:rsidR="00AD74C4" w:rsidRDefault="00E41894" w:rsidP="0021651B">
            <w:pPr>
              <w:spacing w:after="0" w:line="240" w:lineRule="auto"/>
              <w:jc w:val="both"/>
              <w:rPr>
                <w:rFonts w:ascii="Times New Roman" w:hAnsi="Times New Roman" w:cs="Times New Roman"/>
                <w:b/>
                <w:bCs/>
              </w:rPr>
            </w:pPr>
            <w:r>
              <w:rPr>
                <w:rFonts w:ascii="Times New Roman" w:hAnsi="Times New Roman" w:cs="Times New Roman"/>
                <w:b/>
                <w:bCs/>
              </w:rPr>
              <w:t>o</w:t>
            </w:r>
            <w:r w:rsidR="00CD26A4" w:rsidRPr="00AE6722">
              <w:rPr>
                <w:rFonts w:ascii="Times New Roman" w:hAnsi="Times New Roman" w:cs="Times New Roman"/>
                <w:b/>
                <w:bCs/>
              </w:rPr>
              <w:t>raz</w:t>
            </w:r>
          </w:p>
          <w:p w14:paraId="3EA64BFF" w14:textId="77777777" w:rsidR="00E41894" w:rsidRPr="00AE6722" w:rsidRDefault="00E41894" w:rsidP="0021651B">
            <w:pPr>
              <w:spacing w:after="0" w:line="240" w:lineRule="auto"/>
              <w:jc w:val="both"/>
              <w:rPr>
                <w:rFonts w:ascii="Times New Roman" w:hAnsi="Times New Roman" w:cs="Times New Roman"/>
                <w:b/>
                <w:bCs/>
              </w:rPr>
            </w:pPr>
          </w:p>
          <w:p w14:paraId="0F305796" w14:textId="5B6B1DEA" w:rsidR="005C193F" w:rsidRPr="00AE6722" w:rsidRDefault="00AD74C4"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rPr>
              <w:t xml:space="preserve">Rozporządzenie Rady Ministrów z dnia 30 czerwca 2009 r. w sprawie chorób zawodowych (Dz. U. z 2022 r. poz. 1836) – </w:t>
            </w:r>
            <w:r w:rsidRPr="00AE6722">
              <w:rPr>
                <w:rFonts w:ascii="Times New Roman" w:hAnsi="Times New Roman" w:cs="Times New Roman"/>
                <w:b/>
                <w:bCs/>
              </w:rPr>
              <w:t>rozporządzenie wymaga zmiany</w:t>
            </w:r>
          </w:p>
        </w:tc>
        <w:tc>
          <w:tcPr>
            <w:tcW w:w="1500" w:type="dxa"/>
          </w:tcPr>
          <w:p w14:paraId="4C9CD03C" w14:textId="77777777" w:rsidR="005C193F" w:rsidRPr="00AE6722" w:rsidRDefault="005C193F" w:rsidP="0021651B">
            <w:pPr>
              <w:spacing w:after="0" w:line="240" w:lineRule="auto"/>
              <w:jc w:val="both"/>
              <w:rPr>
                <w:rFonts w:ascii="Times New Roman" w:eastAsia="Times New Roman" w:hAnsi="Times New Roman" w:cs="Times New Roman"/>
                <w:lang w:eastAsia="pl-PL"/>
              </w:rPr>
            </w:pPr>
          </w:p>
        </w:tc>
      </w:tr>
      <w:tr w:rsidR="003B0B02" w:rsidRPr="00AE6722" w14:paraId="3BDF6B2F" w14:textId="77777777" w:rsidTr="0085688B">
        <w:trPr>
          <w:trHeight w:val="539"/>
        </w:trPr>
        <w:tc>
          <w:tcPr>
            <w:tcW w:w="846" w:type="dxa"/>
          </w:tcPr>
          <w:p w14:paraId="7C8B5772" w14:textId="4AF44A0C" w:rsidR="003B0B02" w:rsidRPr="00AE6722" w:rsidRDefault="003B0B02" w:rsidP="0021651B">
            <w:pPr>
              <w:spacing w:after="0" w:line="240" w:lineRule="auto"/>
              <w:jc w:val="both"/>
              <w:rPr>
                <w:rFonts w:ascii="Times New Roman" w:hAnsi="Times New Roman" w:cs="Times New Roman"/>
                <w:b/>
                <w:bCs/>
              </w:rPr>
            </w:pPr>
            <w:r w:rsidRPr="00AE6722">
              <w:rPr>
                <w:rFonts w:ascii="Times New Roman" w:hAnsi="Times New Roman" w:cs="Times New Roman"/>
                <w:b/>
                <w:bCs/>
              </w:rPr>
              <w:t>Załącznik I pkt 2 i 3</w:t>
            </w:r>
          </w:p>
        </w:tc>
        <w:tc>
          <w:tcPr>
            <w:tcW w:w="5528" w:type="dxa"/>
            <w:gridSpan w:val="2"/>
          </w:tcPr>
          <w:p w14:paraId="2C4EBCAD" w14:textId="77777777" w:rsidR="003B0B02" w:rsidRPr="00AE6722" w:rsidRDefault="003B0B02" w:rsidP="0021651B">
            <w:pPr>
              <w:spacing w:after="0" w:line="240" w:lineRule="auto"/>
              <w:rPr>
                <w:rFonts w:ascii="Times New Roman" w:hAnsi="Times New Roman" w:cs="Times New Roman"/>
                <w:bCs/>
              </w:rPr>
            </w:pPr>
            <w:r w:rsidRPr="00AE6722">
              <w:rPr>
                <w:rFonts w:ascii="Times New Roman" w:hAnsi="Times New Roman" w:cs="Times New Roman"/>
                <w:bCs/>
              </w:rPr>
              <w:t xml:space="preserve">2. Lekarz lub organ odpowiedzialny za opiekę medyczną nad pracownikami narażonymi na działanie azbestu musi poznać warunki narażenia na działanie lub warunki pracy każdego pracownika. </w:t>
            </w:r>
          </w:p>
          <w:p w14:paraId="63A8F371" w14:textId="77777777" w:rsidR="003B0B02" w:rsidRPr="00AE6722" w:rsidRDefault="003B0B02" w:rsidP="0021651B">
            <w:pPr>
              <w:spacing w:after="0" w:line="240" w:lineRule="auto"/>
              <w:rPr>
                <w:rFonts w:ascii="Times New Roman" w:hAnsi="Times New Roman" w:cs="Times New Roman"/>
                <w:bCs/>
              </w:rPr>
            </w:pPr>
            <w:r w:rsidRPr="00AE6722">
              <w:rPr>
                <w:rFonts w:ascii="Times New Roman" w:hAnsi="Times New Roman" w:cs="Times New Roman"/>
                <w:bCs/>
              </w:rPr>
              <w:t xml:space="preserve">3. Badanie zdrowia pracowników powinno być prowadzone zgodnie z zasadami i praktykami medycyny pracy. Powinno ono uwzględniać przynajmniej następujące elementy: </w:t>
            </w:r>
          </w:p>
          <w:p w14:paraId="63901189" w14:textId="77777777" w:rsidR="003B0B02" w:rsidRPr="00AE6722" w:rsidRDefault="003B0B02" w:rsidP="0021651B">
            <w:pPr>
              <w:spacing w:after="0" w:line="240" w:lineRule="auto"/>
              <w:rPr>
                <w:rFonts w:ascii="Times New Roman" w:hAnsi="Times New Roman" w:cs="Times New Roman"/>
                <w:bCs/>
              </w:rPr>
            </w:pPr>
            <w:r w:rsidRPr="00AE6722">
              <w:rPr>
                <w:rFonts w:ascii="Times New Roman" w:hAnsi="Times New Roman" w:cs="Times New Roman"/>
                <w:bCs/>
              </w:rPr>
              <w:t xml:space="preserve">— prowadzenie i przechowywanie dokumentacji medycznej i zawodowej pracownika, </w:t>
            </w:r>
          </w:p>
          <w:p w14:paraId="28FDACA8" w14:textId="77777777" w:rsidR="003B0B02" w:rsidRPr="00AE6722" w:rsidRDefault="003B0B02" w:rsidP="0021651B">
            <w:pPr>
              <w:spacing w:after="0" w:line="240" w:lineRule="auto"/>
              <w:rPr>
                <w:rFonts w:ascii="Times New Roman" w:hAnsi="Times New Roman" w:cs="Times New Roman"/>
                <w:bCs/>
              </w:rPr>
            </w:pPr>
            <w:r w:rsidRPr="00AE6722">
              <w:rPr>
                <w:rFonts w:ascii="Times New Roman" w:hAnsi="Times New Roman" w:cs="Times New Roman"/>
                <w:bCs/>
              </w:rPr>
              <w:t xml:space="preserve">— osobisty wywiad, </w:t>
            </w:r>
          </w:p>
          <w:p w14:paraId="26D5747C" w14:textId="77777777" w:rsidR="003B0B02" w:rsidRPr="00AE6722" w:rsidRDefault="003B0B02" w:rsidP="0021651B">
            <w:pPr>
              <w:spacing w:after="0" w:line="240" w:lineRule="auto"/>
              <w:rPr>
                <w:rFonts w:ascii="Times New Roman" w:hAnsi="Times New Roman" w:cs="Times New Roman"/>
                <w:bCs/>
              </w:rPr>
            </w:pPr>
            <w:r w:rsidRPr="00AE6722">
              <w:rPr>
                <w:rFonts w:ascii="Times New Roman" w:hAnsi="Times New Roman" w:cs="Times New Roman"/>
                <w:bCs/>
              </w:rPr>
              <w:t xml:space="preserve">— ogólne badania kliniczne, w tym szczególnie klatki piersiowej, </w:t>
            </w:r>
          </w:p>
          <w:p w14:paraId="65E28F83" w14:textId="77777777" w:rsidR="003B0B02" w:rsidRPr="00AE6722" w:rsidRDefault="003B0B02" w:rsidP="0021651B">
            <w:pPr>
              <w:spacing w:after="0" w:line="240" w:lineRule="auto"/>
              <w:rPr>
                <w:rFonts w:ascii="Times New Roman" w:hAnsi="Times New Roman" w:cs="Times New Roman"/>
                <w:bCs/>
              </w:rPr>
            </w:pPr>
            <w:r w:rsidRPr="00AE6722">
              <w:rPr>
                <w:rFonts w:ascii="Times New Roman" w:hAnsi="Times New Roman" w:cs="Times New Roman"/>
                <w:bCs/>
              </w:rPr>
              <w:t xml:space="preserve">— testy wydolności płuc (objętość i tempo przepływu powietrza przez układ oddechowy). </w:t>
            </w:r>
          </w:p>
          <w:p w14:paraId="08A6A814" w14:textId="11231BF9" w:rsidR="003B0B02" w:rsidRPr="00AE6722" w:rsidRDefault="003B0B02"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bCs/>
              </w:rPr>
              <w:t>Lekarz lub organ odpowiedzialny za kontrolę zdrowia powinien, w świetle najnowszej dostępnej wiedzy z dziedziny zdrowia zawodowego, podjąć decyzję w sprawie dalszych badań, takich jak: cytologia plwociny, radiografia klatki piersiowej lub tomodensytometria.</w:t>
            </w:r>
          </w:p>
        </w:tc>
        <w:tc>
          <w:tcPr>
            <w:tcW w:w="851" w:type="dxa"/>
          </w:tcPr>
          <w:p w14:paraId="7C8ABDE3" w14:textId="0BA18765" w:rsidR="003B0B02" w:rsidRPr="00AE6722" w:rsidRDefault="003B0B02" w:rsidP="0021651B">
            <w:pPr>
              <w:spacing w:after="0" w:line="240" w:lineRule="auto"/>
              <w:jc w:val="both"/>
              <w:rPr>
                <w:rFonts w:ascii="Times New Roman" w:hAnsi="Times New Roman" w:cs="Times New Roman"/>
                <w:b/>
                <w:bCs/>
              </w:rPr>
            </w:pPr>
            <w:r w:rsidRPr="00AE6722">
              <w:rPr>
                <w:rFonts w:ascii="Times New Roman" w:hAnsi="Times New Roman" w:cs="Times New Roman"/>
                <w:b/>
                <w:bCs/>
              </w:rPr>
              <w:t>T</w:t>
            </w:r>
          </w:p>
        </w:tc>
        <w:tc>
          <w:tcPr>
            <w:tcW w:w="850" w:type="dxa"/>
          </w:tcPr>
          <w:p w14:paraId="30D80420" w14:textId="5F0EBD87" w:rsidR="005B0067" w:rsidRPr="00AE6722" w:rsidRDefault="005B0067" w:rsidP="0021651B">
            <w:pPr>
              <w:spacing w:after="0" w:line="240" w:lineRule="auto"/>
              <w:jc w:val="both"/>
              <w:rPr>
                <w:rFonts w:ascii="Times New Roman" w:hAnsi="Times New Roman" w:cs="Times New Roman"/>
                <w:b/>
                <w:bCs/>
              </w:rPr>
            </w:pPr>
            <w:r w:rsidRPr="00AE6722">
              <w:rPr>
                <w:rFonts w:ascii="Times New Roman" w:hAnsi="Times New Roman" w:cs="Times New Roman"/>
                <w:b/>
                <w:bCs/>
              </w:rPr>
              <w:t>Art. 5</w:t>
            </w:r>
            <w:r w:rsidR="00AC30F4">
              <w:rPr>
                <w:rFonts w:ascii="Times New Roman" w:hAnsi="Times New Roman" w:cs="Times New Roman"/>
                <w:b/>
                <w:bCs/>
              </w:rPr>
              <w:t>5</w:t>
            </w:r>
          </w:p>
          <w:p w14:paraId="74808F03" w14:textId="77777777" w:rsidR="005B0067" w:rsidRPr="00AE6722" w:rsidRDefault="005B0067" w:rsidP="0021651B">
            <w:pPr>
              <w:spacing w:after="0" w:line="240" w:lineRule="auto"/>
              <w:jc w:val="both"/>
              <w:rPr>
                <w:rFonts w:ascii="Times New Roman" w:hAnsi="Times New Roman" w:cs="Times New Roman"/>
                <w:b/>
                <w:bCs/>
              </w:rPr>
            </w:pPr>
          </w:p>
          <w:p w14:paraId="60BE7CFD" w14:textId="77777777" w:rsidR="005B0067" w:rsidRPr="00AE6722" w:rsidRDefault="005B0067" w:rsidP="0021651B">
            <w:pPr>
              <w:spacing w:after="0" w:line="240" w:lineRule="auto"/>
              <w:jc w:val="both"/>
              <w:rPr>
                <w:rFonts w:ascii="Times New Roman" w:hAnsi="Times New Roman" w:cs="Times New Roman"/>
                <w:b/>
                <w:bCs/>
              </w:rPr>
            </w:pPr>
          </w:p>
          <w:p w14:paraId="25A41101" w14:textId="77777777" w:rsidR="005B0067" w:rsidRPr="00AE6722" w:rsidRDefault="005B0067" w:rsidP="0021651B">
            <w:pPr>
              <w:spacing w:after="0" w:line="240" w:lineRule="auto"/>
              <w:jc w:val="both"/>
              <w:rPr>
                <w:rFonts w:ascii="Times New Roman" w:hAnsi="Times New Roman" w:cs="Times New Roman"/>
                <w:b/>
                <w:bCs/>
              </w:rPr>
            </w:pPr>
          </w:p>
          <w:p w14:paraId="361B6461" w14:textId="77777777" w:rsidR="005B0067" w:rsidRPr="00AE6722" w:rsidRDefault="005B0067" w:rsidP="0021651B">
            <w:pPr>
              <w:spacing w:after="0" w:line="240" w:lineRule="auto"/>
              <w:jc w:val="both"/>
              <w:rPr>
                <w:rFonts w:ascii="Times New Roman" w:hAnsi="Times New Roman" w:cs="Times New Roman"/>
                <w:b/>
                <w:bCs/>
              </w:rPr>
            </w:pPr>
          </w:p>
          <w:p w14:paraId="3B1E6204" w14:textId="77777777" w:rsidR="005B0067" w:rsidRPr="00AE6722" w:rsidRDefault="005B0067" w:rsidP="0021651B">
            <w:pPr>
              <w:spacing w:after="0" w:line="240" w:lineRule="auto"/>
              <w:jc w:val="both"/>
              <w:rPr>
                <w:rFonts w:ascii="Times New Roman" w:hAnsi="Times New Roman" w:cs="Times New Roman"/>
                <w:b/>
                <w:bCs/>
              </w:rPr>
            </w:pPr>
          </w:p>
          <w:p w14:paraId="71054BCA" w14:textId="5389D8C8" w:rsidR="003B0B02" w:rsidRPr="00AE6722" w:rsidRDefault="00A10DBB" w:rsidP="0021651B">
            <w:pPr>
              <w:spacing w:after="0" w:line="240" w:lineRule="auto"/>
              <w:jc w:val="both"/>
              <w:rPr>
                <w:rFonts w:ascii="Times New Roman" w:hAnsi="Times New Roman" w:cs="Times New Roman"/>
                <w:b/>
                <w:bCs/>
              </w:rPr>
            </w:pPr>
            <w:r w:rsidRPr="00AE6722">
              <w:rPr>
                <w:rFonts w:ascii="Times New Roman" w:hAnsi="Times New Roman" w:cs="Times New Roman"/>
                <w:b/>
                <w:bCs/>
              </w:rPr>
              <w:t xml:space="preserve">Art. </w:t>
            </w:r>
            <w:r w:rsidR="009A68BA" w:rsidRPr="00AE6722">
              <w:rPr>
                <w:rFonts w:ascii="Times New Roman" w:hAnsi="Times New Roman" w:cs="Times New Roman"/>
                <w:b/>
                <w:bCs/>
              </w:rPr>
              <w:t>5</w:t>
            </w:r>
            <w:r w:rsidR="00672399">
              <w:rPr>
                <w:rFonts w:ascii="Times New Roman" w:hAnsi="Times New Roman" w:cs="Times New Roman"/>
                <w:b/>
                <w:bCs/>
              </w:rPr>
              <w:t>6</w:t>
            </w:r>
            <w:r w:rsidR="00564C61" w:rsidRPr="00AE6722">
              <w:rPr>
                <w:rFonts w:ascii="Times New Roman" w:hAnsi="Times New Roman" w:cs="Times New Roman"/>
                <w:b/>
                <w:bCs/>
              </w:rPr>
              <w:t xml:space="preserve"> ust. 1 pkt 1 i ust. 2 oraz </w:t>
            </w:r>
            <w:r w:rsidRPr="00AE6722">
              <w:rPr>
                <w:rFonts w:ascii="Times New Roman" w:hAnsi="Times New Roman" w:cs="Times New Roman"/>
                <w:b/>
                <w:bCs/>
              </w:rPr>
              <w:t xml:space="preserve">ust. </w:t>
            </w:r>
            <w:r w:rsidR="009A68BA" w:rsidRPr="00AE6722">
              <w:rPr>
                <w:rFonts w:ascii="Times New Roman" w:hAnsi="Times New Roman" w:cs="Times New Roman"/>
                <w:b/>
                <w:bCs/>
              </w:rPr>
              <w:t>9</w:t>
            </w:r>
          </w:p>
          <w:p w14:paraId="7F0DD257" w14:textId="77777777" w:rsidR="00874081" w:rsidRPr="00AE6722" w:rsidRDefault="00874081" w:rsidP="0021651B">
            <w:pPr>
              <w:spacing w:after="0" w:line="240" w:lineRule="auto"/>
              <w:jc w:val="both"/>
              <w:rPr>
                <w:rFonts w:ascii="Times New Roman" w:hAnsi="Times New Roman" w:cs="Times New Roman"/>
                <w:b/>
                <w:bCs/>
              </w:rPr>
            </w:pPr>
          </w:p>
          <w:p w14:paraId="76116FFA" w14:textId="77777777" w:rsidR="00874081" w:rsidRPr="00AE6722" w:rsidRDefault="00874081" w:rsidP="0021651B">
            <w:pPr>
              <w:spacing w:after="0" w:line="240" w:lineRule="auto"/>
              <w:jc w:val="both"/>
              <w:rPr>
                <w:rFonts w:ascii="Times New Roman" w:hAnsi="Times New Roman" w:cs="Times New Roman"/>
                <w:b/>
                <w:bCs/>
              </w:rPr>
            </w:pPr>
          </w:p>
          <w:p w14:paraId="5B34D695" w14:textId="77777777" w:rsidR="00874081" w:rsidRPr="00AE6722" w:rsidRDefault="00874081" w:rsidP="0021651B">
            <w:pPr>
              <w:spacing w:after="0" w:line="240" w:lineRule="auto"/>
              <w:jc w:val="both"/>
              <w:rPr>
                <w:rFonts w:ascii="Times New Roman" w:hAnsi="Times New Roman" w:cs="Times New Roman"/>
                <w:b/>
                <w:bCs/>
              </w:rPr>
            </w:pPr>
          </w:p>
          <w:p w14:paraId="78A874AF" w14:textId="77777777" w:rsidR="00874081" w:rsidRPr="00AE6722" w:rsidRDefault="00874081" w:rsidP="0021651B">
            <w:pPr>
              <w:spacing w:after="0" w:line="240" w:lineRule="auto"/>
              <w:jc w:val="both"/>
              <w:rPr>
                <w:rFonts w:ascii="Times New Roman" w:hAnsi="Times New Roman" w:cs="Times New Roman"/>
                <w:b/>
                <w:bCs/>
              </w:rPr>
            </w:pPr>
          </w:p>
          <w:p w14:paraId="706E50F9" w14:textId="77777777" w:rsidR="00874081" w:rsidRPr="00AE6722" w:rsidRDefault="00874081" w:rsidP="0021651B">
            <w:pPr>
              <w:spacing w:after="0" w:line="240" w:lineRule="auto"/>
              <w:jc w:val="both"/>
              <w:rPr>
                <w:rFonts w:ascii="Times New Roman" w:hAnsi="Times New Roman" w:cs="Times New Roman"/>
                <w:b/>
                <w:bCs/>
              </w:rPr>
            </w:pPr>
          </w:p>
          <w:p w14:paraId="5811B225" w14:textId="77777777" w:rsidR="00874081" w:rsidRPr="00AE6722" w:rsidRDefault="00874081" w:rsidP="0021651B">
            <w:pPr>
              <w:spacing w:after="0" w:line="240" w:lineRule="auto"/>
              <w:jc w:val="both"/>
              <w:rPr>
                <w:rFonts w:ascii="Times New Roman" w:hAnsi="Times New Roman" w:cs="Times New Roman"/>
                <w:b/>
                <w:bCs/>
              </w:rPr>
            </w:pPr>
          </w:p>
          <w:p w14:paraId="33408A3B" w14:textId="77777777" w:rsidR="00874081" w:rsidRPr="00AE6722" w:rsidRDefault="00874081" w:rsidP="0021651B">
            <w:pPr>
              <w:spacing w:after="0" w:line="240" w:lineRule="auto"/>
              <w:jc w:val="both"/>
              <w:rPr>
                <w:rFonts w:ascii="Times New Roman" w:hAnsi="Times New Roman" w:cs="Times New Roman"/>
                <w:b/>
                <w:bCs/>
              </w:rPr>
            </w:pPr>
          </w:p>
          <w:p w14:paraId="016E7165" w14:textId="77777777" w:rsidR="00874081" w:rsidRPr="00AE6722" w:rsidRDefault="00874081" w:rsidP="0021651B">
            <w:pPr>
              <w:spacing w:after="0" w:line="240" w:lineRule="auto"/>
              <w:jc w:val="both"/>
              <w:rPr>
                <w:rFonts w:ascii="Times New Roman" w:hAnsi="Times New Roman" w:cs="Times New Roman"/>
                <w:b/>
                <w:bCs/>
              </w:rPr>
            </w:pPr>
          </w:p>
          <w:p w14:paraId="0C1AF130" w14:textId="77777777" w:rsidR="00874081" w:rsidRPr="00AE6722" w:rsidRDefault="00874081" w:rsidP="0021651B">
            <w:pPr>
              <w:spacing w:after="0" w:line="240" w:lineRule="auto"/>
              <w:jc w:val="both"/>
              <w:rPr>
                <w:rFonts w:ascii="Times New Roman" w:hAnsi="Times New Roman" w:cs="Times New Roman"/>
                <w:b/>
                <w:bCs/>
              </w:rPr>
            </w:pPr>
          </w:p>
          <w:p w14:paraId="1B11DDB7" w14:textId="77777777" w:rsidR="00874081" w:rsidRPr="00AE6722" w:rsidRDefault="00874081" w:rsidP="0021651B">
            <w:pPr>
              <w:spacing w:after="0" w:line="240" w:lineRule="auto"/>
              <w:jc w:val="both"/>
              <w:rPr>
                <w:rFonts w:ascii="Times New Roman" w:hAnsi="Times New Roman" w:cs="Times New Roman"/>
                <w:b/>
                <w:bCs/>
              </w:rPr>
            </w:pPr>
          </w:p>
          <w:p w14:paraId="42795996" w14:textId="77777777" w:rsidR="00874081" w:rsidRPr="00AE6722" w:rsidRDefault="00874081" w:rsidP="0021651B">
            <w:pPr>
              <w:spacing w:after="0" w:line="240" w:lineRule="auto"/>
              <w:jc w:val="both"/>
              <w:rPr>
                <w:rFonts w:ascii="Times New Roman" w:hAnsi="Times New Roman" w:cs="Times New Roman"/>
                <w:b/>
                <w:bCs/>
              </w:rPr>
            </w:pPr>
          </w:p>
          <w:p w14:paraId="64A230B4" w14:textId="77777777" w:rsidR="00874081" w:rsidRPr="00AE6722" w:rsidRDefault="00874081" w:rsidP="0021651B">
            <w:pPr>
              <w:spacing w:after="0" w:line="240" w:lineRule="auto"/>
              <w:jc w:val="both"/>
              <w:rPr>
                <w:rFonts w:ascii="Times New Roman" w:hAnsi="Times New Roman" w:cs="Times New Roman"/>
                <w:b/>
                <w:bCs/>
              </w:rPr>
            </w:pPr>
          </w:p>
          <w:p w14:paraId="763ED6B8" w14:textId="77777777" w:rsidR="00874081" w:rsidRPr="00AE6722" w:rsidRDefault="00874081" w:rsidP="0021651B">
            <w:pPr>
              <w:spacing w:after="0" w:line="240" w:lineRule="auto"/>
              <w:jc w:val="both"/>
              <w:rPr>
                <w:rFonts w:ascii="Times New Roman" w:hAnsi="Times New Roman" w:cs="Times New Roman"/>
                <w:b/>
                <w:bCs/>
              </w:rPr>
            </w:pPr>
          </w:p>
          <w:p w14:paraId="61B8E4B6" w14:textId="77777777" w:rsidR="00874081" w:rsidRPr="00AE6722" w:rsidRDefault="00874081" w:rsidP="0021651B">
            <w:pPr>
              <w:spacing w:after="0" w:line="240" w:lineRule="auto"/>
              <w:jc w:val="both"/>
              <w:rPr>
                <w:rFonts w:ascii="Times New Roman" w:hAnsi="Times New Roman" w:cs="Times New Roman"/>
                <w:b/>
                <w:bCs/>
              </w:rPr>
            </w:pPr>
          </w:p>
          <w:p w14:paraId="46649294" w14:textId="77777777" w:rsidR="00874081" w:rsidRPr="00AE6722" w:rsidRDefault="00874081" w:rsidP="0021651B">
            <w:pPr>
              <w:spacing w:after="0" w:line="240" w:lineRule="auto"/>
              <w:jc w:val="both"/>
              <w:rPr>
                <w:rFonts w:ascii="Times New Roman" w:hAnsi="Times New Roman" w:cs="Times New Roman"/>
                <w:b/>
                <w:bCs/>
              </w:rPr>
            </w:pPr>
          </w:p>
          <w:p w14:paraId="1B9CE503" w14:textId="77777777" w:rsidR="00874081" w:rsidRPr="00AE6722" w:rsidRDefault="00874081" w:rsidP="0021651B">
            <w:pPr>
              <w:spacing w:after="0" w:line="240" w:lineRule="auto"/>
              <w:jc w:val="both"/>
              <w:rPr>
                <w:rFonts w:ascii="Times New Roman" w:hAnsi="Times New Roman" w:cs="Times New Roman"/>
                <w:b/>
                <w:bCs/>
              </w:rPr>
            </w:pPr>
          </w:p>
          <w:p w14:paraId="40AE88C5" w14:textId="77777777" w:rsidR="00874081" w:rsidRPr="00AE6722" w:rsidRDefault="00874081" w:rsidP="0021651B">
            <w:pPr>
              <w:spacing w:after="0" w:line="240" w:lineRule="auto"/>
              <w:jc w:val="both"/>
              <w:rPr>
                <w:rFonts w:ascii="Times New Roman" w:hAnsi="Times New Roman" w:cs="Times New Roman"/>
                <w:b/>
                <w:bCs/>
              </w:rPr>
            </w:pPr>
          </w:p>
          <w:p w14:paraId="6008A712" w14:textId="77777777" w:rsidR="00874081" w:rsidRPr="00AE6722" w:rsidRDefault="00874081" w:rsidP="0021651B">
            <w:pPr>
              <w:spacing w:after="0" w:line="240" w:lineRule="auto"/>
              <w:jc w:val="both"/>
              <w:rPr>
                <w:rFonts w:ascii="Times New Roman" w:hAnsi="Times New Roman" w:cs="Times New Roman"/>
                <w:b/>
                <w:bCs/>
              </w:rPr>
            </w:pPr>
          </w:p>
          <w:p w14:paraId="71A39743" w14:textId="6A4E4A58" w:rsidR="00874081" w:rsidRPr="00AE6722" w:rsidRDefault="00874081"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t>Art. 5</w:t>
            </w:r>
            <w:r w:rsidR="00B260A2">
              <w:rPr>
                <w:rFonts w:ascii="Times New Roman" w:hAnsi="Times New Roman" w:cs="Times New Roman"/>
                <w:b/>
                <w:bCs/>
              </w:rPr>
              <w:t>9</w:t>
            </w:r>
            <w:r w:rsidRPr="00AE6722">
              <w:rPr>
                <w:rFonts w:ascii="Times New Roman" w:hAnsi="Times New Roman" w:cs="Times New Roman"/>
                <w:b/>
                <w:bCs/>
              </w:rPr>
              <w:t xml:space="preserve"> ust. 2</w:t>
            </w:r>
          </w:p>
        </w:tc>
        <w:tc>
          <w:tcPr>
            <w:tcW w:w="5420" w:type="dxa"/>
          </w:tcPr>
          <w:p w14:paraId="16FA6CBA" w14:textId="5886FC11" w:rsidR="00564C61" w:rsidRPr="00AE6722" w:rsidRDefault="005B0067" w:rsidP="00564C61">
            <w:pPr>
              <w:spacing w:after="0" w:line="240" w:lineRule="auto"/>
              <w:jc w:val="both"/>
              <w:rPr>
                <w:rFonts w:ascii="Times New Roman" w:hAnsi="Times New Roman" w:cs="Times New Roman"/>
              </w:rPr>
            </w:pPr>
            <w:r w:rsidRPr="00AE6722">
              <w:rPr>
                <w:rFonts w:ascii="Times New Roman" w:hAnsi="Times New Roman" w:cs="Times New Roman"/>
              </w:rPr>
              <w:lastRenderedPageBreak/>
              <w:t>Pracownik albo były pracownik, zatrudniony w warunkach, w których występuje albo występowało narażenie na działanie azbestu, wykonuje badania okresowe na zasadach określonych w art. 229 § 5 Kodeksu pracy, z zastrzeżeniem art. 5</w:t>
            </w:r>
            <w:r w:rsidR="00AC30F4">
              <w:rPr>
                <w:rFonts w:ascii="Times New Roman" w:hAnsi="Times New Roman" w:cs="Times New Roman"/>
              </w:rPr>
              <w:t>6</w:t>
            </w:r>
            <w:r w:rsidRPr="00AE6722">
              <w:rPr>
                <w:rFonts w:ascii="Times New Roman" w:hAnsi="Times New Roman" w:cs="Times New Roman"/>
              </w:rPr>
              <w:t>.</w:t>
            </w:r>
          </w:p>
          <w:p w14:paraId="7E97156D" w14:textId="77777777" w:rsidR="00564C61" w:rsidRPr="00AE6722" w:rsidRDefault="00564C61" w:rsidP="00564C61">
            <w:pPr>
              <w:spacing w:after="0" w:line="240" w:lineRule="auto"/>
              <w:jc w:val="both"/>
              <w:rPr>
                <w:rFonts w:ascii="Times New Roman" w:hAnsi="Times New Roman" w:cs="Times New Roman"/>
              </w:rPr>
            </w:pPr>
          </w:p>
          <w:p w14:paraId="2D6C8558" w14:textId="77777777" w:rsidR="00564C61" w:rsidRPr="00AE6722" w:rsidRDefault="00564C61" w:rsidP="00564C61">
            <w:pPr>
              <w:spacing w:after="0" w:line="240" w:lineRule="auto"/>
              <w:jc w:val="both"/>
              <w:rPr>
                <w:rFonts w:ascii="Times New Roman" w:hAnsi="Times New Roman" w:cs="Times New Roman"/>
              </w:rPr>
            </w:pPr>
            <w:r w:rsidRPr="00AE6722">
              <w:rPr>
                <w:rFonts w:ascii="Times New Roman" w:hAnsi="Times New Roman" w:cs="Times New Roman"/>
              </w:rPr>
              <w:t>1. Pracownik, który był zatrudniony w dniu 31 grudnia 2004 r. lub przed tym dniem, w podmiocie wymienionym w załączniku do ustawy jest uprawniony do:</w:t>
            </w:r>
          </w:p>
          <w:p w14:paraId="4907AA9A" w14:textId="622480C2" w:rsidR="00564C61" w:rsidRPr="00AE6722" w:rsidRDefault="00564C61" w:rsidP="00564C61">
            <w:pPr>
              <w:spacing w:after="0" w:line="240" w:lineRule="auto"/>
              <w:jc w:val="both"/>
              <w:rPr>
                <w:rFonts w:ascii="Times New Roman" w:hAnsi="Times New Roman" w:cs="Times New Roman"/>
              </w:rPr>
            </w:pPr>
            <w:r w:rsidRPr="00AE6722">
              <w:rPr>
                <w:rFonts w:ascii="Times New Roman" w:hAnsi="Times New Roman" w:cs="Times New Roman"/>
                <w:bCs/>
              </w:rPr>
              <w:t>1)</w:t>
            </w:r>
            <w:r w:rsidRPr="00AE6722">
              <w:rPr>
                <w:rFonts w:ascii="Times New Roman" w:hAnsi="Times New Roman" w:cs="Times New Roman"/>
                <w:bCs/>
              </w:rPr>
              <w:tab/>
            </w:r>
            <w:r w:rsidRPr="00AE6722">
              <w:rPr>
                <w:rFonts w:ascii="Times New Roman" w:hAnsi="Times New Roman" w:cs="Times New Roman"/>
              </w:rPr>
              <w:t>bezpłatnych badań profilaktycznych obejmujących badanie lekarskie i badania diagnostyczne oraz w uzasadnionych przypadkach dodatkowe badania lub konsultacje specjalistyczne, jeżeli są niezbędne na podstawie oceny stanu zdrowia byłego pracownika;</w:t>
            </w:r>
          </w:p>
          <w:p w14:paraId="7B4C0BA4" w14:textId="59A7190D" w:rsidR="00B260A2" w:rsidRPr="00282560" w:rsidRDefault="00564C61" w:rsidP="00282560">
            <w:pPr>
              <w:spacing w:after="0" w:line="240" w:lineRule="auto"/>
              <w:jc w:val="both"/>
              <w:rPr>
                <w:rFonts w:ascii="Times New Roman" w:hAnsi="Times New Roman" w:cs="Times New Roman"/>
              </w:rPr>
            </w:pPr>
            <w:r w:rsidRPr="00AE6722">
              <w:rPr>
                <w:rFonts w:ascii="Times New Roman" w:hAnsi="Times New Roman" w:cs="Times New Roman"/>
              </w:rPr>
              <w:t xml:space="preserve">2. </w:t>
            </w:r>
            <w:r w:rsidR="00B260A2" w:rsidRPr="00282560">
              <w:rPr>
                <w:rFonts w:ascii="Times New Roman" w:hAnsi="Times New Roman" w:cs="Times New Roman"/>
              </w:rPr>
              <w:t xml:space="preserve"> Uprawnienia, o których mowa w ust. 1, przysługują również pracownikowi, który był zatrudniony w warunkach narażenia na działanie azbestu w innym podmiocie niż określony w załączniku do ustawy w dniu 31 grudnia 2004 r. lub przed tym dniem, na podstawie skierowania na badanie profilaktyczne wydanego w pierwszej kolejności przez pracodawcę, u którego pracownik ten był zatrudniony w </w:t>
            </w:r>
            <w:r w:rsidR="00B260A2" w:rsidRPr="00282560">
              <w:rPr>
                <w:rFonts w:ascii="Times New Roman" w:hAnsi="Times New Roman" w:cs="Times New Roman"/>
              </w:rPr>
              <w:lastRenderedPageBreak/>
              <w:t>warunkach narażenia na działanie azbestu, lub w przypadku jego braku przez wojewódzki ośrodek medycyny pracy.</w:t>
            </w:r>
          </w:p>
          <w:p w14:paraId="2CE04E1C" w14:textId="37789094" w:rsidR="009A68BA" w:rsidRPr="00AE6722" w:rsidRDefault="009A68BA" w:rsidP="009A68BA">
            <w:pPr>
              <w:spacing w:after="0" w:line="240" w:lineRule="auto"/>
              <w:jc w:val="both"/>
              <w:rPr>
                <w:rFonts w:ascii="Times New Roman" w:hAnsi="Times New Roman" w:cs="Times New Roman"/>
              </w:rPr>
            </w:pPr>
            <w:r w:rsidRPr="00AE6722">
              <w:rPr>
                <w:rFonts w:ascii="Times New Roman" w:hAnsi="Times New Roman" w:cs="Times New Roman"/>
              </w:rPr>
              <w:t xml:space="preserve">9. Minister właściwy do spraw zdrowia określi, w drodze rozporządzenia, zakres przeprowadzania badań profilaktycznych byłych pracowników, o których mowa w ust. 1 i ust. 2, oraz częstotliwość tych badań, uwzględniając postęp wiedzy medycznej oraz możliwość dokonywania systematycznej oceny stanu zdrowia tych pracowników. </w:t>
            </w:r>
          </w:p>
          <w:p w14:paraId="7C52DB22" w14:textId="77777777" w:rsidR="00A10DBB" w:rsidRPr="00AE6722" w:rsidRDefault="00A10DBB" w:rsidP="0021651B">
            <w:pPr>
              <w:spacing w:after="0" w:line="240" w:lineRule="auto"/>
              <w:jc w:val="both"/>
              <w:rPr>
                <w:rFonts w:ascii="Times New Roman" w:hAnsi="Times New Roman" w:cs="Times New Roman"/>
                <w:b/>
                <w:bCs/>
              </w:rPr>
            </w:pPr>
          </w:p>
          <w:p w14:paraId="7E6BD7ED" w14:textId="77777777" w:rsidR="00874081" w:rsidRPr="00AE6722" w:rsidRDefault="00874081" w:rsidP="00874081">
            <w:pPr>
              <w:spacing w:after="0" w:line="240" w:lineRule="auto"/>
              <w:jc w:val="both"/>
              <w:rPr>
                <w:rFonts w:ascii="Times New Roman" w:hAnsi="Times New Roman" w:cs="Times New Roman"/>
              </w:rPr>
            </w:pPr>
            <w:r w:rsidRPr="00AE6722">
              <w:rPr>
                <w:rFonts w:ascii="Times New Roman" w:hAnsi="Times New Roman" w:cs="Times New Roman"/>
              </w:rPr>
              <w:t>2. Do dokumentacji medycznej w zakresie nieuregulowanym w niniejszym rozdziale  stosuje się przepisy ustawy z dnia 6 listopada 2008 r. o prawach pacjenta i Rzeczniku Praw Pacjenta (Dz. U. z 2024 r. poz. 581).</w:t>
            </w:r>
          </w:p>
          <w:p w14:paraId="71B9E108" w14:textId="77777777" w:rsidR="00874081" w:rsidRPr="00AE6722" w:rsidRDefault="00874081" w:rsidP="0021651B">
            <w:pPr>
              <w:spacing w:after="0" w:line="240" w:lineRule="auto"/>
              <w:jc w:val="both"/>
              <w:rPr>
                <w:rFonts w:ascii="Times New Roman" w:hAnsi="Times New Roman" w:cs="Times New Roman"/>
                <w:b/>
                <w:bCs/>
              </w:rPr>
            </w:pPr>
          </w:p>
          <w:p w14:paraId="6CD0A454" w14:textId="2A7BFD87" w:rsidR="00A10DBB" w:rsidRPr="00AE6722" w:rsidRDefault="00CD26A4" w:rsidP="0021651B">
            <w:pPr>
              <w:spacing w:after="0" w:line="240" w:lineRule="auto"/>
              <w:jc w:val="both"/>
              <w:rPr>
                <w:rFonts w:ascii="Times New Roman" w:hAnsi="Times New Roman" w:cs="Times New Roman"/>
                <w:b/>
                <w:bCs/>
              </w:rPr>
            </w:pPr>
            <w:r w:rsidRPr="00AE6722">
              <w:rPr>
                <w:rFonts w:ascii="Times New Roman" w:hAnsi="Times New Roman" w:cs="Times New Roman"/>
                <w:b/>
                <w:bCs/>
              </w:rPr>
              <w:t>Transpozycja do czasu wejścia w życie ustawy o wyrobach zawierających azbest</w:t>
            </w:r>
            <w:r w:rsidR="00A10DBB" w:rsidRPr="00AE6722">
              <w:rPr>
                <w:rFonts w:ascii="Times New Roman" w:hAnsi="Times New Roman" w:cs="Times New Roman"/>
                <w:b/>
                <w:bCs/>
              </w:rPr>
              <w:t>:</w:t>
            </w:r>
          </w:p>
          <w:p w14:paraId="1B3D2540" w14:textId="1A53E781" w:rsidR="00A10DBB" w:rsidRPr="00AE6722" w:rsidRDefault="00A10DBB" w:rsidP="0021651B">
            <w:pPr>
              <w:spacing w:after="0" w:line="240" w:lineRule="auto"/>
              <w:jc w:val="both"/>
              <w:rPr>
                <w:rFonts w:ascii="Times New Roman" w:hAnsi="Times New Roman" w:cs="Times New Roman"/>
                <w:bCs/>
              </w:rPr>
            </w:pPr>
            <w:r w:rsidRPr="00AE6722">
              <w:rPr>
                <w:rFonts w:ascii="Times New Roman" w:hAnsi="Times New Roman" w:cs="Times New Roman"/>
              </w:rPr>
              <w:t>rozporządzenie Ministra Zdrowia z dnia 4 sierpnia 2004 r. w sprawie okresowych badań lekarskich pracowników zatrudnionych</w:t>
            </w:r>
            <w:r w:rsidRPr="00AE6722">
              <w:rPr>
                <w:rFonts w:ascii="Times New Roman" w:hAnsi="Times New Roman" w:cs="Times New Roman"/>
                <w:bCs/>
              </w:rPr>
              <w:t xml:space="preserve"> w zakładach, które stosowały azbest w produkcji </w:t>
            </w:r>
            <w:hyperlink r:id="rId107" w:history="1">
              <w:r w:rsidRPr="00AE6722">
                <w:rPr>
                  <w:rFonts w:ascii="Times New Roman" w:hAnsi="Times New Roman" w:cs="Times New Roman"/>
                  <w:bCs/>
                </w:rPr>
                <w:t>(Dz.U. z 20</w:t>
              </w:r>
              <w:r w:rsidR="00FB2FE5">
                <w:rPr>
                  <w:rFonts w:ascii="Times New Roman" w:hAnsi="Times New Roman" w:cs="Times New Roman"/>
                  <w:bCs/>
                </w:rPr>
                <w:t>25</w:t>
              </w:r>
              <w:r w:rsidRPr="00AE6722">
                <w:rPr>
                  <w:rFonts w:ascii="Times New Roman" w:hAnsi="Times New Roman" w:cs="Times New Roman"/>
                  <w:bCs/>
                </w:rPr>
                <w:t xml:space="preserve"> r. poz. </w:t>
              </w:r>
              <w:r w:rsidR="00FB2FE5">
                <w:rPr>
                  <w:rFonts w:ascii="Times New Roman" w:hAnsi="Times New Roman" w:cs="Times New Roman"/>
                  <w:bCs/>
                </w:rPr>
                <w:t>970</w:t>
              </w:r>
              <w:r w:rsidRPr="00AE6722">
                <w:rPr>
                  <w:rFonts w:ascii="Times New Roman" w:hAnsi="Times New Roman" w:cs="Times New Roman"/>
                  <w:bCs/>
                </w:rPr>
                <w:t>)</w:t>
              </w:r>
            </w:hyperlink>
            <w:r w:rsidRPr="00AE6722">
              <w:rPr>
                <w:rFonts w:ascii="Times New Roman" w:hAnsi="Times New Roman" w:cs="Times New Roman"/>
                <w:bCs/>
              </w:rPr>
              <w:t>.</w:t>
            </w:r>
          </w:p>
          <w:p w14:paraId="13CAD01C" w14:textId="77777777" w:rsidR="00A10DBB" w:rsidRPr="00AE6722" w:rsidRDefault="00A10DBB" w:rsidP="0021651B">
            <w:pPr>
              <w:spacing w:after="0" w:line="240" w:lineRule="auto"/>
              <w:jc w:val="both"/>
              <w:rPr>
                <w:rFonts w:ascii="Times New Roman" w:hAnsi="Times New Roman" w:cs="Times New Roman"/>
                <w:bCs/>
              </w:rPr>
            </w:pPr>
            <w:bookmarkStart w:id="157" w:name="mip11115270"/>
            <w:bookmarkEnd w:id="157"/>
            <w:r w:rsidRPr="00AE6722">
              <w:rPr>
                <w:rFonts w:ascii="Times New Roman" w:hAnsi="Times New Roman" w:cs="Times New Roman"/>
                <w:bCs/>
              </w:rPr>
              <w:t>§ 2.</w:t>
            </w:r>
            <w:bookmarkStart w:id="158" w:name="mip11115271"/>
            <w:bookmarkEnd w:id="158"/>
            <w:r w:rsidRPr="00AE6722">
              <w:rPr>
                <w:rFonts w:ascii="Times New Roman" w:hAnsi="Times New Roman" w:cs="Times New Roman"/>
                <w:bCs/>
              </w:rPr>
              <w:t xml:space="preserve">1. Zakres okresowego badania lekarskiego, o którym mowa w </w:t>
            </w:r>
            <w:hyperlink r:id="rId108" w:history="1">
              <w:r w:rsidRPr="00AE6722">
                <w:rPr>
                  <w:rFonts w:ascii="Times New Roman" w:hAnsi="Times New Roman" w:cs="Times New Roman"/>
                  <w:bCs/>
                </w:rPr>
                <w:t>art. 7a ust. 1 pkt 1</w:t>
              </w:r>
            </w:hyperlink>
            <w:r w:rsidRPr="00AE6722">
              <w:rPr>
                <w:rFonts w:ascii="Times New Roman" w:hAnsi="Times New Roman" w:cs="Times New Roman"/>
                <w:bCs/>
              </w:rPr>
              <w:t xml:space="preserve"> ustawy z dnia 19 czerwca 1997 r. o zakazie stosowania wyrobów zawierających azbest, zwanej dalej "ustawą", obejmuje: </w:t>
            </w:r>
          </w:p>
          <w:p w14:paraId="669E7D10" w14:textId="77777777" w:rsidR="00A10DBB" w:rsidRPr="00AE6722" w:rsidRDefault="00A10DBB" w:rsidP="0021651B">
            <w:pPr>
              <w:spacing w:after="0" w:line="240" w:lineRule="auto"/>
              <w:jc w:val="both"/>
              <w:rPr>
                <w:rFonts w:ascii="Times New Roman" w:hAnsi="Times New Roman" w:cs="Times New Roman"/>
                <w:bCs/>
              </w:rPr>
            </w:pPr>
            <w:r w:rsidRPr="00AE6722">
              <w:rPr>
                <w:rFonts w:ascii="Times New Roman" w:hAnsi="Times New Roman" w:cs="Times New Roman"/>
                <w:bCs/>
              </w:rPr>
              <w:t xml:space="preserve">1) badanie ogólnolekarskie; </w:t>
            </w:r>
          </w:p>
          <w:p w14:paraId="6930C62C" w14:textId="77777777" w:rsidR="00A10DBB" w:rsidRPr="00AE6722" w:rsidRDefault="00A10DBB" w:rsidP="0021651B">
            <w:pPr>
              <w:spacing w:after="0" w:line="240" w:lineRule="auto"/>
              <w:jc w:val="both"/>
              <w:rPr>
                <w:rFonts w:ascii="Times New Roman" w:hAnsi="Times New Roman" w:cs="Times New Roman"/>
                <w:bCs/>
              </w:rPr>
            </w:pPr>
            <w:r w:rsidRPr="00AE6722">
              <w:rPr>
                <w:rFonts w:ascii="Times New Roman" w:hAnsi="Times New Roman" w:cs="Times New Roman"/>
                <w:bCs/>
              </w:rPr>
              <w:t xml:space="preserve">2) zdjęcie radiologiczne klatki piersiowej; </w:t>
            </w:r>
          </w:p>
          <w:p w14:paraId="0F2F6D64" w14:textId="77777777" w:rsidR="00A10DBB" w:rsidRPr="00AE6722" w:rsidRDefault="00A10DBB" w:rsidP="0021651B">
            <w:pPr>
              <w:spacing w:after="0" w:line="240" w:lineRule="auto"/>
              <w:jc w:val="both"/>
              <w:rPr>
                <w:rFonts w:ascii="Times New Roman" w:hAnsi="Times New Roman" w:cs="Times New Roman"/>
                <w:bCs/>
              </w:rPr>
            </w:pPr>
            <w:r w:rsidRPr="00AE6722">
              <w:rPr>
                <w:rFonts w:ascii="Times New Roman" w:hAnsi="Times New Roman" w:cs="Times New Roman"/>
                <w:bCs/>
              </w:rPr>
              <w:t xml:space="preserve">3) badanie spirometryczne spoczynkowe. </w:t>
            </w:r>
          </w:p>
          <w:p w14:paraId="29843BEB" w14:textId="77777777" w:rsidR="00A10DBB" w:rsidRPr="00AE6722" w:rsidRDefault="00A10DBB" w:rsidP="0021651B">
            <w:pPr>
              <w:spacing w:after="0" w:line="240" w:lineRule="auto"/>
              <w:jc w:val="both"/>
              <w:rPr>
                <w:rFonts w:ascii="Times New Roman" w:hAnsi="Times New Roman" w:cs="Times New Roman"/>
                <w:bCs/>
              </w:rPr>
            </w:pPr>
            <w:bookmarkStart w:id="159" w:name="mip11115272"/>
            <w:bookmarkEnd w:id="159"/>
            <w:r w:rsidRPr="00AE6722">
              <w:rPr>
                <w:rFonts w:ascii="Times New Roman" w:hAnsi="Times New Roman" w:cs="Times New Roman"/>
                <w:bCs/>
              </w:rPr>
              <w:t>2. Lekarz przeprowadzający okresowe badanie lekarskie poszerza jego zakres o badania uzupełniające, jeśli potrzeba taka wynika z oceny stanu zdrowia osoby podlegającej badaniu lekarskiemu.</w:t>
            </w:r>
          </w:p>
          <w:p w14:paraId="50FB6EC0" w14:textId="77777777" w:rsidR="00A10DBB" w:rsidRPr="00AE6722" w:rsidRDefault="00A10DBB" w:rsidP="0021651B">
            <w:pPr>
              <w:spacing w:after="0" w:line="240" w:lineRule="auto"/>
              <w:jc w:val="both"/>
              <w:rPr>
                <w:rFonts w:ascii="Times New Roman" w:hAnsi="Times New Roman" w:cs="Times New Roman"/>
                <w:bCs/>
              </w:rPr>
            </w:pPr>
            <w:bookmarkStart w:id="160" w:name="mip11115273"/>
            <w:bookmarkEnd w:id="160"/>
            <w:r w:rsidRPr="00AE6722">
              <w:rPr>
                <w:rFonts w:ascii="Times New Roman" w:hAnsi="Times New Roman" w:cs="Times New Roman"/>
                <w:bCs/>
              </w:rPr>
              <w:t xml:space="preserve">3. Lekarz przeprowadzający okresowe badanie lekarskie zleca dodatkowo inne badania diagnostyczne, jeśli zachodzi potrzeba poszerzenia diagnostyki w celu potwierdzenia lub </w:t>
            </w:r>
            <w:r w:rsidRPr="00AE6722">
              <w:rPr>
                <w:rFonts w:ascii="Times New Roman" w:hAnsi="Times New Roman" w:cs="Times New Roman"/>
                <w:bCs/>
              </w:rPr>
              <w:lastRenderedPageBreak/>
              <w:t>wykluczenia innych niż narażenie na azbest przyczyn stwierdzanych zmian patologicznych.</w:t>
            </w:r>
          </w:p>
          <w:p w14:paraId="58D4A76C" w14:textId="77777777" w:rsidR="00A10DBB" w:rsidRPr="00AE6722" w:rsidRDefault="00A10DBB" w:rsidP="0021651B">
            <w:pPr>
              <w:spacing w:after="0" w:line="240" w:lineRule="auto"/>
              <w:jc w:val="both"/>
              <w:rPr>
                <w:rFonts w:ascii="Times New Roman" w:hAnsi="Times New Roman" w:cs="Times New Roman"/>
                <w:bCs/>
              </w:rPr>
            </w:pPr>
            <w:bookmarkStart w:id="161" w:name="mip11115274"/>
            <w:bookmarkEnd w:id="161"/>
            <w:r w:rsidRPr="00AE6722">
              <w:rPr>
                <w:rFonts w:ascii="Times New Roman" w:hAnsi="Times New Roman" w:cs="Times New Roman"/>
                <w:bCs/>
              </w:rPr>
              <w:t>4. Zakres badań uzupełniających, o których mowa w ust. 2, oraz innych badań diagnostycznych, o których mowa w ust. 3, określa załącznik do rozporządzenia.</w:t>
            </w:r>
          </w:p>
          <w:p w14:paraId="7127B4BF" w14:textId="77777777" w:rsidR="00A10DBB" w:rsidRPr="00AE6722" w:rsidRDefault="00A10DBB" w:rsidP="0021651B">
            <w:pPr>
              <w:spacing w:after="0" w:line="240" w:lineRule="auto"/>
              <w:jc w:val="both"/>
              <w:rPr>
                <w:rFonts w:ascii="Times New Roman" w:hAnsi="Times New Roman" w:cs="Times New Roman"/>
                <w:bCs/>
              </w:rPr>
            </w:pPr>
            <w:bookmarkStart w:id="162" w:name="mip11115275"/>
            <w:bookmarkEnd w:id="162"/>
            <w:r w:rsidRPr="00AE6722">
              <w:rPr>
                <w:rFonts w:ascii="Times New Roman" w:hAnsi="Times New Roman" w:cs="Times New Roman"/>
                <w:bCs/>
              </w:rPr>
              <w:t>5. Badania uzupełniające, o których mowa w ust. 2, oraz inne badania diagnostyczne, o których mowa w ust. 3, stanowią część okresowego badania lekarskiego.</w:t>
            </w:r>
          </w:p>
          <w:p w14:paraId="1B4DED6A" w14:textId="77777777" w:rsidR="00A10DBB" w:rsidRPr="00AE6722" w:rsidRDefault="00A10DBB" w:rsidP="0021651B">
            <w:pPr>
              <w:spacing w:after="0" w:line="240" w:lineRule="auto"/>
              <w:jc w:val="both"/>
              <w:rPr>
                <w:rFonts w:ascii="Times New Roman" w:hAnsi="Times New Roman" w:cs="Times New Roman"/>
                <w:bCs/>
              </w:rPr>
            </w:pPr>
            <w:bookmarkStart w:id="163" w:name="mip11115276"/>
            <w:bookmarkEnd w:id="163"/>
            <w:r w:rsidRPr="00AE6722">
              <w:rPr>
                <w:rFonts w:ascii="Times New Roman" w:hAnsi="Times New Roman" w:cs="Times New Roman"/>
                <w:bCs/>
              </w:rPr>
              <w:t>6. Okresowe badania lekarskie przeprowadza się według jednolitej metodyki.</w:t>
            </w:r>
          </w:p>
          <w:p w14:paraId="6CA48CD0" w14:textId="77777777" w:rsidR="00A10DBB" w:rsidRPr="00AE6722" w:rsidRDefault="00A10DBB" w:rsidP="0021651B">
            <w:pPr>
              <w:spacing w:after="0" w:line="240" w:lineRule="auto"/>
              <w:jc w:val="both"/>
              <w:rPr>
                <w:rFonts w:ascii="Times New Roman" w:hAnsi="Times New Roman" w:cs="Times New Roman"/>
                <w:bCs/>
              </w:rPr>
            </w:pPr>
          </w:p>
          <w:p w14:paraId="41DE61B7" w14:textId="4043C903" w:rsidR="00A10DBB" w:rsidRPr="00AE6722" w:rsidRDefault="00A10DBB" w:rsidP="0021651B">
            <w:pPr>
              <w:spacing w:after="0" w:line="240" w:lineRule="auto"/>
              <w:jc w:val="both"/>
              <w:rPr>
                <w:rFonts w:ascii="Times New Roman" w:hAnsi="Times New Roman" w:cs="Times New Roman"/>
                <w:bCs/>
              </w:rPr>
            </w:pPr>
            <w:r w:rsidRPr="00AE6722">
              <w:rPr>
                <w:rFonts w:ascii="Times New Roman" w:hAnsi="Times New Roman" w:cs="Times New Roman"/>
                <w:bCs/>
              </w:rPr>
              <w:t xml:space="preserve">Załącznik Zakres badań uzupełniających oraz innych badań diagnostycznych. </w:t>
            </w:r>
          </w:p>
          <w:tbl>
            <w:tblPr>
              <w:tblW w:w="5000" w:type="pct"/>
              <w:tblCellSpacing w:w="0" w:type="dxa"/>
              <w:tblBorders>
                <w:top w:val="outset" w:sz="6" w:space="0" w:color="auto"/>
                <w:left w:val="outset" w:sz="6" w:space="0" w:color="auto"/>
                <w:bottom w:val="outset" w:sz="6" w:space="0" w:color="auto"/>
                <w:right w:val="outset" w:sz="6" w:space="0" w:color="auto"/>
              </w:tblBorders>
              <w:tblLayout w:type="fixed"/>
              <w:tblCellMar>
                <w:top w:w="60" w:type="dxa"/>
                <w:left w:w="60" w:type="dxa"/>
                <w:bottom w:w="60" w:type="dxa"/>
                <w:right w:w="60" w:type="dxa"/>
              </w:tblCellMar>
              <w:tblLook w:val="04A0" w:firstRow="1" w:lastRow="0" w:firstColumn="1" w:lastColumn="0" w:noHBand="0" w:noVBand="1"/>
            </w:tblPr>
            <w:tblGrid>
              <w:gridCol w:w="2074"/>
              <w:gridCol w:w="3190"/>
            </w:tblGrid>
            <w:tr w:rsidR="00A10DBB" w:rsidRPr="00AE6722" w14:paraId="51887F18" w14:textId="77777777" w:rsidTr="00486064">
              <w:trPr>
                <w:tblCellSpacing w:w="0" w:type="dxa"/>
              </w:trPr>
              <w:tc>
                <w:tcPr>
                  <w:tcW w:w="3734" w:type="dxa"/>
                  <w:tcBorders>
                    <w:top w:val="outset" w:sz="6" w:space="0" w:color="auto"/>
                    <w:left w:val="outset" w:sz="6" w:space="0" w:color="auto"/>
                    <w:bottom w:val="outset" w:sz="6" w:space="0" w:color="auto"/>
                    <w:right w:val="outset" w:sz="6" w:space="0" w:color="auto"/>
                  </w:tcBorders>
                  <w:vAlign w:val="center"/>
                  <w:hideMark/>
                </w:tcPr>
                <w:p w14:paraId="36881F45" w14:textId="77777777" w:rsidR="00A10DBB" w:rsidRPr="00AE6722" w:rsidRDefault="00A10DBB" w:rsidP="00733DE9">
                  <w:pPr>
                    <w:framePr w:hSpace="141" w:wrap="around" w:vAnchor="text" w:hAnchor="text" w:y="1"/>
                    <w:spacing w:after="0" w:line="240" w:lineRule="auto"/>
                    <w:suppressOverlap/>
                    <w:rPr>
                      <w:rFonts w:ascii="Times New Roman" w:eastAsia="Times New Roman" w:hAnsi="Times New Roman" w:cs="Times New Roman"/>
                      <w:lang w:eastAsia="pl-PL"/>
                    </w:rPr>
                  </w:pPr>
                  <w:r w:rsidRPr="00AE6722">
                    <w:rPr>
                      <w:rFonts w:ascii="Times New Roman" w:eastAsia="Times New Roman" w:hAnsi="Times New Roman" w:cs="Times New Roman"/>
                      <w:lang w:eastAsia="pl-PL"/>
                    </w:rPr>
                    <w:t>Badania uzupełniające</w:t>
                  </w:r>
                </w:p>
              </w:tc>
              <w:tc>
                <w:tcPr>
                  <w:tcW w:w="5822" w:type="dxa"/>
                  <w:tcBorders>
                    <w:top w:val="outset" w:sz="6" w:space="0" w:color="auto"/>
                    <w:left w:val="outset" w:sz="6" w:space="0" w:color="auto"/>
                    <w:bottom w:val="outset" w:sz="6" w:space="0" w:color="auto"/>
                    <w:right w:val="outset" w:sz="6" w:space="0" w:color="auto"/>
                  </w:tcBorders>
                  <w:vAlign w:val="center"/>
                  <w:hideMark/>
                </w:tcPr>
                <w:p w14:paraId="1F246020" w14:textId="77777777" w:rsidR="00A10DBB" w:rsidRPr="00AE6722" w:rsidRDefault="00A10DBB" w:rsidP="00733DE9">
                  <w:pPr>
                    <w:framePr w:hSpace="141" w:wrap="around" w:vAnchor="text" w:hAnchor="text" w:y="1"/>
                    <w:spacing w:after="0" w:line="240" w:lineRule="auto"/>
                    <w:suppressOverlap/>
                    <w:rPr>
                      <w:rFonts w:ascii="Times New Roman" w:eastAsia="Times New Roman" w:hAnsi="Times New Roman" w:cs="Times New Roman"/>
                      <w:lang w:eastAsia="pl-PL"/>
                    </w:rPr>
                  </w:pPr>
                  <w:r w:rsidRPr="00AE6722">
                    <w:rPr>
                      <w:rFonts w:ascii="Times New Roman" w:eastAsia="Times New Roman" w:hAnsi="Times New Roman" w:cs="Times New Roman"/>
                      <w:lang w:eastAsia="pl-PL"/>
                    </w:rPr>
                    <w:t>Inne badania diagnostyczne</w:t>
                  </w:r>
                </w:p>
              </w:tc>
            </w:tr>
            <w:tr w:rsidR="00A10DBB" w:rsidRPr="00AE6722" w14:paraId="12DB2DB1" w14:textId="77777777" w:rsidTr="00486064">
              <w:trPr>
                <w:tblCellSpacing w:w="0" w:type="dxa"/>
              </w:trPr>
              <w:tc>
                <w:tcPr>
                  <w:tcW w:w="3734" w:type="dxa"/>
                  <w:tcBorders>
                    <w:top w:val="outset" w:sz="6" w:space="0" w:color="auto"/>
                    <w:left w:val="outset" w:sz="6" w:space="0" w:color="auto"/>
                    <w:bottom w:val="outset" w:sz="6" w:space="0" w:color="auto"/>
                    <w:right w:val="outset" w:sz="6" w:space="0" w:color="auto"/>
                  </w:tcBorders>
                  <w:vAlign w:val="center"/>
                  <w:hideMark/>
                </w:tcPr>
                <w:p w14:paraId="7C80A2E4" w14:textId="77777777" w:rsidR="00A10DBB" w:rsidRPr="00AE6722" w:rsidRDefault="00A10DBB" w:rsidP="00733DE9">
                  <w:pPr>
                    <w:framePr w:hSpace="141" w:wrap="around" w:vAnchor="text" w:hAnchor="text" w:y="1"/>
                    <w:spacing w:after="0" w:line="240" w:lineRule="auto"/>
                    <w:suppressOverlap/>
                    <w:rPr>
                      <w:rFonts w:ascii="Times New Roman" w:eastAsia="Times New Roman" w:hAnsi="Times New Roman" w:cs="Times New Roman"/>
                      <w:lang w:eastAsia="pl-PL"/>
                    </w:rPr>
                  </w:pPr>
                  <w:r w:rsidRPr="00AE6722">
                    <w:rPr>
                      <w:rFonts w:ascii="Times New Roman" w:eastAsia="Times New Roman" w:hAnsi="Times New Roman" w:cs="Times New Roman"/>
                      <w:lang w:eastAsia="pl-PL"/>
                    </w:rPr>
                    <w:t>1)badanie laryngologiczne</w:t>
                  </w:r>
                </w:p>
              </w:tc>
              <w:tc>
                <w:tcPr>
                  <w:tcW w:w="5822" w:type="dxa"/>
                  <w:tcBorders>
                    <w:top w:val="outset" w:sz="6" w:space="0" w:color="auto"/>
                    <w:left w:val="outset" w:sz="6" w:space="0" w:color="auto"/>
                    <w:bottom w:val="outset" w:sz="6" w:space="0" w:color="auto"/>
                    <w:right w:val="outset" w:sz="6" w:space="0" w:color="auto"/>
                  </w:tcBorders>
                  <w:vAlign w:val="center"/>
                  <w:hideMark/>
                </w:tcPr>
                <w:p w14:paraId="6DF60999" w14:textId="77777777" w:rsidR="00A10DBB" w:rsidRPr="00AE6722" w:rsidRDefault="00A10DBB" w:rsidP="00733DE9">
                  <w:pPr>
                    <w:framePr w:hSpace="141" w:wrap="around" w:vAnchor="text" w:hAnchor="text" w:y="1"/>
                    <w:spacing w:after="0" w:line="240" w:lineRule="auto"/>
                    <w:suppressOverlap/>
                    <w:rPr>
                      <w:rFonts w:ascii="Times New Roman" w:eastAsia="Times New Roman" w:hAnsi="Times New Roman" w:cs="Times New Roman"/>
                      <w:lang w:eastAsia="pl-PL"/>
                    </w:rPr>
                  </w:pPr>
                  <w:r w:rsidRPr="00AE6722">
                    <w:rPr>
                      <w:rFonts w:ascii="Times New Roman" w:eastAsia="Times New Roman" w:hAnsi="Times New Roman" w:cs="Times New Roman"/>
                      <w:lang w:eastAsia="pl-PL"/>
                    </w:rPr>
                    <w:t>1)tomografia komputerowa</w:t>
                  </w:r>
                </w:p>
              </w:tc>
            </w:tr>
            <w:tr w:rsidR="00A10DBB" w:rsidRPr="00AE6722" w14:paraId="49CE5DC7" w14:textId="77777777" w:rsidTr="00486064">
              <w:trPr>
                <w:tblCellSpacing w:w="0" w:type="dxa"/>
              </w:trPr>
              <w:tc>
                <w:tcPr>
                  <w:tcW w:w="3734" w:type="dxa"/>
                  <w:vMerge w:val="restart"/>
                  <w:tcBorders>
                    <w:top w:val="outset" w:sz="6" w:space="0" w:color="auto"/>
                    <w:left w:val="outset" w:sz="6" w:space="0" w:color="auto"/>
                    <w:bottom w:val="outset" w:sz="6" w:space="0" w:color="auto"/>
                    <w:right w:val="outset" w:sz="6" w:space="0" w:color="auto"/>
                  </w:tcBorders>
                  <w:vAlign w:val="center"/>
                  <w:hideMark/>
                </w:tcPr>
                <w:p w14:paraId="7D74A38F" w14:textId="77777777" w:rsidR="00A10DBB" w:rsidRPr="00AE6722" w:rsidRDefault="00A10DBB" w:rsidP="00733DE9">
                  <w:pPr>
                    <w:framePr w:hSpace="141" w:wrap="around" w:vAnchor="text" w:hAnchor="text" w:y="1"/>
                    <w:spacing w:after="0" w:line="240" w:lineRule="auto"/>
                    <w:suppressOverlap/>
                    <w:rPr>
                      <w:rFonts w:ascii="Times New Roman" w:eastAsia="Times New Roman" w:hAnsi="Times New Roman" w:cs="Times New Roman"/>
                      <w:lang w:eastAsia="pl-PL"/>
                    </w:rPr>
                  </w:pPr>
                  <w:r w:rsidRPr="00AE6722">
                    <w:rPr>
                      <w:rFonts w:ascii="Times New Roman" w:eastAsia="Times New Roman" w:hAnsi="Times New Roman" w:cs="Times New Roman"/>
                      <w:lang w:eastAsia="pl-PL"/>
                    </w:rPr>
                    <w:t>2)badanie gazometryczne spoczynkowe</w:t>
                  </w:r>
                </w:p>
              </w:tc>
              <w:tc>
                <w:tcPr>
                  <w:tcW w:w="5822" w:type="dxa"/>
                  <w:tcBorders>
                    <w:top w:val="outset" w:sz="6" w:space="0" w:color="auto"/>
                    <w:left w:val="outset" w:sz="6" w:space="0" w:color="auto"/>
                    <w:bottom w:val="outset" w:sz="6" w:space="0" w:color="auto"/>
                    <w:right w:val="outset" w:sz="6" w:space="0" w:color="auto"/>
                  </w:tcBorders>
                  <w:vAlign w:val="center"/>
                  <w:hideMark/>
                </w:tcPr>
                <w:p w14:paraId="7EB390FE" w14:textId="77777777" w:rsidR="00A10DBB" w:rsidRPr="00AE6722" w:rsidRDefault="00A10DBB" w:rsidP="00733DE9">
                  <w:pPr>
                    <w:framePr w:hSpace="141" w:wrap="around" w:vAnchor="text" w:hAnchor="text" w:y="1"/>
                    <w:spacing w:after="0" w:line="240" w:lineRule="auto"/>
                    <w:suppressOverlap/>
                    <w:rPr>
                      <w:rFonts w:ascii="Times New Roman" w:eastAsia="Times New Roman" w:hAnsi="Times New Roman" w:cs="Times New Roman"/>
                      <w:lang w:eastAsia="pl-PL"/>
                    </w:rPr>
                  </w:pPr>
                  <w:r w:rsidRPr="00AE6722">
                    <w:rPr>
                      <w:rFonts w:ascii="Times New Roman" w:eastAsia="Times New Roman" w:hAnsi="Times New Roman" w:cs="Times New Roman"/>
                      <w:lang w:eastAsia="pl-PL"/>
                    </w:rPr>
                    <w:t>2)badanie gazometryczne wysiłkowe</w:t>
                  </w:r>
                </w:p>
              </w:tc>
            </w:tr>
            <w:tr w:rsidR="00A10DBB" w:rsidRPr="00AE6722" w14:paraId="36AD9093" w14:textId="77777777" w:rsidTr="00486064">
              <w:trPr>
                <w:tblCellSpacing w:w="0" w:type="dxa"/>
              </w:trPr>
              <w:tc>
                <w:tcPr>
                  <w:tcW w:w="3734" w:type="dxa"/>
                  <w:vMerge/>
                  <w:tcBorders>
                    <w:top w:val="outset" w:sz="6" w:space="0" w:color="auto"/>
                    <w:left w:val="outset" w:sz="6" w:space="0" w:color="auto"/>
                    <w:bottom w:val="outset" w:sz="6" w:space="0" w:color="auto"/>
                    <w:right w:val="outset" w:sz="6" w:space="0" w:color="auto"/>
                  </w:tcBorders>
                  <w:vAlign w:val="center"/>
                  <w:hideMark/>
                </w:tcPr>
                <w:p w14:paraId="0CF07EBA" w14:textId="77777777" w:rsidR="00A10DBB" w:rsidRPr="00AE6722" w:rsidRDefault="00A10DBB" w:rsidP="00733DE9">
                  <w:pPr>
                    <w:framePr w:hSpace="141" w:wrap="around" w:vAnchor="text" w:hAnchor="text" w:y="1"/>
                    <w:spacing w:after="0" w:line="240" w:lineRule="auto"/>
                    <w:suppressOverlap/>
                    <w:rPr>
                      <w:rFonts w:ascii="Times New Roman" w:eastAsia="Times New Roman" w:hAnsi="Times New Roman" w:cs="Times New Roman"/>
                      <w:lang w:eastAsia="pl-PL"/>
                    </w:rPr>
                  </w:pPr>
                </w:p>
              </w:tc>
              <w:tc>
                <w:tcPr>
                  <w:tcW w:w="5822" w:type="dxa"/>
                  <w:tcBorders>
                    <w:top w:val="outset" w:sz="6" w:space="0" w:color="auto"/>
                    <w:left w:val="outset" w:sz="6" w:space="0" w:color="auto"/>
                    <w:bottom w:val="outset" w:sz="6" w:space="0" w:color="auto"/>
                    <w:right w:val="outset" w:sz="6" w:space="0" w:color="auto"/>
                  </w:tcBorders>
                  <w:vAlign w:val="center"/>
                  <w:hideMark/>
                </w:tcPr>
                <w:p w14:paraId="013A5A79" w14:textId="77777777" w:rsidR="00A10DBB" w:rsidRPr="00AE6722" w:rsidRDefault="00A10DBB" w:rsidP="00733DE9">
                  <w:pPr>
                    <w:framePr w:hSpace="141" w:wrap="around" w:vAnchor="text" w:hAnchor="text" w:y="1"/>
                    <w:spacing w:after="0" w:line="240" w:lineRule="auto"/>
                    <w:suppressOverlap/>
                    <w:rPr>
                      <w:rFonts w:ascii="Times New Roman" w:eastAsia="Times New Roman" w:hAnsi="Times New Roman" w:cs="Times New Roman"/>
                      <w:lang w:eastAsia="pl-PL"/>
                    </w:rPr>
                  </w:pPr>
                  <w:r w:rsidRPr="00AE6722">
                    <w:rPr>
                      <w:rFonts w:ascii="Times New Roman" w:eastAsia="Times New Roman" w:hAnsi="Times New Roman" w:cs="Times New Roman"/>
                      <w:lang w:eastAsia="pl-PL"/>
                    </w:rPr>
                    <w:t>3)określenie zdolności dyfuzyjnej i podatności oddechowej płuc</w:t>
                  </w:r>
                </w:p>
              </w:tc>
            </w:tr>
            <w:tr w:rsidR="00A10DBB" w:rsidRPr="00AE6722" w14:paraId="61F29DB8" w14:textId="77777777" w:rsidTr="00486064">
              <w:trPr>
                <w:tblCellSpacing w:w="0" w:type="dxa"/>
              </w:trPr>
              <w:tc>
                <w:tcPr>
                  <w:tcW w:w="3734" w:type="dxa"/>
                  <w:vMerge/>
                  <w:tcBorders>
                    <w:top w:val="outset" w:sz="6" w:space="0" w:color="auto"/>
                    <w:left w:val="outset" w:sz="6" w:space="0" w:color="auto"/>
                    <w:bottom w:val="outset" w:sz="6" w:space="0" w:color="auto"/>
                    <w:right w:val="outset" w:sz="6" w:space="0" w:color="auto"/>
                  </w:tcBorders>
                  <w:vAlign w:val="center"/>
                  <w:hideMark/>
                </w:tcPr>
                <w:p w14:paraId="3B902F38" w14:textId="77777777" w:rsidR="00A10DBB" w:rsidRPr="00AE6722" w:rsidRDefault="00A10DBB" w:rsidP="00733DE9">
                  <w:pPr>
                    <w:framePr w:hSpace="141" w:wrap="around" w:vAnchor="text" w:hAnchor="text" w:y="1"/>
                    <w:spacing w:after="0" w:line="240" w:lineRule="auto"/>
                    <w:suppressOverlap/>
                    <w:rPr>
                      <w:rFonts w:ascii="Times New Roman" w:eastAsia="Times New Roman" w:hAnsi="Times New Roman" w:cs="Times New Roman"/>
                      <w:lang w:eastAsia="pl-PL"/>
                    </w:rPr>
                  </w:pPr>
                </w:p>
              </w:tc>
              <w:tc>
                <w:tcPr>
                  <w:tcW w:w="5822" w:type="dxa"/>
                  <w:tcBorders>
                    <w:top w:val="outset" w:sz="6" w:space="0" w:color="auto"/>
                    <w:left w:val="outset" w:sz="6" w:space="0" w:color="auto"/>
                    <w:bottom w:val="outset" w:sz="6" w:space="0" w:color="auto"/>
                    <w:right w:val="outset" w:sz="6" w:space="0" w:color="auto"/>
                  </w:tcBorders>
                  <w:vAlign w:val="center"/>
                  <w:hideMark/>
                </w:tcPr>
                <w:p w14:paraId="25705827" w14:textId="77777777" w:rsidR="00A10DBB" w:rsidRPr="00AE6722" w:rsidRDefault="00A10DBB" w:rsidP="00733DE9">
                  <w:pPr>
                    <w:framePr w:hSpace="141" w:wrap="around" w:vAnchor="text" w:hAnchor="text" w:y="1"/>
                    <w:spacing w:after="0" w:line="240" w:lineRule="auto"/>
                    <w:suppressOverlap/>
                    <w:rPr>
                      <w:rFonts w:ascii="Times New Roman" w:eastAsia="Times New Roman" w:hAnsi="Times New Roman" w:cs="Times New Roman"/>
                      <w:lang w:eastAsia="pl-PL"/>
                    </w:rPr>
                  </w:pPr>
                  <w:r w:rsidRPr="00AE6722">
                    <w:rPr>
                      <w:rFonts w:ascii="Times New Roman" w:eastAsia="Times New Roman" w:hAnsi="Times New Roman" w:cs="Times New Roman"/>
                      <w:lang w:eastAsia="pl-PL"/>
                    </w:rPr>
                    <w:t>4)badanie cytologiczne plwociny</w:t>
                  </w:r>
                </w:p>
              </w:tc>
            </w:tr>
            <w:tr w:rsidR="00A10DBB" w:rsidRPr="00AE6722" w14:paraId="6F7EBC62" w14:textId="77777777" w:rsidTr="00486064">
              <w:trPr>
                <w:tblCellSpacing w:w="0" w:type="dxa"/>
              </w:trPr>
              <w:tc>
                <w:tcPr>
                  <w:tcW w:w="3734" w:type="dxa"/>
                  <w:tcBorders>
                    <w:top w:val="outset" w:sz="6" w:space="0" w:color="auto"/>
                    <w:left w:val="outset" w:sz="6" w:space="0" w:color="auto"/>
                    <w:bottom w:val="outset" w:sz="6" w:space="0" w:color="auto"/>
                    <w:right w:val="outset" w:sz="6" w:space="0" w:color="auto"/>
                  </w:tcBorders>
                  <w:vAlign w:val="center"/>
                  <w:hideMark/>
                </w:tcPr>
                <w:p w14:paraId="3399759C" w14:textId="77777777" w:rsidR="00A10DBB" w:rsidRPr="00AE6722" w:rsidRDefault="00A10DBB" w:rsidP="00733DE9">
                  <w:pPr>
                    <w:framePr w:hSpace="141" w:wrap="around" w:vAnchor="text" w:hAnchor="text" w:y="1"/>
                    <w:spacing w:after="0" w:line="240" w:lineRule="auto"/>
                    <w:suppressOverlap/>
                    <w:rPr>
                      <w:rFonts w:ascii="Times New Roman" w:eastAsia="Times New Roman" w:hAnsi="Times New Roman" w:cs="Times New Roman"/>
                      <w:lang w:eastAsia="pl-PL"/>
                    </w:rPr>
                  </w:pPr>
                </w:p>
              </w:tc>
              <w:tc>
                <w:tcPr>
                  <w:tcW w:w="5822" w:type="dxa"/>
                  <w:tcBorders>
                    <w:top w:val="outset" w:sz="6" w:space="0" w:color="auto"/>
                    <w:left w:val="outset" w:sz="6" w:space="0" w:color="auto"/>
                    <w:bottom w:val="outset" w:sz="6" w:space="0" w:color="auto"/>
                    <w:right w:val="outset" w:sz="6" w:space="0" w:color="auto"/>
                  </w:tcBorders>
                  <w:vAlign w:val="center"/>
                  <w:hideMark/>
                </w:tcPr>
                <w:p w14:paraId="2141AC61" w14:textId="77777777" w:rsidR="00A10DBB" w:rsidRPr="00AE6722" w:rsidRDefault="00A10DBB" w:rsidP="00733DE9">
                  <w:pPr>
                    <w:framePr w:hSpace="141" w:wrap="around" w:vAnchor="text" w:hAnchor="text" w:y="1"/>
                    <w:spacing w:after="0" w:line="240" w:lineRule="auto"/>
                    <w:suppressOverlap/>
                    <w:rPr>
                      <w:rFonts w:ascii="Times New Roman" w:eastAsia="Times New Roman" w:hAnsi="Times New Roman" w:cs="Times New Roman"/>
                      <w:lang w:eastAsia="pl-PL"/>
                    </w:rPr>
                  </w:pPr>
                  <w:r w:rsidRPr="00AE6722">
                    <w:rPr>
                      <w:rFonts w:ascii="Times New Roman" w:eastAsia="Times New Roman" w:hAnsi="Times New Roman" w:cs="Times New Roman"/>
                      <w:lang w:eastAsia="pl-PL"/>
                    </w:rPr>
                    <w:t>5)badanie ekg</w:t>
                  </w:r>
                </w:p>
              </w:tc>
            </w:tr>
          </w:tbl>
          <w:p w14:paraId="2BEED177" w14:textId="77777777" w:rsidR="003B0B02" w:rsidRPr="00AE6722" w:rsidRDefault="003B0B02" w:rsidP="0021651B">
            <w:pPr>
              <w:spacing w:after="0" w:line="240" w:lineRule="auto"/>
              <w:jc w:val="both"/>
              <w:rPr>
                <w:rFonts w:ascii="Times New Roman" w:eastAsia="Times New Roman" w:hAnsi="Times New Roman" w:cs="Times New Roman"/>
                <w:lang w:eastAsia="pl-PL"/>
              </w:rPr>
            </w:pPr>
          </w:p>
        </w:tc>
        <w:tc>
          <w:tcPr>
            <w:tcW w:w="1500" w:type="dxa"/>
          </w:tcPr>
          <w:p w14:paraId="03E679E8" w14:textId="77777777" w:rsidR="003B0B02" w:rsidRPr="00AE6722" w:rsidRDefault="003B0B02" w:rsidP="0021651B">
            <w:pPr>
              <w:spacing w:after="0" w:line="240" w:lineRule="auto"/>
              <w:jc w:val="both"/>
              <w:rPr>
                <w:rFonts w:ascii="Times New Roman" w:eastAsia="Times New Roman" w:hAnsi="Times New Roman" w:cs="Times New Roman"/>
                <w:lang w:eastAsia="pl-PL"/>
              </w:rPr>
            </w:pPr>
          </w:p>
        </w:tc>
      </w:tr>
      <w:tr w:rsidR="005C193F" w:rsidRPr="00AE6722" w14:paraId="2E30CDDE" w14:textId="77777777" w:rsidTr="005C23BA">
        <w:trPr>
          <w:trHeight w:val="1266"/>
        </w:trPr>
        <w:tc>
          <w:tcPr>
            <w:tcW w:w="846" w:type="dxa"/>
          </w:tcPr>
          <w:p w14:paraId="1BCA87AA" w14:textId="5A91D4B2" w:rsidR="005C193F" w:rsidRPr="00AE6722" w:rsidRDefault="003B0B02" w:rsidP="0021651B">
            <w:pPr>
              <w:spacing w:after="0" w:line="240" w:lineRule="auto"/>
              <w:jc w:val="both"/>
              <w:rPr>
                <w:rFonts w:ascii="Times New Roman" w:hAnsi="Times New Roman" w:cs="Times New Roman"/>
                <w:b/>
                <w:bCs/>
              </w:rPr>
            </w:pPr>
            <w:r w:rsidRPr="00AE6722">
              <w:rPr>
                <w:rFonts w:ascii="Times New Roman" w:hAnsi="Times New Roman" w:cs="Times New Roman"/>
                <w:b/>
                <w:bCs/>
              </w:rPr>
              <w:lastRenderedPageBreak/>
              <w:t xml:space="preserve">Załącznik Ia </w:t>
            </w:r>
          </w:p>
        </w:tc>
        <w:tc>
          <w:tcPr>
            <w:tcW w:w="5528" w:type="dxa"/>
            <w:gridSpan w:val="2"/>
          </w:tcPr>
          <w:p w14:paraId="1EDAA650" w14:textId="2C446CB8" w:rsidR="007E1092" w:rsidRPr="00AE6722" w:rsidRDefault="007E1092" w:rsidP="0021651B">
            <w:pPr>
              <w:autoSpaceDE w:val="0"/>
              <w:autoSpaceDN w:val="0"/>
              <w:adjustRightInd w:val="0"/>
              <w:spacing w:after="0" w:line="240" w:lineRule="auto"/>
              <w:rPr>
                <w:rFonts w:ascii="Times New Roman" w:hAnsi="Times New Roman" w:cs="Times New Roman"/>
                <w:b/>
                <w:bCs/>
                <w:color w:val="000000"/>
              </w:rPr>
            </w:pPr>
            <w:r w:rsidRPr="00AE6722">
              <w:rPr>
                <w:rFonts w:ascii="Times New Roman" w:hAnsi="Times New Roman" w:cs="Times New Roman"/>
                <w:b/>
                <w:bCs/>
                <w:i/>
                <w:iCs/>
                <w:color w:val="000000"/>
              </w:rPr>
              <w:t>Dodany Dyrektywą Parlamentu Europejskiego i Rady (UE) 2023/2668</w:t>
            </w:r>
          </w:p>
          <w:p w14:paraId="762FEC52" w14:textId="0B358276" w:rsidR="003B0B02" w:rsidRPr="00AE6722" w:rsidRDefault="003B0B02"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b/>
                <w:bCs/>
                <w:color w:val="000000"/>
              </w:rPr>
              <w:t>Minimalne wymogi dotyczące szkoleń</w:t>
            </w:r>
          </w:p>
          <w:p w14:paraId="2789F9C8" w14:textId="77777777" w:rsidR="003B0B02" w:rsidRPr="00AE6722" w:rsidRDefault="003B0B02"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Pracownicy, którzy są lub mogą być narażeni na działanie pyłu pochodzącego z azbestu lub materiałów zawierających azbest, muszą przejść obowiązkowe szkolenie, które spełnia co najmniej poniższe minimalne wymogi:</w:t>
            </w:r>
          </w:p>
          <w:p w14:paraId="73402806" w14:textId="77777777" w:rsidR="003B0B02" w:rsidRPr="00AE6722" w:rsidRDefault="003B0B02" w:rsidP="0021651B">
            <w:pPr>
              <w:pStyle w:val="Akapitzlist"/>
              <w:numPr>
                <w:ilvl w:val="0"/>
                <w:numId w:val="7"/>
              </w:num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lastRenderedPageBreak/>
              <w:t>szkolenie odbywa się na początku stosunku pracy oraz w przypadku zidentyfikowania dodatkowych potrzeb szkoleniowych;</w:t>
            </w:r>
          </w:p>
          <w:p w14:paraId="7F4C5B1F" w14:textId="77777777" w:rsidR="003B0B02" w:rsidRPr="00AE6722" w:rsidRDefault="003B0B02" w:rsidP="0021651B">
            <w:pPr>
              <w:pStyle w:val="Akapitzlist"/>
              <w:numPr>
                <w:ilvl w:val="0"/>
                <w:numId w:val="7"/>
              </w:num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czas trwania szkolenia musi być odpowiedni w stosunku do zadań wykonywanych przez danych pracowników;</w:t>
            </w:r>
          </w:p>
          <w:p w14:paraId="2F50B8A9" w14:textId="77777777" w:rsidR="003B0B02" w:rsidRPr="00AE6722" w:rsidRDefault="003B0B02" w:rsidP="0021651B">
            <w:pPr>
              <w:pStyle w:val="Akapitzlist"/>
              <w:numPr>
                <w:ilvl w:val="0"/>
                <w:numId w:val="7"/>
              </w:num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szkolenie jest prowadzone przez instruktora, którego kwalifikacje są uznawane zgodnie z prawem krajowym i praktyką krajową;</w:t>
            </w:r>
          </w:p>
          <w:p w14:paraId="46C903BC" w14:textId="77777777" w:rsidR="003B0B02" w:rsidRPr="00AE6722" w:rsidRDefault="003B0B02" w:rsidP="0021651B">
            <w:pPr>
              <w:pStyle w:val="Akapitzlist"/>
              <w:numPr>
                <w:ilvl w:val="0"/>
                <w:numId w:val="7"/>
              </w:num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każdy pracownik, który pomyślnie ukończył szkolenie, otrzymuje świadectwo odbycia szkolenia zawierające wszystkie poniższe informacje:</w:t>
            </w:r>
          </w:p>
          <w:p w14:paraId="28A1230F" w14:textId="77777777" w:rsidR="003B0B02" w:rsidRPr="00AE6722" w:rsidRDefault="003B0B02" w:rsidP="0021651B">
            <w:pPr>
              <w:pStyle w:val="Akapitzlist"/>
              <w:numPr>
                <w:ilvl w:val="0"/>
                <w:numId w:val="8"/>
              </w:num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datę szkolenia;</w:t>
            </w:r>
          </w:p>
          <w:p w14:paraId="48CAAF2B" w14:textId="77777777" w:rsidR="003B0B02" w:rsidRPr="00AE6722" w:rsidRDefault="003B0B02" w:rsidP="0021651B">
            <w:pPr>
              <w:pStyle w:val="Akapitzlist"/>
              <w:numPr>
                <w:ilvl w:val="0"/>
                <w:numId w:val="8"/>
              </w:num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czas trwania szkolenia;</w:t>
            </w:r>
          </w:p>
          <w:p w14:paraId="22AEF1B8" w14:textId="77777777" w:rsidR="003B0B02" w:rsidRPr="00AE6722" w:rsidRDefault="003B0B02" w:rsidP="0021651B">
            <w:pPr>
              <w:pStyle w:val="Akapitzlist"/>
              <w:numPr>
                <w:ilvl w:val="0"/>
                <w:numId w:val="8"/>
              </w:num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treść szkolenia;</w:t>
            </w:r>
          </w:p>
          <w:p w14:paraId="2C7BE54E" w14:textId="77777777" w:rsidR="003B0B02" w:rsidRPr="00AE6722" w:rsidRDefault="003B0B02" w:rsidP="0021651B">
            <w:pPr>
              <w:pStyle w:val="Akapitzlist"/>
              <w:numPr>
                <w:ilvl w:val="0"/>
                <w:numId w:val="8"/>
              </w:num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język szkolenia;</w:t>
            </w:r>
          </w:p>
          <w:p w14:paraId="2818A36D" w14:textId="77777777" w:rsidR="003B0B02" w:rsidRPr="00AE6722" w:rsidRDefault="003B0B02" w:rsidP="0021651B">
            <w:pPr>
              <w:pStyle w:val="Akapitzlist"/>
              <w:numPr>
                <w:ilvl w:val="0"/>
                <w:numId w:val="8"/>
              </w:num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imię i nazwisko lub nazwę, kwalifikacje i dane kontaktowe instruktora lub instytucji prowadzącej szkolenie;</w:t>
            </w:r>
          </w:p>
          <w:p w14:paraId="54424804" w14:textId="77777777" w:rsidR="003B0B02" w:rsidRPr="00AE6722" w:rsidRDefault="003B0B02" w:rsidP="0021651B">
            <w:pPr>
              <w:pStyle w:val="Akapitzlist"/>
              <w:numPr>
                <w:ilvl w:val="0"/>
                <w:numId w:val="7"/>
              </w:num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pracownicy, którzy są lub mogą być narażeni na działanie pyłu pochodzącego z azbestu lub materiałów zawierających azbest, muszą przejść teoretyczne i praktyczne szkolenie obejmujące co najmniej następujące zagadnienia:</w:t>
            </w:r>
          </w:p>
          <w:p w14:paraId="0DD19CDE" w14:textId="77777777" w:rsidR="003B0B02" w:rsidRPr="00AE6722" w:rsidRDefault="003B0B02" w:rsidP="0021651B">
            <w:pPr>
              <w:pStyle w:val="Akapitzlist"/>
              <w:numPr>
                <w:ilvl w:val="0"/>
                <w:numId w:val="9"/>
              </w:num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obowiązujące prawo państwa członkowskiego, w którym wykonywana jest praca;</w:t>
            </w:r>
          </w:p>
          <w:p w14:paraId="3D7BBB34" w14:textId="77777777" w:rsidR="003B0B02" w:rsidRPr="00AE6722" w:rsidRDefault="003B0B02" w:rsidP="0021651B">
            <w:pPr>
              <w:pStyle w:val="Akapitzlist"/>
              <w:numPr>
                <w:ilvl w:val="0"/>
                <w:numId w:val="9"/>
              </w:num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właściwość azbestu i jego skutki dla zdrowia, w tym w połączeniu ze skutkami palenia tytoniu;</w:t>
            </w:r>
          </w:p>
          <w:p w14:paraId="4EC98977" w14:textId="77777777" w:rsidR="003B0B02" w:rsidRPr="00AE6722" w:rsidRDefault="003B0B02" w:rsidP="0021651B">
            <w:pPr>
              <w:pStyle w:val="Akapitzlist"/>
              <w:numPr>
                <w:ilvl w:val="0"/>
                <w:numId w:val="9"/>
              </w:num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rodzaje wyrobów lub materiałów mogących zawierać azbest;</w:t>
            </w:r>
          </w:p>
          <w:p w14:paraId="24AB7053" w14:textId="77777777" w:rsidR="003B0B02" w:rsidRPr="00AE6722" w:rsidRDefault="003B0B02" w:rsidP="0021651B">
            <w:pPr>
              <w:pStyle w:val="Akapitzlist"/>
              <w:numPr>
                <w:ilvl w:val="0"/>
                <w:numId w:val="9"/>
              </w:num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prace mogące spowodować narażenie na działanie azbestu oraz znaczenie środków profilaktycznych mających na celu zmniejszenie takiego narażenia;</w:t>
            </w:r>
          </w:p>
          <w:p w14:paraId="6000EEAD" w14:textId="77777777" w:rsidR="003B0B02" w:rsidRPr="00AE6722" w:rsidRDefault="003B0B02" w:rsidP="0021651B">
            <w:pPr>
              <w:pStyle w:val="Akapitzlist"/>
              <w:numPr>
                <w:ilvl w:val="0"/>
                <w:numId w:val="9"/>
              </w:num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bezpieczne metody pracy, kontrole narażenia i sprzęt ochronny;</w:t>
            </w:r>
          </w:p>
          <w:p w14:paraId="1ED14A7A" w14:textId="77777777" w:rsidR="003B0B02" w:rsidRPr="00AE6722" w:rsidRDefault="003B0B02" w:rsidP="0021651B">
            <w:pPr>
              <w:pStyle w:val="Akapitzlist"/>
              <w:numPr>
                <w:ilvl w:val="0"/>
                <w:numId w:val="9"/>
              </w:num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lastRenderedPageBreak/>
              <w:t>odpowiednią rolę, rodzaj i dobór, granice skuteczności i prawidłowe stosowanie sprzętu ochronnego, w szczególności środków ochrony dróg oddechowych;</w:t>
            </w:r>
          </w:p>
          <w:p w14:paraId="5E22E5D0" w14:textId="77777777" w:rsidR="003B0B02" w:rsidRPr="00AE6722" w:rsidRDefault="003B0B02" w:rsidP="0021651B">
            <w:pPr>
              <w:pStyle w:val="Akapitzlist"/>
              <w:numPr>
                <w:ilvl w:val="0"/>
                <w:numId w:val="9"/>
              </w:num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procedury ratunkowe w sytuacjach awaryjnych;</w:t>
            </w:r>
          </w:p>
          <w:p w14:paraId="7BD73EF1" w14:textId="77777777" w:rsidR="003B0B02" w:rsidRPr="00AE6722" w:rsidRDefault="003B0B02" w:rsidP="0021651B">
            <w:pPr>
              <w:pStyle w:val="Akapitzlist"/>
              <w:numPr>
                <w:ilvl w:val="0"/>
                <w:numId w:val="9"/>
              </w:num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procedury odkażania;</w:t>
            </w:r>
          </w:p>
          <w:p w14:paraId="0B96905A" w14:textId="77777777" w:rsidR="003B0B02" w:rsidRPr="00AE6722" w:rsidRDefault="003B0B02" w:rsidP="0021651B">
            <w:pPr>
              <w:pStyle w:val="Akapitzlist"/>
              <w:numPr>
                <w:ilvl w:val="0"/>
                <w:numId w:val="9"/>
              </w:num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utylizacja odpadów;</w:t>
            </w:r>
          </w:p>
          <w:p w14:paraId="2A2C7648" w14:textId="77777777" w:rsidR="003B0B02" w:rsidRPr="00AE6722" w:rsidRDefault="003B0B02" w:rsidP="0021651B">
            <w:pPr>
              <w:pStyle w:val="Akapitzlist"/>
              <w:numPr>
                <w:ilvl w:val="0"/>
                <w:numId w:val="9"/>
              </w:num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wymogi w zakresie badań lekarskich.</w:t>
            </w:r>
          </w:p>
          <w:p w14:paraId="6E18C1B1" w14:textId="3B32CE96" w:rsidR="003B0B02" w:rsidRPr="00AE6722" w:rsidRDefault="003B0B02" w:rsidP="0021651B">
            <w:pPr>
              <w:autoSpaceDE w:val="0"/>
              <w:autoSpaceDN w:val="0"/>
              <w:adjustRightInd w:val="0"/>
              <w:spacing w:after="0" w:line="240" w:lineRule="auto"/>
              <w:rPr>
                <w:rFonts w:ascii="Times New Roman" w:hAnsi="Times New Roman" w:cs="Times New Roman"/>
                <w:color w:val="000000"/>
              </w:rPr>
            </w:pPr>
            <w:r w:rsidRPr="00AE6722">
              <w:rPr>
                <w:rFonts w:ascii="Times New Roman" w:hAnsi="Times New Roman" w:cs="Times New Roman"/>
                <w:color w:val="000000"/>
              </w:rPr>
              <w:t>Szkolenie musi być jak najściślej dostosowane do charakterystyki zawodu pracowników oraz konkretnych zadań i metod pracy, jakie wiążą się z tym zawodem;</w:t>
            </w:r>
          </w:p>
          <w:p w14:paraId="43C350CF" w14:textId="61DB29FF" w:rsidR="005C193F" w:rsidRPr="00AE6722" w:rsidRDefault="003B0B02" w:rsidP="0021651B">
            <w:pPr>
              <w:pStyle w:val="Akapitzlist"/>
              <w:numPr>
                <w:ilvl w:val="0"/>
                <w:numId w:val="7"/>
              </w:numPr>
              <w:spacing w:after="0" w:line="240" w:lineRule="auto"/>
              <w:jc w:val="both"/>
              <w:rPr>
                <w:rFonts w:ascii="Times New Roman" w:hAnsi="Times New Roman" w:cs="Times New Roman"/>
              </w:rPr>
            </w:pPr>
            <w:r w:rsidRPr="00AE6722">
              <w:rPr>
                <w:rFonts w:ascii="Times New Roman" w:hAnsi="Times New Roman" w:cs="Times New Roman"/>
                <w:color w:val="000000"/>
              </w:rPr>
              <w:t>pracownicy, którzy zajmują się pracami rozbiórkowymi lub usuwaniem azbestu, oprócz szkolenia przewidzianego zgodnie z ust. 5, są zobowiązani do odbycia szkolenia w zakresie stosowania sprzętu technicznego i urządzeń służących ograniczeniu uwalniania i rozprzestrzeniania się włókien azbestowych podczas prac, zgodnie z niniejszą dyrektywą.</w:t>
            </w:r>
          </w:p>
        </w:tc>
        <w:tc>
          <w:tcPr>
            <w:tcW w:w="851" w:type="dxa"/>
          </w:tcPr>
          <w:p w14:paraId="36FFFD0D" w14:textId="422346E3" w:rsidR="005C193F" w:rsidRPr="00AE6722" w:rsidRDefault="003B0B02" w:rsidP="0021651B">
            <w:pPr>
              <w:spacing w:after="0" w:line="240" w:lineRule="auto"/>
              <w:jc w:val="both"/>
              <w:rPr>
                <w:rFonts w:ascii="Times New Roman" w:eastAsia="Times New Roman" w:hAnsi="Times New Roman" w:cs="Times New Roman"/>
                <w:lang w:eastAsia="pl-PL"/>
              </w:rPr>
            </w:pPr>
            <w:r w:rsidRPr="00AE6722">
              <w:rPr>
                <w:rFonts w:ascii="Times New Roman" w:hAnsi="Times New Roman" w:cs="Times New Roman"/>
                <w:b/>
                <w:bCs/>
              </w:rPr>
              <w:lastRenderedPageBreak/>
              <w:t>T</w:t>
            </w:r>
          </w:p>
        </w:tc>
        <w:tc>
          <w:tcPr>
            <w:tcW w:w="850" w:type="dxa"/>
          </w:tcPr>
          <w:p w14:paraId="5B20B114" w14:textId="6CC0735B" w:rsidR="008B419D" w:rsidRPr="00DB4A54" w:rsidRDefault="008B419D" w:rsidP="0021651B">
            <w:pPr>
              <w:spacing w:after="0" w:line="240" w:lineRule="auto"/>
              <w:rPr>
                <w:rFonts w:ascii="Times New Roman" w:hAnsi="Times New Roman" w:cs="Times New Roman"/>
                <w:b/>
                <w:bCs/>
                <w:lang w:val="en-GB"/>
              </w:rPr>
            </w:pPr>
            <w:r w:rsidRPr="00DB4A54">
              <w:rPr>
                <w:rFonts w:ascii="Times New Roman" w:hAnsi="Times New Roman" w:cs="Times New Roman"/>
                <w:b/>
                <w:bCs/>
                <w:lang w:val="en-GB"/>
              </w:rPr>
              <w:t xml:space="preserve">Art. </w:t>
            </w:r>
            <w:r w:rsidR="003C3F26" w:rsidRPr="00DB4A54">
              <w:rPr>
                <w:rFonts w:ascii="Times New Roman" w:hAnsi="Times New Roman" w:cs="Times New Roman"/>
                <w:b/>
                <w:bCs/>
                <w:lang w:val="en-GB"/>
              </w:rPr>
              <w:t>1</w:t>
            </w:r>
            <w:r w:rsidR="00492484" w:rsidRPr="00DB4A54">
              <w:rPr>
                <w:rFonts w:ascii="Times New Roman" w:hAnsi="Times New Roman" w:cs="Times New Roman"/>
                <w:b/>
                <w:bCs/>
                <w:lang w:val="en-GB"/>
              </w:rPr>
              <w:t>1</w:t>
            </w:r>
          </w:p>
          <w:p w14:paraId="4A2F4511" w14:textId="77777777" w:rsidR="00512550" w:rsidRPr="00DB4A54" w:rsidRDefault="00512550" w:rsidP="0021651B">
            <w:pPr>
              <w:spacing w:after="0" w:line="240" w:lineRule="auto"/>
              <w:rPr>
                <w:rFonts w:ascii="Times New Roman" w:hAnsi="Times New Roman" w:cs="Times New Roman"/>
                <w:b/>
                <w:bCs/>
                <w:lang w:val="en-GB"/>
              </w:rPr>
            </w:pPr>
          </w:p>
          <w:p w14:paraId="58C946C5" w14:textId="77777777" w:rsidR="00512550" w:rsidRPr="00DB4A54" w:rsidRDefault="00512550" w:rsidP="0021651B">
            <w:pPr>
              <w:spacing w:after="0" w:line="240" w:lineRule="auto"/>
              <w:rPr>
                <w:rFonts w:ascii="Times New Roman" w:hAnsi="Times New Roman" w:cs="Times New Roman"/>
                <w:b/>
                <w:bCs/>
                <w:lang w:val="en-GB"/>
              </w:rPr>
            </w:pPr>
          </w:p>
          <w:p w14:paraId="4F561DAA" w14:textId="77777777" w:rsidR="00512550" w:rsidRPr="00DB4A54" w:rsidRDefault="00512550" w:rsidP="0021651B">
            <w:pPr>
              <w:spacing w:after="0" w:line="240" w:lineRule="auto"/>
              <w:rPr>
                <w:rFonts w:ascii="Times New Roman" w:hAnsi="Times New Roman" w:cs="Times New Roman"/>
                <w:b/>
                <w:bCs/>
                <w:lang w:val="en-GB"/>
              </w:rPr>
            </w:pPr>
          </w:p>
          <w:p w14:paraId="29EEC52D" w14:textId="77777777" w:rsidR="00512550" w:rsidRPr="00DB4A54" w:rsidRDefault="00512550" w:rsidP="0021651B">
            <w:pPr>
              <w:spacing w:after="0" w:line="240" w:lineRule="auto"/>
              <w:rPr>
                <w:rFonts w:ascii="Times New Roman" w:hAnsi="Times New Roman" w:cs="Times New Roman"/>
                <w:b/>
                <w:bCs/>
                <w:lang w:val="en-GB"/>
              </w:rPr>
            </w:pPr>
          </w:p>
          <w:p w14:paraId="0852CC1F" w14:textId="77777777" w:rsidR="00512550" w:rsidRPr="00DB4A54" w:rsidRDefault="00512550" w:rsidP="0021651B">
            <w:pPr>
              <w:spacing w:after="0" w:line="240" w:lineRule="auto"/>
              <w:rPr>
                <w:rFonts w:ascii="Times New Roman" w:hAnsi="Times New Roman" w:cs="Times New Roman"/>
                <w:b/>
                <w:bCs/>
                <w:lang w:val="en-GB"/>
              </w:rPr>
            </w:pPr>
          </w:p>
          <w:p w14:paraId="62F8D340" w14:textId="77777777" w:rsidR="00512550" w:rsidRPr="00DB4A54" w:rsidRDefault="00512550" w:rsidP="0021651B">
            <w:pPr>
              <w:spacing w:after="0" w:line="240" w:lineRule="auto"/>
              <w:rPr>
                <w:rFonts w:ascii="Times New Roman" w:hAnsi="Times New Roman" w:cs="Times New Roman"/>
                <w:b/>
                <w:bCs/>
                <w:lang w:val="en-GB"/>
              </w:rPr>
            </w:pPr>
          </w:p>
          <w:p w14:paraId="1FE51C37" w14:textId="77777777" w:rsidR="00512550" w:rsidRPr="00DB4A54" w:rsidRDefault="00512550" w:rsidP="0021651B">
            <w:pPr>
              <w:spacing w:after="0" w:line="240" w:lineRule="auto"/>
              <w:rPr>
                <w:rFonts w:ascii="Times New Roman" w:hAnsi="Times New Roman" w:cs="Times New Roman"/>
                <w:b/>
                <w:bCs/>
                <w:lang w:val="en-GB"/>
              </w:rPr>
            </w:pPr>
          </w:p>
          <w:p w14:paraId="254ABDEF" w14:textId="77777777" w:rsidR="00512550" w:rsidRPr="00DB4A54" w:rsidRDefault="00512550" w:rsidP="0021651B">
            <w:pPr>
              <w:spacing w:after="0" w:line="240" w:lineRule="auto"/>
              <w:rPr>
                <w:rFonts w:ascii="Times New Roman" w:hAnsi="Times New Roman" w:cs="Times New Roman"/>
                <w:b/>
                <w:bCs/>
                <w:lang w:val="en-GB"/>
              </w:rPr>
            </w:pPr>
          </w:p>
          <w:p w14:paraId="27D27149" w14:textId="77777777" w:rsidR="00512550" w:rsidRPr="00DB4A54" w:rsidRDefault="00512550" w:rsidP="0021651B">
            <w:pPr>
              <w:spacing w:after="0" w:line="240" w:lineRule="auto"/>
              <w:rPr>
                <w:rFonts w:ascii="Times New Roman" w:hAnsi="Times New Roman" w:cs="Times New Roman"/>
                <w:b/>
                <w:bCs/>
                <w:lang w:val="en-GB"/>
              </w:rPr>
            </w:pPr>
          </w:p>
          <w:p w14:paraId="66C26B60" w14:textId="77777777" w:rsidR="00512550" w:rsidRPr="00DB4A54" w:rsidRDefault="00512550" w:rsidP="0021651B">
            <w:pPr>
              <w:spacing w:after="0" w:line="240" w:lineRule="auto"/>
              <w:rPr>
                <w:rFonts w:ascii="Times New Roman" w:hAnsi="Times New Roman" w:cs="Times New Roman"/>
                <w:b/>
                <w:bCs/>
                <w:lang w:val="en-GB"/>
              </w:rPr>
            </w:pPr>
          </w:p>
          <w:p w14:paraId="0D043CDC" w14:textId="77777777" w:rsidR="00512550" w:rsidRPr="00DB4A54" w:rsidRDefault="00512550" w:rsidP="0021651B">
            <w:pPr>
              <w:spacing w:after="0" w:line="240" w:lineRule="auto"/>
              <w:rPr>
                <w:rFonts w:ascii="Times New Roman" w:hAnsi="Times New Roman" w:cs="Times New Roman"/>
                <w:b/>
                <w:bCs/>
                <w:lang w:val="en-GB"/>
              </w:rPr>
            </w:pPr>
          </w:p>
          <w:p w14:paraId="614F37B9" w14:textId="77777777" w:rsidR="00512550" w:rsidRPr="00DB4A54" w:rsidRDefault="00512550" w:rsidP="0021651B">
            <w:pPr>
              <w:spacing w:after="0" w:line="240" w:lineRule="auto"/>
              <w:rPr>
                <w:rFonts w:ascii="Times New Roman" w:hAnsi="Times New Roman" w:cs="Times New Roman"/>
                <w:b/>
                <w:bCs/>
                <w:lang w:val="en-GB"/>
              </w:rPr>
            </w:pPr>
          </w:p>
          <w:p w14:paraId="6AD2AF60" w14:textId="77777777" w:rsidR="00512550" w:rsidRPr="00DB4A54" w:rsidRDefault="00512550" w:rsidP="0021651B">
            <w:pPr>
              <w:spacing w:after="0" w:line="240" w:lineRule="auto"/>
              <w:rPr>
                <w:rFonts w:ascii="Times New Roman" w:hAnsi="Times New Roman" w:cs="Times New Roman"/>
                <w:b/>
                <w:bCs/>
                <w:lang w:val="en-GB"/>
              </w:rPr>
            </w:pPr>
          </w:p>
          <w:p w14:paraId="7B45A935" w14:textId="77777777" w:rsidR="00512550" w:rsidRPr="00DB4A54" w:rsidRDefault="00512550" w:rsidP="0021651B">
            <w:pPr>
              <w:spacing w:after="0" w:line="240" w:lineRule="auto"/>
              <w:rPr>
                <w:rFonts w:ascii="Times New Roman" w:hAnsi="Times New Roman" w:cs="Times New Roman"/>
                <w:b/>
                <w:bCs/>
                <w:lang w:val="en-GB"/>
              </w:rPr>
            </w:pPr>
          </w:p>
          <w:p w14:paraId="592518A3" w14:textId="77777777" w:rsidR="00512550" w:rsidRPr="00DB4A54" w:rsidRDefault="00512550" w:rsidP="0021651B">
            <w:pPr>
              <w:spacing w:after="0" w:line="240" w:lineRule="auto"/>
              <w:rPr>
                <w:rFonts w:ascii="Times New Roman" w:hAnsi="Times New Roman" w:cs="Times New Roman"/>
                <w:b/>
                <w:bCs/>
                <w:lang w:val="en-GB"/>
              </w:rPr>
            </w:pPr>
          </w:p>
          <w:p w14:paraId="48B3B0FE" w14:textId="77777777" w:rsidR="00512550" w:rsidRPr="00DB4A54" w:rsidRDefault="00512550" w:rsidP="0021651B">
            <w:pPr>
              <w:spacing w:after="0" w:line="240" w:lineRule="auto"/>
              <w:rPr>
                <w:rFonts w:ascii="Times New Roman" w:hAnsi="Times New Roman" w:cs="Times New Roman"/>
                <w:b/>
                <w:bCs/>
                <w:lang w:val="en-GB"/>
              </w:rPr>
            </w:pPr>
          </w:p>
          <w:p w14:paraId="177431AE" w14:textId="77777777" w:rsidR="00512550" w:rsidRPr="00DB4A54" w:rsidRDefault="00512550" w:rsidP="0021651B">
            <w:pPr>
              <w:spacing w:after="0" w:line="240" w:lineRule="auto"/>
              <w:rPr>
                <w:rFonts w:ascii="Times New Roman" w:hAnsi="Times New Roman" w:cs="Times New Roman"/>
                <w:b/>
                <w:bCs/>
                <w:lang w:val="en-GB"/>
              </w:rPr>
            </w:pPr>
          </w:p>
          <w:p w14:paraId="7A002481" w14:textId="77777777" w:rsidR="00512550" w:rsidRPr="00DB4A54" w:rsidRDefault="00512550" w:rsidP="0021651B">
            <w:pPr>
              <w:spacing w:after="0" w:line="240" w:lineRule="auto"/>
              <w:rPr>
                <w:rFonts w:ascii="Times New Roman" w:hAnsi="Times New Roman" w:cs="Times New Roman"/>
                <w:b/>
                <w:bCs/>
                <w:lang w:val="en-GB"/>
              </w:rPr>
            </w:pPr>
          </w:p>
          <w:p w14:paraId="025ECB76" w14:textId="77777777" w:rsidR="00512550" w:rsidRPr="00DB4A54" w:rsidRDefault="00512550" w:rsidP="0021651B">
            <w:pPr>
              <w:spacing w:after="0" w:line="240" w:lineRule="auto"/>
              <w:rPr>
                <w:rFonts w:ascii="Times New Roman" w:hAnsi="Times New Roman" w:cs="Times New Roman"/>
                <w:b/>
                <w:bCs/>
                <w:lang w:val="en-GB"/>
              </w:rPr>
            </w:pPr>
          </w:p>
          <w:p w14:paraId="467D2D50" w14:textId="77777777" w:rsidR="00512550" w:rsidRPr="00DB4A54" w:rsidRDefault="00512550" w:rsidP="0021651B">
            <w:pPr>
              <w:spacing w:after="0" w:line="240" w:lineRule="auto"/>
              <w:rPr>
                <w:rFonts w:ascii="Times New Roman" w:hAnsi="Times New Roman" w:cs="Times New Roman"/>
                <w:b/>
                <w:bCs/>
                <w:lang w:val="en-GB"/>
              </w:rPr>
            </w:pPr>
          </w:p>
          <w:p w14:paraId="7996B9C5" w14:textId="77777777" w:rsidR="00512550" w:rsidRPr="00DB4A54" w:rsidRDefault="00512550" w:rsidP="0021651B">
            <w:pPr>
              <w:spacing w:after="0" w:line="240" w:lineRule="auto"/>
              <w:rPr>
                <w:rFonts w:ascii="Times New Roman" w:hAnsi="Times New Roman" w:cs="Times New Roman"/>
                <w:b/>
                <w:bCs/>
                <w:lang w:val="en-GB"/>
              </w:rPr>
            </w:pPr>
          </w:p>
          <w:p w14:paraId="0FFEB574" w14:textId="77777777" w:rsidR="00512550" w:rsidRPr="00DB4A54" w:rsidRDefault="00512550" w:rsidP="0021651B">
            <w:pPr>
              <w:spacing w:after="0" w:line="240" w:lineRule="auto"/>
              <w:rPr>
                <w:rFonts w:ascii="Times New Roman" w:hAnsi="Times New Roman" w:cs="Times New Roman"/>
                <w:b/>
                <w:bCs/>
                <w:lang w:val="en-GB"/>
              </w:rPr>
            </w:pPr>
          </w:p>
          <w:p w14:paraId="14FAB879" w14:textId="77777777" w:rsidR="00512550" w:rsidRPr="00DB4A54" w:rsidRDefault="00512550" w:rsidP="0021651B">
            <w:pPr>
              <w:spacing w:after="0" w:line="240" w:lineRule="auto"/>
              <w:rPr>
                <w:rFonts w:ascii="Times New Roman" w:hAnsi="Times New Roman" w:cs="Times New Roman"/>
                <w:b/>
                <w:bCs/>
                <w:lang w:val="en-GB"/>
              </w:rPr>
            </w:pPr>
          </w:p>
          <w:p w14:paraId="67028611" w14:textId="77777777" w:rsidR="00512550" w:rsidRPr="00DB4A54" w:rsidRDefault="00512550" w:rsidP="0021651B">
            <w:pPr>
              <w:spacing w:after="0" w:line="240" w:lineRule="auto"/>
              <w:rPr>
                <w:rFonts w:ascii="Times New Roman" w:hAnsi="Times New Roman" w:cs="Times New Roman"/>
                <w:b/>
                <w:bCs/>
                <w:lang w:val="en-GB"/>
              </w:rPr>
            </w:pPr>
          </w:p>
          <w:p w14:paraId="747883AB" w14:textId="77777777" w:rsidR="00512550" w:rsidRPr="00DB4A54" w:rsidRDefault="00512550" w:rsidP="0021651B">
            <w:pPr>
              <w:spacing w:after="0" w:line="240" w:lineRule="auto"/>
              <w:rPr>
                <w:rFonts w:ascii="Times New Roman" w:hAnsi="Times New Roman" w:cs="Times New Roman"/>
                <w:b/>
                <w:bCs/>
                <w:lang w:val="en-GB"/>
              </w:rPr>
            </w:pPr>
          </w:p>
          <w:p w14:paraId="633AFFB2" w14:textId="77777777" w:rsidR="00512550" w:rsidRPr="00DB4A54" w:rsidRDefault="00512550" w:rsidP="0021651B">
            <w:pPr>
              <w:spacing w:after="0" w:line="240" w:lineRule="auto"/>
              <w:rPr>
                <w:rFonts w:ascii="Times New Roman" w:hAnsi="Times New Roman" w:cs="Times New Roman"/>
                <w:b/>
                <w:bCs/>
                <w:lang w:val="en-GB"/>
              </w:rPr>
            </w:pPr>
          </w:p>
          <w:p w14:paraId="607ABEEA" w14:textId="77777777" w:rsidR="00CD26A4" w:rsidRPr="00DB4A54" w:rsidRDefault="00CD26A4" w:rsidP="0021651B">
            <w:pPr>
              <w:spacing w:after="0" w:line="240" w:lineRule="auto"/>
              <w:rPr>
                <w:rFonts w:ascii="Times New Roman" w:hAnsi="Times New Roman" w:cs="Times New Roman"/>
                <w:b/>
                <w:bCs/>
                <w:lang w:val="en-GB"/>
              </w:rPr>
            </w:pPr>
          </w:p>
          <w:p w14:paraId="3E3D89B9" w14:textId="77777777" w:rsidR="00CD26A4" w:rsidRPr="00DB4A54" w:rsidRDefault="00CD26A4" w:rsidP="0021651B">
            <w:pPr>
              <w:spacing w:after="0" w:line="240" w:lineRule="auto"/>
              <w:rPr>
                <w:rFonts w:ascii="Times New Roman" w:hAnsi="Times New Roman" w:cs="Times New Roman"/>
                <w:b/>
                <w:bCs/>
                <w:lang w:val="en-GB"/>
              </w:rPr>
            </w:pPr>
          </w:p>
          <w:p w14:paraId="7F33B723" w14:textId="77777777" w:rsidR="00CD26A4" w:rsidRPr="00DB4A54" w:rsidRDefault="00CD26A4" w:rsidP="0021651B">
            <w:pPr>
              <w:spacing w:after="0" w:line="240" w:lineRule="auto"/>
              <w:rPr>
                <w:rFonts w:ascii="Times New Roman" w:hAnsi="Times New Roman" w:cs="Times New Roman"/>
                <w:b/>
                <w:bCs/>
                <w:lang w:val="en-GB"/>
              </w:rPr>
            </w:pPr>
          </w:p>
          <w:p w14:paraId="39C92000" w14:textId="77777777" w:rsidR="00CD26A4" w:rsidRPr="00DB4A54" w:rsidRDefault="00CD26A4" w:rsidP="0021651B">
            <w:pPr>
              <w:spacing w:after="0" w:line="240" w:lineRule="auto"/>
              <w:rPr>
                <w:rFonts w:ascii="Times New Roman" w:hAnsi="Times New Roman" w:cs="Times New Roman"/>
                <w:b/>
                <w:bCs/>
                <w:lang w:val="en-GB"/>
              </w:rPr>
            </w:pPr>
          </w:p>
          <w:p w14:paraId="1469A9D4" w14:textId="77777777" w:rsidR="00CD26A4" w:rsidRPr="00DB4A54" w:rsidRDefault="00CD26A4" w:rsidP="0021651B">
            <w:pPr>
              <w:spacing w:after="0" w:line="240" w:lineRule="auto"/>
              <w:rPr>
                <w:rFonts w:ascii="Times New Roman" w:hAnsi="Times New Roman" w:cs="Times New Roman"/>
                <w:b/>
                <w:bCs/>
                <w:lang w:val="en-GB"/>
              </w:rPr>
            </w:pPr>
          </w:p>
          <w:p w14:paraId="373055A6" w14:textId="77777777" w:rsidR="00CD26A4" w:rsidRPr="00DB4A54" w:rsidRDefault="00CD26A4" w:rsidP="0021651B">
            <w:pPr>
              <w:spacing w:after="0" w:line="240" w:lineRule="auto"/>
              <w:rPr>
                <w:rFonts w:ascii="Times New Roman" w:hAnsi="Times New Roman" w:cs="Times New Roman"/>
                <w:b/>
                <w:bCs/>
                <w:lang w:val="en-GB"/>
              </w:rPr>
            </w:pPr>
          </w:p>
          <w:p w14:paraId="7EB7FBE3" w14:textId="77777777" w:rsidR="00CD26A4" w:rsidRPr="00DB4A54" w:rsidRDefault="00CD26A4" w:rsidP="0021651B">
            <w:pPr>
              <w:spacing w:after="0" w:line="240" w:lineRule="auto"/>
              <w:rPr>
                <w:rFonts w:ascii="Times New Roman" w:hAnsi="Times New Roman" w:cs="Times New Roman"/>
                <w:b/>
                <w:bCs/>
                <w:lang w:val="en-GB"/>
              </w:rPr>
            </w:pPr>
          </w:p>
          <w:p w14:paraId="0E1FF2AA" w14:textId="77777777" w:rsidR="00CD26A4" w:rsidRPr="00DB4A54" w:rsidRDefault="00CD26A4" w:rsidP="0021651B">
            <w:pPr>
              <w:spacing w:after="0" w:line="240" w:lineRule="auto"/>
              <w:rPr>
                <w:rFonts w:ascii="Times New Roman" w:hAnsi="Times New Roman" w:cs="Times New Roman"/>
                <w:b/>
                <w:bCs/>
                <w:lang w:val="en-GB"/>
              </w:rPr>
            </w:pPr>
          </w:p>
          <w:p w14:paraId="5D78296F" w14:textId="77777777" w:rsidR="00CD26A4" w:rsidRPr="00DB4A54" w:rsidRDefault="00CD26A4" w:rsidP="0021651B">
            <w:pPr>
              <w:spacing w:after="0" w:line="240" w:lineRule="auto"/>
              <w:rPr>
                <w:rFonts w:ascii="Times New Roman" w:hAnsi="Times New Roman" w:cs="Times New Roman"/>
                <w:b/>
                <w:bCs/>
                <w:lang w:val="en-GB"/>
              </w:rPr>
            </w:pPr>
          </w:p>
          <w:p w14:paraId="0691D124" w14:textId="77777777" w:rsidR="00CD26A4" w:rsidRPr="00DB4A54" w:rsidRDefault="00CD26A4" w:rsidP="0021651B">
            <w:pPr>
              <w:spacing w:after="0" w:line="240" w:lineRule="auto"/>
              <w:rPr>
                <w:rFonts w:ascii="Times New Roman" w:hAnsi="Times New Roman" w:cs="Times New Roman"/>
                <w:b/>
                <w:bCs/>
                <w:lang w:val="en-GB"/>
              </w:rPr>
            </w:pPr>
          </w:p>
          <w:p w14:paraId="5D3D3F35" w14:textId="77777777" w:rsidR="00CD26A4" w:rsidRPr="00DB4A54" w:rsidRDefault="00CD26A4" w:rsidP="0021651B">
            <w:pPr>
              <w:spacing w:after="0" w:line="240" w:lineRule="auto"/>
              <w:rPr>
                <w:rFonts w:ascii="Times New Roman" w:hAnsi="Times New Roman" w:cs="Times New Roman"/>
                <w:b/>
                <w:bCs/>
                <w:lang w:val="en-GB"/>
              </w:rPr>
            </w:pPr>
          </w:p>
          <w:p w14:paraId="77988686" w14:textId="77777777" w:rsidR="00CD26A4" w:rsidRPr="00DB4A54" w:rsidRDefault="00CD26A4" w:rsidP="0021651B">
            <w:pPr>
              <w:spacing w:after="0" w:line="240" w:lineRule="auto"/>
              <w:rPr>
                <w:rFonts w:ascii="Times New Roman" w:hAnsi="Times New Roman" w:cs="Times New Roman"/>
                <w:b/>
                <w:bCs/>
                <w:lang w:val="en-GB"/>
              </w:rPr>
            </w:pPr>
          </w:p>
          <w:p w14:paraId="58000AB2" w14:textId="77777777" w:rsidR="00CD26A4" w:rsidRPr="00DB4A54" w:rsidRDefault="00CD26A4" w:rsidP="0021651B">
            <w:pPr>
              <w:spacing w:after="0" w:line="240" w:lineRule="auto"/>
              <w:rPr>
                <w:rFonts w:ascii="Times New Roman" w:hAnsi="Times New Roman" w:cs="Times New Roman"/>
                <w:b/>
                <w:bCs/>
                <w:lang w:val="en-GB"/>
              </w:rPr>
            </w:pPr>
          </w:p>
          <w:p w14:paraId="6E677066" w14:textId="77777777" w:rsidR="00CD26A4" w:rsidRPr="00DB4A54" w:rsidRDefault="00CD26A4" w:rsidP="0021651B">
            <w:pPr>
              <w:spacing w:after="0" w:line="240" w:lineRule="auto"/>
              <w:rPr>
                <w:rFonts w:ascii="Times New Roman" w:hAnsi="Times New Roman" w:cs="Times New Roman"/>
                <w:b/>
                <w:bCs/>
                <w:lang w:val="en-GB"/>
              </w:rPr>
            </w:pPr>
          </w:p>
          <w:p w14:paraId="43DDCD84" w14:textId="77777777" w:rsidR="00CD26A4" w:rsidRPr="00DB4A54" w:rsidRDefault="00CD26A4" w:rsidP="0021651B">
            <w:pPr>
              <w:spacing w:after="0" w:line="240" w:lineRule="auto"/>
              <w:rPr>
                <w:rFonts w:ascii="Times New Roman" w:hAnsi="Times New Roman" w:cs="Times New Roman"/>
                <w:b/>
                <w:bCs/>
                <w:lang w:val="en-GB"/>
              </w:rPr>
            </w:pPr>
          </w:p>
          <w:p w14:paraId="4828E96A" w14:textId="77777777" w:rsidR="00CD26A4" w:rsidRPr="00DB4A54" w:rsidRDefault="00CD26A4" w:rsidP="0021651B">
            <w:pPr>
              <w:spacing w:after="0" w:line="240" w:lineRule="auto"/>
              <w:rPr>
                <w:rFonts w:ascii="Times New Roman" w:hAnsi="Times New Roman" w:cs="Times New Roman"/>
                <w:b/>
                <w:bCs/>
                <w:lang w:val="en-GB"/>
              </w:rPr>
            </w:pPr>
          </w:p>
          <w:p w14:paraId="692C60CF" w14:textId="77777777" w:rsidR="00CD26A4" w:rsidRPr="00DB4A54" w:rsidRDefault="00CD26A4" w:rsidP="0021651B">
            <w:pPr>
              <w:spacing w:after="0" w:line="240" w:lineRule="auto"/>
              <w:rPr>
                <w:rFonts w:ascii="Times New Roman" w:hAnsi="Times New Roman" w:cs="Times New Roman"/>
                <w:b/>
                <w:bCs/>
                <w:lang w:val="en-GB"/>
              </w:rPr>
            </w:pPr>
          </w:p>
          <w:p w14:paraId="744B4EBE" w14:textId="77777777" w:rsidR="00CD26A4" w:rsidRPr="00DB4A54" w:rsidRDefault="00CD26A4" w:rsidP="0021651B">
            <w:pPr>
              <w:spacing w:after="0" w:line="240" w:lineRule="auto"/>
              <w:rPr>
                <w:rFonts w:ascii="Times New Roman" w:hAnsi="Times New Roman" w:cs="Times New Roman"/>
                <w:b/>
                <w:bCs/>
                <w:lang w:val="en-GB"/>
              </w:rPr>
            </w:pPr>
          </w:p>
          <w:p w14:paraId="37323F84" w14:textId="77777777" w:rsidR="00CD26A4" w:rsidRPr="00DB4A54" w:rsidRDefault="00CD26A4" w:rsidP="0021651B">
            <w:pPr>
              <w:spacing w:after="0" w:line="240" w:lineRule="auto"/>
              <w:rPr>
                <w:rFonts w:ascii="Times New Roman" w:hAnsi="Times New Roman" w:cs="Times New Roman"/>
                <w:b/>
                <w:bCs/>
                <w:lang w:val="en-GB"/>
              </w:rPr>
            </w:pPr>
          </w:p>
          <w:p w14:paraId="3C13663D" w14:textId="77777777" w:rsidR="00CD26A4" w:rsidRPr="00DB4A54" w:rsidRDefault="00CD26A4" w:rsidP="0021651B">
            <w:pPr>
              <w:spacing w:after="0" w:line="240" w:lineRule="auto"/>
              <w:rPr>
                <w:rFonts w:ascii="Times New Roman" w:hAnsi="Times New Roman" w:cs="Times New Roman"/>
                <w:b/>
                <w:bCs/>
                <w:lang w:val="en-GB"/>
              </w:rPr>
            </w:pPr>
          </w:p>
          <w:p w14:paraId="4EE7FAEB" w14:textId="77777777" w:rsidR="00CD26A4" w:rsidRPr="00DB4A54" w:rsidRDefault="00CD26A4" w:rsidP="0021651B">
            <w:pPr>
              <w:spacing w:after="0" w:line="240" w:lineRule="auto"/>
              <w:rPr>
                <w:rFonts w:ascii="Times New Roman" w:hAnsi="Times New Roman" w:cs="Times New Roman"/>
                <w:b/>
                <w:bCs/>
                <w:lang w:val="en-GB"/>
              </w:rPr>
            </w:pPr>
          </w:p>
          <w:p w14:paraId="08A564D2" w14:textId="77777777" w:rsidR="00492484" w:rsidRPr="00DB4A54" w:rsidRDefault="00492484" w:rsidP="0021651B">
            <w:pPr>
              <w:spacing w:after="0" w:line="240" w:lineRule="auto"/>
              <w:rPr>
                <w:rFonts w:ascii="Times New Roman" w:hAnsi="Times New Roman" w:cs="Times New Roman"/>
                <w:b/>
                <w:bCs/>
                <w:lang w:val="en-GB"/>
              </w:rPr>
            </w:pPr>
          </w:p>
          <w:p w14:paraId="09C2EE51" w14:textId="77777777" w:rsidR="00492484" w:rsidRPr="00DB4A54" w:rsidRDefault="00492484" w:rsidP="0021651B">
            <w:pPr>
              <w:spacing w:after="0" w:line="240" w:lineRule="auto"/>
              <w:rPr>
                <w:rFonts w:ascii="Times New Roman" w:hAnsi="Times New Roman" w:cs="Times New Roman"/>
                <w:b/>
                <w:bCs/>
                <w:lang w:val="en-GB"/>
              </w:rPr>
            </w:pPr>
          </w:p>
          <w:p w14:paraId="4ADB5326" w14:textId="77777777" w:rsidR="00492484" w:rsidRPr="00DB4A54" w:rsidRDefault="00492484" w:rsidP="0021651B">
            <w:pPr>
              <w:spacing w:after="0" w:line="240" w:lineRule="auto"/>
              <w:rPr>
                <w:rFonts w:ascii="Times New Roman" w:hAnsi="Times New Roman" w:cs="Times New Roman"/>
                <w:b/>
                <w:bCs/>
                <w:lang w:val="en-GB"/>
              </w:rPr>
            </w:pPr>
          </w:p>
          <w:p w14:paraId="4F306A6F" w14:textId="77777777" w:rsidR="00492484" w:rsidRPr="00DB4A54" w:rsidRDefault="00492484" w:rsidP="0021651B">
            <w:pPr>
              <w:spacing w:after="0" w:line="240" w:lineRule="auto"/>
              <w:rPr>
                <w:rFonts w:ascii="Times New Roman" w:hAnsi="Times New Roman" w:cs="Times New Roman"/>
                <w:b/>
                <w:bCs/>
                <w:lang w:val="en-GB"/>
              </w:rPr>
            </w:pPr>
          </w:p>
          <w:p w14:paraId="5817302D" w14:textId="77777777" w:rsidR="00492484" w:rsidRPr="00DB4A54" w:rsidRDefault="00492484" w:rsidP="0021651B">
            <w:pPr>
              <w:spacing w:after="0" w:line="240" w:lineRule="auto"/>
              <w:rPr>
                <w:rFonts w:ascii="Times New Roman" w:hAnsi="Times New Roman" w:cs="Times New Roman"/>
                <w:b/>
                <w:bCs/>
                <w:lang w:val="en-GB"/>
              </w:rPr>
            </w:pPr>
          </w:p>
          <w:p w14:paraId="74C56FD2" w14:textId="77777777" w:rsidR="00492484" w:rsidRPr="00DB4A54" w:rsidRDefault="00492484" w:rsidP="0021651B">
            <w:pPr>
              <w:spacing w:after="0" w:line="240" w:lineRule="auto"/>
              <w:rPr>
                <w:rFonts w:ascii="Times New Roman" w:hAnsi="Times New Roman" w:cs="Times New Roman"/>
                <w:b/>
                <w:bCs/>
                <w:lang w:val="en-GB"/>
              </w:rPr>
            </w:pPr>
          </w:p>
          <w:p w14:paraId="5328FF52" w14:textId="77777777" w:rsidR="00492484" w:rsidRPr="00DB4A54" w:rsidRDefault="00492484" w:rsidP="0021651B">
            <w:pPr>
              <w:spacing w:after="0" w:line="240" w:lineRule="auto"/>
              <w:rPr>
                <w:rFonts w:ascii="Times New Roman" w:hAnsi="Times New Roman" w:cs="Times New Roman"/>
                <w:b/>
                <w:bCs/>
                <w:lang w:val="en-GB"/>
              </w:rPr>
            </w:pPr>
          </w:p>
          <w:p w14:paraId="006FEEB5" w14:textId="77777777" w:rsidR="00492484" w:rsidRPr="00DB4A54" w:rsidRDefault="00492484" w:rsidP="0021651B">
            <w:pPr>
              <w:spacing w:after="0" w:line="240" w:lineRule="auto"/>
              <w:rPr>
                <w:rFonts w:ascii="Times New Roman" w:hAnsi="Times New Roman" w:cs="Times New Roman"/>
                <w:b/>
                <w:bCs/>
                <w:lang w:val="en-GB"/>
              </w:rPr>
            </w:pPr>
          </w:p>
          <w:p w14:paraId="6B83301E" w14:textId="77777777" w:rsidR="00492484" w:rsidRPr="00DB4A54" w:rsidRDefault="00492484" w:rsidP="0021651B">
            <w:pPr>
              <w:spacing w:after="0" w:line="240" w:lineRule="auto"/>
              <w:rPr>
                <w:rFonts w:ascii="Times New Roman" w:hAnsi="Times New Roman" w:cs="Times New Roman"/>
                <w:b/>
                <w:bCs/>
                <w:lang w:val="en-GB"/>
              </w:rPr>
            </w:pPr>
          </w:p>
          <w:p w14:paraId="1B1028B7" w14:textId="77777777" w:rsidR="00492484" w:rsidRPr="00DB4A54" w:rsidRDefault="00492484" w:rsidP="0021651B">
            <w:pPr>
              <w:spacing w:after="0" w:line="240" w:lineRule="auto"/>
              <w:rPr>
                <w:rFonts w:ascii="Times New Roman" w:hAnsi="Times New Roman" w:cs="Times New Roman"/>
                <w:b/>
                <w:bCs/>
                <w:lang w:val="en-GB"/>
              </w:rPr>
            </w:pPr>
          </w:p>
          <w:p w14:paraId="4EB72FAA" w14:textId="77777777" w:rsidR="00492484" w:rsidRPr="00DB4A54" w:rsidRDefault="00492484" w:rsidP="0021651B">
            <w:pPr>
              <w:spacing w:after="0" w:line="240" w:lineRule="auto"/>
              <w:rPr>
                <w:rFonts w:ascii="Times New Roman" w:hAnsi="Times New Roman" w:cs="Times New Roman"/>
                <w:b/>
                <w:bCs/>
                <w:lang w:val="en-GB"/>
              </w:rPr>
            </w:pPr>
          </w:p>
          <w:p w14:paraId="37ED6777" w14:textId="77777777" w:rsidR="006D5170" w:rsidRDefault="006D5170" w:rsidP="0021651B">
            <w:pPr>
              <w:spacing w:after="0" w:line="240" w:lineRule="auto"/>
              <w:rPr>
                <w:rFonts w:ascii="Times New Roman" w:hAnsi="Times New Roman" w:cs="Times New Roman"/>
                <w:b/>
                <w:bCs/>
                <w:lang w:val="en-GB"/>
              </w:rPr>
            </w:pPr>
          </w:p>
          <w:p w14:paraId="726CFCAF" w14:textId="77777777" w:rsidR="006D5170" w:rsidRDefault="006D5170" w:rsidP="0021651B">
            <w:pPr>
              <w:spacing w:after="0" w:line="240" w:lineRule="auto"/>
              <w:rPr>
                <w:rFonts w:ascii="Times New Roman" w:hAnsi="Times New Roman" w:cs="Times New Roman"/>
                <w:b/>
                <w:bCs/>
                <w:lang w:val="en-GB"/>
              </w:rPr>
            </w:pPr>
          </w:p>
          <w:p w14:paraId="4E6AB9B3" w14:textId="77777777" w:rsidR="006D5170" w:rsidRDefault="006D5170" w:rsidP="0021651B">
            <w:pPr>
              <w:spacing w:after="0" w:line="240" w:lineRule="auto"/>
              <w:rPr>
                <w:rFonts w:ascii="Times New Roman" w:hAnsi="Times New Roman" w:cs="Times New Roman"/>
                <w:b/>
                <w:bCs/>
                <w:lang w:val="en-GB"/>
              </w:rPr>
            </w:pPr>
          </w:p>
          <w:p w14:paraId="779035E1" w14:textId="77777777" w:rsidR="006D5170" w:rsidRDefault="006D5170" w:rsidP="0021651B">
            <w:pPr>
              <w:spacing w:after="0" w:line="240" w:lineRule="auto"/>
              <w:rPr>
                <w:rFonts w:ascii="Times New Roman" w:hAnsi="Times New Roman" w:cs="Times New Roman"/>
                <w:b/>
                <w:bCs/>
                <w:lang w:val="en-GB"/>
              </w:rPr>
            </w:pPr>
          </w:p>
          <w:p w14:paraId="2FBB8B9A" w14:textId="77777777" w:rsidR="006D5170" w:rsidRDefault="006D5170" w:rsidP="0021651B">
            <w:pPr>
              <w:spacing w:after="0" w:line="240" w:lineRule="auto"/>
              <w:rPr>
                <w:rFonts w:ascii="Times New Roman" w:hAnsi="Times New Roman" w:cs="Times New Roman"/>
                <w:b/>
                <w:bCs/>
                <w:lang w:val="en-GB"/>
              </w:rPr>
            </w:pPr>
          </w:p>
          <w:p w14:paraId="35BD9735" w14:textId="77777777" w:rsidR="006D5170" w:rsidRDefault="006D5170" w:rsidP="0021651B">
            <w:pPr>
              <w:spacing w:after="0" w:line="240" w:lineRule="auto"/>
              <w:rPr>
                <w:rFonts w:ascii="Times New Roman" w:hAnsi="Times New Roman" w:cs="Times New Roman"/>
                <w:b/>
                <w:bCs/>
                <w:lang w:val="en-GB"/>
              </w:rPr>
            </w:pPr>
          </w:p>
          <w:p w14:paraId="4C62C0BC" w14:textId="33E6BBC0" w:rsidR="00512550" w:rsidRPr="00DB4A54" w:rsidRDefault="00512550" w:rsidP="0021651B">
            <w:pPr>
              <w:spacing w:after="0" w:line="240" w:lineRule="auto"/>
              <w:rPr>
                <w:rFonts w:ascii="Times New Roman" w:hAnsi="Times New Roman" w:cs="Times New Roman"/>
                <w:b/>
                <w:bCs/>
                <w:lang w:val="en-GB"/>
              </w:rPr>
            </w:pPr>
            <w:r w:rsidRPr="00DB4A54">
              <w:rPr>
                <w:rFonts w:ascii="Times New Roman" w:hAnsi="Times New Roman" w:cs="Times New Roman"/>
                <w:b/>
                <w:bCs/>
                <w:lang w:val="en-GB"/>
              </w:rPr>
              <w:t>Art. 1</w:t>
            </w:r>
            <w:r w:rsidR="00492484" w:rsidRPr="00DB4A54">
              <w:rPr>
                <w:rFonts w:ascii="Times New Roman" w:hAnsi="Times New Roman" w:cs="Times New Roman"/>
                <w:b/>
                <w:bCs/>
                <w:lang w:val="en-GB"/>
              </w:rPr>
              <w:t>2</w:t>
            </w:r>
          </w:p>
          <w:p w14:paraId="42DDA72A" w14:textId="77777777" w:rsidR="00512550" w:rsidRPr="00DB4A54" w:rsidRDefault="00512550" w:rsidP="0021651B">
            <w:pPr>
              <w:spacing w:after="0" w:line="240" w:lineRule="auto"/>
              <w:rPr>
                <w:rFonts w:ascii="Times New Roman" w:hAnsi="Times New Roman" w:cs="Times New Roman"/>
                <w:b/>
                <w:bCs/>
                <w:lang w:val="en-GB"/>
              </w:rPr>
            </w:pPr>
          </w:p>
          <w:p w14:paraId="38202B93" w14:textId="77777777" w:rsidR="00512550" w:rsidRPr="00DB4A54" w:rsidRDefault="00512550" w:rsidP="0021651B">
            <w:pPr>
              <w:spacing w:after="0" w:line="240" w:lineRule="auto"/>
              <w:rPr>
                <w:rFonts w:ascii="Times New Roman" w:hAnsi="Times New Roman" w:cs="Times New Roman"/>
                <w:b/>
                <w:bCs/>
                <w:lang w:val="en-GB"/>
              </w:rPr>
            </w:pPr>
          </w:p>
          <w:p w14:paraId="0AFA72C2" w14:textId="77777777" w:rsidR="00512550" w:rsidRPr="00DB4A54" w:rsidRDefault="00512550" w:rsidP="0021651B">
            <w:pPr>
              <w:spacing w:after="0" w:line="240" w:lineRule="auto"/>
              <w:rPr>
                <w:rFonts w:ascii="Times New Roman" w:hAnsi="Times New Roman" w:cs="Times New Roman"/>
                <w:b/>
                <w:bCs/>
                <w:lang w:val="en-GB"/>
              </w:rPr>
            </w:pPr>
          </w:p>
          <w:p w14:paraId="40410B9D" w14:textId="77777777" w:rsidR="00512550" w:rsidRPr="00DB4A54" w:rsidRDefault="00512550" w:rsidP="0021651B">
            <w:pPr>
              <w:spacing w:after="0" w:line="240" w:lineRule="auto"/>
              <w:rPr>
                <w:rFonts w:ascii="Times New Roman" w:hAnsi="Times New Roman" w:cs="Times New Roman"/>
                <w:b/>
                <w:bCs/>
                <w:lang w:val="en-GB"/>
              </w:rPr>
            </w:pPr>
          </w:p>
          <w:p w14:paraId="0A714A94" w14:textId="77777777" w:rsidR="00512550" w:rsidRPr="00DB4A54" w:rsidRDefault="00512550" w:rsidP="0021651B">
            <w:pPr>
              <w:spacing w:after="0" w:line="240" w:lineRule="auto"/>
              <w:rPr>
                <w:rFonts w:ascii="Times New Roman" w:hAnsi="Times New Roman" w:cs="Times New Roman"/>
                <w:b/>
                <w:bCs/>
                <w:lang w:val="en-GB"/>
              </w:rPr>
            </w:pPr>
          </w:p>
          <w:p w14:paraId="2F4A23E1" w14:textId="77777777" w:rsidR="00512550" w:rsidRPr="00DB4A54" w:rsidRDefault="00512550" w:rsidP="0021651B">
            <w:pPr>
              <w:spacing w:after="0" w:line="240" w:lineRule="auto"/>
              <w:rPr>
                <w:rFonts w:ascii="Times New Roman" w:hAnsi="Times New Roman" w:cs="Times New Roman"/>
                <w:b/>
                <w:bCs/>
                <w:lang w:val="en-GB"/>
              </w:rPr>
            </w:pPr>
          </w:p>
          <w:p w14:paraId="5DBD11A7" w14:textId="77777777" w:rsidR="00512550" w:rsidRPr="00DB4A54" w:rsidRDefault="00512550" w:rsidP="0021651B">
            <w:pPr>
              <w:spacing w:after="0" w:line="240" w:lineRule="auto"/>
              <w:rPr>
                <w:rFonts w:ascii="Times New Roman" w:hAnsi="Times New Roman" w:cs="Times New Roman"/>
                <w:b/>
                <w:bCs/>
                <w:lang w:val="en-GB"/>
              </w:rPr>
            </w:pPr>
          </w:p>
          <w:p w14:paraId="77DC8678" w14:textId="77777777" w:rsidR="00512550" w:rsidRPr="00DB4A54" w:rsidRDefault="00512550" w:rsidP="0021651B">
            <w:pPr>
              <w:spacing w:after="0" w:line="240" w:lineRule="auto"/>
              <w:rPr>
                <w:rFonts w:ascii="Times New Roman" w:hAnsi="Times New Roman" w:cs="Times New Roman"/>
                <w:b/>
                <w:bCs/>
                <w:lang w:val="en-GB"/>
              </w:rPr>
            </w:pPr>
          </w:p>
          <w:p w14:paraId="73183069" w14:textId="77777777" w:rsidR="00512550" w:rsidRPr="00DB4A54" w:rsidRDefault="00512550" w:rsidP="0021651B">
            <w:pPr>
              <w:spacing w:after="0" w:line="240" w:lineRule="auto"/>
              <w:rPr>
                <w:rFonts w:ascii="Times New Roman" w:hAnsi="Times New Roman" w:cs="Times New Roman"/>
                <w:b/>
                <w:bCs/>
                <w:lang w:val="en-GB"/>
              </w:rPr>
            </w:pPr>
          </w:p>
          <w:p w14:paraId="3E0070C6" w14:textId="77777777" w:rsidR="00512550" w:rsidRPr="00DB4A54" w:rsidRDefault="00512550" w:rsidP="0021651B">
            <w:pPr>
              <w:spacing w:after="0" w:line="240" w:lineRule="auto"/>
              <w:rPr>
                <w:rFonts w:ascii="Times New Roman" w:hAnsi="Times New Roman" w:cs="Times New Roman"/>
                <w:b/>
                <w:bCs/>
                <w:lang w:val="en-GB"/>
              </w:rPr>
            </w:pPr>
          </w:p>
          <w:p w14:paraId="5701762B" w14:textId="77777777" w:rsidR="00512550" w:rsidRPr="00DB4A54" w:rsidRDefault="00512550" w:rsidP="0021651B">
            <w:pPr>
              <w:spacing w:after="0" w:line="240" w:lineRule="auto"/>
              <w:rPr>
                <w:rFonts w:ascii="Times New Roman" w:hAnsi="Times New Roman" w:cs="Times New Roman"/>
                <w:b/>
                <w:bCs/>
                <w:lang w:val="en-GB"/>
              </w:rPr>
            </w:pPr>
          </w:p>
          <w:p w14:paraId="3D04DFD9" w14:textId="77777777" w:rsidR="00512550" w:rsidRPr="00DB4A54" w:rsidRDefault="00512550" w:rsidP="0021651B">
            <w:pPr>
              <w:spacing w:after="0" w:line="240" w:lineRule="auto"/>
              <w:rPr>
                <w:rFonts w:ascii="Times New Roman" w:hAnsi="Times New Roman" w:cs="Times New Roman"/>
                <w:b/>
                <w:bCs/>
                <w:lang w:val="en-GB"/>
              </w:rPr>
            </w:pPr>
          </w:p>
          <w:p w14:paraId="1A92C392" w14:textId="77777777" w:rsidR="00512550" w:rsidRPr="00DB4A54" w:rsidRDefault="00512550" w:rsidP="0021651B">
            <w:pPr>
              <w:spacing w:after="0" w:line="240" w:lineRule="auto"/>
              <w:rPr>
                <w:rFonts w:ascii="Times New Roman" w:hAnsi="Times New Roman" w:cs="Times New Roman"/>
                <w:b/>
                <w:bCs/>
                <w:lang w:val="en-GB"/>
              </w:rPr>
            </w:pPr>
          </w:p>
          <w:p w14:paraId="4F0DDF47" w14:textId="77777777" w:rsidR="00512550" w:rsidRPr="00DB4A54" w:rsidRDefault="00512550" w:rsidP="0021651B">
            <w:pPr>
              <w:spacing w:after="0" w:line="240" w:lineRule="auto"/>
              <w:rPr>
                <w:rFonts w:ascii="Times New Roman" w:hAnsi="Times New Roman" w:cs="Times New Roman"/>
                <w:b/>
                <w:bCs/>
                <w:lang w:val="en-GB"/>
              </w:rPr>
            </w:pPr>
          </w:p>
          <w:p w14:paraId="1F60DCEC" w14:textId="77777777" w:rsidR="00512550" w:rsidRPr="00DB4A54" w:rsidRDefault="00512550" w:rsidP="0021651B">
            <w:pPr>
              <w:spacing w:after="0" w:line="240" w:lineRule="auto"/>
              <w:rPr>
                <w:rFonts w:ascii="Times New Roman" w:hAnsi="Times New Roman" w:cs="Times New Roman"/>
                <w:b/>
                <w:bCs/>
                <w:lang w:val="en-GB"/>
              </w:rPr>
            </w:pPr>
          </w:p>
          <w:p w14:paraId="6B38A7DE" w14:textId="77777777" w:rsidR="00512550" w:rsidRPr="00DB4A54" w:rsidRDefault="00512550" w:rsidP="0021651B">
            <w:pPr>
              <w:spacing w:after="0" w:line="240" w:lineRule="auto"/>
              <w:rPr>
                <w:rFonts w:ascii="Times New Roman" w:hAnsi="Times New Roman" w:cs="Times New Roman"/>
                <w:b/>
                <w:bCs/>
                <w:lang w:val="en-GB"/>
              </w:rPr>
            </w:pPr>
          </w:p>
          <w:p w14:paraId="7370203C" w14:textId="77777777" w:rsidR="00512550" w:rsidRPr="00DB4A54" w:rsidRDefault="00512550" w:rsidP="0021651B">
            <w:pPr>
              <w:spacing w:after="0" w:line="240" w:lineRule="auto"/>
              <w:rPr>
                <w:rFonts w:ascii="Times New Roman" w:hAnsi="Times New Roman" w:cs="Times New Roman"/>
                <w:b/>
                <w:bCs/>
                <w:lang w:val="en-GB"/>
              </w:rPr>
            </w:pPr>
          </w:p>
          <w:p w14:paraId="7EB80B24" w14:textId="77777777" w:rsidR="00512550" w:rsidRPr="00DB4A54" w:rsidRDefault="00512550" w:rsidP="0021651B">
            <w:pPr>
              <w:spacing w:after="0" w:line="240" w:lineRule="auto"/>
              <w:rPr>
                <w:rFonts w:ascii="Times New Roman" w:hAnsi="Times New Roman" w:cs="Times New Roman"/>
                <w:b/>
                <w:bCs/>
                <w:lang w:val="en-GB"/>
              </w:rPr>
            </w:pPr>
          </w:p>
          <w:p w14:paraId="4104BD13" w14:textId="77777777" w:rsidR="00512550" w:rsidRPr="00DB4A54" w:rsidRDefault="00512550" w:rsidP="0021651B">
            <w:pPr>
              <w:spacing w:after="0" w:line="240" w:lineRule="auto"/>
              <w:rPr>
                <w:rFonts w:ascii="Times New Roman" w:hAnsi="Times New Roman" w:cs="Times New Roman"/>
                <w:b/>
                <w:bCs/>
                <w:lang w:val="en-GB"/>
              </w:rPr>
            </w:pPr>
          </w:p>
          <w:p w14:paraId="55EBBE47" w14:textId="77777777" w:rsidR="00512550" w:rsidRPr="00DB4A54" w:rsidRDefault="00512550" w:rsidP="0021651B">
            <w:pPr>
              <w:spacing w:after="0" w:line="240" w:lineRule="auto"/>
              <w:rPr>
                <w:rFonts w:ascii="Times New Roman" w:hAnsi="Times New Roman" w:cs="Times New Roman"/>
                <w:b/>
                <w:bCs/>
                <w:lang w:val="en-GB"/>
              </w:rPr>
            </w:pPr>
          </w:p>
          <w:p w14:paraId="33DBA10A" w14:textId="77777777" w:rsidR="00512550" w:rsidRPr="00DB4A54" w:rsidRDefault="00512550" w:rsidP="0021651B">
            <w:pPr>
              <w:spacing w:after="0" w:line="240" w:lineRule="auto"/>
              <w:rPr>
                <w:rFonts w:ascii="Times New Roman" w:hAnsi="Times New Roman" w:cs="Times New Roman"/>
                <w:b/>
                <w:bCs/>
                <w:lang w:val="en-GB"/>
              </w:rPr>
            </w:pPr>
          </w:p>
          <w:p w14:paraId="0C9A747A" w14:textId="77777777" w:rsidR="00512550" w:rsidRPr="00DB4A54" w:rsidRDefault="00512550" w:rsidP="0021651B">
            <w:pPr>
              <w:spacing w:after="0" w:line="240" w:lineRule="auto"/>
              <w:rPr>
                <w:rFonts w:ascii="Times New Roman" w:hAnsi="Times New Roman" w:cs="Times New Roman"/>
                <w:b/>
                <w:bCs/>
                <w:lang w:val="en-GB"/>
              </w:rPr>
            </w:pPr>
          </w:p>
          <w:p w14:paraId="48721734" w14:textId="77777777" w:rsidR="00CD26A4" w:rsidRPr="00DB4A54" w:rsidRDefault="00CD26A4" w:rsidP="0021651B">
            <w:pPr>
              <w:spacing w:after="0" w:line="240" w:lineRule="auto"/>
              <w:rPr>
                <w:rFonts w:ascii="Times New Roman" w:hAnsi="Times New Roman" w:cs="Times New Roman"/>
                <w:b/>
                <w:bCs/>
                <w:lang w:val="en-GB"/>
              </w:rPr>
            </w:pPr>
          </w:p>
          <w:p w14:paraId="462B0AA4" w14:textId="77777777" w:rsidR="00CD26A4" w:rsidRPr="00DB4A54" w:rsidRDefault="00CD26A4" w:rsidP="0021651B">
            <w:pPr>
              <w:spacing w:after="0" w:line="240" w:lineRule="auto"/>
              <w:rPr>
                <w:rFonts w:ascii="Times New Roman" w:hAnsi="Times New Roman" w:cs="Times New Roman"/>
                <w:b/>
                <w:bCs/>
                <w:lang w:val="en-GB"/>
              </w:rPr>
            </w:pPr>
          </w:p>
          <w:p w14:paraId="5BD6791C" w14:textId="77777777" w:rsidR="00CD26A4" w:rsidRPr="00DB4A54" w:rsidRDefault="00CD26A4" w:rsidP="0021651B">
            <w:pPr>
              <w:spacing w:after="0" w:line="240" w:lineRule="auto"/>
              <w:rPr>
                <w:rFonts w:ascii="Times New Roman" w:hAnsi="Times New Roman" w:cs="Times New Roman"/>
                <w:b/>
                <w:bCs/>
                <w:lang w:val="en-GB"/>
              </w:rPr>
            </w:pPr>
          </w:p>
          <w:p w14:paraId="31D7A0BA" w14:textId="77777777" w:rsidR="00CD26A4" w:rsidRPr="00DB4A54" w:rsidRDefault="00CD26A4" w:rsidP="0021651B">
            <w:pPr>
              <w:spacing w:after="0" w:line="240" w:lineRule="auto"/>
              <w:rPr>
                <w:rFonts w:ascii="Times New Roman" w:hAnsi="Times New Roman" w:cs="Times New Roman"/>
                <w:b/>
                <w:bCs/>
                <w:lang w:val="en-GB"/>
              </w:rPr>
            </w:pPr>
          </w:p>
          <w:p w14:paraId="38881A48" w14:textId="77777777" w:rsidR="00CD26A4" w:rsidRPr="00DB4A54" w:rsidRDefault="00CD26A4" w:rsidP="0021651B">
            <w:pPr>
              <w:spacing w:after="0" w:line="240" w:lineRule="auto"/>
              <w:rPr>
                <w:rFonts w:ascii="Times New Roman" w:hAnsi="Times New Roman" w:cs="Times New Roman"/>
                <w:b/>
                <w:bCs/>
                <w:lang w:val="en-GB"/>
              </w:rPr>
            </w:pPr>
          </w:p>
          <w:p w14:paraId="38743009" w14:textId="77777777" w:rsidR="00CD26A4" w:rsidRPr="00DB4A54" w:rsidRDefault="00CD26A4" w:rsidP="0021651B">
            <w:pPr>
              <w:spacing w:after="0" w:line="240" w:lineRule="auto"/>
              <w:rPr>
                <w:rFonts w:ascii="Times New Roman" w:hAnsi="Times New Roman" w:cs="Times New Roman"/>
                <w:b/>
                <w:bCs/>
                <w:lang w:val="en-GB"/>
              </w:rPr>
            </w:pPr>
          </w:p>
          <w:p w14:paraId="73029709" w14:textId="77777777" w:rsidR="00CD26A4" w:rsidRPr="00DB4A54" w:rsidRDefault="00CD26A4" w:rsidP="0021651B">
            <w:pPr>
              <w:spacing w:after="0" w:line="240" w:lineRule="auto"/>
              <w:rPr>
                <w:rFonts w:ascii="Times New Roman" w:hAnsi="Times New Roman" w:cs="Times New Roman"/>
                <w:b/>
                <w:bCs/>
                <w:lang w:val="en-GB"/>
              </w:rPr>
            </w:pPr>
          </w:p>
          <w:p w14:paraId="6CA4FF04" w14:textId="77777777" w:rsidR="00CD26A4" w:rsidRPr="00DB4A54" w:rsidRDefault="00CD26A4" w:rsidP="0021651B">
            <w:pPr>
              <w:spacing w:after="0" w:line="240" w:lineRule="auto"/>
              <w:rPr>
                <w:rFonts w:ascii="Times New Roman" w:hAnsi="Times New Roman" w:cs="Times New Roman"/>
                <w:b/>
                <w:bCs/>
                <w:lang w:val="en-GB"/>
              </w:rPr>
            </w:pPr>
          </w:p>
          <w:p w14:paraId="519BF65D" w14:textId="77777777" w:rsidR="00CD26A4" w:rsidRPr="00DB4A54" w:rsidRDefault="00CD26A4" w:rsidP="0021651B">
            <w:pPr>
              <w:spacing w:after="0" w:line="240" w:lineRule="auto"/>
              <w:rPr>
                <w:rFonts w:ascii="Times New Roman" w:hAnsi="Times New Roman" w:cs="Times New Roman"/>
                <w:b/>
                <w:bCs/>
                <w:lang w:val="en-GB"/>
              </w:rPr>
            </w:pPr>
          </w:p>
          <w:p w14:paraId="2F469C9E" w14:textId="77777777" w:rsidR="00CD26A4" w:rsidRPr="00DB4A54" w:rsidRDefault="00CD26A4" w:rsidP="0021651B">
            <w:pPr>
              <w:spacing w:after="0" w:line="240" w:lineRule="auto"/>
              <w:rPr>
                <w:rFonts w:ascii="Times New Roman" w:hAnsi="Times New Roman" w:cs="Times New Roman"/>
                <w:b/>
                <w:bCs/>
                <w:lang w:val="en-GB"/>
              </w:rPr>
            </w:pPr>
          </w:p>
          <w:p w14:paraId="05FBE89B" w14:textId="77777777" w:rsidR="00CD26A4" w:rsidRPr="00DB4A54" w:rsidRDefault="00CD26A4" w:rsidP="0021651B">
            <w:pPr>
              <w:spacing w:after="0" w:line="240" w:lineRule="auto"/>
              <w:rPr>
                <w:rFonts w:ascii="Times New Roman" w:hAnsi="Times New Roman" w:cs="Times New Roman"/>
                <w:b/>
                <w:bCs/>
                <w:lang w:val="en-GB"/>
              </w:rPr>
            </w:pPr>
          </w:p>
          <w:p w14:paraId="101B6158" w14:textId="77777777" w:rsidR="00CD26A4" w:rsidRPr="00DB4A54" w:rsidRDefault="00CD26A4" w:rsidP="0021651B">
            <w:pPr>
              <w:spacing w:after="0" w:line="240" w:lineRule="auto"/>
              <w:rPr>
                <w:rFonts w:ascii="Times New Roman" w:hAnsi="Times New Roman" w:cs="Times New Roman"/>
                <w:b/>
                <w:bCs/>
                <w:lang w:val="en-GB"/>
              </w:rPr>
            </w:pPr>
          </w:p>
          <w:p w14:paraId="063F67FF" w14:textId="77777777" w:rsidR="00CD26A4" w:rsidRPr="00DB4A54" w:rsidRDefault="00CD26A4" w:rsidP="0021651B">
            <w:pPr>
              <w:spacing w:after="0" w:line="240" w:lineRule="auto"/>
              <w:rPr>
                <w:rFonts w:ascii="Times New Roman" w:hAnsi="Times New Roman" w:cs="Times New Roman"/>
                <w:b/>
                <w:bCs/>
                <w:lang w:val="en-GB"/>
              </w:rPr>
            </w:pPr>
          </w:p>
          <w:p w14:paraId="19A0BC69" w14:textId="77777777" w:rsidR="00CD26A4" w:rsidRPr="00DB4A54" w:rsidRDefault="00CD26A4" w:rsidP="0021651B">
            <w:pPr>
              <w:spacing w:after="0" w:line="240" w:lineRule="auto"/>
              <w:rPr>
                <w:rFonts w:ascii="Times New Roman" w:hAnsi="Times New Roman" w:cs="Times New Roman"/>
                <w:b/>
                <w:bCs/>
                <w:lang w:val="en-GB"/>
              </w:rPr>
            </w:pPr>
          </w:p>
          <w:p w14:paraId="3C87E233" w14:textId="77777777" w:rsidR="00CD26A4" w:rsidRPr="00DB4A54" w:rsidRDefault="00CD26A4" w:rsidP="0021651B">
            <w:pPr>
              <w:spacing w:after="0" w:line="240" w:lineRule="auto"/>
              <w:rPr>
                <w:rFonts w:ascii="Times New Roman" w:hAnsi="Times New Roman" w:cs="Times New Roman"/>
                <w:b/>
                <w:bCs/>
                <w:lang w:val="en-GB"/>
              </w:rPr>
            </w:pPr>
          </w:p>
          <w:p w14:paraId="71E24A4B" w14:textId="77777777" w:rsidR="00CD26A4" w:rsidRPr="00DB4A54" w:rsidRDefault="00CD26A4" w:rsidP="0021651B">
            <w:pPr>
              <w:spacing w:after="0" w:line="240" w:lineRule="auto"/>
              <w:rPr>
                <w:rFonts w:ascii="Times New Roman" w:hAnsi="Times New Roman" w:cs="Times New Roman"/>
                <w:b/>
                <w:bCs/>
                <w:lang w:val="en-GB"/>
              </w:rPr>
            </w:pPr>
          </w:p>
          <w:p w14:paraId="6767D05D" w14:textId="26C77618" w:rsidR="00512550" w:rsidRPr="00DB4A54" w:rsidRDefault="00512550" w:rsidP="0021651B">
            <w:pPr>
              <w:spacing w:after="0" w:line="240" w:lineRule="auto"/>
              <w:rPr>
                <w:rFonts w:ascii="Times New Roman" w:hAnsi="Times New Roman" w:cs="Times New Roman"/>
                <w:b/>
                <w:bCs/>
                <w:lang w:val="en-GB"/>
              </w:rPr>
            </w:pPr>
            <w:r w:rsidRPr="00DB4A54">
              <w:rPr>
                <w:rFonts w:ascii="Times New Roman" w:hAnsi="Times New Roman" w:cs="Times New Roman"/>
                <w:b/>
                <w:bCs/>
                <w:lang w:val="en-GB"/>
              </w:rPr>
              <w:t>Art. 1</w:t>
            </w:r>
            <w:r w:rsidR="00492484" w:rsidRPr="00DB4A54">
              <w:rPr>
                <w:rFonts w:ascii="Times New Roman" w:hAnsi="Times New Roman" w:cs="Times New Roman"/>
                <w:b/>
                <w:bCs/>
                <w:lang w:val="en-GB"/>
              </w:rPr>
              <w:t>3</w:t>
            </w:r>
          </w:p>
          <w:p w14:paraId="2395082D" w14:textId="77777777" w:rsidR="003C7BBC" w:rsidRPr="00DB4A54" w:rsidRDefault="003C7BBC" w:rsidP="0021651B">
            <w:pPr>
              <w:spacing w:after="0" w:line="240" w:lineRule="auto"/>
              <w:rPr>
                <w:rFonts w:ascii="Times New Roman" w:hAnsi="Times New Roman" w:cs="Times New Roman"/>
                <w:b/>
                <w:bCs/>
                <w:lang w:val="en-GB"/>
              </w:rPr>
            </w:pPr>
          </w:p>
          <w:p w14:paraId="46859BF1" w14:textId="77777777" w:rsidR="003C7BBC" w:rsidRPr="00DB4A54" w:rsidRDefault="003C7BBC" w:rsidP="0021651B">
            <w:pPr>
              <w:spacing w:after="0" w:line="240" w:lineRule="auto"/>
              <w:rPr>
                <w:rFonts w:ascii="Times New Roman" w:hAnsi="Times New Roman" w:cs="Times New Roman"/>
                <w:b/>
                <w:bCs/>
                <w:lang w:val="en-GB"/>
              </w:rPr>
            </w:pPr>
          </w:p>
          <w:p w14:paraId="65AC159B" w14:textId="77777777" w:rsidR="003C7BBC" w:rsidRPr="00DB4A54" w:rsidRDefault="003C7BBC" w:rsidP="0021651B">
            <w:pPr>
              <w:spacing w:after="0" w:line="240" w:lineRule="auto"/>
              <w:rPr>
                <w:rFonts w:ascii="Times New Roman" w:hAnsi="Times New Roman" w:cs="Times New Roman"/>
                <w:b/>
                <w:bCs/>
                <w:lang w:val="en-GB"/>
              </w:rPr>
            </w:pPr>
          </w:p>
          <w:p w14:paraId="5E3EB367" w14:textId="77777777" w:rsidR="003C7BBC" w:rsidRPr="00DB4A54" w:rsidRDefault="003C7BBC" w:rsidP="0021651B">
            <w:pPr>
              <w:spacing w:after="0" w:line="240" w:lineRule="auto"/>
              <w:rPr>
                <w:rFonts w:ascii="Times New Roman" w:hAnsi="Times New Roman" w:cs="Times New Roman"/>
                <w:b/>
                <w:bCs/>
                <w:lang w:val="en-GB"/>
              </w:rPr>
            </w:pPr>
          </w:p>
          <w:p w14:paraId="023AD01D" w14:textId="77777777" w:rsidR="003C7BBC" w:rsidRPr="00DB4A54" w:rsidRDefault="003C7BBC" w:rsidP="0021651B">
            <w:pPr>
              <w:spacing w:after="0" w:line="240" w:lineRule="auto"/>
              <w:rPr>
                <w:rFonts w:ascii="Times New Roman" w:hAnsi="Times New Roman" w:cs="Times New Roman"/>
                <w:b/>
                <w:bCs/>
                <w:lang w:val="en-GB"/>
              </w:rPr>
            </w:pPr>
          </w:p>
          <w:p w14:paraId="50FB10D6" w14:textId="77777777" w:rsidR="003C7BBC" w:rsidRPr="00DB4A54" w:rsidRDefault="003C7BBC" w:rsidP="0021651B">
            <w:pPr>
              <w:spacing w:after="0" w:line="240" w:lineRule="auto"/>
              <w:rPr>
                <w:rFonts w:ascii="Times New Roman" w:hAnsi="Times New Roman" w:cs="Times New Roman"/>
                <w:b/>
                <w:bCs/>
                <w:lang w:val="en-GB"/>
              </w:rPr>
            </w:pPr>
          </w:p>
          <w:p w14:paraId="069665AC" w14:textId="77777777" w:rsidR="003C7BBC" w:rsidRPr="00DB4A54" w:rsidRDefault="003C7BBC" w:rsidP="0021651B">
            <w:pPr>
              <w:spacing w:after="0" w:line="240" w:lineRule="auto"/>
              <w:rPr>
                <w:rFonts w:ascii="Times New Roman" w:hAnsi="Times New Roman" w:cs="Times New Roman"/>
                <w:b/>
                <w:bCs/>
                <w:lang w:val="en-GB"/>
              </w:rPr>
            </w:pPr>
          </w:p>
          <w:p w14:paraId="73DBB468" w14:textId="77777777" w:rsidR="00860069" w:rsidRPr="00DB4A54" w:rsidRDefault="00860069" w:rsidP="0021651B">
            <w:pPr>
              <w:spacing w:after="0" w:line="240" w:lineRule="auto"/>
              <w:rPr>
                <w:rFonts w:ascii="Times New Roman" w:hAnsi="Times New Roman" w:cs="Times New Roman"/>
                <w:b/>
                <w:bCs/>
                <w:lang w:val="en-GB"/>
              </w:rPr>
            </w:pPr>
          </w:p>
          <w:p w14:paraId="363DDFB0" w14:textId="77777777" w:rsidR="00633A2E" w:rsidRDefault="00633A2E" w:rsidP="0021651B">
            <w:pPr>
              <w:spacing w:after="0" w:line="240" w:lineRule="auto"/>
              <w:rPr>
                <w:rFonts w:ascii="Times New Roman" w:hAnsi="Times New Roman" w:cs="Times New Roman"/>
                <w:b/>
                <w:bCs/>
                <w:lang w:val="en-GB"/>
              </w:rPr>
            </w:pPr>
          </w:p>
          <w:p w14:paraId="674638D1" w14:textId="77777777" w:rsidR="00633A2E" w:rsidRDefault="00633A2E" w:rsidP="0021651B">
            <w:pPr>
              <w:spacing w:after="0" w:line="240" w:lineRule="auto"/>
              <w:rPr>
                <w:rFonts w:ascii="Times New Roman" w:hAnsi="Times New Roman" w:cs="Times New Roman"/>
                <w:b/>
                <w:bCs/>
                <w:lang w:val="en-GB"/>
              </w:rPr>
            </w:pPr>
          </w:p>
          <w:p w14:paraId="6C00CF54" w14:textId="58664A88" w:rsidR="003C7BBC" w:rsidRPr="00DB4A54" w:rsidRDefault="003C7BBC" w:rsidP="0021651B">
            <w:pPr>
              <w:spacing w:after="0" w:line="240" w:lineRule="auto"/>
              <w:rPr>
                <w:rFonts w:ascii="Times New Roman" w:hAnsi="Times New Roman" w:cs="Times New Roman"/>
                <w:b/>
                <w:bCs/>
                <w:lang w:val="en-GB"/>
              </w:rPr>
            </w:pPr>
            <w:r w:rsidRPr="00DB4A54">
              <w:rPr>
                <w:rFonts w:ascii="Times New Roman" w:hAnsi="Times New Roman" w:cs="Times New Roman"/>
                <w:b/>
                <w:bCs/>
                <w:lang w:val="en-GB"/>
              </w:rPr>
              <w:t>Art. 3</w:t>
            </w:r>
            <w:r w:rsidR="00860069" w:rsidRPr="00DB4A54">
              <w:rPr>
                <w:rFonts w:ascii="Times New Roman" w:hAnsi="Times New Roman" w:cs="Times New Roman"/>
                <w:b/>
                <w:bCs/>
                <w:lang w:val="en-GB"/>
              </w:rPr>
              <w:t>8</w:t>
            </w:r>
            <w:r w:rsidRPr="00DB4A54">
              <w:rPr>
                <w:rFonts w:ascii="Times New Roman" w:hAnsi="Times New Roman" w:cs="Times New Roman"/>
                <w:b/>
                <w:bCs/>
                <w:lang w:val="en-GB"/>
              </w:rPr>
              <w:t xml:space="preserve"> ust. 3 pkt 2</w:t>
            </w:r>
          </w:p>
          <w:p w14:paraId="268332FA" w14:textId="77777777" w:rsidR="00CD26A4" w:rsidRPr="00DB4A54" w:rsidRDefault="00CD26A4" w:rsidP="0021651B">
            <w:pPr>
              <w:spacing w:after="0" w:line="240" w:lineRule="auto"/>
              <w:rPr>
                <w:rFonts w:ascii="Times New Roman" w:hAnsi="Times New Roman" w:cs="Times New Roman"/>
                <w:b/>
                <w:bCs/>
                <w:lang w:val="en-GB"/>
              </w:rPr>
            </w:pPr>
          </w:p>
          <w:p w14:paraId="23298C29" w14:textId="1BD0FE57" w:rsidR="003C7BBC" w:rsidRPr="00AE6722" w:rsidRDefault="003C7BBC" w:rsidP="0021651B">
            <w:pPr>
              <w:spacing w:after="0" w:line="240" w:lineRule="auto"/>
              <w:rPr>
                <w:rFonts w:ascii="Times New Roman" w:hAnsi="Times New Roman" w:cs="Times New Roman"/>
                <w:b/>
                <w:bCs/>
              </w:rPr>
            </w:pPr>
            <w:r w:rsidRPr="00AE6722">
              <w:rPr>
                <w:rFonts w:ascii="Times New Roman" w:hAnsi="Times New Roman" w:cs="Times New Roman"/>
                <w:b/>
                <w:bCs/>
              </w:rPr>
              <w:t xml:space="preserve">Art. </w:t>
            </w:r>
            <w:r w:rsidR="00860069" w:rsidRPr="00AE6722">
              <w:rPr>
                <w:rFonts w:ascii="Times New Roman" w:hAnsi="Times New Roman" w:cs="Times New Roman"/>
                <w:b/>
                <w:bCs/>
              </w:rPr>
              <w:t>4</w:t>
            </w:r>
            <w:r w:rsidR="00796A50">
              <w:rPr>
                <w:rFonts w:ascii="Times New Roman" w:hAnsi="Times New Roman" w:cs="Times New Roman"/>
                <w:b/>
                <w:bCs/>
              </w:rPr>
              <w:t>9</w:t>
            </w:r>
          </w:p>
          <w:p w14:paraId="4A6CFEE8" w14:textId="77777777" w:rsidR="003C7BBC" w:rsidRPr="00AE6722" w:rsidRDefault="003C7BBC" w:rsidP="0021651B">
            <w:pPr>
              <w:spacing w:after="0" w:line="240" w:lineRule="auto"/>
              <w:rPr>
                <w:rFonts w:ascii="Times New Roman" w:hAnsi="Times New Roman" w:cs="Times New Roman"/>
                <w:b/>
                <w:bCs/>
              </w:rPr>
            </w:pPr>
          </w:p>
          <w:p w14:paraId="7863AE7B" w14:textId="77777777" w:rsidR="003C7BBC" w:rsidRPr="00AE6722" w:rsidRDefault="003C7BBC" w:rsidP="0021651B">
            <w:pPr>
              <w:spacing w:after="0" w:line="240" w:lineRule="auto"/>
              <w:rPr>
                <w:rFonts w:ascii="Times New Roman" w:hAnsi="Times New Roman" w:cs="Times New Roman"/>
                <w:b/>
                <w:bCs/>
              </w:rPr>
            </w:pPr>
          </w:p>
          <w:p w14:paraId="1F38580A" w14:textId="77777777" w:rsidR="001E7DA3" w:rsidRPr="00AE6722" w:rsidRDefault="001E7DA3" w:rsidP="0021651B">
            <w:pPr>
              <w:spacing w:after="0" w:line="240" w:lineRule="auto"/>
              <w:rPr>
                <w:rFonts w:ascii="Times New Roman" w:hAnsi="Times New Roman" w:cs="Times New Roman"/>
                <w:b/>
                <w:bCs/>
              </w:rPr>
            </w:pPr>
          </w:p>
          <w:p w14:paraId="533F31F5" w14:textId="77777777" w:rsidR="001E7DA3" w:rsidRPr="00AE6722" w:rsidRDefault="001E7DA3" w:rsidP="0021651B">
            <w:pPr>
              <w:spacing w:after="0" w:line="240" w:lineRule="auto"/>
              <w:rPr>
                <w:rFonts w:ascii="Times New Roman" w:hAnsi="Times New Roman" w:cs="Times New Roman"/>
                <w:b/>
                <w:bCs/>
              </w:rPr>
            </w:pPr>
          </w:p>
          <w:p w14:paraId="6C8C5FCA" w14:textId="77777777" w:rsidR="001E7DA3" w:rsidRPr="00AE6722" w:rsidRDefault="001E7DA3" w:rsidP="0021651B">
            <w:pPr>
              <w:spacing w:after="0" w:line="240" w:lineRule="auto"/>
              <w:rPr>
                <w:rFonts w:ascii="Times New Roman" w:hAnsi="Times New Roman" w:cs="Times New Roman"/>
                <w:b/>
                <w:bCs/>
              </w:rPr>
            </w:pPr>
          </w:p>
          <w:p w14:paraId="231138A3" w14:textId="77777777" w:rsidR="001E7DA3" w:rsidRPr="00AE6722" w:rsidRDefault="001E7DA3" w:rsidP="0021651B">
            <w:pPr>
              <w:spacing w:after="0" w:line="240" w:lineRule="auto"/>
              <w:rPr>
                <w:rFonts w:ascii="Times New Roman" w:hAnsi="Times New Roman" w:cs="Times New Roman"/>
                <w:b/>
                <w:bCs/>
              </w:rPr>
            </w:pPr>
          </w:p>
          <w:p w14:paraId="05FB1988" w14:textId="77777777" w:rsidR="001E7DA3" w:rsidRPr="00AE6722" w:rsidRDefault="001E7DA3" w:rsidP="0021651B">
            <w:pPr>
              <w:spacing w:after="0" w:line="240" w:lineRule="auto"/>
              <w:rPr>
                <w:rFonts w:ascii="Times New Roman" w:hAnsi="Times New Roman" w:cs="Times New Roman"/>
                <w:b/>
                <w:bCs/>
              </w:rPr>
            </w:pPr>
          </w:p>
          <w:p w14:paraId="186AC46D" w14:textId="77777777" w:rsidR="001E7DA3" w:rsidRPr="00AE6722" w:rsidRDefault="001E7DA3" w:rsidP="0021651B">
            <w:pPr>
              <w:spacing w:after="0" w:line="240" w:lineRule="auto"/>
              <w:rPr>
                <w:rFonts w:ascii="Times New Roman" w:hAnsi="Times New Roman" w:cs="Times New Roman"/>
                <w:b/>
                <w:bCs/>
              </w:rPr>
            </w:pPr>
          </w:p>
          <w:p w14:paraId="7E65B47A" w14:textId="77777777" w:rsidR="001E7DA3" w:rsidRPr="00AE6722" w:rsidRDefault="001E7DA3" w:rsidP="0021651B">
            <w:pPr>
              <w:spacing w:after="0" w:line="240" w:lineRule="auto"/>
              <w:rPr>
                <w:rFonts w:ascii="Times New Roman" w:hAnsi="Times New Roman" w:cs="Times New Roman"/>
                <w:b/>
                <w:bCs/>
              </w:rPr>
            </w:pPr>
          </w:p>
          <w:p w14:paraId="386E13B4" w14:textId="77777777" w:rsidR="001E7DA3" w:rsidRPr="00AE6722" w:rsidRDefault="001E7DA3" w:rsidP="0021651B">
            <w:pPr>
              <w:spacing w:after="0" w:line="240" w:lineRule="auto"/>
              <w:rPr>
                <w:rFonts w:ascii="Times New Roman" w:hAnsi="Times New Roman" w:cs="Times New Roman"/>
                <w:b/>
                <w:bCs/>
              </w:rPr>
            </w:pPr>
          </w:p>
          <w:p w14:paraId="1F3F7308" w14:textId="77777777" w:rsidR="001E7DA3" w:rsidRPr="00AE6722" w:rsidRDefault="001E7DA3" w:rsidP="0021651B">
            <w:pPr>
              <w:spacing w:after="0" w:line="240" w:lineRule="auto"/>
              <w:rPr>
                <w:rFonts w:ascii="Times New Roman" w:hAnsi="Times New Roman" w:cs="Times New Roman"/>
                <w:b/>
                <w:bCs/>
              </w:rPr>
            </w:pPr>
          </w:p>
          <w:p w14:paraId="31FAE11D" w14:textId="77777777" w:rsidR="001E7DA3" w:rsidRPr="00AE6722" w:rsidRDefault="001E7DA3" w:rsidP="0021651B">
            <w:pPr>
              <w:spacing w:after="0" w:line="240" w:lineRule="auto"/>
              <w:rPr>
                <w:rFonts w:ascii="Times New Roman" w:hAnsi="Times New Roman" w:cs="Times New Roman"/>
                <w:b/>
                <w:bCs/>
              </w:rPr>
            </w:pPr>
          </w:p>
          <w:p w14:paraId="5009A823" w14:textId="77777777" w:rsidR="001E7DA3" w:rsidRPr="00AE6722" w:rsidRDefault="001E7DA3" w:rsidP="0021651B">
            <w:pPr>
              <w:spacing w:after="0" w:line="240" w:lineRule="auto"/>
              <w:rPr>
                <w:rFonts w:ascii="Times New Roman" w:hAnsi="Times New Roman" w:cs="Times New Roman"/>
                <w:b/>
                <w:bCs/>
              </w:rPr>
            </w:pPr>
          </w:p>
          <w:p w14:paraId="713800D7" w14:textId="77777777" w:rsidR="001E7DA3" w:rsidRPr="00AE6722" w:rsidRDefault="001E7DA3" w:rsidP="0021651B">
            <w:pPr>
              <w:spacing w:after="0" w:line="240" w:lineRule="auto"/>
              <w:rPr>
                <w:rFonts w:ascii="Times New Roman" w:hAnsi="Times New Roman" w:cs="Times New Roman"/>
                <w:b/>
                <w:bCs/>
              </w:rPr>
            </w:pPr>
          </w:p>
          <w:p w14:paraId="6B417DBA" w14:textId="77777777" w:rsidR="001E7DA3" w:rsidRPr="00AE6722" w:rsidRDefault="001E7DA3" w:rsidP="0021651B">
            <w:pPr>
              <w:spacing w:after="0" w:line="240" w:lineRule="auto"/>
              <w:rPr>
                <w:rFonts w:ascii="Times New Roman" w:hAnsi="Times New Roman" w:cs="Times New Roman"/>
                <w:b/>
                <w:bCs/>
              </w:rPr>
            </w:pPr>
          </w:p>
          <w:p w14:paraId="5936EF44" w14:textId="77777777" w:rsidR="001E7DA3" w:rsidRPr="00AE6722" w:rsidRDefault="001E7DA3" w:rsidP="0021651B">
            <w:pPr>
              <w:spacing w:after="0" w:line="240" w:lineRule="auto"/>
              <w:rPr>
                <w:rFonts w:ascii="Times New Roman" w:hAnsi="Times New Roman" w:cs="Times New Roman"/>
                <w:b/>
                <w:bCs/>
              </w:rPr>
            </w:pPr>
          </w:p>
          <w:p w14:paraId="489C9A29" w14:textId="77777777" w:rsidR="001E7DA3" w:rsidRPr="00AE6722" w:rsidRDefault="001E7DA3" w:rsidP="0021651B">
            <w:pPr>
              <w:spacing w:after="0" w:line="240" w:lineRule="auto"/>
              <w:rPr>
                <w:rFonts w:ascii="Times New Roman" w:hAnsi="Times New Roman" w:cs="Times New Roman"/>
                <w:b/>
                <w:bCs/>
              </w:rPr>
            </w:pPr>
          </w:p>
          <w:p w14:paraId="4A198614" w14:textId="77777777" w:rsidR="001E7DA3" w:rsidRPr="00AE6722" w:rsidRDefault="001E7DA3" w:rsidP="0021651B">
            <w:pPr>
              <w:spacing w:after="0" w:line="240" w:lineRule="auto"/>
              <w:rPr>
                <w:rFonts w:ascii="Times New Roman" w:hAnsi="Times New Roman" w:cs="Times New Roman"/>
                <w:b/>
                <w:bCs/>
              </w:rPr>
            </w:pPr>
          </w:p>
          <w:p w14:paraId="4C81EBA4" w14:textId="77777777" w:rsidR="001E7DA3" w:rsidRPr="00AE6722" w:rsidRDefault="001E7DA3" w:rsidP="0021651B">
            <w:pPr>
              <w:spacing w:after="0" w:line="240" w:lineRule="auto"/>
              <w:rPr>
                <w:rFonts w:ascii="Times New Roman" w:hAnsi="Times New Roman" w:cs="Times New Roman"/>
                <w:b/>
                <w:bCs/>
              </w:rPr>
            </w:pPr>
          </w:p>
          <w:p w14:paraId="5794D458" w14:textId="77777777" w:rsidR="001E7DA3" w:rsidRPr="00AE6722" w:rsidRDefault="001E7DA3" w:rsidP="0021651B">
            <w:pPr>
              <w:spacing w:after="0" w:line="240" w:lineRule="auto"/>
              <w:rPr>
                <w:rFonts w:ascii="Times New Roman" w:hAnsi="Times New Roman" w:cs="Times New Roman"/>
                <w:b/>
                <w:bCs/>
              </w:rPr>
            </w:pPr>
          </w:p>
          <w:p w14:paraId="22442524" w14:textId="77777777" w:rsidR="001E7DA3" w:rsidRPr="00AE6722" w:rsidRDefault="001E7DA3" w:rsidP="0021651B">
            <w:pPr>
              <w:spacing w:after="0" w:line="240" w:lineRule="auto"/>
              <w:rPr>
                <w:rFonts w:ascii="Times New Roman" w:hAnsi="Times New Roman" w:cs="Times New Roman"/>
                <w:b/>
                <w:bCs/>
              </w:rPr>
            </w:pPr>
          </w:p>
          <w:p w14:paraId="72813978" w14:textId="77777777" w:rsidR="001E7DA3" w:rsidRPr="00AE6722" w:rsidRDefault="001E7DA3" w:rsidP="0021651B">
            <w:pPr>
              <w:spacing w:after="0" w:line="240" w:lineRule="auto"/>
              <w:rPr>
                <w:rFonts w:ascii="Times New Roman" w:hAnsi="Times New Roman" w:cs="Times New Roman"/>
                <w:b/>
                <w:bCs/>
              </w:rPr>
            </w:pPr>
          </w:p>
          <w:p w14:paraId="644D7306" w14:textId="77777777" w:rsidR="001E7DA3" w:rsidRPr="00AE6722" w:rsidRDefault="001E7DA3" w:rsidP="0021651B">
            <w:pPr>
              <w:spacing w:after="0" w:line="240" w:lineRule="auto"/>
              <w:rPr>
                <w:rFonts w:ascii="Times New Roman" w:hAnsi="Times New Roman" w:cs="Times New Roman"/>
                <w:b/>
                <w:bCs/>
              </w:rPr>
            </w:pPr>
          </w:p>
          <w:p w14:paraId="38B514C9" w14:textId="77777777" w:rsidR="001E7DA3" w:rsidRPr="00AE6722" w:rsidRDefault="001E7DA3" w:rsidP="0021651B">
            <w:pPr>
              <w:spacing w:after="0" w:line="240" w:lineRule="auto"/>
              <w:rPr>
                <w:rFonts w:ascii="Times New Roman" w:hAnsi="Times New Roman" w:cs="Times New Roman"/>
                <w:b/>
                <w:bCs/>
              </w:rPr>
            </w:pPr>
          </w:p>
          <w:p w14:paraId="7C98F4F2" w14:textId="77777777" w:rsidR="001E7DA3" w:rsidRPr="00AE6722" w:rsidRDefault="001E7DA3" w:rsidP="0021651B">
            <w:pPr>
              <w:spacing w:after="0" w:line="240" w:lineRule="auto"/>
              <w:rPr>
                <w:rFonts w:ascii="Times New Roman" w:hAnsi="Times New Roman" w:cs="Times New Roman"/>
                <w:b/>
                <w:bCs/>
              </w:rPr>
            </w:pPr>
          </w:p>
          <w:p w14:paraId="1522DD10" w14:textId="77777777" w:rsidR="001E7DA3" w:rsidRPr="00AE6722" w:rsidRDefault="001E7DA3" w:rsidP="0021651B">
            <w:pPr>
              <w:spacing w:after="0" w:line="240" w:lineRule="auto"/>
              <w:rPr>
                <w:rFonts w:ascii="Times New Roman" w:hAnsi="Times New Roman" w:cs="Times New Roman"/>
                <w:b/>
                <w:bCs/>
              </w:rPr>
            </w:pPr>
          </w:p>
          <w:p w14:paraId="68E8FEFD" w14:textId="77777777" w:rsidR="001E7DA3" w:rsidRPr="00AE6722" w:rsidRDefault="001E7DA3" w:rsidP="0021651B">
            <w:pPr>
              <w:spacing w:after="0" w:line="240" w:lineRule="auto"/>
              <w:rPr>
                <w:rFonts w:ascii="Times New Roman" w:hAnsi="Times New Roman" w:cs="Times New Roman"/>
                <w:b/>
                <w:bCs/>
              </w:rPr>
            </w:pPr>
          </w:p>
          <w:p w14:paraId="6C96FEAD" w14:textId="77777777" w:rsidR="001E7DA3" w:rsidRPr="00AE6722" w:rsidRDefault="001E7DA3" w:rsidP="0021651B">
            <w:pPr>
              <w:spacing w:after="0" w:line="240" w:lineRule="auto"/>
              <w:rPr>
                <w:rFonts w:ascii="Times New Roman" w:hAnsi="Times New Roman" w:cs="Times New Roman"/>
                <w:b/>
                <w:bCs/>
              </w:rPr>
            </w:pPr>
          </w:p>
          <w:p w14:paraId="405450A3" w14:textId="77777777" w:rsidR="001E7DA3" w:rsidRPr="00AE6722" w:rsidRDefault="001E7DA3" w:rsidP="0021651B">
            <w:pPr>
              <w:spacing w:after="0" w:line="240" w:lineRule="auto"/>
              <w:rPr>
                <w:rFonts w:ascii="Times New Roman" w:hAnsi="Times New Roman" w:cs="Times New Roman"/>
                <w:b/>
                <w:bCs/>
              </w:rPr>
            </w:pPr>
          </w:p>
          <w:p w14:paraId="644D6ED6" w14:textId="77777777" w:rsidR="003C7B17" w:rsidRPr="00AE6722" w:rsidRDefault="003C7B17" w:rsidP="0021651B">
            <w:pPr>
              <w:spacing w:after="0" w:line="240" w:lineRule="auto"/>
              <w:rPr>
                <w:rFonts w:ascii="Times New Roman" w:hAnsi="Times New Roman" w:cs="Times New Roman"/>
                <w:b/>
                <w:bCs/>
              </w:rPr>
            </w:pPr>
          </w:p>
          <w:p w14:paraId="261237DE" w14:textId="77777777" w:rsidR="003C7B17" w:rsidRPr="00AE6722" w:rsidRDefault="003C7B17" w:rsidP="0021651B">
            <w:pPr>
              <w:spacing w:after="0" w:line="240" w:lineRule="auto"/>
              <w:rPr>
                <w:rFonts w:ascii="Times New Roman" w:hAnsi="Times New Roman" w:cs="Times New Roman"/>
                <w:b/>
                <w:bCs/>
              </w:rPr>
            </w:pPr>
          </w:p>
          <w:p w14:paraId="2F5A0ED5" w14:textId="77777777" w:rsidR="003C7B17" w:rsidRPr="00AE6722" w:rsidRDefault="003C7B17" w:rsidP="0021651B">
            <w:pPr>
              <w:spacing w:after="0" w:line="240" w:lineRule="auto"/>
              <w:rPr>
                <w:rFonts w:ascii="Times New Roman" w:hAnsi="Times New Roman" w:cs="Times New Roman"/>
                <w:b/>
                <w:bCs/>
              </w:rPr>
            </w:pPr>
          </w:p>
          <w:p w14:paraId="36C7FCE3" w14:textId="77777777" w:rsidR="003C7B17" w:rsidRPr="00AE6722" w:rsidRDefault="003C7B17" w:rsidP="0021651B">
            <w:pPr>
              <w:spacing w:after="0" w:line="240" w:lineRule="auto"/>
              <w:rPr>
                <w:rFonts w:ascii="Times New Roman" w:hAnsi="Times New Roman" w:cs="Times New Roman"/>
                <w:b/>
                <w:bCs/>
              </w:rPr>
            </w:pPr>
          </w:p>
          <w:p w14:paraId="18A8EC1A" w14:textId="77777777" w:rsidR="003C7B17" w:rsidRPr="00AE6722" w:rsidRDefault="003C7B17" w:rsidP="0021651B">
            <w:pPr>
              <w:spacing w:after="0" w:line="240" w:lineRule="auto"/>
              <w:rPr>
                <w:rFonts w:ascii="Times New Roman" w:hAnsi="Times New Roman" w:cs="Times New Roman"/>
                <w:b/>
                <w:bCs/>
              </w:rPr>
            </w:pPr>
          </w:p>
          <w:p w14:paraId="0F4E2045" w14:textId="77777777" w:rsidR="003C7B17" w:rsidRPr="00AE6722" w:rsidRDefault="003C7B17" w:rsidP="0021651B">
            <w:pPr>
              <w:spacing w:after="0" w:line="240" w:lineRule="auto"/>
              <w:rPr>
                <w:rFonts w:ascii="Times New Roman" w:hAnsi="Times New Roman" w:cs="Times New Roman"/>
                <w:b/>
                <w:bCs/>
              </w:rPr>
            </w:pPr>
          </w:p>
          <w:p w14:paraId="7077A237" w14:textId="77777777" w:rsidR="003C7B17" w:rsidRPr="00AE6722" w:rsidRDefault="003C7B17" w:rsidP="0021651B">
            <w:pPr>
              <w:spacing w:after="0" w:line="240" w:lineRule="auto"/>
              <w:rPr>
                <w:rFonts w:ascii="Times New Roman" w:hAnsi="Times New Roman" w:cs="Times New Roman"/>
                <w:b/>
                <w:bCs/>
              </w:rPr>
            </w:pPr>
          </w:p>
          <w:p w14:paraId="17CC91B8" w14:textId="77777777" w:rsidR="003C7B17" w:rsidRPr="00AE6722" w:rsidRDefault="003C7B17" w:rsidP="0021651B">
            <w:pPr>
              <w:spacing w:after="0" w:line="240" w:lineRule="auto"/>
              <w:rPr>
                <w:rFonts w:ascii="Times New Roman" w:hAnsi="Times New Roman" w:cs="Times New Roman"/>
                <w:b/>
                <w:bCs/>
              </w:rPr>
            </w:pPr>
          </w:p>
          <w:p w14:paraId="5C305B46" w14:textId="77777777" w:rsidR="003C7B17" w:rsidRPr="00AE6722" w:rsidRDefault="003C7B17" w:rsidP="0021651B">
            <w:pPr>
              <w:spacing w:after="0" w:line="240" w:lineRule="auto"/>
              <w:rPr>
                <w:rFonts w:ascii="Times New Roman" w:hAnsi="Times New Roman" w:cs="Times New Roman"/>
                <w:b/>
                <w:bCs/>
              </w:rPr>
            </w:pPr>
          </w:p>
          <w:p w14:paraId="6628F9A3" w14:textId="77777777" w:rsidR="003C7B17" w:rsidRPr="00AE6722" w:rsidRDefault="003C7B17" w:rsidP="0021651B">
            <w:pPr>
              <w:spacing w:after="0" w:line="240" w:lineRule="auto"/>
              <w:rPr>
                <w:rFonts w:ascii="Times New Roman" w:hAnsi="Times New Roman" w:cs="Times New Roman"/>
                <w:b/>
                <w:bCs/>
              </w:rPr>
            </w:pPr>
          </w:p>
          <w:p w14:paraId="41D8A092" w14:textId="77777777" w:rsidR="003C7B17" w:rsidRPr="00AE6722" w:rsidRDefault="003C7B17" w:rsidP="0021651B">
            <w:pPr>
              <w:spacing w:after="0" w:line="240" w:lineRule="auto"/>
              <w:rPr>
                <w:rFonts w:ascii="Times New Roman" w:hAnsi="Times New Roman" w:cs="Times New Roman"/>
                <w:b/>
                <w:bCs/>
              </w:rPr>
            </w:pPr>
          </w:p>
          <w:p w14:paraId="1F7E1CD6" w14:textId="77777777" w:rsidR="003C7B17" w:rsidRPr="00AE6722" w:rsidRDefault="003C7B17" w:rsidP="0021651B">
            <w:pPr>
              <w:spacing w:after="0" w:line="240" w:lineRule="auto"/>
              <w:rPr>
                <w:rFonts w:ascii="Times New Roman" w:hAnsi="Times New Roman" w:cs="Times New Roman"/>
                <w:b/>
                <w:bCs/>
              </w:rPr>
            </w:pPr>
          </w:p>
          <w:p w14:paraId="5940D7C3" w14:textId="77777777" w:rsidR="003C7B17" w:rsidRPr="00AE6722" w:rsidRDefault="003C7B17" w:rsidP="0021651B">
            <w:pPr>
              <w:spacing w:after="0" w:line="240" w:lineRule="auto"/>
              <w:rPr>
                <w:rFonts w:ascii="Times New Roman" w:hAnsi="Times New Roman" w:cs="Times New Roman"/>
                <w:b/>
                <w:bCs/>
              </w:rPr>
            </w:pPr>
          </w:p>
          <w:p w14:paraId="1770F356" w14:textId="77777777" w:rsidR="003C7B17" w:rsidRPr="00AE6722" w:rsidRDefault="003C7B17" w:rsidP="0021651B">
            <w:pPr>
              <w:spacing w:after="0" w:line="240" w:lineRule="auto"/>
              <w:rPr>
                <w:rFonts w:ascii="Times New Roman" w:hAnsi="Times New Roman" w:cs="Times New Roman"/>
                <w:b/>
                <w:bCs/>
              </w:rPr>
            </w:pPr>
          </w:p>
          <w:p w14:paraId="5B8522B5" w14:textId="77777777" w:rsidR="003C7B17" w:rsidRPr="00AE6722" w:rsidRDefault="003C7B17" w:rsidP="0021651B">
            <w:pPr>
              <w:spacing w:after="0" w:line="240" w:lineRule="auto"/>
              <w:rPr>
                <w:rFonts w:ascii="Times New Roman" w:hAnsi="Times New Roman" w:cs="Times New Roman"/>
                <w:b/>
                <w:bCs/>
              </w:rPr>
            </w:pPr>
          </w:p>
          <w:p w14:paraId="747B6214" w14:textId="77777777" w:rsidR="003C7B17" w:rsidRPr="00AE6722" w:rsidRDefault="003C7B17" w:rsidP="0021651B">
            <w:pPr>
              <w:spacing w:after="0" w:line="240" w:lineRule="auto"/>
              <w:rPr>
                <w:rFonts w:ascii="Times New Roman" w:hAnsi="Times New Roman" w:cs="Times New Roman"/>
                <w:b/>
                <w:bCs/>
              </w:rPr>
            </w:pPr>
          </w:p>
          <w:p w14:paraId="2D7E61D4" w14:textId="77777777" w:rsidR="005C5416" w:rsidRDefault="005C5416" w:rsidP="0021651B">
            <w:pPr>
              <w:spacing w:after="0" w:line="240" w:lineRule="auto"/>
              <w:rPr>
                <w:rFonts w:ascii="Times New Roman" w:hAnsi="Times New Roman" w:cs="Times New Roman"/>
                <w:b/>
                <w:bCs/>
              </w:rPr>
            </w:pPr>
          </w:p>
          <w:p w14:paraId="7C472D1D" w14:textId="77777777" w:rsidR="00510C6B" w:rsidRDefault="00510C6B" w:rsidP="0021651B">
            <w:pPr>
              <w:spacing w:after="0" w:line="240" w:lineRule="auto"/>
              <w:rPr>
                <w:rFonts w:ascii="Times New Roman" w:hAnsi="Times New Roman" w:cs="Times New Roman"/>
                <w:b/>
                <w:bCs/>
              </w:rPr>
            </w:pPr>
          </w:p>
          <w:p w14:paraId="33DB7147" w14:textId="77777777" w:rsidR="00510C6B" w:rsidRDefault="00510C6B" w:rsidP="0021651B">
            <w:pPr>
              <w:spacing w:after="0" w:line="240" w:lineRule="auto"/>
              <w:rPr>
                <w:rFonts w:ascii="Times New Roman" w:hAnsi="Times New Roman" w:cs="Times New Roman"/>
                <w:b/>
                <w:bCs/>
              </w:rPr>
            </w:pPr>
          </w:p>
          <w:p w14:paraId="7533FA35" w14:textId="77777777" w:rsidR="00510C6B" w:rsidRDefault="00510C6B" w:rsidP="0021651B">
            <w:pPr>
              <w:spacing w:after="0" w:line="240" w:lineRule="auto"/>
              <w:rPr>
                <w:rFonts w:ascii="Times New Roman" w:hAnsi="Times New Roman" w:cs="Times New Roman"/>
                <w:b/>
                <w:bCs/>
              </w:rPr>
            </w:pPr>
          </w:p>
          <w:p w14:paraId="5F80CC16" w14:textId="04957847" w:rsidR="001E7DA3" w:rsidRPr="00AE6722" w:rsidRDefault="001E7DA3" w:rsidP="0021651B">
            <w:pPr>
              <w:spacing w:after="0" w:line="240" w:lineRule="auto"/>
              <w:rPr>
                <w:rFonts w:ascii="Times New Roman" w:hAnsi="Times New Roman" w:cs="Times New Roman"/>
                <w:b/>
                <w:bCs/>
              </w:rPr>
            </w:pPr>
            <w:r w:rsidRPr="00AE6722">
              <w:rPr>
                <w:rFonts w:ascii="Times New Roman" w:hAnsi="Times New Roman" w:cs="Times New Roman"/>
                <w:b/>
                <w:bCs/>
              </w:rPr>
              <w:t xml:space="preserve">Art. </w:t>
            </w:r>
            <w:r w:rsidR="00796A50">
              <w:rPr>
                <w:rFonts w:ascii="Times New Roman" w:hAnsi="Times New Roman" w:cs="Times New Roman"/>
                <w:b/>
                <w:bCs/>
              </w:rPr>
              <w:t>50</w:t>
            </w:r>
          </w:p>
          <w:p w14:paraId="3CC48132" w14:textId="77777777" w:rsidR="003C7B17" w:rsidRPr="00AE6722" w:rsidRDefault="003C7B17" w:rsidP="0021651B">
            <w:pPr>
              <w:spacing w:after="0" w:line="240" w:lineRule="auto"/>
              <w:rPr>
                <w:rFonts w:ascii="Times New Roman" w:hAnsi="Times New Roman" w:cs="Times New Roman"/>
                <w:b/>
                <w:bCs/>
              </w:rPr>
            </w:pPr>
          </w:p>
          <w:p w14:paraId="7D244EC2" w14:textId="77777777" w:rsidR="003C7B17" w:rsidRPr="00AE6722" w:rsidRDefault="003C7B17" w:rsidP="0021651B">
            <w:pPr>
              <w:spacing w:after="0" w:line="240" w:lineRule="auto"/>
              <w:rPr>
                <w:rFonts w:ascii="Times New Roman" w:hAnsi="Times New Roman" w:cs="Times New Roman"/>
                <w:b/>
                <w:bCs/>
              </w:rPr>
            </w:pPr>
          </w:p>
          <w:p w14:paraId="79666AA0" w14:textId="77777777" w:rsidR="003C7B17" w:rsidRPr="00AE6722" w:rsidRDefault="003C7B17" w:rsidP="0021651B">
            <w:pPr>
              <w:spacing w:after="0" w:line="240" w:lineRule="auto"/>
              <w:rPr>
                <w:rFonts w:ascii="Times New Roman" w:hAnsi="Times New Roman" w:cs="Times New Roman"/>
                <w:b/>
                <w:bCs/>
              </w:rPr>
            </w:pPr>
          </w:p>
          <w:p w14:paraId="407FC246" w14:textId="77777777" w:rsidR="002A05CC" w:rsidRPr="00AE6722" w:rsidRDefault="002A05CC" w:rsidP="0021651B">
            <w:pPr>
              <w:spacing w:after="0" w:line="240" w:lineRule="auto"/>
              <w:rPr>
                <w:rFonts w:ascii="Times New Roman" w:hAnsi="Times New Roman" w:cs="Times New Roman"/>
                <w:b/>
                <w:bCs/>
              </w:rPr>
            </w:pPr>
          </w:p>
          <w:p w14:paraId="1D054140" w14:textId="77777777" w:rsidR="002A05CC" w:rsidRPr="00AE6722" w:rsidRDefault="002A05CC" w:rsidP="0021651B">
            <w:pPr>
              <w:spacing w:after="0" w:line="240" w:lineRule="auto"/>
              <w:rPr>
                <w:rFonts w:ascii="Times New Roman" w:hAnsi="Times New Roman" w:cs="Times New Roman"/>
                <w:b/>
                <w:bCs/>
              </w:rPr>
            </w:pPr>
          </w:p>
          <w:p w14:paraId="6D826649" w14:textId="77777777" w:rsidR="002A05CC" w:rsidRPr="00AE6722" w:rsidRDefault="002A05CC" w:rsidP="0021651B">
            <w:pPr>
              <w:spacing w:after="0" w:line="240" w:lineRule="auto"/>
              <w:rPr>
                <w:rFonts w:ascii="Times New Roman" w:hAnsi="Times New Roman" w:cs="Times New Roman"/>
                <w:b/>
                <w:bCs/>
              </w:rPr>
            </w:pPr>
          </w:p>
          <w:p w14:paraId="59536629" w14:textId="77777777" w:rsidR="002A05CC" w:rsidRPr="00AE6722" w:rsidRDefault="002A05CC" w:rsidP="0021651B">
            <w:pPr>
              <w:spacing w:after="0" w:line="240" w:lineRule="auto"/>
              <w:rPr>
                <w:rFonts w:ascii="Times New Roman" w:hAnsi="Times New Roman" w:cs="Times New Roman"/>
                <w:b/>
                <w:bCs/>
              </w:rPr>
            </w:pPr>
          </w:p>
          <w:p w14:paraId="1612C5DA" w14:textId="77777777" w:rsidR="002A05CC" w:rsidRPr="00AE6722" w:rsidRDefault="002A05CC" w:rsidP="0021651B">
            <w:pPr>
              <w:spacing w:after="0" w:line="240" w:lineRule="auto"/>
              <w:rPr>
                <w:rFonts w:ascii="Times New Roman" w:hAnsi="Times New Roman" w:cs="Times New Roman"/>
                <w:b/>
                <w:bCs/>
              </w:rPr>
            </w:pPr>
          </w:p>
          <w:p w14:paraId="65C87CDB" w14:textId="77777777" w:rsidR="002A05CC" w:rsidRPr="00AE6722" w:rsidRDefault="002A05CC" w:rsidP="0021651B">
            <w:pPr>
              <w:spacing w:after="0" w:line="240" w:lineRule="auto"/>
              <w:rPr>
                <w:rFonts w:ascii="Times New Roman" w:hAnsi="Times New Roman" w:cs="Times New Roman"/>
                <w:b/>
                <w:bCs/>
              </w:rPr>
            </w:pPr>
          </w:p>
          <w:p w14:paraId="3718728D" w14:textId="77777777" w:rsidR="002A05CC" w:rsidRPr="00AE6722" w:rsidRDefault="002A05CC" w:rsidP="0021651B">
            <w:pPr>
              <w:spacing w:after="0" w:line="240" w:lineRule="auto"/>
              <w:rPr>
                <w:rFonts w:ascii="Times New Roman" w:hAnsi="Times New Roman" w:cs="Times New Roman"/>
                <w:b/>
                <w:bCs/>
              </w:rPr>
            </w:pPr>
          </w:p>
          <w:p w14:paraId="5CB1B7BE" w14:textId="77777777" w:rsidR="002A05CC" w:rsidRPr="00AE6722" w:rsidRDefault="002A05CC" w:rsidP="0021651B">
            <w:pPr>
              <w:spacing w:after="0" w:line="240" w:lineRule="auto"/>
              <w:rPr>
                <w:rFonts w:ascii="Times New Roman" w:hAnsi="Times New Roman" w:cs="Times New Roman"/>
                <w:b/>
                <w:bCs/>
              </w:rPr>
            </w:pPr>
          </w:p>
          <w:p w14:paraId="23D1BCFD" w14:textId="77777777" w:rsidR="002A05CC" w:rsidRPr="00AE6722" w:rsidRDefault="002A05CC" w:rsidP="0021651B">
            <w:pPr>
              <w:spacing w:after="0" w:line="240" w:lineRule="auto"/>
              <w:rPr>
                <w:rFonts w:ascii="Times New Roman" w:hAnsi="Times New Roman" w:cs="Times New Roman"/>
                <w:b/>
                <w:bCs/>
              </w:rPr>
            </w:pPr>
          </w:p>
          <w:p w14:paraId="3DF16DDC" w14:textId="77777777" w:rsidR="002A05CC" w:rsidRPr="00AE6722" w:rsidRDefault="002A05CC" w:rsidP="0021651B">
            <w:pPr>
              <w:spacing w:after="0" w:line="240" w:lineRule="auto"/>
              <w:rPr>
                <w:rFonts w:ascii="Times New Roman" w:hAnsi="Times New Roman" w:cs="Times New Roman"/>
                <w:b/>
                <w:bCs/>
              </w:rPr>
            </w:pPr>
          </w:p>
          <w:p w14:paraId="7789B2CA" w14:textId="77777777" w:rsidR="002A05CC" w:rsidRPr="00AE6722" w:rsidRDefault="002A05CC" w:rsidP="0021651B">
            <w:pPr>
              <w:spacing w:after="0" w:line="240" w:lineRule="auto"/>
              <w:rPr>
                <w:rFonts w:ascii="Times New Roman" w:hAnsi="Times New Roman" w:cs="Times New Roman"/>
                <w:b/>
                <w:bCs/>
              </w:rPr>
            </w:pPr>
          </w:p>
          <w:p w14:paraId="3669AD35" w14:textId="77777777" w:rsidR="002A05CC" w:rsidRPr="00AE6722" w:rsidRDefault="002A05CC" w:rsidP="0021651B">
            <w:pPr>
              <w:spacing w:after="0" w:line="240" w:lineRule="auto"/>
              <w:rPr>
                <w:rFonts w:ascii="Times New Roman" w:hAnsi="Times New Roman" w:cs="Times New Roman"/>
                <w:b/>
                <w:bCs/>
              </w:rPr>
            </w:pPr>
          </w:p>
          <w:p w14:paraId="57248D64" w14:textId="77777777" w:rsidR="002A05CC" w:rsidRPr="00AE6722" w:rsidRDefault="002A05CC" w:rsidP="0021651B">
            <w:pPr>
              <w:spacing w:after="0" w:line="240" w:lineRule="auto"/>
              <w:rPr>
                <w:rFonts w:ascii="Times New Roman" w:hAnsi="Times New Roman" w:cs="Times New Roman"/>
                <w:b/>
                <w:bCs/>
              </w:rPr>
            </w:pPr>
          </w:p>
          <w:p w14:paraId="3354D88D" w14:textId="77777777" w:rsidR="002A05CC" w:rsidRPr="00AE6722" w:rsidRDefault="002A05CC" w:rsidP="0021651B">
            <w:pPr>
              <w:spacing w:after="0" w:line="240" w:lineRule="auto"/>
              <w:rPr>
                <w:rFonts w:ascii="Times New Roman" w:hAnsi="Times New Roman" w:cs="Times New Roman"/>
                <w:b/>
                <w:bCs/>
              </w:rPr>
            </w:pPr>
          </w:p>
          <w:p w14:paraId="169D2E14" w14:textId="77777777" w:rsidR="002A05CC" w:rsidRPr="00AE6722" w:rsidRDefault="002A05CC" w:rsidP="0021651B">
            <w:pPr>
              <w:spacing w:after="0" w:line="240" w:lineRule="auto"/>
              <w:rPr>
                <w:rFonts w:ascii="Times New Roman" w:hAnsi="Times New Roman" w:cs="Times New Roman"/>
                <w:b/>
                <w:bCs/>
              </w:rPr>
            </w:pPr>
          </w:p>
          <w:p w14:paraId="65A4B04B" w14:textId="77777777" w:rsidR="002A05CC" w:rsidRPr="00AE6722" w:rsidRDefault="002A05CC" w:rsidP="0021651B">
            <w:pPr>
              <w:spacing w:after="0" w:line="240" w:lineRule="auto"/>
              <w:rPr>
                <w:rFonts w:ascii="Times New Roman" w:hAnsi="Times New Roman" w:cs="Times New Roman"/>
                <w:b/>
                <w:bCs/>
              </w:rPr>
            </w:pPr>
          </w:p>
          <w:p w14:paraId="3CDA0D3F" w14:textId="77777777" w:rsidR="002A05CC" w:rsidRPr="00AE6722" w:rsidRDefault="002A05CC" w:rsidP="0021651B">
            <w:pPr>
              <w:spacing w:after="0" w:line="240" w:lineRule="auto"/>
              <w:rPr>
                <w:rFonts w:ascii="Times New Roman" w:hAnsi="Times New Roman" w:cs="Times New Roman"/>
                <w:b/>
                <w:bCs/>
              </w:rPr>
            </w:pPr>
          </w:p>
          <w:p w14:paraId="384CB9C2" w14:textId="77777777" w:rsidR="002A05CC" w:rsidRPr="00AE6722" w:rsidRDefault="002A05CC" w:rsidP="0021651B">
            <w:pPr>
              <w:spacing w:after="0" w:line="240" w:lineRule="auto"/>
              <w:rPr>
                <w:rFonts w:ascii="Times New Roman" w:hAnsi="Times New Roman" w:cs="Times New Roman"/>
                <w:b/>
                <w:bCs/>
              </w:rPr>
            </w:pPr>
          </w:p>
          <w:p w14:paraId="11EEB4F2" w14:textId="77777777" w:rsidR="002A05CC" w:rsidRPr="00AE6722" w:rsidRDefault="002A05CC" w:rsidP="0021651B">
            <w:pPr>
              <w:spacing w:after="0" w:line="240" w:lineRule="auto"/>
              <w:rPr>
                <w:rFonts w:ascii="Times New Roman" w:hAnsi="Times New Roman" w:cs="Times New Roman"/>
                <w:b/>
                <w:bCs/>
              </w:rPr>
            </w:pPr>
          </w:p>
          <w:p w14:paraId="5DE445B8" w14:textId="77777777" w:rsidR="002A05CC" w:rsidRPr="00AE6722" w:rsidRDefault="002A05CC" w:rsidP="0021651B">
            <w:pPr>
              <w:spacing w:after="0" w:line="240" w:lineRule="auto"/>
              <w:rPr>
                <w:rFonts w:ascii="Times New Roman" w:hAnsi="Times New Roman" w:cs="Times New Roman"/>
                <w:b/>
                <w:bCs/>
              </w:rPr>
            </w:pPr>
          </w:p>
          <w:p w14:paraId="36C9890D" w14:textId="77777777" w:rsidR="002A05CC" w:rsidRPr="00AE6722" w:rsidRDefault="002A05CC" w:rsidP="0021651B">
            <w:pPr>
              <w:spacing w:after="0" w:line="240" w:lineRule="auto"/>
              <w:rPr>
                <w:rFonts w:ascii="Times New Roman" w:hAnsi="Times New Roman" w:cs="Times New Roman"/>
                <w:b/>
                <w:bCs/>
              </w:rPr>
            </w:pPr>
          </w:p>
          <w:p w14:paraId="27CD0BBE" w14:textId="77777777" w:rsidR="002A05CC" w:rsidRPr="00AE6722" w:rsidRDefault="002A05CC" w:rsidP="0021651B">
            <w:pPr>
              <w:spacing w:after="0" w:line="240" w:lineRule="auto"/>
              <w:rPr>
                <w:rFonts w:ascii="Times New Roman" w:hAnsi="Times New Roman" w:cs="Times New Roman"/>
                <w:b/>
                <w:bCs/>
              </w:rPr>
            </w:pPr>
          </w:p>
          <w:p w14:paraId="7156DE82" w14:textId="77777777" w:rsidR="002A05CC" w:rsidRPr="00AE6722" w:rsidRDefault="002A05CC" w:rsidP="0021651B">
            <w:pPr>
              <w:spacing w:after="0" w:line="240" w:lineRule="auto"/>
              <w:rPr>
                <w:rFonts w:ascii="Times New Roman" w:hAnsi="Times New Roman" w:cs="Times New Roman"/>
                <w:b/>
                <w:bCs/>
              </w:rPr>
            </w:pPr>
          </w:p>
          <w:p w14:paraId="051EC8F3" w14:textId="77777777" w:rsidR="002A05CC" w:rsidRPr="00AE6722" w:rsidRDefault="002A05CC" w:rsidP="0021651B">
            <w:pPr>
              <w:spacing w:after="0" w:line="240" w:lineRule="auto"/>
              <w:rPr>
                <w:rFonts w:ascii="Times New Roman" w:hAnsi="Times New Roman" w:cs="Times New Roman"/>
                <w:b/>
                <w:bCs/>
              </w:rPr>
            </w:pPr>
          </w:p>
          <w:p w14:paraId="3BEEBCA0" w14:textId="77777777" w:rsidR="002A05CC" w:rsidRPr="00AE6722" w:rsidRDefault="002A05CC" w:rsidP="0021651B">
            <w:pPr>
              <w:spacing w:after="0" w:line="240" w:lineRule="auto"/>
              <w:rPr>
                <w:rFonts w:ascii="Times New Roman" w:hAnsi="Times New Roman" w:cs="Times New Roman"/>
                <w:b/>
                <w:bCs/>
              </w:rPr>
            </w:pPr>
          </w:p>
          <w:p w14:paraId="7F285AAC" w14:textId="77777777" w:rsidR="002A05CC" w:rsidRPr="00AE6722" w:rsidRDefault="002A05CC" w:rsidP="0021651B">
            <w:pPr>
              <w:spacing w:after="0" w:line="240" w:lineRule="auto"/>
              <w:rPr>
                <w:rFonts w:ascii="Times New Roman" w:hAnsi="Times New Roman" w:cs="Times New Roman"/>
                <w:b/>
                <w:bCs/>
              </w:rPr>
            </w:pPr>
          </w:p>
          <w:p w14:paraId="7D9FCDB0" w14:textId="77777777" w:rsidR="002A05CC" w:rsidRPr="00AE6722" w:rsidRDefault="002A05CC" w:rsidP="0021651B">
            <w:pPr>
              <w:spacing w:after="0" w:line="240" w:lineRule="auto"/>
              <w:rPr>
                <w:rFonts w:ascii="Times New Roman" w:hAnsi="Times New Roman" w:cs="Times New Roman"/>
                <w:b/>
                <w:bCs/>
              </w:rPr>
            </w:pPr>
          </w:p>
          <w:p w14:paraId="6034AE9D" w14:textId="77777777" w:rsidR="002A05CC" w:rsidRPr="00AE6722" w:rsidRDefault="002A05CC" w:rsidP="0021651B">
            <w:pPr>
              <w:spacing w:after="0" w:line="240" w:lineRule="auto"/>
              <w:rPr>
                <w:rFonts w:ascii="Times New Roman" w:hAnsi="Times New Roman" w:cs="Times New Roman"/>
                <w:b/>
                <w:bCs/>
              </w:rPr>
            </w:pPr>
          </w:p>
          <w:p w14:paraId="20F8B8B3" w14:textId="77777777" w:rsidR="002A05CC" w:rsidRPr="00AE6722" w:rsidRDefault="002A05CC" w:rsidP="0021651B">
            <w:pPr>
              <w:spacing w:after="0" w:line="240" w:lineRule="auto"/>
              <w:rPr>
                <w:rFonts w:ascii="Times New Roman" w:hAnsi="Times New Roman" w:cs="Times New Roman"/>
                <w:b/>
                <w:bCs/>
              </w:rPr>
            </w:pPr>
          </w:p>
          <w:p w14:paraId="2437ED3E" w14:textId="77777777" w:rsidR="002A05CC" w:rsidRPr="00AE6722" w:rsidRDefault="002A05CC" w:rsidP="0021651B">
            <w:pPr>
              <w:spacing w:after="0" w:line="240" w:lineRule="auto"/>
              <w:rPr>
                <w:rFonts w:ascii="Times New Roman" w:hAnsi="Times New Roman" w:cs="Times New Roman"/>
                <w:b/>
                <w:bCs/>
              </w:rPr>
            </w:pPr>
          </w:p>
          <w:p w14:paraId="756E91EB" w14:textId="77777777" w:rsidR="002A05CC" w:rsidRPr="00AE6722" w:rsidRDefault="002A05CC" w:rsidP="0021651B">
            <w:pPr>
              <w:spacing w:after="0" w:line="240" w:lineRule="auto"/>
              <w:rPr>
                <w:rFonts w:ascii="Times New Roman" w:hAnsi="Times New Roman" w:cs="Times New Roman"/>
                <w:b/>
                <w:bCs/>
              </w:rPr>
            </w:pPr>
          </w:p>
          <w:p w14:paraId="169AEBDF" w14:textId="77777777" w:rsidR="003C7B17" w:rsidRPr="00AE6722" w:rsidRDefault="003C7B17" w:rsidP="0021651B">
            <w:pPr>
              <w:spacing w:after="0" w:line="240" w:lineRule="auto"/>
              <w:rPr>
                <w:rFonts w:ascii="Times New Roman" w:hAnsi="Times New Roman" w:cs="Times New Roman"/>
                <w:b/>
                <w:bCs/>
              </w:rPr>
            </w:pPr>
          </w:p>
          <w:p w14:paraId="4A0278BA" w14:textId="77777777" w:rsidR="003C7B17" w:rsidRPr="00AE6722" w:rsidRDefault="003C7B17" w:rsidP="0021651B">
            <w:pPr>
              <w:spacing w:after="0" w:line="240" w:lineRule="auto"/>
              <w:rPr>
                <w:rFonts w:ascii="Times New Roman" w:hAnsi="Times New Roman" w:cs="Times New Roman"/>
                <w:b/>
                <w:bCs/>
              </w:rPr>
            </w:pPr>
          </w:p>
          <w:p w14:paraId="789E7511" w14:textId="77777777" w:rsidR="003C7B17" w:rsidRPr="00AE6722" w:rsidRDefault="003C7B17" w:rsidP="0021651B">
            <w:pPr>
              <w:spacing w:after="0" w:line="240" w:lineRule="auto"/>
              <w:rPr>
                <w:rFonts w:ascii="Times New Roman" w:hAnsi="Times New Roman" w:cs="Times New Roman"/>
                <w:b/>
                <w:bCs/>
              </w:rPr>
            </w:pPr>
          </w:p>
          <w:p w14:paraId="392641A4" w14:textId="77777777" w:rsidR="003C7B17" w:rsidRPr="00AE6722" w:rsidRDefault="003C7B17" w:rsidP="0021651B">
            <w:pPr>
              <w:spacing w:after="0" w:line="240" w:lineRule="auto"/>
              <w:rPr>
                <w:rFonts w:ascii="Times New Roman" w:hAnsi="Times New Roman" w:cs="Times New Roman"/>
                <w:b/>
                <w:bCs/>
              </w:rPr>
            </w:pPr>
          </w:p>
          <w:p w14:paraId="5ECE6689" w14:textId="77777777" w:rsidR="00AD0122" w:rsidRDefault="00AD0122" w:rsidP="0021651B">
            <w:pPr>
              <w:spacing w:after="0" w:line="240" w:lineRule="auto"/>
              <w:rPr>
                <w:rFonts w:ascii="Times New Roman" w:hAnsi="Times New Roman" w:cs="Times New Roman"/>
                <w:b/>
                <w:bCs/>
              </w:rPr>
            </w:pPr>
          </w:p>
          <w:p w14:paraId="638605CB" w14:textId="77777777" w:rsidR="00AE161A" w:rsidRDefault="00AE161A" w:rsidP="0021651B">
            <w:pPr>
              <w:spacing w:after="0" w:line="240" w:lineRule="auto"/>
              <w:rPr>
                <w:rFonts w:ascii="Times New Roman" w:hAnsi="Times New Roman" w:cs="Times New Roman"/>
                <w:b/>
                <w:bCs/>
              </w:rPr>
            </w:pPr>
          </w:p>
          <w:p w14:paraId="402CBDB1" w14:textId="50FA3A0F" w:rsidR="002A05CC" w:rsidRPr="00AE6722" w:rsidRDefault="002A05CC" w:rsidP="0021651B">
            <w:pPr>
              <w:spacing w:after="0" w:line="240" w:lineRule="auto"/>
              <w:rPr>
                <w:rFonts w:ascii="Times New Roman" w:hAnsi="Times New Roman" w:cs="Times New Roman"/>
                <w:b/>
                <w:bCs/>
              </w:rPr>
            </w:pPr>
            <w:r w:rsidRPr="00AE6722">
              <w:rPr>
                <w:rFonts w:ascii="Times New Roman" w:hAnsi="Times New Roman" w:cs="Times New Roman"/>
                <w:b/>
                <w:bCs/>
              </w:rPr>
              <w:t>Art. 5</w:t>
            </w:r>
            <w:r w:rsidR="00796A50">
              <w:rPr>
                <w:rFonts w:ascii="Times New Roman" w:hAnsi="Times New Roman" w:cs="Times New Roman"/>
                <w:b/>
                <w:bCs/>
              </w:rPr>
              <w:t>1</w:t>
            </w:r>
          </w:p>
          <w:p w14:paraId="04FB36EA" w14:textId="77777777" w:rsidR="001E036C" w:rsidRPr="00AE6722" w:rsidRDefault="001E036C" w:rsidP="0021651B">
            <w:pPr>
              <w:spacing w:after="0" w:line="240" w:lineRule="auto"/>
              <w:rPr>
                <w:rFonts w:ascii="Times New Roman" w:hAnsi="Times New Roman" w:cs="Times New Roman"/>
                <w:b/>
                <w:bCs/>
              </w:rPr>
            </w:pPr>
          </w:p>
          <w:p w14:paraId="3CC11FD0" w14:textId="77777777" w:rsidR="001E036C" w:rsidRPr="00AE6722" w:rsidRDefault="001E036C" w:rsidP="0021651B">
            <w:pPr>
              <w:spacing w:after="0" w:line="240" w:lineRule="auto"/>
              <w:rPr>
                <w:rFonts w:ascii="Times New Roman" w:hAnsi="Times New Roman" w:cs="Times New Roman"/>
                <w:b/>
                <w:bCs/>
              </w:rPr>
            </w:pPr>
          </w:p>
          <w:p w14:paraId="6CBA65AE" w14:textId="77777777" w:rsidR="001D6888" w:rsidRPr="00AE6722" w:rsidRDefault="001D6888" w:rsidP="0021651B">
            <w:pPr>
              <w:spacing w:after="0" w:line="240" w:lineRule="auto"/>
              <w:rPr>
                <w:rFonts w:ascii="Times New Roman" w:hAnsi="Times New Roman" w:cs="Times New Roman"/>
                <w:b/>
                <w:bCs/>
              </w:rPr>
            </w:pPr>
          </w:p>
          <w:p w14:paraId="1A756EFB" w14:textId="77777777" w:rsidR="001D6888" w:rsidRPr="00AE6722" w:rsidRDefault="001D6888" w:rsidP="0021651B">
            <w:pPr>
              <w:spacing w:after="0" w:line="240" w:lineRule="auto"/>
              <w:rPr>
                <w:rFonts w:ascii="Times New Roman" w:hAnsi="Times New Roman" w:cs="Times New Roman"/>
                <w:b/>
                <w:bCs/>
              </w:rPr>
            </w:pPr>
          </w:p>
          <w:p w14:paraId="56BE6F61" w14:textId="77777777" w:rsidR="00860069" w:rsidRPr="00AE6722" w:rsidRDefault="00860069" w:rsidP="0021651B">
            <w:pPr>
              <w:spacing w:after="0" w:line="240" w:lineRule="auto"/>
              <w:rPr>
                <w:rFonts w:ascii="Times New Roman" w:hAnsi="Times New Roman" w:cs="Times New Roman"/>
                <w:b/>
                <w:bCs/>
              </w:rPr>
            </w:pPr>
          </w:p>
          <w:p w14:paraId="33B98AFA" w14:textId="249183BD" w:rsidR="001E036C" w:rsidRPr="00AE6722" w:rsidRDefault="001E036C" w:rsidP="0021651B">
            <w:pPr>
              <w:spacing w:after="0" w:line="240" w:lineRule="auto"/>
              <w:rPr>
                <w:rFonts w:ascii="Times New Roman" w:hAnsi="Times New Roman" w:cs="Times New Roman"/>
                <w:b/>
                <w:bCs/>
              </w:rPr>
            </w:pPr>
            <w:r w:rsidRPr="00AE6722">
              <w:rPr>
                <w:rFonts w:ascii="Times New Roman" w:hAnsi="Times New Roman" w:cs="Times New Roman"/>
                <w:b/>
                <w:bCs/>
              </w:rPr>
              <w:t>Art. 5</w:t>
            </w:r>
            <w:r w:rsidR="00796A50">
              <w:rPr>
                <w:rFonts w:ascii="Times New Roman" w:hAnsi="Times New Roman" w:cs="Times New Roman"/>
                <w:b/>
                <w:bCs/>
              </w:rPr>
              <w:t>2</w:t>
            </w:r>
          </w:p>
          <w:p w14:paraId="7DC63E23" w14:textId="77777777" w:rsidR="005C193F" w:rsidRPr="00AE6722" w:rsidRDefault="005C193F" w:rsidP="0021651B">
            <w:pPr>
              <w:spacing w:after="0" w:line="240" w:lineRule="auto"/>
              <w:jc w:val="both"/>
              <w:rPr>
                <w:rFonts w:ascii="Times New Roman" w:eastAsia="Times New Roman" w:hAnsi="Times New Roman" w:cs="Times New Roman"/>
                <w:lang w:eastAsia="pl-PL"/>
              </w:rPr>
            </w:pPr>
          </w:p>
          <w:p w14:paraId="6C747596" w14:textId="77777777" w:rsidR="00C90EFD" w:rsidRPr="00AE6722" w:rsidRDefault="00C90EFD" w:rsidP="0021651B">
            <w:pPr>
              <w:spacing w:after="0" w:line="240" w:lineRule="auto"/>
              <w:rPr>
                <w:rFonts w:ascii="Times New Roman" w:hAnsi="Times New Roman" w:cs="Times New Roman"/>
                <w:b/>
                <w:bCs/>
              </w:rPr>
            </w:pPr>
          </w:p>
          <w:p w14:paraId="26625FB9" w14:textId="77777777" w:rsidR="00C90EFD" w:rsidRPr="00AE6722" w:rsidRDefault="00C90EFD" w:rsidP="0021651B">
            <w:pPr>
              <w:spacing w:after="0" w:line="240" w:lineRule="auto"/>
              <w:rPr>
                <w:rFonts w:ascii="Times New Roman" w:hAnsi="Times New Roman" w:cs="Times New Roman"/>
                <w:b/>
                <w:bCs/>
              </w:rPr>
            </w:pPr>
          </w:p>
          <w:p w14:paraId="201ADD45" w14:textId="77777777" w:rsidR="00C90EFD" w:rsidRPr="00AE6722" w:rsidRDefault="00C90EFD" w:rsidP="0021651B">
            <w:pPr>
              <w:spacing w:after="0" w:line="240" w:lineRule="auto"/>
              <w:rPr>
                <w:rFonts w:ascii="Times New Roman" w:hAnsi="Times New Roman" w:cs="Times New Roman"/>
                <w:b/>
                <w:bCs/>
              </w:rPr>
            </w:pPr>
          </w:p>
          <w:p w14:paraId="4EA985B9" w14:textId="77777777" w:rsidR="00C90EFD" w:rsidRPr="00AE6722" w:rsidRDefault="00C90EFD" w:rsidP="0021651B">
            <w:pPr>
              <w:spacing w:after="0" w:line="240" w:lineRule="auto"/>
              <w:rPr>
                <w:rFonts w:ascii="Times New Roman" w:hAnsi="Times New Roman" w:cs="Times New Roman"/>
                <w:b/>
                <w:bCs/>
              </w:rPr>
            </w:pPr>
          </w:p>
          <w:p w14:paraId="25330329" w14:textId="77777777" w:rsidR="00C90EFD" w:rsidRPr="00AE6722" w:rsidRDefault="00C90EFD" w:rsidP="0021651B">
            <w:pPr>
              <w:spacing w:after="0" w:line="240" w:lineRule="auto"/>
              <w:rPr>
                <w:rFonts w:ascii="Times New Roman" w:hAnsi="Times New Roman" w:cs="Times New Roman"/>
                <w:b/>
                <w:bCs/>
              </w:rPr>
            </w:pPr>
          </w:p>
          <w:p w14:paraId="5BEE1727" w14:textId="77777777" w:rsidR="00C90EFD" w:rsidRPr="00AE6722" w:rsidRDefault="00C90EFD" w:rsidP="0021651B">
            <w:pPr>
              <w:spacing w:after="0" w:line="240" w:lineRule="auto"/>
              <w:rPr>
                <w:rFonts w:ascii="Times New Roman" w:hAnsi="Times New Roman" w:cs="Times New Roman"/>
                <w:b/>
                <w:bCs/>
              </w:rPr>
            </w:pPr>
          </w:p>
          <w:p w14:paraId="559EF25B" w14:textId="77777777" w:rsidR="00C90EFD" w:rsidRPr="00AE6722" w:rsidRDefault="00C90EFD" w:rsidP="0021651B">
            <w:pPr>
              <w:spacing w:after="0" w:line="240" w:lineRule="auto"/>
              <w:rPr>
                <w:rFonts w:ascii="Times New Roman" w:hAnsi="Times New Roman" w:cs="Times New Roman"/>
                <w:b/>
                <w:bCs/>
              </w:rPr>
            </w:pPr>
          </w:p>
          <w:p w14:paraId="0184448D" w14:textId="77777777" w:rsidR="00C90EFD" w:rsidRPr="00AE6722" w:rsidRDefault="00C90EFD" w:rsidP="0021651B">
            <w:pPr>
              <w:spacing w:after="0" w:line="240" w:lineRule="auto"/>
              <w:rPr>
                <w:rFonts w:ascii="Times New Roman" w:hAnsi="Times New Roman" w:cs="Times New Roman"/>
                <w:b/>
                <w:bCs/>
              </w:rPr>
            </w:pPr>
          </w:p>
          <w:p w14:paraId="0F44A936" w14:textId="77777777" w:rsidR="00C90EFD" w:rsidRPr="00AE6722" w:rsidRDefault="00C90EFD" w:rsidP="0021651B">
            <w:pPr>
              <w:spacing w:after="0" w:line="240" w:lineRule="auto"/>
              <w:rPr>
                <w:rFonts w:ascii="Times New Roman" w:hAnsi="Times New Roman" w:cs="Times New Roman"/>
                <w:b/>
                <w:bCs/>
              </w:rPr>
            </w:pPr>
          </w:p>
          <w:p w14:paraId="6A339A70" w14:textId="77777777" w:rsidR="00C90EFD" w:rsidRPr="00AE6722" w:rsidRDefault="00C90EFD" w:rsidP="0021651B">
            <w:pPr>
              <w:spacing w:after="0" w:line="240" w:lineRule="auto"/>
              <w:rPr>
                <w:rFonts w:ascii="Times New Roman" w:hAnsi="Times New Roman" w:cs="Times New Roman"/>
                <w:b/>
                <w:bCs/>
              </w:rPr>
            </w:pPr>
          </w:p>
          <w:p w14:paraId="29F5E360" w14:textId="77777777" w:rsidR="001D6888" w:rsidRPr="00AE6722" w:rsidRDefault="001D6888" w:rsidP="0021651B">
            <w:pPr>
              <w:spacing w:after="0" w:line="240" w:lineRule="auto"/>
              <w:rPr>
                <w:rFonts w:ascii="Times New Roman" w:hAnsi="Times New Roman" w:cs="Times New Roman"/>
                <w:b/>
                <w:bCs/>
              </w:rPr>
            </w:pPr>
          </w:p>
          <w:p w14:paraId="54EC188D" w14:textId="77777777" w:rsidR="001D6888" w:rsidRPr="00AE6722" w:rsidRDefault="001D6888" w:rsidP="0021651B">
            <w:pPr>
              <w:spacing w:after="0" w:line="240" w:lineRule="auto"/>
              <w:rPr>
                <w:rFonts w:ascii="Times New Roman" w:hAnsi="Times New Roman" w:cs="Times New Roman"/>
                <w:b/>
                <w:bCs/>
              </w:rPr>
            </w:pPr>
          </w:p>
          <w:p w14:paraId="6555B7C2" w14:textId="77777777" w:rsidR="001D6888" w:rsidRPr="00AE6722" w:rsidRDefault="001D6888" w:rsidP="0021651B">
            <w:pPr>
              <w:spacing w:after="0" w:line="240" w:lineRule="auto"/>
              <w:rPr>
                <w:rFonts w:ascii="Times New Roman" w:hAnsi="Times New Roman" w:cs="Times New Roman"/>
                <w:b/>
                <w:bCs/>
              </w:rPr>
            </w:pPr>
          </w:p>
          <w:p w14:paraId="161390EC" w14:textId="77777777" w:rsidR="001D6888" w:rsidRPr="00AE6722" w:rsidRDefault="001D6888" w:rsidP="0021651B">
            <w:pPr>
              <w:spacing w:after="0" w:line="240" w:lineRule="auto"/>
              <w:rPr>
                <w:rFonts w:ascii="Times New Roman" w:hAnsi="Times New Roman" w:cs="Times New Roman"/>
                <w:b/>
                <w:bCs/>
              </w:rPr>
            </w:pPr>
          </w:p>
          <w:p w14:paraId="587A5B39" w14:textId="77777777" w:rsidR="001D6888" w:rsidRPr="00AE6722" w:rsidRDefault="001D6888" w:rsidP="0021651B">
            <w:pPr>
              <w:spacing w:after="0" w:line="240" w:lineRule="auto"/>
              <w:rPr>
                <w:rFonts w:ascii="Times New Roman" w:hAnsi="Times New Roman" w:cs="Times New Roman"/>
                <w:b/>
                <w:bCs/>
              </w:rPr>
            </w:pPr>
          </w:p>
          <w:p w14:paraId="523EA52D" w14:textId="77777777" w:rsidR="001D6888" w:rsidRPr="00AE6722" w:rsidRDefault="001D6888" w:rsidP="0021651B">
            <w:pPr>
              <w:spacing w:after="0" w:line="240" w:lineRule="auto"/>
              <w:rPr>
                <w:rFonts w:ascii="Times New Roman" w:hAnsi="Times New Roman" w:cs="Times New Roman"/>
                <w:b/>
                <w:bCs/>
              </w:rPr>
            </w:pPr>
          </w:p>
          <w:p w14:paraId="159BAC20" w14:textId="77777777" w:rsidR="001E036C" w:rsidRPr="00AE6722" w:rsidRDefault="001E036C" w:rsidP="004B78B2">
            <w:pPr>
              <w:spacing w:after="0" w:line="240" w:lineRule="auto"/>
              <w:rPr>
                <w:rFonts w:ascii="Times New Roman" w:eastAsia="Times New Roman" w:hAnsi="Times New Roman" w:cs="Times New Roman"/>
                <w:lang w:eastAsia="pl-PL"/>
              </w:rPr>
            </w:pPr>
          </w:p>
        </w:tc>
        <w:tc>
          <w:tcPr>
            <w:tcW w:w="5420" w:type="dxa"/>
          </w:tcPr>
          <w:p w14:paraId="3545AB6A" w14:textId="01C5DF52" w:rsidR="006D5170" w:rsidRPr="00282560" w:rsidRDefault="003C3F26" w:rsidP="00282560">
            <w:pPr>
              <w:spacing w:after="0" w:line="240" w:lineRule="auto"/>
              <w:jc w:val="both"/>
              <w:rPr>
                <w:rFonts w:ascii="Times New Roman" w:hAnsi="Times New Roman" w:cs="Times New Roman"/>
                <w:bCs/>
              </w:rPr>
            </w:pPr>
            <w:r w:rsidRPr="00AE6722">
              <w:rPr>
                <w:rFonts w:ascii="Times New Roman" w:hAnsi="Times New Roman" w:cs="Times New Roman"/>
                <w:bCs/>
              </w:rPr>
              <w:lastRenderedPageBreak/>
              <w:t>1</w:t>
            </w:r>
            <w:r w:rsidR="00492484" w:rsidRPr="00AE6722">
              <w:rPr>
                <w:rFonts w:ascii="Times New Roman" w:hAnsi="Times New Roman" w:cs="Times New Roman"/>
                <w:bCs/>
              </w:rPr>
              <w:t xml:space="preserve">. </w:t>
            </w:r>
            <w:r w:rsidR="006D5170" w:rsidRPr="00282560">
              <w:rPr>
                <w:rFonts w:ascii="Times New Roman" w:hAnsi="Times New Roman" w:cs="Times New Roman"/>
                <w:bCs/>
              </w:rPr>
              <w:t xml:space="preserve">Podmiot odpowiedzialny zapewnia osobom narażonym na działanie azbestu szkolenie w zakresie bezpiecznego postępowania z wyrobami zawierającymi azbest, zwane dalej „szkoleniem”.  </w:t>
            </w:r>
          </w:p>
          <w:p w14:paraId="4CCDDEA5" w14:textId="77777777" w:rsidR="006D5170" w:rsidRPr="00282560" w:rsidRDefault="006D5170" w:rsidP="00282560">
            <w:pPr>
              <w:spacing w:after="0" w:line="240" w:lineRule="auto"/>
              <w:jc w:val="both"/>
              <w:rPr>
                <w:rFonts w:ascii="Times New Roman" w:hAnsi="Times New Roman" w:cs="Times New Roman"/>
                <w:bCs/>
              </w:rPr>
            </w:pPr>
            <w:r w:rsidRPr="00282560">
              <w:rPr>
                <w:rFonts w:ascii="Times New Roman" w:hAnsi="Times New Roman" w:cs="Times New Roman"/>
                <w:bCs/>
              </w:rPr>
              <w:t>2. Podmiot odpowiedzialny zapewnia szkolenie niezależnie od zapewnienia szkoleń w zakresie bezpieczeństwa i higieny pracy, o których mowa w przepisach wydanych na podstawie art. 237⁵ ustawy z dnia 26 czerwca 1974 r. – Kodeks pracy.</w:t>
            </w:r>
          </w:p>
          <w:p w14:paraId="10E33151" w14:textId="77777777" w:rsidR="006D5170" w:rsidRPr="00282560" w:rsidRDefault="006D5170" w:rsidP="00282560">
            <w:pPr>
              <w:spacing w:after="0" w:line="240" w:lineRule="auto"/>
              <w:jc w:val="both"/>
              <w:rPr>
                <w:rFonts w:ascii="Times New Roman" w:hAnsi="Times New Roman" w:cs="Times New Roman"/>
                <w:bCs/>
              </w:rPr>
            </w:pPr>
            <w:r w:rsidRPr="00282560">
              <w:rPr>
                <w:rFonts w:ascii="Times New Roman" w:hAnsi="Times New Roman" w:cs="Times New Roman"/>
                <w:bCs/>
              </w:rPr>
              <w:lastRenderedPageBreak/>
              <w:t>3. Szkolenie przeprowadza się:</w:t>
            </w:r>
          </w:p>
          <w:p w14:paraId="76E7ADF0" w14:textId="168C132C" w:rsidR="006D5170" w:rsidRPr="00282560" w:rsidRDefault="006D5170" w:rsidP="00282560">
            <w:pPr>
              <w:spacing w:after="0" w:line="240" w:lineRule="auto"/>
              <w:jc w:val="both"/>
              <w:rPr>
                <w:rFonts w:ascii="Times New Roman" w:hAnsi="Times New Roman" w:cs="Times New Roman"/>
                <w:bCs/>
              </w:rPr>
            </w:pPr>
            <w:r w:rsidRPr="00282560">
              <w:rPr>
                <w:rFonts w:ascii="Times New Roman" w:hAnsi="Times New Roman" w:cs="Times New Roman"/>
                <w:bCs/>
              </w:rPr>
              <w:t>1)</w:t>
            </w:r>
            <w:r>
              <w:rPr>
                <w:rFonts w:ascii="Times New Roman" w:hAnsi="Times New Roman" w:cs="Times New Roman"/>
                <w:bCs/>
              </w:rPr>
              <w:t xml:space="preserve"> </w:t>
            </w:r>
            <w:r w:rsidRPr="00282560">
              <w:rPr>
                <w:rFonts w:ascii="Times New Roman" w:hAnsi="Times New Roman" w:cs="Times New Roman"/>
                <w:bCs/>
              </w:rPr>
              <w:t>przed dopuszczeniem do pracy lub rozpoczęciem pełnienia służby;</w:t>
            </w:r>
          </w:p>
          <w:p w14:paraId="3108D543" w14:textId="1149F8F2" w:rsidR="006D5170" w:rsidRPr="00282560" w:rsidRDefault="006D5170" w:rsidP="00282560">
            <w:pPr>
              <w:spacing w:after="0" w:line="240" w:lineRule="auto"/>
              <w:jc w:val="both"/>
              <w:rPr>
                <w:rFonts w:ascii="Times New Roman" w:hAnsi="Times New Roman" w:cs="Times New Roman"/>
                <w:bCs/>
              </w:rPr>
            </w:pPr>
            <w:r w:rsidRPr="00282560">
              <w:rPr>
                <w:rFonts w:ascii="Times New Roman" w:hAnsi="Times New Roman" w:cs="Times New Roman"/>
                <w:bCs/>
              </w:rPr>
              <w:t>2)</w:t>
            </w:r>
            <w:r>
              <w:rPr>
                <w:rFonts w:ascii="Times New Roman" w:hAnsi="Times New Roman" w:cs="Times New Roman"/>
                <w:bCs/>
              </w:rPr>
              <w:t xml:space="preserve"> </w:t>
            </w:r>
            <w:r w:rsidRPr="00282560">
              <w:rPr>
                <w:rFonts w:ascii="Times New Roman" w:hAnsi="Times New Roman" w:cs="Times New Roman"/>
                <w:bCs/>
              </w:rPr>
              <w:t>okresowo, nie rzadziej niż raz na 3 lata;</w:t>
            </w:r>
          </w:p>
          <w:p w14:paraId="3AEA3598" w14:textId="51BBF0C2" w:rsidR="006D5170" w:rsidRPr="00282560" w:rsidRDefault="006D5170" w:rsidP="00282560">
            <w:pPr>
              <w:spacing w:after="0" w:line="240" w:lineRule="auto"/>
              <w:jc w:val="both"/>
              <w:rPr>
                <w:rFonts w:ascii="Times New Roman" w:hAnsi="Times New Roman" w:cs="Times New Roman"/>
                <w:bCs/>
              </w:rPr>
            </w:pPr>
            <w:r w:rsidRPr="00282560">
              <w:rPr>
                <w:rFonts w:ascii="Times New Roman" w:hAnsi="Times New Roman" w:cs="Times New Roman"/>
                <w:bCs/>
              </w:rPr>
              <w:t>3)</w:t>
            </w:r>
            <w:r>
              <w:rPr>
                <w:rFonts w:ascii="Times New Roman" w:hAnsi="Times New Roman" w:cs="Times New Roman"/>
                <w:bCs/>
              </w:rPr>
              <w:t xml:space="preserve"> </w:t>
            </w:r>
            <w:r w:rsidRPr="00282560">
              <w:rPr>
                <w:rFonts w:ascii="Times New Roman" w:hAnsi="Times New Roman" w:cs="Times New Roman"/>
                <w:bCs/>
              </w:rPr>
              <w:t>w przypadku zidentyfikowania dodatkowych potrzeb szkoleniowych.</w:t>
            </w:r>
          </w:p>
          <w:p w14:paraId="4616E248" w14:textId="77777777" w:rsidR="006D5170" w:rsidRPr="00282560" w:rsidRDefault="006D5170" w:rsidP="00282560">
            <w:pPr>
              <w:spacing w:after="0" w:line="240" w:lineRule="auto"/>
              <w:jc w:val="both"/>
              <w:rPr>
                <w:rFonts w:ascii="Times New Roman" w:hAnsi="Times New Roman" w:cs="Times New Roman"/>
                <w:bCs/>
              </w:rPr>
            </w:pPr>
            <w:r w:rsidRPr="00282560">
              <w:rPr>
                <w:rFonts w:ascii="Times New Roman" w:hAnsi="Times New Roman" w:cs="Times New Roman"/>
                <w:bCs/>
              </w:rPr>
              <w:t>4. Szkolenie odbywa się w czasie pracy lub służby i na koszt podmiotu odpowiedzialnego.</w:t>
            </w:r>
          </w:p>
          <w:p w14:paraId="76F3CABB" w14:textId="77777777" w:rsidR="006D5170" w:rsidRPr="00282560" w:rsidRDefault="006D5170" w:rsidP="00282560">
            <w:pPr>
              <w:spacing w:after="0" w:line="240" w:lineRule="auto"/>
              <w:jc w:val="both"/>
              <w:rPr>
                <w:rFonts w:ascii="Times New Roman" w:hAnsi="Times New Roman" w:cs="Times New Roman"/>
                <w:bCs/>
              </w:rPr>
            </w:pPr>
            <w:r w:rsidRPr="00282560">
              <w:rPr>
                <w:rFonts w:ascii="Times New Roman" w:hAnsi="Times New Roman" w:cs="Times New Roman"/>
                <w:bCs/>
              </w:rPr>
              <w:t>5. Szkolenie dostosowane jest do charakterystyki zawodu oraz konkretnych zadań i metod pracy lub służby, jakie wiążą się z tym zawodem.</w:t>
            </w:r>
          </w:p>
          <w:p w14:paraId="01B55B54" w14:textId="77777777" w:rsidR="006D5170" w:rsidRPr="00282560" w:rsidRDefault="006D5170" w:rsidP="00282560">
            <w:pPr>
              <w:spacing w:after="0" w:line="240" w:lineRule="auto"/>
              <w:jc w:val="both"/>
              <w:rPr>
                <w:rFonts w:ascii="Times New Roman" w:hAnsi="Times New Roman" w:cs="Times New Roman"/>
                <w:bCs/>
              </w:rPr>
            </w:pPr>
            <w:r w:rsidRPr="00282560">
              <w:rPr>
                <w:rFonts w:ascii="Times New Roman" w:hAnsi="Times New Roman" w:cs="Times New Roman"/>
                <w:bCs/>
              </w:rPr>
              <w:t>6. Szkolenie obejmuje:</w:t>
            </w:r>
          </w:p>
          <w:p w14:paraId="257D4E81" w14:textId="6ADFC319" w:rsidR="006D5170" w:rsidRPr="00282560" w:rsidRDefault="006D5170" w:rsidP="00282560">
            <w:pPr>
              <w:spacing w:after="0" w:line="240" w:lineRule="auto"/>
              <w:jc w:val="both"/>
              <w:rPr>
                <w:rFonts w:ascii="Times New Roman" w:hAnsi="Times New Roman" w:cs="Times New Roman"/>
                <w:bCs/>
              </w:rPr>
            </w:pPr>
            <w:r w:rsidRPr="00282560">
              <w:rPr>
                <w:rFonts w:ascii="Times New Roman" w:hAnsi="Times New Roman" w:cs="Times New Roman"/>
                <w:bCs/>
              </w:rPr>
              <w:t>1)</w:t>
            </w:r>
            <w:r>
              <w:rPr>
                <w:rFonts w:ascii="Times New Roman" w:hAnsi="Times New Roman" w:cs="Times New Roman"/>
                <w:bCs/>
              </w:rPr>
              <w:t xml:space="preserve"> </w:t>
            </w:r>
            <w:r w:rsidRPr="00282560">
              <w:rPr>
                <w:rFonts w:ascii="Times New Roman" w:hAnsi="Times New Roman" w:cs="Times New Roman"/>
                <w:bCs/>
              </w:rPr>
              <w:t>w zakresie podstawowym:</w:t>
            </w:r>
          </w:p>
          <w:p w14:paraId="53396C0D" w14:textId="1923A8D1" w:rsidR="006D5170" w:rsidRPr="00282560" w:rsidRDefault="006D5170" w:rsidP="00282560">
            <w:pPr>
              <w:spacing w:after="0" w:line="240" w:lineRule="auto"/>
              <w:jc w:val="both"/>
              <w:rPr>
                <w:rFonts w:ascii="Times New Roman" w:hAnsi="Times New Roman" w:cs="Times New Roman"/>
                <w:bCs/>
              </w:rPr>
            </w:pPr>
            <w:r w:rsidRPr="00282560">
              <w:rPr>
                <w:rFonts w:ascii="Times New Roman" w:hAnsi="Times New Roman" w:cs="Times New Roman"/>
                <w:bCs/>
              </w:rPr>
              <w:t>a)</w:t>
            </w:r>
            <w:r>
              <w:rPr>
                <w:rFonts w:ascii="Times New Roman" w:hAnsi="Times New Roman" w:cs="Times New Roman"/>
                <w:bCs/>
              </w:rPr>
              <w:t xml:space="preserve"> </w:t>
            </w:r>
            <w:r w:rsidRPr="00282560">
              <w:rPr>
                <w:rFonts w:ascii="Times New Roman" w:hAnsi="Times New Roman" w:cs="Times New Roman"/>
                <w:bCs/>
              </w:rPr>
              <w:t xml:space="preserve">przepisy dotyczące bezpieczeństwa i higieny pracy, z uwzględnieniem narażenia na działanie azbestu, </w:t>
            </w:r>
          </w:p>
          <w:p w14:paraId="5CF3209D" w14:textId="4890BA35" w:rsidR="006D5170" w:rsidRPr="00282560" w:rsidRDefault="006D5170" w:rsidP="00282560">
            <w:pPr>
              <w:spacing w:after="0" w:line="240" w:lineRule="auto"/>
              <w:jc w:val="both"/>
              <w:rPr>
                <w:rFonts w:ascii="Times New Roman" w:hAnsi="Times New Roman" w:cs="Times New Roman"/>
                <w:bCs/>
              </w:rPr>
            </w:pPr>
            <w:r w:rsidRPr="00282560">
              <w:rPr>
                <w:rFonts w:ascii="Times New Roman" w:hAnsi="Times New Roman" w:cs="Times New Roman"/>
                <w:bCs/>
              </w:rPr>
              <w:t>b)</w:t>
            </w:r>
            <w:r>
              <w:rPr>
                <w:rFonts w:ascii="Times New Roman" w:hAnsi="Times New Roman" w:cs="Times New Roman"/>
                <w:bCs/>
              </w:rPr>
              <w:t xml:space="preserve"> </w:t>
            </w:r>
            <w:r w:rsidRPr="00282560">
              <w:rPr>
                <w:rFonts w:ascii="Times New Roman" w:hAnsi="Times New Roman" w:cs="Times New Roman"/>
                <w:bCs/>
              </w:rPr>
              <w:t xml:space="preserve">zastosowanie azbestu i jego właściwości, </w:t>
            </w:r>
          </w:p>
          <w:p w14:paraId="76370478" w14:textId="6CDC2F19" w:rsidR="006D5170" w:rsidRPr="00282560" w:rsidRDefault="006D5170" w:rsidP="00282560">
            <w:pPr>
              <w:spacing w:after="0" w:line="240" w:lineRule="auto"/>
              <w:jc w:val="both"/>
              <w:rPr>
                <w:rFonts w:ascii="Times New Roman" w:hAnsi="Times New Roman" w:cs="Times New Roman"/>
                <w:bCs/>
              </w:rPr>
            </w:pPr>
            <w:r w:rsidRPr="00282560">
              <w:rPr>
                <w:rFonts w:ascii="Times New Roman" w:hAnsi="Times New Roman" w:cs="Times New Roman"/>
                <w:bCs/>
              </w:rPr>
              <w:t>c)</w:t>
            </w:r>
            <w:r>
              <w:rPr>
                <w:rFonts w:ascii="Times New Roman" w:hAnsi="Times New Roman" w:cs="Times New Roman"/>
                <w:bCs/>
              </w:rPr>
              <w:t xml:space="preserve"> </w:t>
            </w:r>
            <w:r w:rsidRPr="00282560">
              <w:rPr>
                <w:rFonts w:ascii="Times New Roman" w:hAnsi="Times New Roman" w:cs="Times New Roman"/>
                <w:bCs/>
              </w:rPr>
              <w:t>środki i sposoby ochrony, w tym środki techniczne i organizacyjne minimalizujące narażenie na działanie azbestu,</w:t>
            </w:r>
          </w:p>
          <w:p w14:paraId="37B35CD7" w14:textId="5DC88208" w:rsidR="006D5170" w:rsidRPr="00282560" w:rsidRDefault="006D5170" w:rsidP="00282560">
            <w:pPr>
              <w:spacing w:after="0" w:line="240" w:lineRule="auto"/>
              <w:jc w:val="both"/>
              <w:rPr>
                <w:rFonts w:ascii="Times New Roman" w:hAnsi="Times New Roman" w:cs="Times New Roman"/>
                <w:bCs/>
              </w:rPr>
            </w:pPr>
            <w:r w:rsidRPr="00282560">
              <w:rPr>
                <w:rFonts w:ascii="Times New Roman" w:hAnsi="Times New Roman" w:cs="Times New Roman"/>
                <w:bCs/>
              </w:rPr>
              <w:t>d)</w:t>
            </w:r>
            <w:r>
              <w:rPr>
                <w:rFonts w:ascii="Times New Roman" w:hAnsi="Times New Roman" w:cs="Times New Roman"/>
                <w:bCs/>
              </w:rPr>
              <w:t xml:space="preserve"> </w:t>
            </w:r>
            <w:r w:rsidRPr="00282560">
              <w:rPr>
                <w:rFonts w:ascii="Times New Roman" w:hAnsi="Times New Roman" w:cs="Times New Roman"/>
                <w:bCs/>
              </w:rPr>
              <w:t>zasady postępowania w sytuacjach awaryjnych,</w:t>
            </w:r>
          </w:p>
          <w:p w14:paraId="76FD77A6" w14:textId="265A8A70" w:rsidR="006D5170" w:rsidRPr="00282560" w:rsidRDefault="006D5170" w:rsidP="00282560">
            <w:pPr>
              <w:spacing w:after="0" w:line="240" w:lineRule="auto"/>
              <w:jc w:val="both"/>
              <w:rPr>
                <w:rFonts w:ascii="Times New Roman" w:hAnsi="Times New Roman" w:cs="Times New Roman"/>
                <w:bCs/>
              </w:rPr>
            </w:pPr>
            <w:r w:rsidRPr="00282560">
              <w:rPr>
                <w:rFonts w:ascii="Times New Roman" w:hAnsi="Times New Roman" w:cs="Times New Roman"/>
                <w:bCs/>
              </w:rPr>
              <w:t>e)</w:t>
            </w:r>
            <w:r>
              <w:rPr>
                <w:rFonts w:ascii="Times New Roman" w:hAnsi="Times New Roman" w:cs="Times New Roman"/>
                <w:bCs/>
              </w:rPr>
              <w:t xml:space="preserve"> </w:t>
            </w:r>
            <w:r w:rsidRPr="00282560">
              <w:rPr>
                <w:rFonts w:ascii="Times New Roman" w:hAnsi="Times New Roman" w:cs="Times New Roman"/>
                <w:bCs/>
              </w:rPr>
              <w:t>określenie rodzaju prac mogących spowodować narażenie na działanie azbestu,</w:t>
            </w:r>
          </w:p>
          <w:p w14:paraId="74E40972" w14:textId="6B652AE1" w:rsidR="006D5170" w:rsidRPr="00282560" w:rsidRDefault="006D5170" w:rsidP="00282560">
            <w:pPr>
              <w:spacing w:after="0" w:line="240" w:lineRule="auto"/>
              <w:jc w:val="both"/>
              <w:rPr>
                <w:rFonts w:ascii="Times New Roman" w:hAnsi="Times New Roman" w:cs="Times New Roman"/>
                <w:bCs/>
              </w:rPr>
            </w:pPr>
            <w:r w:rsidRPr="00282560">
              <w:rPr>
                <w:rFonts w:ascii="Times New Roman" w:hAnsi="Times New Roman" w:cs="Times New Roman"/>
                <w:bCs/>
              </w:rPr>
              <w:t>f)</w:t>
            </w:r>
            <w:r>
              <w:rPr>
                <w:rFonts w:ascii="Times New Roman" w:hAnsi="Times New Roman" w:cs="Times New Roman"/>
                <w:bCs/>
              </w:rPr>
              <w:t xml:space="preserve"> </w:t>
            </w:r>
            <w:r w:rsidRPr="00282560">
              <w:rPr>
                <w:rFonts w:ascii="Times New Roman" w:hAnsi="Times New Roman" w:cs="Times New Roman"/>
                <w:bCs/>
              </w:rPr>
              <w:t>szkodliwość azbestu dla zdrowia oraz ochronę zdrowia, w tym profilaktykę zdrowotną z uwzględnieniem edukacji antytytoniowej,</w:t>
            </w:r>
          </w:p>
          <w:p w14:paraId="6B4B5B37" w14:textId="420FBCCD" w:rsidR="006D5170" w:rsidRPr="00282560" w:rsidRDefault="006D5170" w:rsidP="00282560">
            <w:pPr>
              <w:spacing w:after="0" w:line="240" w:lineRule="auto"/>
              <w:jc w:val="both"/>
              <w:rPr>
                <w:rFonts w:ascii="Times New Roman" w:hAnsi="Times New Roman" w:cs="Times New Roman"/>
                <w:bCs/>
              </w:rPr>
            </w:pPr>
            <w:r w:rsidRPr="00282560">
              <w:rPr>
                <w:rFonts w:ascii="Times New Roman" w:hAnsi="Times New Roman" w:cs="Times New Roman"/>
                <w:bCs/>
              </w:rPr>
              <w:t>g)</w:t>
            </w:r>
            <w:r>
              <w:rPr>
                <w:rFonts w:ascii="Times New Roman" w:hAnsi="Times New Roman" w:cs="Times New Roman"/>
                <w:bCs/>
              </w:rPr>
              <w:t xml:space="preserve"> </w:t>
            </w:r>
            <w:r w:rsidRPr="00282560">
              <w:rPr>
                <w:rFonts w:ascii="Times New Roman" w:hAnsi="Times New Roman" w:cs="Times New Roman"/>
                <w:bCs/>
              </w:rPr>
              <w:t>zasady postępowania z odpadami zawierającymi azbest, w szczególności sposoby opakowania i oznakowania odpadów zawierających azbest;</w:t>
            </w:r>
          </w:p>
          <w:p w14:paraId="44F7301C" w14:textId="7965AFF6" w:rsidR="006D5170" w:rsidRPr="00282560" w:rsidRDefault="006D5170" w:rsidP="00282560">
            <w:pPr>
              <w:spacing w:after="0" w:line="240" w:lineRule="auto"/>
              <w:jc w:val="both"/>
              <w:rPr>
                <w:rFonts w:ascii="Times New Roman" w:hAnsi="Times New Roman" w:cs="Times New Roman"/>
                <w:bCs/>
              </w:rPr>
            </w:pPr>
            <w:r w:rsidRPr="00282560">
              <w:rPr>
                <w:rFonts w:ascii="Times New Roman" w:hAnsi="Times New Roman" w:cs="Times New Roman"/>
                <w:bCs/>
              </w:rPr>
              <w:t>2)</w:t>
            </w:r>
            <w:r>
              <w:rPr>
                <w:rFonts w:ascii="Times New Roman" w:hAnsi="Times New Roman" w:cs="Times New Roman"/>
                <w:bCs/>
              </w:rPr>
              <w:t xml:space="preserve"> </w:t>
            </w:r>
            <w:r w:rsidRPr="00282560">
              <w:rPr>
                <w:rFonts w:ascii="Times New Roman" w:hAnsi="Times New Roman" w:cs="Times New Roman"/>
                <w:bCs/>
              </w:rPr>
              <w:t>w zakresie rozszerzonym:</w:t>
            </w:r>
          </w:p>
          <w:p w14:paraId="59FD8800" w14:textId="1672042F" w:rsidR="006D5170" w:rsidRPr="00282560" w:rsidRDefault="006D5170" w:rsidP="00282560">
            <w:pPr>
              <w:spacing w:after="0" w:line="240" w:lineRule="auto"/>
              <w:jc w:val="both"/>
              <w:rPr>
                <w:rFonts w:ascii="Times New Roman" w:hAnsi="Times New Roman" w:cs="Times New Roman"/>
                <w:bCs/>
              </w:rPr>
            </w:pPr>
            <w:r w:rsidRPr="00282560">
              <w:rPr>
                <w:rFonts w:ascii="Times New Roman" w:hAnsi="Times New Roman" w:cs="Times New Roman"/>
                <w:bCs/>
              </w:rPr>
              <w:t>a)</w:t>
            </w:r>
            <w:r>
              <w:rPr>
                <w:rFonts w:ascii="Times New Roman" w:hAnsi="Times New Roman" w:cs="Times New Roman"/>
                <w:bCs/>
              </w:rPr>
              <w:t xml:space="preserve"> </w:t>
            </w:r>
            <w:r w:rsidRPr="00282560">
              <w:rPr>
                <w:rFonts w:ascii="Times New Roman" w:hAnsi="Times New Roman" w:cs="Times New Roman"/>
                <w:bCs/>
              </w:rPr>
              <w:t>zagadnienia, o których mowa w pkt 1,</w:t>
            </w:r>
          </w:p>
          <w:p w14:paraId="6E573C11" w14:textId="34AA5863" w:rsidR="006D5170" w:rsidRPr="00282560" w:rsidRDefault="006D5170" w:rsidP="00282560">
            <w:pPr>
              <w:spacing w:after="0" w:line="240" w:lineRule="auto"/>
              <w:jc w:val="both"/>
              <w:rPr>
                <w:rFonts w:ascii="Times New Roman" w:hAnsi="Times New Roman" w:cs="Times New Roman"/>
                <w:bCs/>
              </w:rPr>
            </w:pPr>
            <w:r w:rsidRPr="00282560">
              <w:rPr>
                <w:rFonts w:ascii="Times New Roman" w:hAnsi="Times New Roman" w:cs="Times New Roman"/>
                <w:bCs/>
              </w:rPr>
              <w:t>b)</w:t>
            </w:r>
            <w:r>
              <w:rPr>
                <w:rFonts w:ascii="Times New Roman" w:hAnsi="Times New Roman" w:cs="Times New Roman"/>
                <w:bCs/>
              </w:rPr>
              <w:t xml:space="preserve"> </w:t>
            </w:r>
            <w:r w:rsidRPr="00282560">
              <w:rPr>
                <w:rFonts w:ascii="Times New Roman" w:hAnsi="Times New Roman" w:cs="Times New Roman"/>
                <w:bCs/>
              </w:rPr>
              <w:t>stosowanie maszyn i urządzeń podczas wykonywania prac polegających na usuwaniu lub zabezpieczaniu wyrobów zawierających azbest,</w:t>
            </w:r>
          </w:p>
          <w:p w14:paraId="23A850BD" w14:textId="2572C409" w:rsidR="006D5170" w:rsidRPr="00282560" w:rsidRDefault="006D5170" w:rsidP="00282560">
            <w:pPr>
              <w:spacing w:after="0" w:line="240" w:lineRule="auto"/>
              <w:jc w:val="both"/>
              <w:rPr>
                <w:rFonts w:ascii="Times New Roman" w:hAnsi="Times New Roman" w:cs="Times New Roman"/>
                <w:bCs/>
              </w:rPr>
            </w:pPr>
            <w:r w:rsidRPr="00282560">
              <w:rPr>
                <w:rFonts w:ascii="Times New Roman" w:hAnsi="Times New Roman" w:cs="Times New Roman"/>
                <w:bCs/>
              </w:rPr>
              <w:t>c)</w:t>
            </w:r>
            <w:r>
              <w:rPr>
                <w:rFonts w:ascii="Times New Roman" w:hAnsi="Times New Roman" w:cs="Times New Roman"/>
                <w:bCs/>
              </w:rPr>
              <w:t xml:space="preserve"> </w:t>
            </w:r>
            <w:r w:rsidRPr="00282560">
              <w:rPr>
                <w:rFonts w:ascii="Times New Roman" w:hAnsi="Times New Roman" w:cs="Times New Roman"/>
                <w:bCs/>
              </w:rPr>
              <w:t xml:space="preserve">stosowanie środków mających na celu eliminowanie lub ograniczanie emisji azbestu podczas wykonywania prac </w:t>
            </w:r>
            <w:r w:rsidRPr="00282560">
              <w:rPr>
                <w:rFonts w:ascii="Times New Roman" w:hAnsi="Times New Roman" w:cs="Times New Roman"/>
                <w:bCs/>
              </w:rPr>
              <w:lastRenderedPageBreak/>
              <w:t>polegających na usuwaniu lub zabezpieczaniu wyrobów zawierających azbest, w tym procedury dekontaminacji,</w:t>
            </w:r>
          </w:p>
          <w:p w14:paraId="0B2E202E" w14:textId="34F167E2" w:rsidR="006D5170" w:rsidRPr="00282560" w:rsidRDefault="006D5170" w:rsidP="00282560">
            <w:pPr>
              <w:spacing w:after="0" w:line="240" w:lineRule="auto"/>
              <w:jc w:val="both"/>
              <w:rPr>
                <w:rFonts w:ascii="Times New Roman" w:hAnsi="Times New Roman" w:cs="Times New Roman"/>
                <w:bCs/>
              </w:rPr>
            </w:pPr>
            <w:r w:rsidRPr="00282560">
              <w:rPr>
                <w:rFonts w:ascii="Times New Roman" w:hAnsi="Times New Roman" w:cs="Times New Roman"/>
                <w:bCs/>
              </w:rPr>
              <w:t>d)</w:t>
            </w:r>
            <w:r>
              <w:rPr>
                <w:rFonts w:ascii="Times New Roman" w:hAnsi="Times New Roman" w:cs="Times New Roman"/>
                <w:bCs/>
              </w:rPr>
              <w:t xml:space="preserve"> </w:t>
            </w:r>
            <w:r w:rsidRPr="00282560">
              <w:rPr>
                <w:rFonts w:ascii="Times New Roman" w:hAnsi="Times New Roman" w:cs="Times New Roman"/>
                <w:bCs/>
              </w:rPr>
              <w:t>instruktaż stanowiskowy dotyczący bezpieczeństwa wykonywania prac polegających na usuwaniu lub zabezpieczaniu wyrobów zawierających azbest.</w:t>
            </w:r>
          </w:p>
          <w:p w14:paraId="03953D10" w14:textId="77777777" w:rsidR="006D5170" w:rsidRPr="00282560" w:rsidRDefault="006D5170" w:rsidP="00282560">
            <w:pPr>
              <w:spacing w:after="0" w:line="240" w:lineRule="auto"/>
              <w:jc w:val="both"/>
              <w:rPr>
                <w:rFonts w:ascii="Times New Roman" w:hAnsi="Times New Roman" w:cs="Times New Roman"/>
                <w:bCs/>
              </w:rPr>
            </w:pPr>
            <w:r w:rsidRPr="00282560">
              <w:rPr>
                <w:rFonts w:ascii="Times New Roman" w:hAnsi="Times New Roman" w:cs="Times New Roman"/>
                <w:bCs/>
              </w:rPr>
              <w:t>7. Podmiot odpowiedzialny zapewnia osobom narażonym na działanie azbestu szkolenie w zakresie podstawowym, o którym mowa w ust. 6 pkt 1.</w:t>
            </w:r>
          </w:p>
          <w:p w14:paraId="0F5432B5" w14:textId="77777777" w:rsidR="006D5170" w:rsidRPr="00282560" w:rsidRDefault="006D5170" w:rsidP="00282560">
            <w:pPr>
              <w:spacing w:after="0" w:line="240" w:lineRule="auto"/>
              <w:jc w:val="both"/>
              <w:rPr>
                <w:rFonts w:ascii="Times New Roman" w:hAnsi="Times New Roman" w:cs="Times New Roman"/>
                <w:bCs/>
              </w:rPr>
            </w:pPr>
            <w:r w:rsidRPr="00282560">
              <w:rPr>
                <w:rFonts w:ascii="Times New Roman" w:hAnsi="Times New Roman" w:cs="Times New Roman"/>
                <w:bCs/>
              </w:rPr>
              <w:t xml:space="preserve">8. Wykonawca prac zapewnia osobom narażonym na działanie azbestu przy tych pracach oraz osobom kierującym lub nadzorującym te osoby, odrębnie dla każdej z tych grup zawodowych, szkolenie w zakresie rozszerzonym, o którym mowa w ust. 6 pkt 2. </w:t>
            </w:r>
          </w:p>
          <w:p w14:paraId="2C29FD75" w14:textId="77777777" w:rsidR="006D5170" w:rsidRPr="00282560" w:rsidRDefault="006D5170" w:rsidP="00282560">
            <w:pPr>
              <w:spacing w:after="0" w:line="240" w:lineRule="auto"/>
              <w:jc w:val="both"/>
              <w:rPr>
                <w:rFonts w:ascii="Times New Roman" w:hAnsi="Times New Roman" w:cs="Times New Roman"/>
                <w:bCs/>
              </w:rPr>
            </w:pPr>
            <w:r w:rsidRPr="00282560">
              <w:rPr>
                <w:rFonts w:ascii="Times New Roman" w:hAnsi="Times New Roman" w:cs="Times New Roman"/>
                <w:bCs/>
              </w:rPr>
              <w:t>9. Zagadnienia dotyczące bezpiecznego postępowania z wyrobami zawierającymi azbest, o których mowa w ust. 6, uwzględnia się w programach szkoleń i doskonalenia zawodowego opracowywanych lub zatwierdzanych przez Komendanta Głównego Państwowej Straży Pożarnej.</w:t>
            </w:r>
          </w:p>
          <w:p w14:paraId="61ED31B7" w14:textId="77777777" w:rsidR="006D5170" w:rsidRPr="00282560" w:rsidRDefault="006D5170" w:rsidP="00282560">
            <w:pPr>
              <w:spacing w:after="0" w:line="240" w:lineRule="auto"/>
              <w:jc w:val="both"/>
              <w:rPr>
                <w:rFonts w:ascii="Times New Roman" w:hAnsi="Times New Roman" w:cs="Times New Roman"/>
                <w:bCs/>
              </w:rPr>
            </w:pPr>
            <w:r w:rsidRPr="00282560">
              <w:rPr>
                <w:rFonts w:ascii="Times New Roman" w:hAnsi="Times New Roman" w:cs="Times New Roman"/>
                <w:bCs/>
              </w:rPr>
              <w:t>10. Przepisów ust. 1–5 oraz ust. 7 i 8 nie stosuje się do funkcjonariuszy pożarnictwa.</w:t>
            </w:r>
          </w:p>
          <w:p w14:paraId="12B2FE30" w14:textId="1F14EDAF" w:rsidR="00492484" w:rsidRPr="00AE6722" w:rsidRDefault="00492484" w:rsidP="006D5170">
            <w:pPr>
              <w:spacing w:after="0" w:line="240" w:lineRule="auto"/>
              <w:jc w:val="both"/>
              <w:rPr>
                <w:rFonts w:ascii="Times New Roman" w:hAnsi="Times New Roman" w:cs="Times New Roman"/>
                <w:bCs/>
              </w:rPr>
            </w:pPr>
          </w:p>
          <w:p w14:paraId="5E313423" w14:textId="72F74BD4" w:rsidR="006D5170" w:rsidRPr="00282560" w:rsidRDefault="00492484" w:rsidP="00282560">
            <w:pPr>
              <w:spacing w:after="0" w:line="240" w:lineRule="auto"/>
              <w:jc w:val="both"/>
              <w:rPr>
                <w:rFonts w:ascii="Times New Roman" w:hAnsi="Times New Roman" w:cs="Times New Roman"/>
                <w:bCs/>
              </w:rPr>
            </w:pPr>
            <w:r w:rsidRPr="00AE6722">
              <w:rPr>
                <w:rFonts w:ascii="Times New Roman" w:hAnsi="Times New Roman" w:cs="Times New Roman"/>
                <w:bCs/>
              </w:rPr>
              <w:t xml:space="preserve">1. </w:t>
            </w:r>
            <w:r w:rsidR="006D5170" w:rsidRPr="00282560">
              <w:rPr>
                <w:rFonts w:ascii="Times New Roman" w:hAnsi="Times New Roman" w:cs="Times New Roman"/>
                <w:bCs/>
              </w:rPr>
              <w:t>Po zakończeniu szkolenia osoby narażone na działanie azbestu oraz osoby kierujące lub nadzorujące te osoby przystępują do egzaminu.</w:t>
            </w:r>
          </w:p>
          <w:p w14:paraId="20AA0BFE" w14:textId="77777777" w:rsidR="006D5170" w:rsidRPr="00282560" w:rsidRDefault="006D5170" w:rsidP="00282560">
            <w:pPr>
              <w:spacing w:after="0" w:line="240" w:lineRule="auto"/>
              <w:jc w:val="both"/>
              <w:rPr>
                <w:rFonts w:ascii="Times New Roman" w:hAnsi="Times New Roman" w:cs="Times New Roman"/>
                <w:bCs/>
              </w:rPr>
            </w:pPr>
            <w:r w:rsidRPr="00282560">
              <w:rPr>
                <w:rFonts w:ascii="Times New Roman" w:hAnsi="Times New Roman" w:cs="Times New Roman"/>
                <w:bCs/>
              </w:rPr>
              <w:t>2. Uzyskanie pozytywnego wyniku z egzaminu potwierdza się zaświadczeniem o ukończeniu szkolenia.</w:t>
            </w:r>
          </w:p>
          <w:p w14:paraId="369ACA9E" w14:textId="77777777" w:rsidR="006D5170" w:rsidRPr="00282560" w:rsidRDefault="006D5170" w:rsidP="00282560">
            <w:pPr>
              <w:spacing w:after="0" w:line="240" w:lineRule="auto"/>
              <w:jc w:val="both"/>
              <w:rPr>
                <w:rFonts w:ascii="Times New Roman" w:hAnsi="Times New Roman" w:cs="Times New Roman"/>
                <w:bCs/>
              </w:rPr>
            </w:pPr>
            <w:r w:rsidRPr="00282560">
              <w:rPr>
                <w:rFonts w:ascii="Times New Roman" w:hAnsi="Times New Roman" w:cs="Times New Roman"/>
                <w:bCs/>
              </w:rPr>
              <w:t>3. W zaświadczeniu o ukończeniu szkolenia wskazuje się:</w:t>
            </w:r>
          </w:p>
          <w:p w14:paraId="6B5BE3D7" w14:textId="75A840F9" w:rsidR="006D5170" w:rsidRPr="00282560" w:rsidRDefault="006D5170" w:rsidP="00282560">
            <w:pPr>
              <w:spacing w:after="0" w:line="240" w:lineRule="auto"/>
              <w:jc w:val="both"/>
              <w:rPr>
                <w:rFonts w:ascii="Times New Roman" w:hAnsi="Times New Roman" w:cs="Times New Roman"/>
                <w:bCs/>
              </w:rPr>
            </w:pPr>
            <w:r w:rsidRPr="00282560">
              <w:rPr>
                <w:rFonts w:ascii="Times New Roman" w:hAnsi="Times New Roman" w:cs="Times New Roman"/>
                <w:bCs/>
              </w:rPr>
              <w:t>1)</w:t>
            </w:r>
            <w:r>
              <w:rPr>
                <w:rFonts w:ascii="Times New Roman" w:hAnsi="Times New Roman" w:cs="Times New Roman"/>
                <w:bCs/>
              </w:rPr>
              <w:t xml:space="preserve"> </w:t>
            </w:r>
            <w:r w:rsidRPr="00282560">
              <w:rPr>
                <w:rFonts w:ascii="Times New Roman" w:hAnsi="Times New Roman" w:cs="Times New Roman"/>
                <w:bCs/>
              </w:rPr>
              <w:t>miejsce i datę wydania zaświadczenia;</w:t>
            </w:r>
          </w:p>
          <w:p w14:paraId="3F40A425" w14:textId="0361ABD6" w:rsidR="006D5170" w:rsidRPr="00282560" w:rsidRDefault="006D5170" w:rsidP="00282560">
            <w:pPr>
              <w:spacing w:after="0" w:line="240" w:lineRule="auto"/>
              <w:jc w:val="both"/>
              <w:rPr>
                <w:rFonts w:ascii="Times New Roman" w:hAnsi="Times New Roman" w:cs="Times New Roman"/>
                <w:bCs/>
              </w:rPr>
            </w:pPr>
            <w:r w:rsidRPr="00282560">
              <w:rPr>
                <w:rFonts w:ascii="Times New Roman" w:hAnsi="Times New Roman" w:cs="Times New Roman"/>
                <w:bCs/>
              </w:rPr>
              <w:t>2)</w:t>
            </w:r>
            <w:r>
              <w:rPr>
                <w:rFonts w:ascii="Times New Roman" w:hAnsi="Times New Roman" w:cs="Times New Roman"/>
                <w:bCs/>
              </w:rPr>
              <w:t xml:space="preserve"> </w:t>
            </w:r>
            <w:r w:rsidRPr="00282560">
              <w:rPr>
                <w:rFonts w:ascii="Times New Roman" w:hAnsi="Times New Roman" w:cs="Times New Roman"/>
                <w:bCs/>
              </w:rPr>
              <w:t>podstawę prawną;</w:t>
            </w:r>
          </w:p>
          <w:p w14:paraId="2DE5EECB" w14:textId="421F4D54" w:rsidR="006D5170" w:rsidRPr="00282560" w:rsidRDefault="006D5170" w:rsidP="00282560">
            <w:pPr>
              <w:spacing w:after="0" w:line="240" w:lineRule="auto"/>
              <w:jc w:val="both"/>
              <w:rPr>
                <w:rFonts w:ascii="Times New Roman" w:hAnsi="Times New Roman" w:cs="Times New Roman"/>
                <w:bCs/>
              </w:rPr>
            </w:pPr>
            <w:r w:rsidRPr="00282560">
              <w:rPr>
                <w:rFonts w:ascii="Times New Roman" w:hAnsi="Times New Roman" w:cs="Times New Roman"/>
                <w:bCs/>
              </w:rPr>
              <w:t>3)</w:t>
            </w:r>
            <w:r>
              <w:rPr>
                <w:rFonts w:ascii="Times New Roman" w:hAnsi="Times New Roman" w:cs="Times New Roman"/>
                <w:bCs/>
              </w:rPr>
              <w:t xml:space="preserve"> </w:t>
            </w:r>
            <w:r w:rsidRPr="00282560">
              <w:rPr>
                <w:rFonts w:ascii="Times New Roman" w:hAnsi="Times New Roman" w:cs="Times New Roman"/>
                <w:bCs/>
              </w:rPr>
              <w:t>imię i nazwisko uczestnika;</w:t>
            </w:r>
          </w:p>
          <w:p w14:paraId="6906A2EE" w14:textId="312CD9E3" w:rsidR="006D5170" w:rsidRPr="00282560" w:rsidRDefault="006D5170" w:rsidP="00282560">
            <w:pPr>
              <w:spacing w:after="0" w:line="240" w:lineRule="auto"/>
              <w:jc w:val="both"/>
              <w:rPr>
                <w:rFonts w:ascii="Times New Roman" w:hAnsi="Times New Roman" w:cs="Times New Roman"/>
                <w:bCs/>
              </w:rPr>
            </w:pPr>
            <w:r w:rsidRPr="00282560">
              <w:rPr>
                <w:rFonts w:ascii="Times New Roman" w:hAnsi="Times New Roman" w:cs="Times New Roman"/>
                <w:bCs/>
              </w:rPr>
              <w:t>4)</w:t>
            </w:r>
            <w:r>
              <w:rPr>
                <w:rFonts w:ascii="Times New Roman" w:hAnsi="Times New Roman" w:cs="Times New Roman"/>
                <w:bCs/>
              </w:rPr>
              <w:t xml:space="preserve"> </w:t>
            </w:r>
            <w:r w:rsidRPr="00282560">
              <w:rPr>
                <w:rFonts w:ascii="Times New Roman" w:hAnsi="Times New Roman" w:cs="Times New Roman"/>
                <w:bCs/>
              </w:rPr>
              <w:t xml:space="preserve">program szkolenia; </w:t>
            </w:r>
          </w:p>
          <w:p w14:paraId="3EA585B6" w14:textId="783FB831" w:rsidR="006D5170" w:rsidRPr="00282560" w:rsidRDefault="006D5170" w:rsidP="00282560">
            <w:pPr>
              <w:spacing w:after="0" w:line="240" w:lineRule="auto"/>
              <w:jc w:val="both"/>
              <w:rPr>
                <w:rFonts w:ascii="Times New Roman" w:hAnsi="Times New Roman" w:cs="Times New Roman"/>
                <w:bCs/>
              </w:rPr>
            </w:pPr>
            <w:r w:rsidRPr="00282560">
              <w:rPr>
                <w:rFonts w:ascii="Times New Roman" w:hAnsi="Times New Roman" w:cs="Times New Roman"/>
                <w:bCs/>
              </w:rPr>
              <w:t>5)</w:t>
            </w:r>
            <w:r>
              <w:rPr>
                <w:rFonts w:ascii="Times New Roman" w:hAnsi="Times New Roman" w:cs="Times New Roman"/>
                <w:bCs/>
              </w:rPr>
              <w:t xml:space="preserve"> </w:t>
            </w:r>
            <w:r w:rsidRPr="00282560">
              <w:rPr>
                <w:rFonts w:ascii="Times New Roman" w:hAnsi="Times New Roman" w:cs="Times New Roman"/>
                <w:bCs/>
              </w:rPr>
              <w:t>datę lub okres, w którym uczestnik odbył szkolenie;</w:t>
            </w:r>
          </w:p>
          <w:p w14:paraId="6F077D9E" w14:textId="68123260" w:rsidR="006D5170" w:rsidRPr="00282560" w:rsidRDefault="006D5170" w:rsidP="00282560">
            <w:pPr>
              <w:spacing w:after="0" w:line="240" w:lineRule="auto"/>
              <w:jc w:val="both"/>
              <w:rPr>
                <w:rFonts w:ascii="Times New Roman" w:hAnsi="Times New Roman" w:cs="Times New Roman"/>
                <w:bCs/>
              </w:rPr>
            </w:pPr>
            <w:r w:rsidRPr="00282560">
              <w:rPr>
                <w:rFonts w:ascii="Times New Roman" w:hAnsi="Times New Roman" w:cs="Times New Roman"/>
                <w:bCs/>
              </w:rPr>
              <w:t>6)</w:t>
            </w:r>
            <w:r>
              <w:rPr>
                <w:rFonts w:ascii="Times New Roman" w:hAnsi="Times New Roman" w:cs="Times New Roman"/>
                <w:bCs/>
              </w:rPr>
              <w:t xml:space="preserve"> </w:t>
            </w:r>
            <w:r w:rsidRPr="00282560">
              <w:rPr>
                <w:rFonts w:ascii="Times New Roman" w:hAnsi="Times New Roman" w:cs="Times New Roman"/>
                <w:bCs/>
              </w:rPr>
              <w:t>czas trwania szkolenia w godzinach dydaktycznych;</w:t>
            </w:r>
          </w:p>
          <w:p w14:paraId="0D6B02D3" w14:textId="12AFEC0F" w:rsidR="006D5170" w:rsidRPr="00282560" w:rsidRDefault="006D5170" w:rsidP="00282560">
            <w:pPr>
              <w:spacing w:after="0" w:line="240" w:lineRule="auto"/>
              <w:jc w:val="both"/>
              <w:rPr>
                <w:rFonts w:ascii="Times New Roman" w:hAnsi="Times New Roman" w:cs="Times New Roman"/>
                <w:bCs/>
              </w:rPr>
            </w:pPr>
            <w:r w:rsidRPr="00282560">
              <w:rPr>
                <w:rFonts w:ascii="Times New Roman" w:hAnsi="Times New Roman" w:cs="Times New Roman"/>
                <w:bCs/>
              </w:rPr>
              <w:t>7)</w:t>
            </w:r>
            <w:r>
              <w:rPr>
                <w:rFonts w:ascii="Times New Roman" w:hAnsi="Times New Roman" w:cs="Times New Roman"/>
                <w:bCs/>
              </w:rPr>
              <w:t xml:space="preserve"> </w:t>
            </w:r>
            <w:r w:rsidRPr="00282560">
              <w:rPr>
                <w:rFonts w:ascii="Times New Roman" w:hAnsi="Times New Roman" w:cs="Times New Roman"/>
                <w:bCs/>
              </w:rPr>
              <w:t xml:space="preserve">firmę i adres podmiotu odpowiedzialnego lub wykonawcy prac kierującego uczestnika na szkolenie; </w:t>
            </w:r>
          </w:p>
          <w:p w14:paraId="5D5805D5" w14:textId="362B3A1D" w:rsidR="006D5170" w:rsidRPr="00282560" w:rsidRDefault="006D5170" w:rsidP="00282560">
            <w:pPr>
              <w:spacing w:after="0" w:line="240" w:lineRule="auto"/>
              <w:jc w:val="both"/>
              <w:rPr>
                <w:rFonts w:ascii="Times New Roman" w:hAnsi="Times New Roman" w:cs="Times New Roman"/>
                <w:bCs/>
              </w:rPr>
            </w:pPr>
            <w:r w:rsidRPr="00282560">
              <w:rPr>
                <w:rFonts w:ascii="Times New Roman" w:hAnsi="Times New Roman" w:cs="Times New Roman"/>
                <w:bCs/>
              </w:rPr>
              <w:lastRenderedPageBreak/>
              <w:t>8)</w:t>
            </w:r>
            <w:r>
              <w:rPr>
                <w:rFonts w:ascii="Times New Roman" w:hAnsi="Times New Roman" w:cs="Times New Roman"/>
                <w:bCs/>
              </w:rPr>
              <w:t xml:space="preserve"> </w:t>
            </w:r>
            <w:r w:rsidRPr="00282560">
              <w:rPr>
                <w:rFonts w:ascii="Times New Roman" w:hAnsi="Times New Roman" w:cs="Times New Roman"/>
                <w:bCs/>
              </w:rPr>
              <w:t xml:space="preserve">firmę i adres jednostki szkoleniowej; </w:t>
            </w:r>
          </w:p>
          <w:p w14:paraId="14E4AA87" w14:textId="33F067B3" w:rsidR="006D5170" w:rsidRPr="00282560" w:rsidRDefault="006D5170" w:rsidP="00282560">
            <w:pPr>
              <w:spacing w:after="0" w:line="240" w:lineRule="auto"/>
              <w:jc w:val="both"/>
              <w:rPr>
                <w:rFonts w:ascii="Times New Roman" w:hAnsi="Times New Roman" w:cs="Times New Roman"/>
                <w:bCs/>
              </w:rPr>
            </w:pPr>
            <w:r w:rsidRPr="00282560">
              <w:rPr>
                <w:rFonts w:ascii="Times New Roman" w:hAnsi="Times New Roman" w:cs="Times New Roman"/>
                <w:bCs/>
              </w:rPr>
              <w:t>9)</w:t>
            </w:r>
            <w:r>
              <w:rPr>
                <w:rFonts w:ascii="Times New Roman" w:hAnsi="Times New Roman" w:cs="Times New Roman"/>
                <w:bCs/>
              </w:rPr>
              <w:t xml:space="preserve"> </w:t>
            </w:r>
            <w:r w:rsidRPr="00282560">
              <w:rPr>
                <w:rFonts w:ascii="Times New Roman" w:hAnsi="Times New Roman" w:cs="Times New Roman"/>
                <w:bCs/>
              </w:rPr>
              <w:t>indywidualny numer identyfikacyjny jednostki szkoleniowej w Bazie Azbestowej;</w:t>
            </w:r>
          </w:p>
          <w:p w14:paraId="236EB0F8" w14:textId="59D94E75" w:rsidR="006D5170" w:rsidRPr="00282560" w:rsidRDefault="006D5170" w:rsidP="00282560">
            <w:pPr>
              <w:spacing w:after="0" w:line="240" w:lineRule="auto"/>
              <w:jc w:val="both"/>
              <w:rPr>
                <w:rFonts w:ascii="Times New Roman" w:hAnsi="Times New Roman" w:cs="Times New Roman"/>
                <w:bCs/>
              </w:rPr>
            </w:pPr>
            <w:r w:rsidRPr="00282560">
              <w:rPr>
                <w:rFonts w:ascii="Times New Roman" w:hAnsi="Times New Roman" w:cs="Times New Roman"/>
                <w:bCs/>
              </w:rPr>
              <w:t>10)</w:t>
            </w:r>
            <w:r>
              <w:rPr>
                <w:rFonts w:ascii="Times New Roman" w:hAnsi="Times New Roman" w:cs="Times New Roman"/>
                <w:bCs/>
              </w:rPr>
              <w:t xml:space="preserve"> </w:t>
            </w:r>
            <w:r w:rsidRPr="00282560">
              <w:rPr>
                <w:rFonts w:ascii="Times New Roman" w:hAnsi="Times New Roman" w:cs="Times New Roman"/>
                <w:bCs/>
              </w:rPr>
              <w:t>język szkolenia;</w:t>
            </w:r>
          </w:p>
          <w:p w14:paraId="6887EF36" w14:textId="4F94235C" w:rsidR="006D5170" w:rsidRPr="00282560" w:rsidRDefault="006D5170" w:rsidP="00282560">
            <w:pPr>
              <w:spacing w:after="0" w:line="240" w:lineRule="auto"/>
              <w:jc w:val="both"/>
              <w:rPr>
                <w:rFonts w:ascii="Times New Roman" w:hAnsi="Times New Roman" w:cs="Times New Roman"/>
                <w:bCs/>
              </w:rPr>
            </w:pPr>
            <w:r w:rsidRPr="00282560">
              <w:rPr>
                <w:rFonts w:ascii="Times New Roman" w:hAnsi="Times New Roman" w:cs="Times New Roman"/>
                <w:bCs/>
              </w:rPr>
              <w:t>11)</w:t>
            </w:r>
            <w:r>
              <w:rPr>
                <w:rFonts w:ascii="Times New Roman" w:hAnsi="Times New Roman" w:cs="Times New Roman"/>
                <w:bCs/>
              </w:rPr>
              <w:t xml:space="preserve"> </w:t>
            </w:r>
            <w:r w:rsidRPr="00282560">
              <w:rPr>
                <w:rFonts w:ascii="Times New Roman" w:hAnsi="Times New Roman" w:cs="Times New Roman"/>
                <w:bCs/>
              </w:rPr>
              <w:t>datę ważności zaświadczenia o ukończeniu szkolenia.</w:t>
            </w:r>
          </w:p>
          <w:p w14:paraId="41F0D1A5" w14:textId="77777777" w:rsidR="006D5170" w:rsidRPr="00282560" w:rsidRDefault="006D5170" w:rsidP="00282560">
            <w:pPr>
              <w:spacing w:after="0" w:line="240" w:lineRule="auto"/>
              <w:jc w:val="both"/>
              <w:rPr>
                <w:rFonts w:ascii="Times New Roman" w:hAnsi="Times New Roman" w:cs="Times New Roman"/>
                <w:bCs/>
              </w:rPr>
            </w:pPr>
            <w:r w:rsidRPr="00282560">
              <w:rPr>
                <w:rFonts w:ascii="Times New Roman" w:hAnsi="Times New Roman" w:cs="Times New Roman"/>
                <w:bCs/>
              </w:rPr>
              <w:t>4. Z udziału w szkoleniu może być zwolniona osoba narażona na działanie azbestu, która przedłoży aktualne zaświadczenie o ukończeniu szkolenia zgodnego z oceną ryzyka zawodowego, która uwzględnia rodzaj i poziom narażenia na działanie azbestu.</w:t>
            </w:r>
          </w:p>
          <w:p w14:paraId="4EA7776A" w14:textId="77777777" w:rsidR="006D5170" w:rsidRPr="00282560" w:rsidRDefault="006D5170" w:rsidP="00282560">
            <w:pPr>
              <w:spacing w:after="0" w:line="240" w:lineRule="auto"/>
              <w:jc w:val="both"/>
              <w:rPr>
                <w:rFonts w:ascii="Times New Roman" w:hAnsi="Times New Roman" w:cs="Times New Roman"/>
                <w:bCs/>
              </w:rPr>
            </w:pPr>
            <w:r w:rsidRPr="00282560">
              <w:rPr>
                <w:rFonts w:ascii="Times New Roman" w:hAnsi="Times New Roman" w:cs="Times New Roman"/>
                <w:bCs/>
              </w:rPr>
              <w:t>5. Minister właściwy do spraw gospodarki, w drodze rozporządzenia, kierując się potrzebą zapewnienia należytej ochrony zdrowia i życia osób narażonych na działanie azbestu, uwzględniając edukację antytytoniową, stosowane metody pracy przy usuwaniu lub zabezpieczaniu wyrobów zawierających azbest, a także dostępne środki i urządzenia ograniczające emisję azbestu, określi:</w:t>
            </w:r>
          </w:p>
          <w:p w14:paraId="099CFA7F" w14:textId="54517F4D" w:rsidR="006D5170" w:rsidRPr="00282560" w:rsidRDefault="006D5170" w:rsidP="00282560">
            <w:pPr>
              <w:spacing w:after="0" w:line="240" w:lineRule="auto"/>
              <w:jc w:val="both"/>
              <w:rPr>
                <w:rFonts w:ascii="Times New Roman" w:hAnsi="Times New Roman" w:cs="Times New Roman"/>
                <w:bCs/>
              </w:rPr>
            </w:pPr>
            <w:r w:rsidRPr="00282560">
              <w:rPr>
                <w:rFonts w:ascii="Times New Roman" w:hAnsi="Times New Roman" w:cs="Times New Roman"/>
                <w:bCs/>
              </w:rPr>
              <w:t>1)</w:t>
            </w:r>
            <w:r>
              <w:rPr>
                <w:rFonts w:ascii="Times New Roman" w:hAnsi="Times New Roman" w:cs="Times New Roman"/>
                <w:bCs/>
              </w:rPr>
              <w:t xml:space="preserve"> </w:t>
            </w:r>
            <w:r w:rsidRPr="00282560">
              <w:rPr>
                <w:rFonts w:ascii="Times New Roman" w:hAnsi="Times New Roman" w:cs="Times New Roman"/>
                <w:bCs/>
              </w:rPr>
              <w:t>sposób przeprowadzania szkolenia w zakresie bezpiecznego postępowania z wyrobami zawierającymi azbest;</w:t>
            </w:r>
          </w:p>
          <w:p w14:paraId="66429D92" w14:textId="070FA36D" w:rsidR="006D5170" w:rsidRPr="00282560" w:rsidRDefault="006D5170" w:rsidP="00282560">
            <w:pPr>
              <w:spacing w:after="0" w:line="240" w:lineRule="auto"/>
              <w:jc w:val="both"/>
              <w:rPr>
                <w:rFonts w:ascii="Times New Roman" w:hAnsi="Times New Roman" w:cs="Times New Roman"/>
                <w:bCs/>
              </w:rPr>
            </w:pPr>
            <w:r w:rsidRPr="00282560">
              <w:rPr>
                <w:rFonts w:ascii="Times New Roman" w:hAnsi="Times New Roman" w:cs="Times New Roman"/>
                <w:bCs/>
              </w:rPr>
              <w:t>2)</w:t>
            </w:r>
            <w:r>
              <w:rPr>
                <w:rFonts w:ascii="Times New Roman" w:hAnsi="Times New Roman" w:cs="Times New Roman"/>
                <w:bCs/>
              </w:rPr>
              <w:t xml:space="preserve"> </w:t>
            </w:r>
            <w:r w:rsidRPr="00282560">
              <w:rPr>
                <w:rFonts w:ascii="Times New Roman" w:hAnsi="Times New Roman" w:cs="Times New Roman"/>
                <w:bCs/>
              </w:rPr>
              <w:t>program szkolenia, uwzględniający część podstawową i rozszerzoną, a także potrzeby różnych grup zawodowych;</w:t>
            </w:r>
          </w:p>
          <w:p w14:paraId="24A3D62A" w14:textId="78C16841" w:rsidR="006D5170" w:rsidRPr="00282560" w:rsidRDefault="006D5170" w:rsidP="00282560">
            <w:pPr>
              <w:spacing w:after="0" w:line="240" w:lineRule="auto"/>
              <w:jc w:val="both"/>
              <w:rPr>
                <w:rFonts w:ascii="Times New Roman" w:hAnsi="Times New Roman" w:cs="Times New Roman"/>
                <w:bCs/>
              </w:rPr>
            </w:pPr>
            <w:r w:rsidRPr="00282560">
              <w:rPr>
                <w:rFonts w:ascii="Times New Roman" w:hAnsi="Times New Roman" w:cs="Times New Roman"/>
                <w:bCs/>
              </w:rPr>
              <w:t>3)</w:t>
            </w:r>
            <w:r>
              <w:rPr>
                <w:rFonts w:ascii="Times New Roman" w:hAnsi="Times New Roman" w:cs="Times New Roman"/>
                <w:bCs/>
              </w:rPr>
              <w:t xml:space="preserve"> </w:t>
            </w:r>
            <w:r w:rsidRPr="00282560">
              <w:rPr>
                <w:rFonts w:ascii="Times New Roman" w:hAnsi="Times New Roman" w:cs="Times New Roman"/>
                <w:bCs/>
              </w:rPr>
              <w:t>sposób przeprowadzenia egzaminu;</w:t>
            </w:r>
          </w:p>
          <w:p w14:paraId="3C5BC0DB" w14:textId="3E72EC34" w:rsidR="006D5170" w:rsidRPr="00282560" w:rsidRDefault="006D5170" w:rsidP="00282560">
            <w:pPr>
              <w:spacing w:after="0" w:line="240" w:lineRule="auto"/>
              <w:jc w:val="both"/>
              <w:rPr>
                <w:rFonts w:ascii="Times New Roman" w:hAnsi="Times New Roman" w:cs="Times New Roman"/>
                <w:bCs/>
              </w:rPr>
            </w:pPr>
            <w:r w:rsidRPr="00282560">
              <w:rPr>
                <w:rFonts w:ascii="Times New Roman" w:hAnsi="Times New Roman" w:cs="Times New Roman"/>
                <w:bCs/>
              </w:rPr>
              <w:t>4)</w:t>
            </w:r>
            <w:r>
              <w:rPr>
                <w:rFonts w:ascii="Times New Roman" w:hAnsi="Times New Roman" w:cs="Times New Roman"/>
                <w:bCs/>
              </w:rPr>
              <w:t xml:space="preserve"> </w:t>
            </w:r>
            <w:r w:rsidRPr="00282560">
              <w:rPr>
                <w:rFonts w:ascii="Times New Roman" w:hAnsi="Times New Roman" w:cs="Times New Roman"/>
                <w:bCs/>
              </w:rPr>
              <w:t>sposób dokumentowania szkolenia.</w:t>
            </w:r>
          </w:p>
          <w:p w14:paraId="595AA962" w14:textId="77777777" w:rsidR="00E41894" w:rsidRPr="00AE6722" w:rsidRDefault="00E41894" w:rsidP="00492484">
            <w:pPr>
              <w:spacing w:after="0" w:line="240" w:lineRule="auto"/>
              <w:jc w:val="both"/>
              <w:rPr>
                <w:rFonts w:ascii="Times New Roman" w:hAnsi="Times New Roman" w:cs="Times New Roman"/>
                <w:bCs/>
              </w:rPr>
            </w:pPr>
          </w:p>
          <w:p w14:paraId="2CAFCE35" w14:textId="66A1DDD2" w:rsidR="00633A2E" w:rsidRPr="00282560" w:rsidRDefault="00492484" w:rsidP="00282560">
            <w:pPr>
              <w:spacing w:after="0" w:line="240" w:lineRule="auto"/>
              <w:jc w:val="both"/>
              <w:rPr>
                <w:rFonts w:ascii="Times New Roman" w:hAnsi="Times New Roman" w:cs="Times New Roman"/>
                <w:bCs/>
              </w:rPr>
            </w:pPr>
            <w:r w:rsidRPr="00AE6722">
              <w:rPr>
                <w:rFonts w:ascii="Times New Roman" w:hAnsi="Times New Roman" w:cs="Times New Roman"/>
                <w:bCs/>
              </w:rPr>
              <w:t xml:space="preserve">1. </w:t>
            </w:r>
            <w:r w:rsidR="00633A2E" w:rsidRPr="00282560">
              <w:rPr>
                <w:rFonts w:ascii="Times New Roman" w:hAnsi="Times New Roman" w:cs="Times New Roman"/>
                <w:bCs/>
              </w:rPr>
              <w:t>Szkolenie przeprowadza jednostka organizacyjna prowadząca działalność szkoleniową w dziedzinie bezpieczeństwa i higieny pracy, o której mowa w przepisach wydanych na podstawie art. 2375 ustawy z dnia 26 czerwca 1974 r. – Kodeks pracy, zwana dalej „jednostką szkoleniową”.</w:t>
            </w:r>
          </w:p>
          <w:p w14:paraId="6F869F38" w14:textId="77777777" w:rsidR="00633A2E" w:rsidRPr="00282560" w:rsidRDefault="00633A2E" w:rsidP="00282560">
            <w:pPr>
              <w:spacing w:after="0" w:line="240" w:lineRule="auto"/>
              <w:jc w:val="both"/>
              <w:rPr>
                <w:rFonts w:ascii="Times New Roman" w:hAnsi="Times New Roman" w:cs="Times New Roman"/>
                <w:bCs/>
              </w:rPr>
            </w:pPr>
            <w:r w:rsidRPr="00282560">
              <w:rPr>
                <w:rFonts w:ascii="Times New Roman" w:hAnsi="Times New Roman" w:cs="Times New Roman"/>
                <w:bCs/>
              </w:rPr>
              <w:t>2. Jednostka szkoleniowa jest obowiązania do uzyskania wpisu do rejestru, o którym mowa w art. 49.</w:t>
            </w:r>
          </w:p>
          <w:p w14:paraId="1A970AA0" w14:textId="77777777" w:rsidR="00633A2E" w:rsidRPr="00282560" w:rsidRDefault="00633A2E" w:rsidP="00282560">
            <w:pPr>
              <w:spacing w:after="0" w:line="240" w:lineRule="auto"/>
              <w:jc w:val="both"/>
              <w:rPr>
                <w:rFonts w:ascii="Times New Roman" w:hAnsi="Times New Roman" w:cs="Times New Roman"/>
                <w:bCs/>
              </w:rPr>
            </w:pPr>
            <w:r w:rsidRPr="00282560">
              <w:rPr>
                <w:rFonts w:ascii="Times New Roman" w:hAnsi="Times New Roman" w:cs="Times New Roman"/>
                <w:bCs/>
              </w:rPr>
              <w:t>3. Przepisów ust. 1 i 2 oraz art. 12 nie stosuje się do funkcjonariuszy pożarnictwa.</w:t>
            </w:r>
          </w:p>
          <w:p w14:paraId="2FF57E71" w14:textId="6AC7A072" w:rsidR="00492484" w:rsidRPr="00AE6722" w:rsidRDefault="00492484" w:rsidP="00633A2E">
            <w:pPr>
              <w:spacing w:after="0" w:line="240" w:lineRule="auto"/>
              <w:jc w:val="both"/>
              <w:rPr>
                <w:rFonts w:ascii="Times New Roman" w:hAnsi="Times New Roman" w:cs="Times New Roman"/>
                <w:bCs/>
              </w:rPr>
            </w:pPr>
          </w:p>
          <w:p w14:paraId="6E11B1D9" w14:textId="77777777" w:rsidR="00860069" w:rsidRPr="00AE6722" w:rsidRDefault="00860069" w:rsidP="00860069">
            <w:pPr>
              <w:spacing w:after="0" w:line="240" w:lineRule="auto"/>
              <w:jc w:val="both"/>
              <w:rPr>
                <w:rFonts w:ascii="Times New Roman" w:hAnsi="Times New Roman" w:cs="Times New Roman"/>
                <w:bCs/>
              </w:rPr>
            </w:pPr>
            <w:r w:rsidRPr="00AE6722">
              <w:rPr>
                <w:rFonts w:ascii="Times New Roman" w:hAnsi="Times New Roman" w:cs="Times New Roman"/>
                <w:bCs/>
              </w:rPr>
              <w:t>3. Baza Azbestowa zawiera także:</w:t>
            </w:r>
          </w:p>
          <w:p w14:paraId="45EF4023" w14:textId="77777777" w:rsidR="00860069" w:rsidRPr="00AE6722" w:rsidRDefault="00860069" w:rsidP="00860069">
            <w:pPr>
              <w:spacing w:after="0" w:line="240" w:lineRule="auto"/>
              <w:jc w:val="both"/>
              <w:rPr>
                <w:rFonts w:ascii="Times New Roman" w:hAnsi="Times New Roman" w:cs="Times New Roman"/>
                <w:bCs/>
              </w:rPr>
            </w:pPr>
            <w:r w:rsidRPr="00AE6722">
              <w:rPr>
                <w:rFonts w:ascii="Times New Roman" w:hAnsi="Times New Roman" w:cs="Times New Roman"/>
                <w:bCs/>
              </w:rPr>
              <w:t>2)</w:t>
            </w:r>
            <w:r w:rsidRPr="00AE6722">
              <w:rPr>
                <w:rFonts w:ascii="Times New Roman" w:hAnsi="Times New Roman" w:cs="Times New Roman"/>
                <w:bCs/>
              </w:rPr>
              <w:tab/>
              <w:t xml:space="preserve">rejestr jednostek szkoleniowych. </w:t>
            </w:r>
          </w:p>
          <w:p w14:paraId="587DF2BE" w14:textId="77777777" w:rsidR="00492484" w:rsidRPr="00AE6722" w:rsidRDefault="00492484" w:rsidP="00492484">
            <w:pPr>
              <w:spacing w:after="0" w:line="240" w:lineRule="auto"/>
              <w:jc w:val="both"/>
              <w:rPr>
                <w:rFonts w:ascii="Times New Roman" w:hAnsi="Times New Roman" w:cs="Times New Roman"/>
                <w:bCs/>
              </w:rPr>
            </w:pPr>
          </w:p>
          <w:p w14:paraId="1FBBBE07" w14:textId="77777777" w:rsidR="00492484" w:rsidRPr="00AE6722" w:rsidRDefault="00492484" w:rsidP="00492484">
            <w:pPr>
              <w:spacing w:after="0" w:line="240" w:lineRule="auto"/>
              <w:jc w:val="both"/>
              <w:rPr>
                <w:rFonts w:ascii="Times New Roman" w:hAnsi="Times New Roman" w:cs="Times New Roman"/>
                <w:bCs/>
              </w:rPr>
            </w:pPr>
          </w:p>
          <w:p w14:paraId="38FD8A6F" w14:textId="36C7606B" w:rsidR="00796A50" w:rsidRPr="00282560" w:rsidRDefault="00512550" w:rsidP="00282560">
            <w:pPr>
              <w:spacing w:after="0" w:line="240" w:lineRule="auto"/>
              <w:jc w:val="both"/>
              <w:rPr>
                <w:rFonts w:ascii="Times New Roman" w:hAnsi="Times New Roman" w:cs="Times New Roman"/>
                <w:bCs/>
              </w:rPr>
            </w:pPr>
            <w:r w:rsidRPr="00AE6722">
              <w:rPr>
                <w:rFonts w:ascii="Times New Roman" w:hAnsi="Times New Roman" w:cs="Times New Roman"/>
                <w:bCs/>
              </w:rPr>
              <w:t>1</w:t>
            </w:r>
            <w:bookmarkStart w:id="164" w:name="_Hlk169095062"/>
            <w:r w:rsidRPr="00AE6722">
              <w:rPr>
                <w:rFonts w:ascii="Times New Roman" w:hAnsi="Times New Roman" w:cs="Times New Roman"/>
                <w:bCs/>
              </w:rPr>
              <w:t>.</w:t>
            </w:r>
            <w:bookmarkEnd w:id="164"/>
            <w:r w:rsidR="00860069" w:rsidRPr="00AE6722">
              <w:rPr>
                <w:rFonts w:ascii="Times New Roman" w:hAnsi="Times New Roman" w:cs="Times New Roman"/>
                <w:bCs/>
              </w:rPr>
              <w:t xml:space="preserve"> </w:t>
            </w:r>
            <w:r w:rsidR="00796A50" w:rsidRPr="00282560">
              <w:rPr>
                <w:rFonts w:ascii="Times New Roman" w:hAnsi="Times New Roman" w:cs="Times New Roman"/>
                <w:bCs/>
              </w:rPr>
              <w:t>Jednostka szkoleniowa składa wniosek o wpis do rejestru jednostek szkoleniowych ministrowi właściwemu do spraw gospodarki na co najmniej 1 miesiąc przed dniem rozpoczęcia działalności szkoleniowej.</w:t>
            </w:r>
          </w:p>
          <w:p w14:paraId="71B4A787" w14:textId="77777777" w:rsidR="00796A50" w:rsidRPr="00282560" w:rsidRDefault="00796A50" w:rsidP="00282560">
            <w:pPr>
              <w:spacing w:after="0" w:line="240" w:lineRule="auto"/>
              <w:jc w:val="both"/>
              <w:rPr>
                <w:rFonts w:ascii="Times New Roman" w:hAnsi="Times New Roman" w:cs="Times New Roman"/>
                <w:bCs/>
              </w:rPr>
            </w:pPr>
            <w:r w:rsidRPr="00282560">
              <w:rPr>
                <w:rFonts w:ascii="Times New Roman" w:hAnsi="Times New Roman" w:cs="Times New Roman"/>
                <w:bCs/>
              </w:rPr>
              <w:t xml:space="preserve">2. Wniosek zawiera: </w:t>
            </w:r>
          </w:p>
          <w:p w14:paraId="3A8BD2C4" w14:textId="1A599BFB" w:rsidR="00796A50" w:rsidRPr="00282560" w:rsidRDefault="00796A50" w:rsidP="00282560">
            <w:pPr>
              <w:spacing w:after="0" w:line="240" w:lineRule="auto"/>
              <w:jc w:val="both"/>
              <w:rPr>
                <w:rFonts w:ascii="Times New Roman" w:hAnsi="Times New Roman" w:cs="Times New Roman"/>
                <w:bCs/>
              </w:rPr>
            </w:pPr>
            <w:r w:rsidRPr="00282560">
              <w:rPr>
                <w:rFonts w:ascii="Times New Roman" w:hAnsi="Times New Roman" w:cs="Times New Roman"/>
                <w:bCs/>
              </w:rPr>
              <w:t>1)</w:t>
            </w:r>
            <w:r>
              <w:rPr>
                <w:rFonts w:ascii="Times New Roman" w:hAnsi="Times New Roman" w:cs="Times New Roman"/>
                <w:bCs/>
              </w:rPr>
              <w:t xml:space="preserve"> </w:t>
            </w:r>
            <w:r w:rsidRPr="00282560">
              <w:rPr>
                <w:rFonts w:ascii="Times New Roman" w:hAnsi="Times New Roman" w:cs="Times New Roman"/>
                <w:bCs/>
              </w:rPr>
              <w:t>imię i nazwisko lub firmę (nazwę);</w:t>
            </w:r>
          </w:p>
          <w:p w14:paraId="21217243" w14:textId="56BB1ADF" w:rsidR="00796A50" w:rsidRPr="00282560" w:rsidRDefault="00796A50" w:rsidP="00282560">
            <w:pPr>
              <w:spacing w:after="0" w:line="240" w:lineRule="auto"/>
              <w:jc w:val="both"/>
              <w:rPr>
                <w:rFonts w:ascii="Times New Roman" w:hAnsi="Times New Roman" w:cs="Times New Roman"/>
                <w:bCs/>
              </w:rPr>
            </w:pPr>
            <w:r w:rsidRPr="00282560">
              <w:rPr>
                <w:rFonts w:ascii="Times New Roman" w:hAnsi="Times New Roman" w:cs="Times New Roman"/>
                <w:bCs/>
              </w:rPr>
              <w:t>2)</w:t>
            </w:r>
            <w:r>
              <w:rPr>
                <w:rFonts w:ascii="Times New Roman" w:hAnsi="Times New Roman" w:cs="Times New Roman"/>
                <w:bCs/>
              </w:rPr>
              <w:t xml:space="preserve"> </w:t>
            </w:r>
            <w:r w:rsidRPr="00282560">
              <w:rPr>
                <w:rFonts w:ascii="Times New Roman" w:hAnsi="Times New Roman" w:cs="Times New Roman"/>
                <w:bCs/>
              </w:rPr>
              <w:t>adres miejsca zamieszkania lub siedziby;</w:t>
            </w:r>
          </w:p>
          <w:p w14:paraId="1B292BA4" w14:textId="583C6C4C" w:rsidR="00796A50" w:rsidRPr="00282560" w:rsidRDefault="00796A50" w:rsidP="00282560">
            <w:pPr>
              <w:spacing w:after="0" w:line="240" w:lineRule="auto"/>
              <w:jc w:val="both"/>
              <w:rPr>
                <w:rFonts w:ascii="Times New Roman" w:hAnsi="Times New Roman" w:cs="Times New Roman"/>
                <w:bCs/>
              </w:rPr>
            </w:pPr>
            <w:r w:rsidRPr="00282560">
              <w:rPr>
                <w:rFonts w:ascii="Times New Roman" w:hAnsi="Times New Roman" w:cs="Times New Roman"/>
                <w:bCs/>
              </w:rPr>
              <w:t>3)</w:t>
            </w:r>
            <w:r>
              <w:rPr>
                <w:rFonts w:ascii="Times New Roman" w:hAnsi="Times New Roman" w:cs="Times New Roman"/>
                <w:bCs/>
              </w:rPr>
              <w:t xml:space="preserve"> </w:t>
            </w:r>
            <w:r w:rsidRPr="00282560">
              <w:rPr>
                <w:rFonts w:ascii="Times New Roman" w:hAnsi="Times New Roman" w:cs="Times New Roman"/>
                <w:bCs/>
              </w:rPr>
              <w:t>adres do korespondencji;</w:t>
            </w:r>
          </w:p>
          <w:p w14:paraId="157BE801" w14:textId="1524FDEF" w:rsidR="00796A50" w:rsidRPr="00282560" w:rsidRDefault="00796A50" w:rsidP="00282560">
            <w:pPr>
              <w:spacing w:after="0" w:line="240" w:lineRule="auto"/>
              <w:jc w:val="both"/>
              <w:rPr>
                <w:rFonts w:ascii="Times New Roman" w:hAnsi="Times New Roman" w:cs="Times New Roman"/>
                <w:bCs/>
              </w:rPr>
            </w:pPr>
            <w:r w:rsidRPr="00282560">
              <w:rPr>
                <w:rFonts w:ascii="Times New Roman" w:hAnsi="Times New Roman" w:cs="Times New Roman"/>
                <w:bCs/>
              </w:rPr>
              <w:t>4)</w:t>
            </w:r>
            <w:r>
              <w:rPr>
                <w:rFonts w:ascii="Times New Roman" w:hAnsi="Times New Roman" w:cs="Times New Roman"/>
                <w:bCs/>
              </w:rPr>
              <w:t xml:space="preserve"> </w:t>
            </w:r>
            <w:r w:rsidRPr="00282560">
              <w:rPr>
                <w:rFonts w:ascii="Times New Roman" w:hAnsi="Times New Roman" w:cs="Times New Roman"/>
                <w:bCs/>
              </w:rPr>
              <w:t>numer identyfikacji podatkowej NIP lub europejski numer identyfikacji podatkowej;</w:t>
            </w:r>
          </w:p>
          <w:p w14:paraId="55FDFAAC" w14:textId="165D7250" w:rsidR="00144816" w:rsidRPr="00144816" w:rsidRDefault="00144816" w:rsidP="00144816">
            <w:pPr>
              <w:spacing w:after="0" w:line="240" w:lineRule="auto"/>
              <w:jc w:val="both"/>
              <w:rPr>
                <w:rFonts w:ascii="Times New Roman" w:hAnsi="Times New Roman" w:cs="Times New Roman"/>
                <w:bCs/>
              </w:rPr>
            </w:pPr>
            <w:r w:rsidRPr="00144816">
              <w:rPr>
                <w:rFonts w:ascii="Times New Roman" w:hAnsi="Times New Roman" w:cs="Times New Roman"/>
                <w:bCs/>
              </w:rPr>
              <w:t>5)</w:t>
            </w:r>
            <w:r>
              <w:rPr>
                <w:rFonts w:ascii="Times New Roman" w:hAnsi="Times New Roman" w:cs="Times New Roman"/>
                <w:bCs/>
              </w:rPr>
              <w:t xml:space="preserve"> </w:t>
            </w:r>
            <w:r w:rsidRPr="00144816">
              <w:rPr>
                <w:rFonts w:ascii="Times New Roman" w:hAnsi="Times New Roman" w:cs="Times New Roman"/>
                <w:bCs/>
              </w:rPr>
              <w:t>numer w Krajowym Rejestrze Sądowym lub innym właściwym rejestrze prowadzonym w państwie członkowskim Unii Europejskiej lub innym państwie wraz z adresem strony internetowej, na której prowadzony jest ten rejestr;</w:t>
            </w:r>
          </w:p>
          <w:p w14:paraId="0B8674F3" w14:textId="39C75A87" w:rsidR="00144816" w:rsidRPr="00144816" w:rsidRDefault="00144816" w:rsidP="00144816">
            <w:pPr>
              <w:spacing w:after="0" w:line="240" w:lineRule="auto"/>
              <w:jc w:val="both"/>
              <w:rPr>
                <w:rFonts w:ascii="Times New Roman" w:hAnsi="Times New Roman" w:cs="Times New Roman"/>
                <w:bCs/>
              </w:rPr>
            </w:pPr>
            <w:r w:rsidRPr="00144816">
              <w:rPr>
                <w:rFonts w:ascii="Times New Roman" w:hAnsi="Times New Roman" w:cs="Times New Roman"/>
                <w:bCs/>
              </w:rPr>
              <w:t>6)</w:t>
            </w:r>
            <w:r>
              <w:rPr>
                <w:rFonts w:ascii="Times New Roman" w:hAnsi="Times New Roman" w:cs="Times New Roman"/>
                <w:bCs/>
              </w:rPr>
              <w:t xml:space="preserve"> </w:t>
            </w:r>
            <w:r w:rsidRPr="00144816">
              <w:rPr>
                <w:rFonts w:ascii="Times New Roman" w:hAnsi="Times New Roman" w:cs="Times New Roman"/>
                <w:bCs/>
              </w:rPr>
              <w:t>numer w rejestrze zezwoleń na świadczenie usług w zakresie szkoleń, prowadzonym w innym niż Rzeczpospolita Polska państwie członkowskim Unii Europejskiej, przedsiębiorców zagranicznych lub innych osób zagranicznych uczestniczących w obrocie gospodarczym na terytorium Rzeczypospolitej Polskiej wraz z adresem strony internetowej, na której prowadzony jest ten rejestr;</w:t>
            </w:r>
          </w:p>
          <w:p w14:paraId="289DCF26" w14:textId="0A853C2C" w:rsidR="00796A50" w:rsidRPr="00282560" w:rsidRDefault="00796A50" w:rsidP="00282560">
            <w:pPr>
              <w:spacing w:after="0" w:line="240" w:lineRule="auto"/>
              <w:jc w:val="both"/>
              <w:rPr>
                <w:rFonts w:ascii="Times New Roman" w:hAnsi="Times New Roman" w:cs="Times New Roman"/>
                <w:bCs/>
              </w:rPr>
            </w:pPr>
            <w:r w:rsidRPr="00282560">
              <w:rPr>
                <w:rFonts w:ascii="Times New Roman" w:hAnsi="Times New Roman" w:cs="Times New Roman"/>
                <w:bCs/>
              </w:rPr>
              <w:t>7)</w:t>
            </w:r>
            <w:r>
              <w:rPr>
                <w:rFonts w:ascii="Times New Roman" w:hAnsi="Times New Roman" w:cs="Times New Roman"/>
                <w:bCs/>
              </w:rPr>
              <w:t xml:space="preserve"> </w:t>
            </w:r>
            <w:r w:rsidRPr="00282560">
              <w:rPr>
                <w:rFonts w:ascii="Times New Roman" w:hAnsi="Times New Roman" w:cs="Times New Roman"/>
                <w:bCs/>
              </w:rPr>
              <w:t>główny i pozostałe kody PKD;</w:t>
            </w:r>
          </w:p>
          <w:p w14:paraId="4920A1B9" w14:textId="3584B262" w:rsidR="00796A50" w:rsidRPr="00282560" w:rsidRDefault="00796A50" w:rsidP="00282560">
            <w:pPr>
              <w:spacing w:after="0" w:line="240" w:lineRule="auto"/>
              <w:jc w:val="both"/>
              <w:rPr>
                <w:rFonts w:ascii="Times New Roman" w:hAnsi="Times New Roman" w:cs="Times New Roman"/>
                <w:bCs/>
              </w:rPr>
            </w:pPr>
            <w:r w:rsidRPr="00282560">
              <w:rPr>
                <w:rFonts w:ascii="Times New Roman" w:hAnsi="Times New Roman" w:cs="Times New Roman"/>
                <w:bCs/>
              </w:rPr>
              <w:t>8)</w:t>
            </w:r>
            <w:r>
              <w:rPr>
                <w:rFonts w:ascii="Times New Roman" w:hAnsi="Times New Roman" w:cs="Times New Roman"/>
                <w:bCs/>
              </w:rPr>
              <w:t xml:space="preserve"> </w:t>
            </w:r>
            <w:r w:rsidRPr="00282560">
              <w:rPr>
                <w:rFonts w:ascii="Times New Roman" w:hAnsi="Times New Roman" w:cs="Times New Roman"/>
                <w:bCs/>
              </w:rPr>
              <w:t>obszar, na którym będą świadczone usługi w zakresie szkoleń;</w:t>
            </w:r>
          </w:p>
          <w:p w14:paraId="03E90389" w14:textId="3E728091" w:rsidR="00796A50" w:rsidRPr="00282560" w:rsidRDefault="00796A50" w:rsidP="00282560">
            <w:pPr>
              <w:spacing w:after="0" w:line="240" w:lineRule="auto"/>
              <w:jc w:val="both"/>
              <w:rPr>
                <w:rFonts w:ascii="Times New Roman" w:hAnsi="Times New Roman" w:cs="Times New Roman"/>
                <w:bCs/>
              </w:rPr>
            </w:pPr>
            <w:r w:rsidRPr="00282560">
              <w:rPr>
                <w:rFonts w:ascii="Times New Roman" w:hAnsi="Times New Roman" w:cs="Times New Roman"/>
                <w:bCs/>
              </w:rPr>
              <w:t>9)</w:t>
            </w:r>
            <w:r>
              <w:rPr>
                <w:rFonts w:ascii="Times New Roman" w:hAnsi="Times New Roman" w:cs="Times New Roman"/>
                <w:bCs/>
              </w:rPr>
              <w:t xml:space="preserve"> </w:t>
            </w:r>
            <w:r w:rsidRPr="00282560">
              <w:rPr>
                <w:rFonts w:ascii="Times New Roman" w:hAnsi="Times New Roman" w:cs="Times New Roman"/>
                <w:bCs/>
              </w:rPr>
              <w:t>numer ewidencyjny z rejestru szkół i placówek oświatowych oraz link do tego rejestru;</w:t>
            </w:r>
          </w:p>
          <w:p w14:paraId="1D3963A2" w14:textId="19DAFAD4" w:rsidR="00796A50" w:rsidRPr="00282560" w:rsidRDefault="00796A50" w:rsidP="00282560">
            <w:pPr>
              <w:spacing w:after="0" w:line="240" w:lineRule="auto"/>
              <w:jc w:val="both"/>
              <w:rPr>
                <w:rFonts w:ascii="Times New Roman" w:hAnsi="Times New Roman" w:cs="Times New Roman"/>
                <w:bCs/>
              </w:rPr>
            </w:pPr>
            <w:r w:rsidRPr="00282560">
              <w:rPr>
                <w:rFonts w:ascii="Times New Roman" w:hAnsi="Times New Roman" w:cs="Times New Roman"/>
                <w:bCs/>
              </w:rPr>
              <w:lastRenderedPageBreak/>
              <w:t>10)</w:t>
            </w:r>
            <w:r>
              <w:rPr>
                <w:rFonts w:ascii="Times New Roman" w:hAnsi="Times New Roman" w:cs="Times New Roman"/>
                <w:bCs/>
              </w:rPr>
              <w:t xml:space="preserve"> </w:t>
            </w:r>
            <w:r w:rsidRPr="00282560">
              <w:rPr>
                <w:rFonts w:ascii="Times New Roman" w:hAnsi="Times New Roman" w:cs="Times New Roman"/>
                <w:bCs/>
              </w:rPr>
              <w:t>numer aktualnego certyfikatu, potwierdzającego wdrożenie systemu zarządzania jakością w zakresie usług szkoleniowych, wraz z datą jego ważności.</w:t>
            </w:r>
          </w:p>
          <w:p w14:paraId="3DAFEE8E" w14:textId="77777777" w:rsidR="00796A50" w:rsidRPr="00282560" w:rsidRDefault="00796A50" w:rsidP="00282560">
            <w:pPr>
              <w:spacing w:after="0" w:line="240" w:lineRule="auto"/>
              <w:jc w:val="both"/>
              <w:rPr>
                <w:rFonts w:ascii="Times New Roman" w:hAnsi="Times New Roman" w:cs="Times New Roman"/>
                <w:bCs/>
              </w:rPr>
            </w:pPr>
            <w:r w:rsidRPr="00282560">
              <w:rPr>
                <w:rFonts w:ascii="Times New Roman" w:hAnsi="Times New Roman" w:cs="Times New Roman"/>
                <w:bCs/>
              </w:rPr>
              <w:t>3. Przedsiębiorca prowadzący działalność w innym niż Rzeczpospolita Polska państwie członkowskim Unii Europejskiej, przedsiębiorca zagraniczny lub inna osoba zagraniczna uczestnicząca w obrocie gospodarczym na terytorium Rzeczypospolitej Polskiej podaje dane, o których mowa w ust. 2 pkt 4, 7, 9 lub 10, jeżeli posiada.</w:t>
            </w:r>
          </w:p>
          <w:p w14:paraId="215F99FA" w14:textId="77777777" w:rsidR="00796A50" w:rsidRPr="00282560" w:rsidRDefault="00796A50" w:rsidP="00282560">
            <w:pPr>
              <w:spacing w:after="0" w:line="240" w:lineRule="auto"/>
              <w:jc w:val="both"/>
              <w:rPr>
                <w:rFonts w:ascii="Times New Roman" w:hAnsi="Times New Roman" w:cs="Times New Roman"/>
                <w:bCs/>
              </w:rPr>
            </w:pPr>
            <w:r w:rsidRPr="00282560">
              <w:rPr>
                <w:rFonts w:ascii="Times New Roman" w:hAnsi="Times New Roman" w:cs="Times New Roman"/>
                <w:bCs/>
              </w:rPr>
              <w:t>4. Wnioski, o których mowa w ust. 1 oraz w art. 50 i 51 ust. 1 pkt 1 lit. a, składa się przy użyciu formularza elektronicznego za pośrednictwem strony internetowej wskazanej pod adresem elektronicznym określonym w Biuletynie Informacji Publicznej na stronie podmiotowej ministra właściwego do spraw gospodarki, bez obowiązku opatrzenia ich podpisem.</w:t>
            </w:r>
          </w:p>
          <w:p w14:paraId="6BA2BDDF" w14:textId="77777777" w:rsidR="00796A50" w:rsidRPr="0010087A" w:rsidRDefault="00796A50" w:rsidP="00282560">
            <w:pPr>
              <w:spacing w:after="0" w:line="240" w:lineRule="auto"/>
              <w:jc w:val="both"/>
            </w:pPr>
            <w:r w:rsidRPr="00282560">
              <w:rPr>
                <w:rFonts w:ascii="Times New Roman" w:hAnsi="Times New Roman" w:cs="Times New Roman"/>
                <w:bCs/>
              </w:rPr>
              <w:t>5. Do wniosków, o których mowa w ust. 1 oraz w art. 51 i 52 ust. 1 pkt 1, stosuje się art. 35–38 i 64 ustawy z dnia 14 czerwca 1960 r. – Kodeks postępowania administracyjnego.</w:t>
            </w:r>
          </w:p>
          <w:p w14:paraId="45DA8A84" w14:textId="06C5DC90" w:rsidR="003C7BBC" w:rsidRPr="00AE6722" w:rsidRDefault="003C7BBC" w:rsidP="00796A50">
            <w:pPr>
              <w:spacing w:after="0" w:line="240" w:lineRule="auto"/>
              <w:jc w:val="both"/>
              <w:rPr>
                <w:rFonts w:ascii="Times New Roman" w:hAnsi="Times New Roman" w:cs="Times New Roman"/>
                <w:bCs/>
              </w:rPr>
            </w:pPr>
          </w:p>
          <w:p w14:paraId="51265099" w14:textId="56014712" w:rsidR="00796A50" w:rsidRPr="00282560" w:rsidRDefault="00860069" w:rsidP="00282560">
            <w:pPr>
              <w:spacing w:after="0" w:line="240" w:lineRule="auto"/>
              <w:jc w:val="both"/>
              <w:rPr>
                <w:rFonts w:ascii="Times New Roman" w:hAnsi="Times New Roman" w:cs="Times New Roman"/>
                <w:bCs/>
              </w:rPr>
            </w:pPr>
            <w:r w:rsidRPr="00AE6722">
              <w:rPr>
                <w:rFonts w:ascii="Times New Roman" w:hAnsi="Times New Roman" w:cs="Times New Roman"/>
                <w:bCs/>
              </w:rPr>
              <w:t xml:space="preserve">1. </w:t>
            </w:r>
            <w:r w:rsidR="00796A50" w:rsidRPr="00282560">
              <w:rPr>
                <w:rFonts w:ascii="Times New Roman" w:hAnsi="Times New Roman" w:cs="Times New Roman"/>
                <w:bCs/>
              </w:rPr>
              <w:t>Minister właściwy do spraw gospodarki wpisuje do rejestru jednostek szkoleniowych i aktualizuje następujące dane:</w:t>
            </w:r>
          </w:p>
          <w:p w14:paraId="45EEE97B" w14:textId="363C82A6" w:rsidR="00796A50" w:rsidRPr="00282560" w:rsidRDefault="00796A50" w:rsidP="00282560">
            <w:pPr>
              <w:spacing w:after="0" w:line="240" w:lineRule="auto"/>
              <w:jc w:val="both"/>
              <w:rPr>
                <w:rFonts w:ascii="Times New Roman" w:hAnsi="Times New Roman" w:cs="Times New Roman"/>
                <w:bCs/>
              </w:rPr>
            </w:pPr>
            <w:bookmarkStart w:id="165" w:name="_Hlk158892001"/>
            <w:r w:rsidRPr="00282560">
              <w:rPr>
                <w:rFonts w:ascii="Times New Roman" w:hAnsi="Times New Roman" w:cs="Times New Roman"/>
                <w:bCs/>
              </w:rPr>
              <w:t>1)</w:t>
            </w:r>
            <w:r>
              <w:rPr>
                <w:rFonts w:ascii="Times New Roman" w:hAnsi="Times New Roman" w:cs="Times New Roman"/>
                <w:bCs/>
              </w:rPr>
              <w:t xml:space="preserve"> </w:t>
            </w:r>
            <w:r w:rsidRPr="00282560">
              <w:rPr>
                <w:rFonts w:ascii="Times New Roman" w:hAnsi="Times New Roman" w:cs="Times New Roman"/>
                <w:bCs/>
              </w:rPr>
              <w:t>imię i nazwisko lub firmę (nazwę),</w:t>
            </w:r>
          </w:p>
          <w:p w14:paraId="797FDCBC" w14:textId="3021C434" w:rsidR="00796A50" w:rsidRPr="00282560" w:rsidRDefault="00796A50" w:rsidP="00282560">
            <w:pPr>
              <w:spacing w:after="0" w:line="240" w:lineRule="auto"/>
              <w:jc w:val="both"/>
              <w:rPr>
                <w:rFonts w:ascii="Times New Roman" w:hAnsi="Times New Roman" w:cs="Times New Roman"/>
                <w:bCs/>
              </w:rPr>
            </w:pPr>
            <w:r w:rsidRPr="00282560">
              <w:rPr>
                <w:rFonts w:ascii="Times New Roman" w:hAnsi="Times New Roman" w:cs="Times New Roman"/>
                <w:bCs/>
              </w:rPr>
              <w:t>2)</w:t>
            </w:r>
            <w:r>
              <w:rPr>
                <w:rFonts w:ascii="Times New Roman" w:hAnsi="Times New Roman" w:cs="Times New Roman"/>
                <w:bCs/>
              </w:rPr>
              <w:t xml:space="preserve"> </w:t>
            </w:r>
            <w:r w:rsidRPr="00282560">
              <w:rPr>
                <w:rFonts w:ascii="Times New Roman" w:hAnsi="Times New Roman" w:cs="Times New Roman"/>
                <w:bCs/>
              </w:rPr>
              <w:t>adres miejsca zamieszkania lub siedziby,</w:t>
            </w:r>
          </w:p>
          <w:p w14:paraId="39441C52" w14:textId="0C24F8DE" w:rsidR="00796A50" w:rsidRPr="00282560" w:rsidRDefault="00796A50" w:rsidP="00282560">
            <w:pPr>
              <w:spacing w:after="0" w:line="240" w:lineRule="auto"/>
              <w:jc w:val="both"/>
              <w:rPr>
                <w:rFonts w:ascii="Times New Roman" w:hAnsi="Times New Roman" w:cs="Times New Roman"/>
                <w:bCs/>
              </w:rPr>
            </w:pPr>
            <w:r w:rsidRPr="00282560">
              <w:rPr>
                <w:rFonts w:ascii="Times New Roman" w:hAnsi="Times New Roman" w:cs="Times New Roman"/>
                <w:bCs/>
              </w:rPr>
              <w:t>3)</w:t>
            </w:r>
            <w:r>
              <w:rPr>
                <w:rFonts w:ascii="Times New Roman" w:hAnsi="Times New Roman" w:cs="Times New Roman"/>
                <w:bCs/>
              </w:rPr>
              <w:t xml:space="preserve"> </w:t>
            </w:r>
            <w:r w:rsidRPr="00282560">
              <w:rPr>
                <w:rFonts w:ascii="Times New Roman" w:hAnsi="Times New Roman" w:cs="Times New Roman"/>
                <w:bCs/>
              </w:rPr>
              <w:t>adres do korespondencji,</w:t>
            </w:r>
          </w:p>
          <w:p w14:paraId="04FF51BB" w14:textId="46A55DDD" w:rsidR="00796A50" w:rsidRPr="00282560" w:rsidRDefault="00796A50" w:rsidP="00282560">
            <w:pPr>
              <w:spacing w:after="0" w:line="240" w:lineRule="auto"/>
              <w:jc w:val="both"/>
              <w:rPr>
                <w:rFonts w:ascii="Times New Roman" w:hAnsi="Times New Roman" w:cs="Times New Roman"/>
                <w:bCs/>
              </w:rPr>
            </w:pPr>
            <w:r w:rsidRPr="00282560">
              <w:rPr>
                <w:rFonts w:ascii="Times New Roman" w:hAnsi="Times New Roman" w:cs="Times New Roman"/>
                <w:bCs/>
              </w:rPr>
              <w:t>4)</w:t>
            </w:r>
            <w:r>
              <w:rPr>
                <w:rFonts w:ascii="Times New Roman" w:hAnsi="Times New Roman" w:cs="Times New Roman"/>
                <w:bCs/>
              </w:rPr>
              <w:t xml:space="preserve"> </w:t>
            </w:r>
            <w:r w:rsidRPr="00282560">
              <w:rPr>
                <w:rFonts w:ascii="Times New Roman" w:hAnsi="Times New Roman" w:cs="Times New Roman"/>
                <w:bCs/>
              </w:rPr>
              <w:t>numer identyfikacji podatkowej NIP lub europejski numer identyfikacji podatkowej,</w:t>
            </w:r>
          </w:p>
          <w:p w14:paraId="0676700F" w14:textId="3D97F8BC" w:rsidR="00AE161A" w:rsidRPr="00AE161A" w:rsidRDefault="00AE161A" w:rsidP="00AE161A">
            <w:pPr>
              <w:spacing w:after="0" w:line="240" w:lineRule="auto"/>
              <w:jc w:val="both"/>
              <w:rPr>
                <w:rFonts w:ascii="Times New Roman" w:hAnsi="Times New Roman" w:cs="Times New Roman"/>
                <w:bCs/>
              </w:rPr>
            </w:pPr>
            <w:r w:rsidRPr="00AE161A">
              <w:rPr>
                <w:rFonts w:ascii="Times New Roman" w:hAnsi="Times New Roman" w:cs="Times New Roman"/>
                <w:bCs/>
              </w:rPr>
              <w:t>5)</w:t>
            </w:r>
            <w:r>
              <w:rPr>
                <w:rFonts w:ascii="Times New Roman" w:hAnsi="Times New Roman" w:cs="Times New Roman"/>
                <w:bCs/>
              </w:rPr>
              <w:t xml:space="preserve"> </w:t>
            </w:r>
            <w:r w:rsidRPr="00AE161A">
              <w:rPr>
                <w:rFonts w:ascii="Times New Roman" w:hAnsi="Times New Roman" w:cs="Times New Roman"/>
                <w:bCs/>
              </w:rPr>
              <w:t>numer w Krajowym Rejestrze Sądowym lub innym właściwym rejestrze prowadzonym w państwie członkowskim Unii Europejskiej lub w innym państwie wraz z adresem strony internetowej, na której prowadzony jest ten rejestr,</w:t>
            </w:r>
          </w:p>
          <w:p w14:paraId="08B59FC9" w14:textId="5462B3D9" w:rsidR="00AE161A" w:rsidRPr="00AE161A" w:rsidRDefault="00AE161A" w:rsidP="00AE161A">
            <w:pPr>
              <w:spacing w:after="0" w:line="240" w:lineRule="auto"/>
              <w:jc w:val="both"/>
              <w:rPr>
                <w:rFonts w:ascii="Times New Roman" w:hAnsi="Times New Roman" w:cs="Times New Roman"/>
                <w:bCs/>
              </w:rPr>
            </w:pPr>
            <w:r w:rsidRPr="00AE161A">
              <w:rPr>
                <w:rFonts w:ascii="Times New Roman" w:hAnsi="Times New Roman" w:cs="Times New Roman"/>
                <w:bCs/>
              </w:rPr>
              <w:t>6)</w:t>
            </w:r>
            <w:r>
              <w:rPr>
                <w:rFonts w:ascii="Times New Roman" w:hAnsi="Times New Roman" w:cs="Times New Roman"/>
                <w:bCs/>
              </w:rPr>
              <w:t xml:space="preserve"> </w:t>
            </w:r>
            <w:r w:rsidRPr="00AE161A">
              <w:rPr>
                <w:rFonts w:ascii="Times New Roman" w:hAnsi="Times New Roman" w:cs="Times New Roman"/>
                <w:bCs/>
              </w:rPr>
              <w:t xml:space="preserve">numer w rejestrze zezwoleń na świadczenie usług w zakresie szkoleń, prowadzonego w innym niż </w:t>
            </w:r>
            <w:r w:rsidRPr="00AE161A">
              <w:rPr>
                <w:rFonts w:ascii="Times New Roman" w:hAnsi="Times New Roman" w:cs="Times New Roman"/>
                <w:bCs/>
              </w:rPr>
              <w:lastRenderedPageBreak/>
              <w:t>Rzeczpospolita Polska państwie członkowskim Unii Europejskiej, przedsiębiorców zagranicznych lub innych osób zagranicznych uczestniczących w obrocie gospodarczym na terytorium Rzeczypospolitej Polskiej wraz z adresem strony internetowej, na której prowadzony jest ten rejestr,</w:t>
            </w:r>
          </w:p>
          <w:p w14:paraId="6F6B576B" w14:textId="229EF59B" w:rsidR="00796A50" w:rsidRPr="00282560" w:rsidRDefault="00796A50" w:rsidP="00282560">
            <w:pPr>
              <w:spacing w:after="0" w:line="240" w:lineRule="auto"/>
              <w:jc w:val="both"/>
              <w:rPr>
                <w:rFonts w:ascii="Times New Roman" w:hAnsi="Times New Roman" w:cs="Times New Roman"/>
                <w:bCs/>
              </w:rPr>
            </w:pPr>
            <w:r w:rsidRPr="00282560">
              <w:rPr>
                <w:rFonts w:ascii="Times New Roman" w:hAnsi="Times New Roman" w:cs="Times New Roman"/>
                <w:bCs/>
              </w:rPr>
              <w:t>7)</w:t>
            </w:r>
            <w:r>
              <w:rPr>
                <w:rFonts w:ascii="Times New Roman" w:hAnsi="Times New Roman" w:cs="Times New Roman"/>
                <w:bCs/>
              </w:rPr>
              <w:t xml:space="preserve"> </w:t>
            </w:r>
            <w:r w:rsidRPr="00282560">
              <w:rPr>
                <w:rFonts w:ascii="Times New Roman" w:hAnsi="Times New Roman" w:cs="Times New Roman"/>
                <w:bCs/>
              </w:rPr>
              <w:t>obszar, na którym będą świadczone usługi w zakresie szkoleń,</w:t>
            </w:r>
          </w:p>
          <w:p w14:paraId="0405A67A" w14:textId="2773BC95" w:rsidR="00796A50" w:rsidRPr="00282560" w:rsidRDefault="00796A50" w:rsidP="00282560">
            <w:pPr>
              <w:spacing w:after="0" w:line="240" w:lineRule="auto"/>
              <w:jc w:val="both"/>
              <w:rPr>
                <w:rFonts w:ascii="Times New Roman" w:hAnsi="Times New Roman" w:cs="Times New Roman"/>
                <w:bCs/>
              </w:rPr>
            </w:pPr>
            <w:r w:rsidRPr="00282560">
              <w:rPr>
                <w:rFonts w:ascii="Times New Roman" w:hAnsi="Times New Roman" w:cs="Times New Roman"/>
                <w:bCs/>
              </w:rPr>
              <w:t>8)</w:t>
            </w:r>
            <w:r>
              <w:rPr>
                <w:rFonts w:ascii="Times New Roman" w:hAnsi="Times New Roman" w:cs="Times New Roman"/>
                <w:bCs/>
              </w:rPr>
              <w:t xml:space="preserve"> </w:t>
            </w:r>
            <w:r w:rsidRPr="00282560">
              <w:rPr>
                <w:rFonts w:ascii="Times New Roman" w:hAnsi="Times New Roman" w:cs="Times New Roman"/>
                <w:bCs/>
              </w:rPr>
              <w:t>numer ewidencyjny z rejestru szkół i placówek oświatowych oraz link do tego rejestru,</w:t>
            </w:r>
          </w:p>
          <w:p w14:paraId="67D03A82" w14:textId="5D8AE58B" w:rsidR="00796A50" w:rsidRPr="00282560" w:rsidRDefault="00796A50" w:rsidP="00282560">
            <w:pPr>
              <w:spacing w:after="0" w:line="240" w:lineRule="auto"/>
              <w:jc w:val="both"/>
              <w:rPr>
                <w:rFonts w:ascii="Times New Roman" w:hAnsi="Times New Roman" w:cs="Times New Roman"/>
                <w:bCs/>
              </w:rPr>
            </w:pPr>
            <w:r w:rsidRPr="00282560">
              <w:rPr>
                <w:rFonts w:ascii="Times New Roman" w:hAnsi="Times New Roman" w:cs="Times New Roman"/>
                <w:bCs/>
              </w:rPr>
              <w:t>9)</w:t>
            </w:r>
            <w:r>
              <w:rPr>
                <w:rFonts w:ascii="Times New Roman" w:hAnsi="Times New Roman" w:cs="Times New Roman"/>
                <w:bCs/>
              </w:rPr>
              <w:t xml:space="preserve"> </w:t>
            </w:r>
            <w:r w:rsidRPr="00282560">
              <w:rPr>
                <w:rFonts w:ascii="Times New Roman" w:hAnsi="Times New Roman" w:cs="Times New Roman"/>
                <w:bCs/>
              </w:rPr>
              <w:t>numer i datę ważności certyfikatu, potwierdzającego wdrożenie systemu zarządzania jakością w zakresie usług szkoleniowych,</w:t>
            </w:r>
          </w:p>
          <w:p w14:paraId="3A61832A" w14:textId="31130A66" w:rsidR="00796A50" w:rsidRPr="00282560" w:rsidRDefault="00796A50" w:rsidP="00282560">
            <w:pPr>
              <w:spacing w:after="0" w:line="240" w:lineRule="auto"/>
              <w:jc w:val="both"/>
              <w:rPr>
                <w:rFonts w:ascii="Times New Roman" w:hAnsi="Times New Roman" w:cs="Times New Roman"/>
                <w:bCs/>
              </w:rPr>
            </w:pPr>
            <w:r w:rsidRPr="00282560">
              <w:rPr>
                <w:rFonts w:ascii="Times New Roman" w:hAnsi="Times New Roman" w:cs="Times New Roman"/>
                <w:bCs/>
              </w:rPr>
              <w:t>10)</w:t>
            </w:r>
            <w:r>
              <w:rPr>
                <w:rFonts w:ascii="Times New Roman" w:hAnsi="Times New Roman" w:cs="Times New Roman"/>
                <w:bCs/>
              </w:rPr>
              <w:t xml:space="preserve"> </w:t>
            </w:r>
            <w:r w:rsidRPr="00282560">
              <w:rPr>
                <w:rFonts w:ascii="Times New Roman" w:hAnsi="Times New Roman" w:cs="Times New Roman"/>
                <w:bCs/>
              </w:rPr>
              <w:t>datę wykreślenia z rejestru jednostek szkoleniowych.</w:t>
            </w:r>
          </w:p>
          <w:bookmarkEnd w:id="165"/>
          <w:p w14:paraId="49F1B85A" w14:textId="77777777" w:rsidR="00796A50" w:rsidRPr="00282560" w:rsidRDefault="00796A50" w:rsidP="00282560">
            <w:pPr>
              <w:spacing w:after="0" w:line="240" w:lineRule="auto"/>
              <w:jc w:val="both"/>
              <w:rPr>
                <w:rFonts w:ascii="Times New Roman" w:hAnsi="Times New Roman" w:cs="Times New Roman"/>
                <w:bCs/>
              </w:rPr>
            </w:pPr>
            <w:r w:rsidRPr="00282560">
              <w:rPr>
                <w:rFonts w:ascii="Times New Roman" w:hAnsi="Times New Roman" w:cs="Times New Roman"/>
                <w:bCs/>
              </w:rPr>
              <w:t>2. Minister właściwy do spraw gospodarki odmawia, w drodze decyzji, wpisu do rejestru jednostek szkoleniowych, jeżeli:</w:t>
            </w:r>
          </w:p>
          <w:p w14:paraId="593A2338" w14:textId="3FA7A72A" w:rsidR="00796A50" w:rsidRPr="00282560" w:rsidRDefault="00796A50" w:rsidP="00282560">
            <w:pPr>
              <w:spacing w:after="0" w:line="240" w:lineRule="auto"/>
              <w:jc w:val="both"/>
              <w:rPr>
                <w:rFonts w:ascii="Times New Roman" w:hAnsi="Times New Roman" w:cs="Times New Roman"/>
                <w:bCs/>
              </w:rPr>
            </w:pPr>
            <w:r w:rsidRPr="00282560">
              <w:rPr>
                <w:rFonts w:ascii="Times New Roman" w:hAnsi="Times New Roman" w:cs="Times New Roman"/>
                <w:bCs/>
              </w:rPr>
              <w:t>1)</w:t>
            </w:r>
            <w:r>
              <w:rPr>
                <w:rFonts w:ascii="Times New Roman" w:hAnsi="Times New Roman" w:cs="Times New Roman"/>
                <w:bCs/>
              </w:rPr>
              <w:t xml:space="preserve"> </w:t>
            </w:r>
            <w:r w:rsidRPr="00282560">
              <w:rPr>
                <w:rFonts w:ascii="Times New Roman" w:hAnsi="Times New Roman" w:cs="Times New Roman"/>
                <w:bCs/>
              </w:rPr>
              <w:t>jednostka organizacyjna nie prowadzi działalności szkoleniowej w dziedzinie bezpieczeństwa i higieny pracy, o której mowa w przepisach wydanych na podstawie art. 2375 ustawy z dnia 26 czerwca 1974 r. – Kodeks pracy;</w:t>
            </w:r>
          </w:p>
          <w:p w14:paraId="266602F9" w14:textId="3D0A8325" w:rsidR="00796A50" w:rsidRPr="00282560" w:rsidRDefault="00796A50" w:rsidP="00282560">
            <w:pPr>
              <w:spacing w:after="0" w:line="240" w:lineRule="auto"/>
              <w:jc w:val="both"/>
              <w:rPr>
                <w:rFonts w:ascii="Times New Roman" w:hAnsi="Times New Roman" w:cs="Times New Roman"/>
                <w:bCs/>
              </w:rPr>
            </w:pPr>
            <w:r w:rsidRPr="00282560">
              <w:rPr>
                <w:rFonts w:ascii="Times New Roman" w:hAnsi="Times New Roman" w:cs="Times New Roman"/>
                <w:bCs/>
              </w:rPr>
              <w:t>2)</w:t>
            </w:r>
            <w:r>
              <w:rPr>
                <w:rFonts w:ascii="Times New Roman" w:hAnsi="Times New Roman" w:cs="Times New Roman"/>
                <w:bCs/>
              </w:rPr>
              <w:t xml:space="preserve"> </w:t>
            </w:r>
            <w:r w:rsidRPr="00282560">
              <w:rPr>
                <w:rFonts w:ascii="Times New Roman" w:hAnsi="Times New Roman" w:cs="Times New Roman"/>
                <w:bCs/>
              </w:rPr>
              <w:t>jednostka szkoleniowa złożyła wniosek zawierający nieprawdziwe dane.</w:t>
            </w:r>
          </w:p>
          <w:p w14:paraId="328CC5F4" w14:textId="77777777" w:rsidR="00796A50" w:rsidRPr="00282560" w:rsidRDefault="00796A50" w:rsidP="00282560">
            <w:pPr>
              <w:spacing w:after="0" w:line="240" w:lineRule="auto"/>
              <w:jc w:val="both"/>
              <w:rPr>
                <w:rFonts w:ascii="Times New Roman" w:hAnsi="Times New Roman" w:cs="Times New Roman"/>
                <w:bCs/>
              </w:rPr>
            </w:pPr>
            <w:r w:rsidRPr="00282560">
              <w:rPr>
                <w:rFonts w:ascii="Times New Roman" w:hAnsi="Times New Roman" w:cs="Times New Roman"/>
                <w:bCs/>
              </w:rPr>
              <w:t xml:space="preserve">3. Dokonanie czynności urzędowych, o których mowa w ust. 1, nie podlega opłacie skarbowej. </w:t>
            </w:r>
          </w:p>
          <w:p w14:paraId="3AE78837" w14:textId="59ECD106" w:rsidR="00860069" w:rsidRPr="00AE6722" w:rsidRDefault="00860069" w:rsidP="00796A50">
            <w:pPr>
              <w:spacing w:after="0" w:line="240" w:lineRule="auto"/>
              <w:jc w:val="both"/>
              <w:rPr>
                <w:rFonts w:ascii="Times New Roman" w:hAnsi="Times New Roman" w:cs="Times New Roman"/>
                <w:bCs/>
              </w:rPr>
            </w:pPr>
          </w:p>
          <w:p w14:paraId="40E83DDC" w14:textId="77777777" w:rsidR="00796A50" w:rsidRPr="00282560" w:rsidRDefault="00796A50" w:rsidP="00282560">
            <w:pPr>
              <w:spacing w:after="0" w:line="240" w:lineRule="auto"/>
              <w:jc w:val="both"/>
              <w:rPr>
                <w:rFonts w:ascii="Times New Roman" w:hAnsi="Times New Roman" w:cs="Times New Roman"/>
                <w:bCs/>
              </w:rPr>
            </w:pPr>
            <w:r w:rsidRPr="00282560">
              <w:rPr>
                <w:rFonts w:ascii="Times New Roman" w:hAnsi="Times New Roman" w:cs="Times New Roman"/>
                <w:bCs/>
              </w:rPr>
              <w:t xml:space="preserve">W przypadku zmiany danych, o których mowa w art. 50 ust. 1, jednostka szkoleniowa składa ministrowi właściwemu do spraw gospodarki wniosek o zmianę wpisu w rejestrze </w:t>
            </w:r>
            <w:bookmarkStart w:id="166" w:name="_Hlk110946370"/>
            <w:r w:rsidRPr="00282560">
              <w:rPr>
                <w:rFonts w:ascii="Times New Roman" w:hAnsi="Times New Roman" w:cs="Times New Roman"/>
                <w:bCs/>
              </w:rPr>
              <w:t>jednostek szkoleniowych w terminie 14 dni od dnia, w którym nastąpiła zmiana.</w:t>
            </w:r>
            <w:bookmarkEnd w:id="166"/>
          </w:p>
          <w:p w14:paraId="7CE502C4" w14:textId="77777777" w:rsidR="00796A50" w:rsidRDefault="00796A50" w:rsidP="00860069">
            <w:pPr>
              <w:spacing w:after="0" w:line="240" w:lineRule="auto"/>
              <w:jc w:val="both"/>
              <w:rPr>
                <w:rFonts w:ascii="Times New Roman" w:hAnsi="Times New Roman" w:cs="Times New Roman"/>
                <w:bCs/>
              </w:rPr>
            </w:pPr>
          </w:p>
          <w:p w14:paraId="67C94ED6" w14:textId="77777777" w:rsidR="00796A50" w:rsidRPr="00282560" w:rsidRDefault="00796A50" w:rsidP="00282560">
            <w:pPr>
              <w:spacing w:after="0" w:line="240" w:lineRule="auto"/>
              <w:jc w:val="both"/>
              <w:rPr>
                <w:rFonts w:ascii="Times New Roman" w:hAnsi="Times New Roman" w:cs="Times New Roman"/>
                <w:bCs/>
              </w:rPr>
            </w:pPr>
            <w:r w:rsidRPr="00282560">
              <w:rPr>
                <w:rFonts w:ascii="Times New Roman" w:hAnsi="Times New Roman" w:cs="Times New Roman"/>
                <w:bCs/>
              </w:rPr>
              <w:t>1. Minister właściwy do spraw gospodarki wykreśla jednostkę szkoleniową z rejestru jednostek szkoleniowych:</w:t>
            </w:r>
          </w:p>
          <w:p w14:paraId="30E250DE" w14:textId="0ADB65DC" w:rsidR="00796A50" w:rsidRPr="00282560" w:rsidRDefault="00796A50" w:rsidP="00282560">
            <w:pPr>
              <w:spacing w:after="0" w:line="240" w:lineRule="auto"/>
              <w:jc w:val="both"/>
              <w:rPr>
                <w:rFonts w:ascii="Times New Roman" w:hAnsi="Times New Roman" w:cs="Times New Roman"/>
                <w:bCs/>
              </w:rPr>
            </w:pPr>
            <w:r w:rsidRPr="00282560">
              <w:rPr>
                <w:rFonts w:ascii="Times New Roman" w:hAnsi="Times New Roman" w:cs="Times New Roman"/>
                <w:bCs/>
              </w:rPr>
              <w:t>1)</w:t>
            </w:r>
            <w:r>
              <w:rPr>
                <w:rFonts w:ascii="Times New Roman" w:hAnsi="Times New Roman" w:cs="Times New Roman"/>
                <w:bCs/>
              </w:rPr>
              <w:t xml:space="preserve"> </w:t>
            </w:r>
            <w:r w:rsidRPr="00282560">
              <w:rPr>
                <w:rFonts w:ascii="Times New Roman" w:hAnsi="Times New Roman" w:cs="Times New Roman"/>
                <w:bCs/>
              </w:rPr>
              <w:t>na wniosek o wykreślenie złożony przez:</w:t>
            </w:r>
          </w:p>
          <w:p w14:paraId="7545286A" w14:textId="456CB006" w:rsidR="00796A50" w:rsidRPr="00282560" w:rsidRDefault="00796A50" w:rsidP="00282560">
            <w:pPr>
              <w:spacing w:after="0" w:line="240" w:lineRule="auto"/>
              <w:jc w:val="both"/>
              <w:rPr>
                <w:rFonts w:ascii="Times New Roman" w:hAnsi="Times New Roman" w:cs="Times New Roman"/>
                <w:bCs/>
              </w:rPr>
            </w:pPr>
            <w:r w:rsidRPr="00282560">
              <w:rPr>
                <w:rFonts w:ascii="Times New Roman" w:hAnsi="Times New Roman" w:cs="Times New Roman"/>
                <w:bCs/>
              </w:rPr>
              <w:lastRenderedPageBreak/>
              <w:t>a)</w:t>
            </w:r>
            <w:r>
              <w:rPr>
                <w:rFonts w:ascii="Times New Roman" w:hAnsi="Times New Roman" w:cs="Times New Roman"/>
                <w:bCs/>
              </w:rPr>
              <w:t xml:space="preserve"> </w:t>
            </w:r>
            <w:r w:rsidRPr="00282560">
              <w:rPr>
                <w:rFonts w:ascii="Times New Roman" w:hAnsi="Times New Roman" w:cs="Times New Roman"/>
                <w:bCs/>
              </w:rPr>
              <w:t>jednostkę szkoleniową,</w:t>
            </w:r>
          </w:p>
          <w:p w14:paraId="792C6D8E" w14:textId="1CACFD11" w:rsidR="00796A50" w:rsidRPr="00282560" w:rsidRDefault="00796A50" w:rsidP="00282560">
            <w:pPr>
              <w:spacing w:after="0" w:line="240" w:lineRule="auto"/>
              <w:jc w:val="both"/>
              <w:rPr>
                <w:rFonts w:ascii="Times New Roman" w:hAnsi="Times New Roman" w:cs="Times New Roman"/>
                <w:bCs/>
              </w:rPr>
            </w:pPr>
            <w:r w:rsidRPr="00282560">
              <w:rPr>
                <w:rFonts w:ascii="Times New Roman" w:hAnsi="Times New Roman" w:cs="Times New Roman"/>
                <w:bCs/>
              </w:rPr>
              <w:t>b)</w:t>
            </w:r>
            <w:bookmarkStart w:id="167" w:name="_Hlk169865860"/>
            <w:r>
              <w:rPr>
                <w:rFonts w:ascii="Times New Roman" w:hAnsi="Times New Roman" w:cs="Times New Roman"/>
                <w:bCs/>
              </w:rPr>
              <w:t xml:space="preserve"> </w:t>
            </w:r>
            <w:r w:rsidRPr="00282560">
              <w:rPr>
                <w:rFonts w:ascii="Times New Roman" w:hAnsi="Times New Roman" w:cs="Times New Roman"/>
                <w:bCs/>
              </w:rPr>
              <w:t>okręgowego inspektora pracy lub państwowego powiatowego inspektora sanitarnego lub państwowego granicznego inspektora sanitarnego lub państwowego wojewódzkiego inspektora sanitarnego lub komendanta właściwego terytorialnie wojskowego ośrodka medycyny prewencyjnej w związku z naruszeniem przepisów określonych w art. 11 ust. 4–6, art. 12 i art. 13 ust. 1 i 2 ustawy</w:t>
            </w:r>
            <w:bookmarkEnd w:id="167"/>
            <w:r w:rsidRPr="00282560">
              <w:rPr>
                <w:rFonts w:ascii="Times New Roman" w:hAnsi="Times New Roman" w:cs="Times New Roman"/>
                <w:bCs/>
              </w:rPr>
              <w:t>;</w:t>
            </w:r>
          </w:p>
          <w:p w14:paraId="3873D4F3" w14:textId="16E76D44" w:rsidR="00796A50" w:rsidRPr="00282560" w:rsidRDefault="00796A50" w:rsidP="00282560">
            <w:pPr>
              <w:spacing w:after="0" w:line="240" w:lineRule="auto"/>
              <w:jc w:val="both"/>
              <w:rPr>
                <w:rFonts w:ascii="Times New Roman" w:hAnsi="Times New Roman" w:cs="Times New Roman"/>
                <w:bCs/>
              </w:rPr>
            </w:pPr>
            <w:r w:rsidRPr="00282560">
              <w:rPr>
                <w:rFonts w:ascii="Times New Roman" w:hAnsi="Times New Roman" w:cs="Times New Roman"/>
                <w:bCs/>
              </w:rPr>
              <w:t>2)</w:t>
            </w:r>
            <w:r>
              <w:rPr>
                <w:rFonts w:ascii="Times New Roman" w:hAnsi="Times New Roman" w:cs="Times New Roman"/>
                <w:bCs/>
              </w:rPr>
              <w:t xml:space="preserve"> </w:t>
            </w:r>
            <w:r w:rsidRPr="00282560">
              <w:rPr>
                <w:rFonts w:ascii="Times New Roman" w:hAnsi="Times New Roman" w:cs="Times New Roman"/>
                <w:bCs/>
              </w:rPr>
              <w:t xml:space="preserve">z urzędu, po sprawdzeniu informacji z Centralnej Ewidencji i Informacji o Działalności Gospodarczej, Krajowego Rejestru Sądowego </w:t>
            </w:r>
            <w:bookmarkStart w:id="168" w:name="_Hlk169870501"/>
            <w:r w:rsidRPr="00282560">
              <w:rPr>
                <w:rFonts w:ascii="Times New Roman" w:hAnsi="Times New Roman" w:cs="Times New Roman"/>
                <w:bCs/>
              </w:rPr>
              <w:t>lub innego właściwego rejestru prowadzonego w państwie członkowskim Unii Europejskiej lub innym państwie, o wykreśleniu jednostki szkoleniowej z tych rejestrów.</w:t>
            </w:r>
          </w:p>
          <w:bookmarkEnd w:id="168"/>
          <w:p w14:paraId="031F9477" w14:textId="73BDD1FA" w:rsidR="00860069" w:rsidRPr="00AE6722" w:rsidRDefault="00796A50" w:rsidP="00282560">
            <w:pPr>
              <w:spacing w:after="0" w:line="240" w:lineRule="auto"/>
              <w:jc w:val="both"/>
              <w:rPr>
                <w:rFonts w:ascii="Times New Roman" w:hAnsi="Times New Roman" w:cs="Times New Roman"/>
                <w:bCs/>
              </w:rPr>
            </w:pPr>
            <w:r w:rsidRPr="00282560">
              <w:rPr>
                <w:rFonts w:ascii="Times New Roman" w:hAnsi="Times New Roman" w:cs="Times New Roman"/>
                <w:bCs/>
              </w:rPr>
              <w:t>2. Wykreślenie z rejestru jednostki szkoleniowej następuje w drodze decyzji.</w:t>
            </w:r>
          </w:p>
          <w:p w14:paraId="1026F748" w14:textId="558D2802" w:rsidR="00C90EFD" w:rsidRPr="00AE6722" w:rsidRDefault="00C90EFD" w:rsidP="00796A50">
            <w:pPr>
              <w:spacing w:after="0" w:line="240" w:lineRule="auto"/>
              <w:jc w:val="both"/>
              <w:rPr>
                <w:rFonts w:ascii="Times New Roman" w:hAnsi="Times New Roman" w:cs="Times New Roman"/>
                <w:bCs/>
              </w:rPr>
            </w:pPr>
          </w:p>
        </w:tc>
        <w:tc>
          <w:tcPr>
            <w:tcW w:w="1500" w:type="dxa"/>
          </w:tcPr>
          <w:p w14:paraId="41E94CB7" w14:textId="77777777" w:rsidR="005C193F" w:rsidRPr="00AE6722" w:rsidRDefault="005C193F" w:rsidP="0021651B">
            <w:pPr>
              <w:spacing w:after="0" w:line="240" w:lineRule="auto"/>
              <w:jc w:val="both"/>
              <w:rPr>
                <w:rFonts w:ascii="Times New Roman" w:eastAsia="Times New Roman" w:hAnsi="Times New Roman" w:cs="Times New Roman"/>
                <w:lang w:eastAsia="pl-PL"/>
              </w:rPr>
            </w:pPr>
          </w:p>
        </w:tc>
      </w:tr>
    </w:tbl>
    <w:p w14:paraId="7F6731C0" w14:textId="14F560E9" w:rsidR="006A3A79" w:rsidRPr="00B94D38" w:rsidRDefault="006A3A79" w:rsidP="0021651B">
      <w:pPr>
        <w:spacing w:after="0" w:line="240" w:lineRule="auto"/>
        <w:rPr>
          <w:rFonts w:ascii="Times New Roman" w:hAnsi="Times New Roman" w:cs="Times New Roman"/>
        </w:rPr>
      </w:pPr>
    </w:p>
    <w:sectPr w:rsidR="006A3A79" w:rsidRPr="00B94D38" w:rsidSect="006A576B">
      <w:footerReference w:type="default" r:id="rId10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27A95B" w14:textId="77777777" w:rsidR="0052671B" w:rsidRPr="00AE6722" w:rsidRDefault="0052671B" w:rsidP="009E27A8">
      <w:pPr>
        <w:spacing w:after="0" w:line="240" w:lineRule="auto"/>
      </w:pPr>
      <w:r w:rsidRPr="00AE6722">
        <w:separator/>
      </w:r>
    </w:p>
  </w:endnote>
  <w:endnote w:type="continuationSeparator" w:id="0">
    <w:p w14:paraId="6DC92120" w14:textId="77777777" w:rsidR="0052671B" w:rsidRPr="00AE6722" w:rsidRDefault="0052671B" w:rsidP="009E27A8">
      <w:pPr>
        <w:spacing w:after="0" w:line="240" w:lineRule="auto"/>
      </w:pPr>
      <w:r w:rsidRPr="00AE672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EUAlbertina">
    <w:altName w:val="Times New Roman"/>
    <w:charset w:val="00"/>
    <w:family w:val="roman"/>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6200780"/>
      <w:docPartObj>
        <w:docPartGallery w:val="Page Numbers (Bottom of Page)"/>
        <w:docPartUnique/>
      </w:docPartObj>
    </w:sdtPr>
    <w:sdtEndPr/>
    <w:sdtContent>
      <w:p w14:paraId="03A887D5" w14:textId="23D0DE3C" w:rsidR="009E27A8" w:rsidRPr="00AE6722" w:rsidRDefault="009E27A8">
        <w:pPr>
          <w:pStyle w:val="Stopka"/>
          <w:jc w:val="center"/>
        </w:pPr>
        <w:r w:rsidRPr="00AE6722">
          <w:fldChar w:fldCharType="begin"/>
        </w:r>
        <w:r w:rsidRPr="00AE6722">
          <w:instrText>PAGE   \* MERGEFORMAT</w:instrText>
        </w:r>
        <w:r w:rsidRPr="00AE6722">
          <w:fldChar w:fldCharType="separate"/>
        </w:r>
        <w:r w:rsidR="00A537E5" w:rsidRPr="00AE6722">
          <w:t>1</w:t>
        </w:r>
        <w:r w:rsidRPr="00AE6722">
          <w:fldChar w:fldCharType="end"/>
        </w:r>
      </w:p>
    </w:sdtContent>
  </w:sdt>
  <w:p w14:paraId="736FAAD3" w14:textId="77777777" w:rsidR="009E27A8" w:rsidRPr="00AE6722" w:rsidRDefault="009E27A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8FDC02" w14:textId="77777777" w:rsidR="0052671B" w:rsidRPr="00AE6722" w:rsidRDefault="0052671B" w:rsidP="009E27A8">
      <w:pPr>
        <w:spacing w:after="0" w:line="240" w:lineRule="auto"/>
      </w:pPr>
      <w:r w:rsidRPr="00AE6722">
        <w:separator/>
      </w:r>
    </w:p>
  </w:footnote>
  <w:footnote w:type="continuationSeparator" w:id="0">
    <w:p w14:paraId="246B90A9" w14:textId="77777777" w:rsidR="0052671B" w:rsidRPr="00AE6722" w:rsidRDefault="0052671B" w:rsidP="009E27A8">
      <w:pPr>
        <w:spacing w:after="0" w:line="240" w:lineRule="auto"/>
      </w:pPr>
      <w:r w:rsidRPr="00AE6722">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13C65"/>
    <w:multiLevelType w:val="hybridMultilevel"/>
    <w:tmpl w:val="D6C6E2A4"/>
    <w:lvl w:ilvl="0" w:tplc="20D29ED4">
      <w:start w:val="1"/>
      <w:numFmt w:val="lowerLetter"/>
      <w:lvlText w:val="%1)"/>
      <w:lvlJc w:val="left"/>
      <w:pPr>
        <w:ind w:left="368" w:hanging="360"/>
      </w:pPr>
      <w:rPr>
        <w:rFonts w:ascii="Times New Roman" w:hAnsi="Times New Roman" w:cs="Times New Roman" w:hint="default"/>
        <w:color w:val="000000"/>
        <w:sz w:val="22"/>
      </w:rPr>
    </w:lvl>
    <w:lvl w:ilvl="1" w:tplc="04150019" w:tentative="1">
      <w:start w:val="1"/>
      <w:numFmt w:val="lowerLetter"/>
      <w:lvlText w:val="%2."/>
      <w:lvlJc w:val="left"/>
      <w:pPr>
        <w:ind w:left="1088" w:hanging="360"/>
      </w:pPr>
    </w:lvl>
    <w:lvl w:ilvl="2" w:tplc="0415001B" w:tentative="1">
      <w:start w:val="1"/>
      <w:numFmt w:val="lowerRoman"/>
      <w:lvlText w:val="%3."/>
      <w:lvlJc w:val="right"/>
      <w:pPr>
        <w:ind w:left="1808" w:hanging="180"/>
      </w:pPr>
    </w:lvl>
    <w:lvl w:ilvl="3" w:tplc="0415000F" w:tentative="1">
      <w:start w:val="1"/>
      <w:numFmt w:val="decimal"/>
      <w:lvlText w:val="%4."/>
      <w:lvlJc w:val="left"/>
      <w:pPr>
        <w:ind w:left="2528" w:hanging="360"/>
      </w:pPr>
    </w:lvl>
    <w:lvl w:ilvl="4" w:tplc="04150019" w:tentative="1">
      <w:start w:val="1"/>
      <w:numFmt w:val="lowerLetter"/>
      <w:lvlText w:val="%5."/>
      <w:lvlJc w:val="left"/>
      <w:pPr>
        <w:ind w:left="3248" w:hanging="360"/>
      </w:pPr>
    </w:lvl>
    <w:lvl w:ilvl="5" w:tplc="0415001B" w:tentative="1">
      <w:start w:val="1"/>
      <w:numFmt w:val="lowerRoman"/>
      <w:lvlText w:val="%6."/>
      <w:lvlJc w:val="right"/>
      <w:pPr>
        <w:ind w:left="3968" w:hanging="180"/>
      </w:pPr>
    </w:lvl>
    <w:lvl w:ilvl="6" w:tplc="0415000F" w:tentative="1">
      <w:start w:val="1"/>
      <w:numFmt w:val="decimal"/>
      <w:lvlText w:val="%7."/>
      <w:lvlJc w:val="left"/>
      <w:pPr>
        <w:ind w:left="4688" w:hanging="360"/>
      </w:pPr>
    </w:lvl>
    <w:lvl w:ilvl="7" w:tplc="04150019" w:tentative="1">
      <w:start w:val="1"/>
      <w:numFmt w:val="lowerLetter"/>
      <w:lvlText w:val="%8."/>
      <w:lvlJc w:val="left"/>
      <w:pPr>
        <w:ind w:left="5408" w:hanging="360"/>
      </w:pPr>
    </w:lvl>
    <w:lvl w:ilvl="8" w:tplc="0415001B" w:tentative="1">
      <w:start w:val="1"/>
      <w:numFmt w:val="lowerRoman"/>
      <w:lvlText w:val="%9."/>
      <w:lvlJc w:val="right"/>
      <w:pPr>
        <w:ind w:left="6128" w:hanging="180"/>
      </w:pPr>
    </w:lvl>
  </w:abstractNum>
  <w:abstractNum w:abstractNumId="1" w15:restartNumberingAfterBreak="0">
    <w:nsid w:val="0C1A74AB"/>
    <w:multiLevelType w:val="hybridMultilevel"/>
    <w:tmpl w:val="BA7E02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C75649"/>
    <w:multiLevelType w:val="hybridMultilevel"/>
    <w:tmpl w:val="BB5E80C2"/>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1D22818"/>
    <w:multiLevelType w:val="hybridMultilevel"/>
    <w:tmpl w:val="0EF402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C7710F3"/>
    <w:multiLevelType w:val="hybridMultilevel"/>
    <w:tmpl w:val="2FFAF06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315B2672"/>
    <w:multiLevelType w:val="hybridMultilevel"/>
    <w:tmpl w:val="E82A50AA"/>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32F81E51"/>
    <w:multiLevelType w:val="hybridMultilevel"/>
    <w:tmpl w:val="8BB62F0E"/>
    <w:lvl w:ilvl="0" w:tplc="8A740546">
      <w:start w:val="1"/>
      <w:numFmt w:val="decimal"/>
      <w:lvlText w:val="%1."/>
      <w:lvlJc w:val="left"/>
      <w:pPr>
        <w:ind w:left="720" w:hanging="360"/>
      </w:pPr>
      <w:rPr>
        <w:rFonts w:ascii="Times New Roman" w:eastAsiaTheme="minorHAnsi" w:hAnsi="Times New Roman" w:cs="Times New Roman"/>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7C06F58"/>
    <w:multiLevelType w:val="hybridMultilevel"/>
    <w:tmpl w:val="8506D3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E2F63C1"/>
    <w:multiLevelType w:val="hybridMultilevel"/>
    <w:tmpl w:val="0434A1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F945739"/>
    <w:multiLevelType w:val="hybridMultilevel"/>
    <w:tmpl w:val="111A7752"/>
    <w:lvl w:ilvl="0" w:tplc="FFFFFFFF">
      <w:start w:val="1"/>
      <w:numFmt w:val="decimal"/>
      <w:lvlText w:val="%1."/>
      <w:lvlJc w:val="left"/>
      <w:pPr>
        <w:ind w:left="720" w:hanging="360"/>
      </w:pPr>
      <w:rPr>
        <w:rFonts w:ascii="Times New Roman" w:eastAsiaTheme="minorHAnsi" w:hAnsi="Times New Roman" w:cs="Times New Roman"/>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33503CF"/>
    <w:multiLevelType w:val="hybridMultilevel"/>
    <w:tmpl w:val="A6F20C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33C2708"/>
    <w:multiLevelType w:val="hybridMultilevel"/>
    <w:tmpl w:val="0C8C97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BA16805"/>
    <w:multiLevelType w:val="hybridMultilevel"/>
    <w:tmpl w:val="2C12FE32"/>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61B95113"/>
    <w:multiLevelType w:val="hybridMultilevel"/>
    <w:tmpl w:val="8C94783E"/>
    <w:lvl w:ilvl="0" w:tplc="CBCE5348">
      <w:start w:val="1"/>
      <w:numFmt w:val="decimal"/>
      <w:lvlText w:val="%1."/>
      <w:lvlJc w:val="left"/>
      <w:pPr>
        <w:ind w:left="1080" w:hanging="57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14" w15:restartNumberingAfterBreak="0">
    <w:nsid w:val="6D884C41"/>
    <w:multiLevelType w:val="hybridMultilevel"/>
    <w:tmpl w:val="159C60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6427705">
    <w:abstractNumId w:val="14"/>
  </w:num>
  <w:num w:numId="2" w16cid:durableId="127629535">
    <w:abstractNumId w:val="1"/>
  </w:num>
  <w:num w:numId="3" w16cid:durableId="245849023">
    <w:abstractNumId w:val="8"/>
  </w:num>
  <w:num w:numId="4" w16cid:durableId="514685993">
    <w:abstractNumId w:val="0"/>
  </w:num>
  <w:num w:numId="5" w16cid:durableId="1102644981">
    <w:abstractNumId w:val="4"/>
  </w:num>
  <w:num w:numId="6" w16cid:durableId="1892841626">
    <w:abstractNumId w:val="5"/>
  </w:num>
  <w:num w:numId="7" w16cid:durableId="551504714">
    <w:abstractNumId w:val="12"/>
  </w:num>
  <w:num w:numId="8" w16cid:durableId="232085409">
    <w:abstractNumId w:val="3"/>
  </w:num>
  <w:num w:numId="9" w16cid:durableId="1069227796">
    <w:abstractNumId w:val="11"/>
  </w:num>
  <w:num w:numId="10" w16cid:durableId="484973802">
    <w:abstractNumId w:val="13"/>
  </w:num>
  <w:num w:numId="11" w16cid:durableId="1847818774">
    <w:abstractNumId w:val="6"/>
  </w:num>
  <w:num w:numId="12" w16cid:durableId="1911036514">
    <w:abstractNumId w:val="2"/>
  </w:num>
  <w:num w:numId="13" w16cid:durableId="1696272422">
    <w:abstractNumId w:val="9"/>
  </w:num>
  <w:num w:numId="14" w16cid:durableId="324552656">
    <w:abstractNumId w:val="7"/>
  </w:num>
  <w:num w:numId="15" w16cid:durableId="668404601">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ossakowska Magdalena">
    <w15:presenceInfo w15:providerId="AD" w15:userId="S::Magdalena.Kossakowska@mrit.gov.pl::608c8fa9-4c88-4e66-9752-8192227cb5e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76B"/>
    <w:rsid w:val="00000A05"/>
    <w:rsid w:val="00001BF1"/>
    <w:rsid w:val="000037BE"/>
    <w:rsid w:val="00005689"/>
    <w:rsid w:val="00007C66"/>
    <w:rsid w:val="00011771"/>
    <w:rsid w:val="000117B8"/>
    <w:rsid w:val="00015E7F"/>
    <w:rsid w:val="00021D40"/>
    <w:rsid w:val="000267A3"/>
    <w:rsid w:val="0002696F"/>
    <w:rsid w:val="000332A2"/>
    <w:rsid w:val="00033B5A"/>
    <w:rsid w:val="00035FEB"/>
    <w:rsid w:val="0004132E"/>
    <w:rsid w:val="0004167A"/>
    <w:rsid w:val="00042688"/>
    <w:rsid w:val="0004387C"/>
    <w:rsid w:val="000449E7"/>
    <w:rsid w:val="00046D4F"/>
    <w:rsid w:val="0005094C"/>
    <w:rsid w:val="00054DE4"/>
    <w:rsid w:val="00055B0E"/>
    <w:rsid w:val="00056093"/>
    <w:rsid w:val="0006199F"/>
    <w:rsid w:val="00063B01"/>
    <w:rsid w:val="00063CAF"/>
    <w:rsid w:val="00065A5E"/>
    <w:rsid w:val="000709DB"/>
    <w:rsid w:val="00071FF7"/>
    <w:rsid w:val="00074CA4"/>
    <w:rsid w:val="0007525D"/>
    <w:rsid w:val="000765FD"/>
    <w:rsid w:val="000847AB"/>
    <w:rsid w:val="00084BFB"/>
    <w:rsid w:val="00085C7F"/>
    <w:rsid w:val="000869DA"/>
    <w:rsid w:val="00086C89"/>
    <w:rsid w:val="00090766"/>
    <w:rsid w:val="00096046"/>
    <w:rsid w:val="000A082E"/>
    <w:rsid w:val="000A0D91"/>
    <w:rsid w:val="000A225C"/>
    <w:rsid w:val="000A4986"/>
    <w:rsid w:val="000A6BF7"/>
    <w:rsid w:val="000B0CE3"/>
    <w:rsid w:val="000B1A48"/>
    <w:rsid w:val="000C2A29"/>
    <w:rsid w:val="000C52DA"/>
    <w:rsid w:val="000C5A7F"/>
    <w:rsid w:val="000D2883"/>
    <w:rsid w:val="000D2F28"/>
    <w:rsid w:val="000D3759"/>
    <w:rsid w:val="000D5A33"/>
    <w:rsid w:val="000D75F8"/>
    <w:rsid w:val="000E6AEC"/>
    <w:rsid w:val="000E7566"/>
    <w:rsid w:val="000E7612"/>
    <w:rsid w:val="000F04DD"/>
    <w:rsid w:val="000F2F41"/>
    <w:rsid w:val="000F44A8"/>
    <w:rsid w:val="000F51BB"/>
    <w:rsid w:val="000F6B24"/>
    <w:rsid w:val="000F78E8"/>
    <w:rsid w:val="000F7A65"/>
    <w:rsid w:val="0010044B"/>
    <w:rsid w:val="00103D4D"/>
    <w:rsid w:val="0010592E"/>
    <w:rsid w:val="00106E54"/>
    <w:rsid w:val="0011032C"/>
    <w:rsid w:val="00113067"/>
    <w:rsid w:val="00115430"/>
    <w:rsid w:val="001158AE"/>
    <w:rsid w:val="00121CC2"/>
    <w:rsid w:val="00122F5F"/>
    <w:rsid w:val="001244CF"/>
    <w:rsid w:val="00124A4E"/>
    <w:rsid w:val="00124E3A"/>
    <w:rsid w:val="00127411"/>
    <w:rsid w:val="0013449D"/>
    <w:rsid w:val="00134D2C"/>
    <w:rsid w:val="001353CF"/>
    <w:rsid w:val="00135990"/>
    <w:rsid w:val="00142E88"/>
    <w:rsid w:val="00144816"/>
    <w:rsid w:val="00144A04"/>
    <w:rsid w:val="00145463"/>
    <w:rsid w:val="0014718E"/>
    <w:rsid w:val="001475D6"/>
    <w:rsid w:val="001542F7"/>
    <w:rsid w:val="001712DE"/>
    <w:rsid w:val="001718C3"/>
    <w:rsid w:val="00172A0D"/>
    <w:rsid w:val="00180854"/>
    <w:rsid w:val="00180FC6"/>
    <w:rsid w:val="00181757"/>
    <w:rsid w:val="001832EF"/>
    <w:rsid w:val="00184C37"/>
    <w:rsid w:val="00184E5F"/>
    <w:rsid w:val="00186984"/>
    <w:rsid w:val="001872A8"/>
    <w:rsid w:val="0018782B"/>
    <w:rsid w:val="001879B2"/>
    <w:rsid w:val="001916F7"/>
    <w:rsid w:val="001936E8"/>
    <w:rsid w:val="00195A86"/>
    <w:rsid w:val="00197137"/>
    <w:rsid w:val="00197AE2"/>
    <w:rsid w:val="001A19A0"/>
    <w:rsid w:val="001A2864"/>
    <w:rsid w:val="001B0515"/>
    <w:rsid w:val="001B3107"/>
    <w:rsid w:val="001B4062"/>
    <w:rsid w:val="001C10BD"/>
    <w:rsid w:val="001D12C8"/>
    <w:rsid w:val="001D4EE5"/>
    <w:rsid w:val="001D51AF"/>
    <w:rsid w:val="001D5CA2"/>
    <w:rsid w:val="001D6888"/>
    <w:rsid w:val="001E036C"/>
    <w:rsid w:val="001E6B7D"/>
    <w:rsid w:val="001E761A"/>
    <w:rsid w:val="001E7A1F"/>
    <w:rsid w:val="001E7DA3"/>
    <w:rsid w:val="001F06E3"/>
    <w:rsid w:val="001F0CAB"/>
    <w:rsid w:val="001F4C52"/>
    <w:rsid w:val="001F5AB8"/>
    <w:rsid w:val="001F6433"/>
    <w:rsid w:val="001F7B0B"/>
    <w:rsid w:val="00200CA5"/>
    <w:rsid w:val="002035A7"/>
    <w:rsid w:val="0020380D"/>
    <w:rsid w:val="00206F7A"/>
    <w:rsid w:val="002107C5"/>
    <w:rsid w:val="00211A1F"/>
    <w:rsid w:val="00213E20"/>
    <w:rsid w:val="0021651B"/>
    <w:rsid w:val="00216F8D"/>
    <w:rsid w:val="0022726C"/>
    <w:rsid w:val="00237660"/>
    <w:rsid w:val="00237D25"/>
    <w:rsid w:val="00240049"/>
    <w:rsid w:val="002405DE"/>
    <w:rsid w:val="00244FB2"/>
    <w:rsid w:val="0024577D"/>
    <w:rsid w:val="0024724E"/>
    <w:rsid w:val="0026295F"/>
    <w:rsid w:val="00264310"/>
    <w:rsid w:val="00264B4F"/>
    <w:rsid w:val="00273B70"/>
    <w:rsid w:val="00282560"/>
    <w:rsid w:val="00284DA4"/>
    <w:rsid w:val="00286ED5"/>
    <w:rsid w:val="002913EB"/>
    <w:rsid w:val="00291839"/>
    <w:rsid w:val="00292A29"/>
    <w:rsid w:val="00293652"/>
    <w:rsid w:val="00294A0E"/>
    <w:rsid w:val="00296AEA"/>
    <w:rsid w:val="002A05CC"/>
    <w:rsid w:val="002A43B0"/>
    <w:rsid w:val="002A5026"/>
    <w:rsid w:val="002A6445"/>
    <w:rsid w:val="002B0839"/>
    <w:rsid w:val="002B094C"/>
    <w:rsid w:val="002B0C7B"/>
    <w:rsid w:val="002B3B53"/>
    <w:rsid w:val="002B3EFA"/>
    <w:rsid w:val="002B43C7"/>
    <w:rsid w:val="002B556B"/>
    <w:rsid w:val="002B5C5B"/>
    <w:rsid w:val="002B7DFA"/>
    <w:rsid w:val="002C1F2E"/>
    <w:rsid w:val="002C600B"/>
    <w:rsid w:val="002C7DA5"/>
    <w:rsid w:val="002D1808"/>
    <w:rsid w:val="002D540B"/>
    <w:rsid w:val="002D6468"/>
    <w:rsid w:val="002D6A7D"/>
    <w:rsid w:val="002D6BD4"/>
    <w:rsid w:val="002E0EA7"/>
    <w:rsid w:val="002E6A32"/>
    <w:rsid w:val="002F0C00"/>
    <w:rsid w:val="002F3EDC"/>
    <w:rsid w:val="00300DC8"/>
    <w:rsid w:val="003014E5"/>
    <w:rsid w:val="00302787"/>
    <w:rsid w:val="003031E0"/>
    <w:rsid w:val="00303BFB"/>
    <w:rsid w:val="00305836"/>
    <w:rsid w:val="00307FE8"/>
    <w:rsid w:val="0031233E"/>
    <w:rsid w:val="003142F0"/>
    <w:rsid w:val="0031526A"/>
    <w:rsid w:val="003175D5"/>
    <w:rsid w:val="00317DE8"/>
    <w:rsid w:val="00317E0B"/>
    <w:rsid w:val="00322580"/>
    <w:rsid w:val="00327811"/>
    <w:rsid w:val="00333E53"/>
    <w:rsid w:val="00334FC8"/>
    <w:rsid w:val="00335678"/>
    <w:rsid w:val="00335FFF"/>
    <w:rsid w:val="003410E3"/>
    <w:rsid w:val="00341F75"/>
    <w:rsid w:val="0034771E"/>
    <w:rsid w:val="00347A42"/>
    <w:rsid w:val="00350150"/>
    <w:rsid w:val="003529A3"/>
    <w:rsid w:val="003555D3"/>
    <w:rsid w:val="00363E48"/>
    <w:rsid w:val="00364D04"/>
    <w:rsid w:val="003705B0"/>
    <w:rsid w:val="0037182B"/>
    <w:rsid w:val="00372CDE"/>
    <w:rsid w:val="003801F2"/>
    <w:rsid w:val="00380BD7"/>
    <w:rsid w:val="003822BE"/>
    <w:rsid w:val="00382ABC"/>
    <w:rsid w:val="00384E04"/>
    <w:rsid w:val="003923A8"/>
    <w:rsid w:val="00393384"/>
    <w:rsid w:val="003950C9"/>
    <w:rsid w:val="00395525"/>
    <w:rsid w:val="00395687"/>
    <w:rsid w:val="003A1113"/>
    <w:rsid w:val="003A50EE"/>
    <w:rsid w:val="003A56F3"/>
    <w:rsid w:val="003A5960"/>
    <w:rsid w:val="003A6FBF"/>
    <w:rsid w:val="003B0B02"/>
    <w:rsid w:val="003B2874"/>
    <w:rsid w:val="003B3A9C"/>
    <w:rsid w:val="003B66DF"/>
    <w:rsid w:val="003B7A3C"/>
    <w:rsid w:val="003C064E"/>
    <w:rsid w:val="003C211B"/>
    <w:rsid w:val="003C3D50"/>
    <w:rsid w:val="003C3F26"/>
    <w:rsid w:val="003C4AD7"/>
    <w:rsid w:val="003C56FA"/>
    <w:rsid w:val="003C7A7F"/>
    <w:rsid w:val="003C7B17"/>
    <w:rsid w:val="003C7BBC"/>
    <w:rsid w:val="003D24FD"/>
    <w:rsid w:val="003D34B4"/>
    <w:rsid w:val="003D3975"/>
    <w:rsid w:val="003E1AEA"/>
    <w:rsid w:val="003E252A"/>
    <w:rsid w:val="003E4364"/>
    <w:rsid w:val="003E51F0"/>
    <w:rsid w:val="003E666F"/>
    <w:rsid w:val="003F0CC2"/>
    <w:rsid w:val="003F5FF5"/>
    <w:rsid w:val="004030B9"/>
    <w:rsid w:val="0040403A"/>
    <w:rsid w:val="00407FE6"/>
    <w:rsid w:val="00410CD4"/>
    <w:rsid w:val="004133E9"/>
    <w:rsid w:val="004200AF"/>
    <w:rsid w:val="00424BB3"/>
    <w:rsid w:val="00424C4B"/>
    <w:rsid w:val="004252F7"/>
    <w:rsid w:val="004312FD"/>
    <w:rsid w:val="00434D24"/>
    <w:rsid w:val="00435518"/>
    <w:rsid w:val="004376FF"/>
    <w:rsid w:val="00440CF7"/>
    <w:rsid w:val="00442845"/>
    <w:rsid w:val="00446C1B"/>
    <w:rsid w:val="004508DD"/>
    <w:rsid w:val="0045302E"/>
    <w:rsid w:val="00453331"/>
    <w:rsid w:val="00453334"/>
    <w:rsid w:val="00454FE9"/>
    <w:rsid w:val="0045567F"/>
    <w:rsid w:val="00463700"/>
    <w:rsid w:val="00463BD0"/>
    <w:rsid w:val="0046728A"/>
    <w:rsid w:val="0046744D"/>
    <w:rsid w:val="004710AE"/>
    <w:rsid w:val="00472BB2"/>
    <w:rsid w:val="00472D99"/>
    <w:rsid w:val="00473C3C"/>
    <w:rsid w:val="004740F9"/>
    <w:rsid w:val="00474C15"/>
    <w:rsid w:val="00477559"/>
    <w:rsid w:val="00477DD8"/>
    <w:rsid w:val="00481C00"/>
    <w:rsid w:val="00482CF3"/>
    <w:rsid w:val="00484014"/>
    <w:rsid w:val="00485BD4"/>
    <w:rsid w:val="00486478"/>
    <w:rsid w:val="00487EA5"/>
    <w:rsid w:val="00492484"/>
    <w:rsid w:val="00492A28"/>
    <w:rsid w:val="0049336A"/>
    <w:rsid w:val="004965B4"/>
    <w:rsid w:val="00496938"/>
    <w:rsid w:val="00496ABF"/>
    <w:rsid w:val="004A43AF"/>
    <w:rsid w:val="004A47C7"/>
    <w:rsid w:val="004A5F4B"/>
    <w:rsid w:val="004B1AE2"/>
    <w:rsid w:val="004B2387"/>
    <w:rsid w:val="004B2B99"/>
    <w:rsid w:val="004B78B2"/>
    <w:rsid w:val="004C2A58"/>
    <w:rsid w:val="004C5BF6"/>
    <w:rsid w:val="004C5F55"/>
    <w:rsid w:val="004C6925"/>
    <w:rsid w:val="004D2481"/>
    <w:rsid w:val="004D291C"/>
    <w:rsid w:val="004D4459"/>
    <w:rsid w:val="004E078E"/>
    <w:rsid w:val="004E0D9F"/>
    <w:rsid w:val="004E2C2C"/>
    <w:rsid w:val="004E47CA"/>
    <w:rsid w:val="004F2374"/>
    <w:rsid w:val="004F60A7"/>
    <w:rsid w:val="004F644E"/>
    <w:rsid w:val="004F798E"/>
    <w:rsid w:val="0050167D"/>
    <w:rsid w:val="00501AF4"/>
    <w:rsid w:val="00501E14"/>
    <w:rsid w:val="00503C0D"/>
    <w:rsid w:val="00504417"/>
    <w:rsid w:val="00510C6B"/>
    <w:rsid w:val="00510E10"/>
    <w:rsid w:val="00512550"/>
    <w:rsid w:val="00512B11"/>
    <w:rsid w:val="00514B76"/>
    <w:rsid w:val="00517B18"/>
    <w:rsid w:val="00520AD1"/>
    <w:rsid w:val="005221E7"/>
    <w:rsid w:val="00524769"/>
    <w:rsid w:val="0052671B"/>
    <w:rsid w:val="00534449"/>
    <w:rsid w:val="00535B34"/>
    <w:rsid w:val="00537B83"/>
    <w:rsid w:val="0054052E"/>
    <w:rsid w:val="00547727"/>
    <w:rsid w:val="00547A09"/>
    <w:rsid w:val="00554FC8"/>
    <w:rsid w:val="0055547E"/>
    <w:rsid w:val="00555637"/>
    <w:rsid w:val="00563B09"/>
    <w:rsid w:val="00564C61"/>
    <w:rsid w:val="005650BF"/>
    <w:rsid w:val="00567539"/>
    <w:rsid w:val="00574A20"/>
    <w:rsid w:val="00576573"/>
    <w:rsid w:val="005767CF"/>
    <w:rsid w:val="00582D63"/>
    <w:rsid w:val="00583A6E"/>
    <w:rsid w:val="0058420F"/>
    <w:rsid w:val="00591912"/>
    <w:rsid w:val="005935F6"/>
    <w:rsid w:val="005953B4"/>
    <w:rsid w:val="00596267"/>
    <w:rsid w:val="005A02F7"/>
    <w:rsid w:val="005A17CB"/>
    <w:rsid w:val="005A442E"/>
    <w:rsid w:val="005A69C7"/>
    <w:rsid w:val="005A6DA0"/>
    <w:rsid w:val="005B0067"/>
    <w:rsid w:val="005B054F"/>
    <w:rsid w:val="005B1D24"/>
    <w:rsid w:val="005B39A3"/>
    <w:rsid w:val="005B4A8B"/>
    <w:rsid w:val="005B51B2"/>
    <w:rsid w:val="005B5AC8"/>
    <w:rsid w:val="005C078A"/>
    <w:rsid w:val="005C0A1A"/>
    <w:rsid w:val="005C193F"/>
    <w:rsid w:val="005C23BA"/>
    <w:rsid w:val="005C49F4"/>
    <w:rsid w:val="005C5416"/>
    <w:rsid w:val="005C7F9E"/>
    <w:rsid w:val="005D423B"/>
    <w:rsid w:val="005D59C3"/>
    <w:rsid w:val="005D5B0D"/>
    <w:rsid w:val="005D5C52"/>
    <w:rsid w:val="005D6D38"/>
    <w:rsid w:val="005E1DC6"/>
    <w:rsid w:val="005E3D83"/>
    <w:rsid w:val="005E3FA6"/>
    <w:rsid w:val="005E5D26"/>
    <w:rsid w:val="005F157E"/>
    <w:rsid w:val="005F1D3A"/>
    <w:rsid w:val="006015EB"/>
    <w:rsid w:val="00601E22"/>
    <w:rsid w:val="006038D6"/>
    <w:rsid w:val="0060445D"/>
    <w:rsid w:val="00604BCF"/>
    <w:rsid w:val="00605275"/>
    <w:rsid w:val="006074DF"/>
    <w:rsid w:val="006074F8"/>
    <w:rsid w:val="0061014A"/>
    <w:rsid w:val="0061185F"/>
    <w:rsid w:val="006121C2"/>
    <w:rsid w:val="00612F5B"/>
    <w:rsid w:val="006219D7"/>
    <w:rsid w:val="00622EC2"/>
    <w:rsid w:val="006264AC"/>
    <w:rsid w:val="00627B10"/>
    <w:rsid w:val="0063096F"/>
    <w:rsid w:val="00632C78"/>
    <w:rsid w:val="00633484"/>
    <w:rsid w:val="006335FE"/>
    <w:rsid w:val="00633A2E"/>
    <w:rsid w:val="00640B68"/>
    <w:rsid w:val="00644979"/>
    <w:rsid w:val="006451A0"/>
    <w:rsid w:val="006465CD"/>
    <w:rsid w:val="00650309"/>
    <w:rsid w:val="00655228"/>
    <w:rsid w:val="0065563D"/>
    <w:rsid w:val="006604AC"/>
    <w:rsid w:val="00660BFD"/>
    <w:rsid w:val="006613CF"/>
    <w:rsid w:val="006659B6"/>
    <w:rsid w:val="00667965"/>
    <w:rsid w:val="00667DFF"/>
    <w:rsid w:val="0067138D"/>
    <w:rsid w:val="00672399"/>
    <w:rsid w:val="0067541C"/>
    <w:rsid w:val="0067552E"/>
    <w:rsid w:val="00675B85"/>
    <w:rsid w:val="0067748A"/>
    <w:rsid w:val="006812A8"/>
    <w:rsid w:val="00684881"/>
    <w:rsid w:val="006903C0"/>
    <w:rsid w:val="006905C7"/>
    <w:rsid w:val="00694892"/>
    <w:rsid w:val="006970AD"/>
    <w:rsid w:val="00697662"/>
    <w:rsid w:val="00697834"/>
    <w:rsid w:val="006A3643"/>
    <w:rsid w:val="006A3A79"/>
    <w:rsid w:val="006A576B"/>
    <w:rsid w:val="006B0D21"/>
    <w:rsid w:val="006B1B96"/>
    <w:rsid w:val="006B3FF2"/>
    <w:rsid w:val="006B4B86"/>
    <w:rsid w:val="006C0B27"/>
    <w:rsid w:val="006C2068"/>
    <w:rsid w:val="006C4109"/>
    <w:rsid w:val="006C497B"/>
    <w:rsid w:val="006D093A"/>
    <w:rsid w:val="006D0DAC"/>
    <w:rsid w:val="006D2D95"/>
    <w:rsid w:val="006D3E0A"/>
    <w:rsid w:val="006D483B"/>
    <w:rsid w:val="006D5170"/>
    <w:rsid w:val="006D5E5E"/>
    <w:rsid w:val="006D6C18"/>
    <w:rsid w:val="006D761C"/>
    <w:rsid w:val="006E4EDE"/>
    <w:rsid w:val="006E5AD1"/>
    <w:rsid w:val="006E660F"/>
    <w:rsid w:val="006E6EDA"/>
    <w:rsid w:val="006E71B5"/>
    <w:rsid w:val="006F1C34"/>
    <w:rsid w:val="006F47B3"/>
    <w:rsid w:val="006F52A1"/>
    <w:rsid w:val="006F6424"/>
    <w:rsid w:val="006F67CB"/>
    <w:rsid w:val="006F769E"/>
    <w:rsid w:val="00702E10"/>
    <w:rsid w:val="007040E6"/>
    <w:rsid w:val="00704F82"/>
    <w:rsid w:val="00706075"/>
    <w:rsid w:val="007106AD"/>
    <w:rsid w:val="00713E8C"/>
    <w:rsid w:val="007146C6"/>
    <w:rsid w:val="00720E8E"/>
    <w:rsid w:val="00722AB2"/>
    <w:rsid w:val="00725E35"/>
    <w:rsid w:val="00727C0A"/>
    <w:rsid w:val="00732629"/>
    <w:rsid w:val="00733DE9"/>
    <w:rsid w:val="007416A4"/>
    <w:rsid w:val="00742C9C"/>
    <w:rsid w:val="00747AE6"/>
    <w:rsid w:val="00752626"/>
    <w:rsid w:val="00752647"/>
    <w:rsid w:val="00753A01"/>
    <w:rsid w:val="00753D2A"/>
    <w:rsid w:val="007545E9"/>
    <w:rsid w:val="007570BE"/>
    <w:rsid w:val="007601AF"/>
    <w:rsid w:val="00764B7B"/>
    <w:rsid w:val="00770011"/>
    <w:rsid w:val="007741C0"/>
    <w:rsid w:val="0078051F"/>
    <w:rsid w:val="0078076B"/>
    <w:rsid w:val="00780B14"/>
    <w:rsid w:val="00780BAE"/>
    <w:rsid w:val="007817F4"/>
    <w:rsid w:val="0078225D"/>
    <w:rsid w:val="00783D0C"/>
    <w:rsid w:val="007843EA"/>
    <w:rsid w:val="00787051"/>
    <w:rsid w:val="00791509"/>
    <w:rsid w:val="0079328E"/>
    <w:rsid w:val="00793C31"/>
    <w:rsid w:val="00793FA9"/>
    <w:rsid w:val="00794727"/>
    <w:rsid w:val="007957FF"/>
    <w:rsid w:val="00796A50"/>
    <w:rsid w:val="007A04AB"/>
    <w:rsid w:val="007A127E"/>
    <w:rsid w:val="007A1F74"/>
    <w:rsid w:val="007A645A"/>
    <w:rsid w:val="007A7BE9"/>
    <w:rsid w:val="007B1D18"/>
    <w:rsid w:val="007B2720"/>
    <w:rsid w:val="007B3859"/>
    <w:rsid w:val="007B6738"/>
    <w:rsid w:val="007B6E0A"/>
    <w:rsid w:val="007C1E29"/>
    <w:rsid w:val="007C30F2"/>
    <w:rsid w:val="007D0E26"/>
    <w:rsid w:val="007D5164"/>
    <w:rsid w:val="007D687D"/>
    <w:rsid w:val="007D72EA"/>
    <w:rsid w:val="007D7AB5"/>
    <w:rsid w:val="007E1092"/>
    <w:rsid w:val="007E3FC6"/>
    <w:rsid w:val="007E40F7"/>
    <w:rsid w:val="007E6B2D"/>
    <w:rsid w:val="007E707F"/>
    <w:rsid w:val="007F01AA"/>
    <w:rsid w:val="007F04C5"/>
    <w:rsid w:val="007F1A9C"/>
    <w:rsid w:val="007F1F5B"/>
    <w:rsid w:val="007F2DD1"/>
    <w:rsid w:val="007F51ED"/>
    <w:rsid w:val="007F6B43"/>
    <w:rsid w:val="00800B43"/>
    <w:rsid w:val="008013FE"/>
    <w:rsid w:val="00801BB0"/>
    <w:rsid w:val="00811B69"/>
    <w:rsid w:val="008148E3"/>
    <w:rsid w:val="0081536E"/>
    <w:rsid w:val="00820DB0"/>
    <w:rsid w:val="00822807"/>
    <w:rsid w:val="008245DA"/>
    <w:rsid w:val="00826853"/>
    <w:rsid w:val="0083028C"/>
    <w:rsid w:val="008512E9"/>
    <w:rsid w:val="0085688B"/>
    <w:rsid w:val="00860069"/>
    <w:rsid w:val="00862E84"/>
    <w:rsid w:val="00862EED"/>
    <w:rsid w:val="00865CCA"/>
    <w:rsid w:val="00866DE1"/>
    <w:rsid w:val="00867D78"/>
    <w:rsid w:val="0087115F"/>
    <w:rsid w:val="00872786"/>
    <w:rsid w:val="00874081"/>
    <w:rsid w:val="0088178B"/>
    <w:rsid w:val="00884DF8"/>
    <w:rsid w:val="00893F81"/>
    <w:rsid w:val="008A164A"/>
    <w:rsid w:val="008A2473"/>
    <w:rsid w:val="008A395E"/>
    <w:rsid w:val="008A61C0"/>
    <w:rsid w:val="008A63DC"/>
    <w:rsid w:val="008A70A4"/>
    <w:rsid w:val="008A7B05"/>
    <w:rsid w:val="008B272E"/>
    <w:rsid w:val="008B3533"/>
    <w:rsid w:val="008B37B1"/>
    <w:rsid w:val="008B419D"/>
    <w:rsid w:val="008B6A3A"/>
    <w:rsid w:val="008B6F60"/>
    <w:rsid w:val="008C4B0E"/>
    <w:rsid w:val="008C65E4"/>
    <w:rsid w:val="008C6A3F"/>
    <w:rsid w:val="008C6F81"/>
    <w:rsid w:val="008C7EA9"/>
    <w:rsid w:val="008D4C31"/>
    <w:rsid w:val="008E203E"/>
    <w:rsid w:val="008E2304"/>
    <w:rsid w:val="008E27F4"/>
    <w:rsid w:val="008E2F31"/>
    <w:rsid w:val="008F2E8D"/>
    <w:rsid w:val="008F523A"/>
    <w:rsid w:val="00900665"/>
    <w:rsid w:val="009023D5"/>
    <w:rsid w:val="0090277B"/>
    <w:rsid w:val="009035D6"/>
    <w:rsid w:val="00905FE6"/>
    <w:rsid w:val="009061AC"/>
    <w:rsid w:val="00907BB0"/>
    <w:rsid w:val="00920666"/>
    <w:rsid w:val="00924C2B"/>
    <w:rsid w:val="00937243"/>
    <w:rsid w:val="0093769A"/>
    <w:rsid w:val="009377C9"/>
    <w:rsid w:val="00937E7C"/>
    <w:rsid w:val="009400B8"/>
    <w:rsid w:val="009400EE"/>
    <w:rsid w:val="00947BB3"/>
    <w:rsid w:val="00950BF6"/>
    <w:rsid w:val="00960874"/>
    <w:rsid w:val="009612FA"/>
    <w:rsid w:val="00970B6B"/>
    <w:rsid w:val="00970B8F"/>
    <w:rsid w:val="0097621F"/>
    <w:rsid w:val="00983FDA"/>
    <w:rsid w:val="009845FF"/>
    <w:rsid w:val="00986E18"/>
    <w:rsid w:val="00990134"/>
    <w:rsid w:val="00993707"/>
    <w:rsid w:val="00994667"/>
    <w:rsid w:val="00996AFD"/>
    <w:rsid w:val="009A07FE"/>
    <w:rsid w:val="009A24B6"/>
    <w:rsid w:val="009A68BA"/>
    <w:rsid w:val="009B03D4"/>
    <w:rsid w:val="009B090B"/>
    <w:rsid w:val="009B1C6C"/>
    <w:rsid w:val="009B2FAF"/>
    <w:rsid w:val="009B3477"/>
    <w:rsid w:val="009C3D09"/>
    <w:rsid w:val="009C4EE6"/>
    <w:rsid w:val="009C5D46"/>
    <w:rsid w:val="009D1D75"/>
    <w:rsid w:val="009D1E3C"/>
    <w:rsid w:val="009D4118"/>
    <w:rsid w:val="009D4189"/>
    <w:rsid w:val="009D530D"/>
    <w:rsid w:val="009D57A9"/>
    <w:rsid w:val="009D65D3"/>
    <w:rsid w:val="009D6C98"/>
    <w:rsid w:val="009D7CC1"/>
    <w:rsid w:val="009E27A8"/>
    <w:rsid w:val="009E4435"/>
    <w:rsid w:val="009E591A"/>
    <w:rsid w:val="009E6A7C"/>
    <w:rsid w:val="009E7540"/>
    <w:rsid w:val="009E77EC"/>
    <w:rsid w:val="009F57D8"/>
    <w:rsid w:val="009F5B24"/>
    <w:rsid w:val="00A04518"/>
    <w:rsid w:val="00A05B23"/>
    <w:rsid w:val="00A06DCB"/>
    <w:rsid w:val="00A10DBB"/>
    <w:rsid w:val="00A11A48"/>
    <w:rsid w:val="00A20E2C"/>
    <w:rsid w:val="00A216EE"/>
    <w:rsid w:val="00A21752"/>
    <w:rsid w:val="00A238B3"/>
    <w:rsid w:val="00A23EB8"/>
    <w:rsid w:val="00A30E38"/>
    <w:rsid w:val="00A40257"/>
    <w:rsid w:val="00A40D97"/>
    <w:rsid w:val="00A434A0"/>
    <w:rsid w:val="00A43A75"/>
    <w:rsid w:val="00A476C5"/>
    <w:rsid w:val="00A47FBB"/>
    <w:rsid w:val="00A51F3B"/>
    <w:rsid w:val="00A537E5"/>
    <w:rsid w:val="00A618FC"/>
    <w:rsid w:val="00A647D9"/>
    <w:rsid w:val="00A65C7D"/>
    <w:rsid w:val="00A6645C"/>
    <w:rsid w:val="00A703DC"/>
    <w:rsid w:val="00A72FEB"/>
    <w:rsid w:val="00A73859"/>
    <w:rsid w:val="00A73CE3"/>
    <w:rsid w:val="00A748FD"/>
    <w:rsid w:val="00A80EC9"/>
    <w:rsid w:val="00A83B4E"/>
    <w:rsid w:val="00A851AD"/>
    <w:rsid w:val="00A92114"/>
    <w:rsid w:val="00A92C4D"/>
    <w:rsid w:val="00A94068"/>
    <w:rsid w:val="00A94A3E"/>
    <w:rsid w:val="00A95D3C"/>
    <w:rsid w:val="00A974C2"/>
    <w:rsid w:val="00AA0053"/>
    <w:rsid w:val="00AB1BF5"/>
    <w:rsid w:val="00AB363C"/>
    <w:rsid w:val="00AB50EB"/>
    <w:rsid w:val="00AB553C"/>
    <w:rsid w:val="00AB6368"/>
    <w:rsid w:val="00AC30F4"/>
    <w:rsid w:val="00AC4F92"/>
    <w:rsid w:val="00AD0122"/>
    <w:rsid w:val="00AD483D"/>
    <w:rsid w:val="00AD4CD6"/>
    <w:rsid w:val="00AD5589"/>
    <w:rsid w:val="00AD74C4"/>
    <w:rsid w:val="00AE161A"/>
    <w:rsid w:val="00AE17E6"/>
    <w:rsid w:val="00AE6131"/>
    <w:rsid w:val="00AE6722"/>
    <w:rsid w:val="00AE7A8E"/>
    <w:rsid w:val="00AF47F7"/>
    <w:rsid w:val="00B01A02"/>
    <w:rsid w:val="00B046E8"/>
    <w:rsid w:val="00B063ED"/>
    <w:rsid w:val="00B06C7D"/>
    <w:rsid w:val="00B07869"/>
    <w:rsid w:val="00B11C85"/>
    <w:rsid w:val="00B14354"/>
    <w:rsid w:val="00B176DD"/>
    <w:rsid w:val="00B21C6E"/>
    <w:rsid w:val="00B23D53"/>
    <w:rsid w:val="00B24CBB"/>
    <w:rsid w:val="00B26075"/>
    <w:rsid w:val="00B260A2"/>
    <w:rsid w:val="00B275F1"/>
    <w:rsid w:val="00B325F7"/>
    <w:rsid w:val="00B3419F"/>
    <w:rsid w:val="00B34462"/>
    <w:rsid w:val="00B35E05"/>
    <w:rsid w:val="00B37F95"/>
    <w:rsid w:val="00B40CDB"/>
    <w:rsid w:val="00B410E7"/>
    <w:rsid w:val="00B42DF1"/>
    <w:rsid w:val="00B42F96"/>
    <w:rsid w:val="00B448D8"/>
    <w:rsid w:val="00B44E97"/>
    <w:rsid w:val="00B45016"/>
    <w:rsid w:val="00B450B0"/>
    <w:rsid w:val="00B47928"/>
    <w:rsid w:val="00B51853"/>
    <w:rsid w:val="00B52B5E"/>
    <w:rsid w:val="00B5432B"/>
    <w:rsid w:val="00B5489E"/>
    <w:rsid w:val="00B578D1"/>
    <w:rsid w:val="00B57BD9"/>
    <w:rsid w:val="00B61CE1"/>
    <w:rsid w:val="00B714B4"/>
    <w:rsid w:val="00B7382F"/>
    <w:rsid w:val="00B75A17"/>
    <w:rsid w:val="00B75FBC"/>
    <w:rsid w:val="00B7675D"/>
    <w:rsid w:val="00B76EF9"/>
    <w:rsid w:val="00B86EA7"/>
    <w:rsid w:val="00B8766E"/>
    <w:rsid w:val="00B90BF3"/>
    <w:rsid w:val="00B922C6"/>
    <w:rsid w:val="00B934B4"/>
    <w:rsid w:val="00B93778"/>
    <w:rsid w:val="00B94921"/>
    <w:rsid w:val="00B94D38"/>
    <w:rsid w:val="00B9761A"/>
    <w:rsid w:val="00BA0F21"/>
    <w:rsid w:val="00BA3349"/>
    <w:rsid w:val="00BB367D"/>
    <w:rsid w:val="00BB45FF"/>
    <w:rsid w:val="00BB5F32"/>
    <w:rsid w:val="00BB6438"/>
    <w:rsid w:val="00BC1264"/>
    <w:rsid w:val="00BC1CFE"/>
    <w:rsid w:val="00BC37A6"/>
    <w:rsid w:val="00BC5A38"/>
    <w:rsid w:val="00BC7F8F"/>
    <w:rsid w:val="00BD09F1"/>
    <w:rsid w:val="00BD3B75"/>
    <w:rsid w:val="00BD4773"/>
    <w:rsid w:val="00BD5896"/>
    <w:rsid w:val="00BE0E0F"/>
    <w:rsid w:val="00BE2D26"/>
    <w:rsid w:val="00BE385A"/>
    <w:rsid w:val="00BE4726"/>
    <w:rsid w:val="00BE580F"/>
    <w:rsid w:val="00BE676C"/>
    <w:rsid w:val="00BE6EEB"/>
    <w:rsid w:val="00BF12A9"/>
    <w:rsid w:val="00BF162C"/>
    <w:rsid w:val="00BF7DE2"/>
    <w:rsid w:val="00C00D15"/>
    <w:rsid w:val="00C02912"/>
    <w:rsid w:val="00C07032"/>
    <w:rsid w:val="00C07F7A"/>
    <w:rsid w:val="00C1346C"/>
    <w:rsid w:val="00C14894"/>
    <w:rsid w:val="00C16505"/>
    <w:rsid w:val="00C200E2"/>
    <w:rsid w:val="00C223C2"/>
    <w:rsid w:val="00C225BF"/>
    <w:rsid w:val="00C2365A"/>
    <w:rsid w:val="00C31428"/>
    <w:rsid w:val="00C427B5"/>
    <w:rsid w:val="00C45D31"/>
    <w:rsid w:val="00C47BCB"/>
    <w:rsid w:val="00C5343C"/>
    <w:rsid w:val="00C53FA8"/>
    <w:rsid w:val="00C56F9D"/>
    <w:rsid w:val="00C60B1C"/>
    <w:rsid w:val="00C6274D"/>
    <w:rsid w:val="00C62BA3"/>
    <w:rsid w:val="00C65810"/>
    <w:rsid w:val="00C66D67"/>
    <w:rsid w:val="00C73590"/>
    <w:rsid w:val="00C73BCA"/>
    <w:rsid w:val="00C74279"/>
    <w:rsid w:val="00C7727F"/>
    <w:rsid w:val="00C80292"/>
    <w:rsid w:val="00C8082E"/>
    <w:rsid w:val="00C824B9"/>
    <w:rsid w:val="00C842D1"/>
    <w:rsid w:val="00C8746C"/>
    <w:rsid w:val="00C90EFD"/>
    <w:rsid w:val="00C957B5"/>
    <w:rsid w:val="00CA0295"/>
    <w:rsid w:val="00CA0E96"/>
    <w:rsid w:val="00CA1DA3"/>
    <w:rsid w:val="00CA5ADC"/>
    <w:rsid w:val="00CB0D90"/>
    <w:rsid w:val="00CB236F"/>
    <w:rsid w:val="00CB2FA0"/>
    <w:rsid w:val="00CB56BF"/>
    <w:rsid w:val="00CB6622"/>
    <w:rsid w:val="00CB71E7"/>
    <w:rsid w:val="00CC15BF"/>
    <w:rsid w:val="00CC2F0E"/>
    <w:rsid w:val="00CC45B2"/>
    <w:rsid w:val="00CC4A98"/>
    <w:rsid w:val="00CC6789"/>
    <w:rsid w:val="00CD0A65"/>
    <w:rsid w:val="00CD0ED9"/>
    <w:rsid w:val="00CD1664"/>
    <w:rsid w:val="00CD26A4"/>
    <w:rsid w:val="00CD4942"/>
    <w:rsid w:val="00CE227A"/>
    <w:rsid w:val="00CE4501"/>
    <w:rsid w:val="00CE5142"/>
    <w:rsid w:val="00CE6377"/>
    <w:rsid w:val="00CE6597"/>
    <w:rsid w:val="00CF04D9"/>
    <w:rsid w:val="00CF0B7F"/>
    <w:rsid w:val="00CF1308"/>
    <w:rsid w:val="00CF1F28"/>
    <w:rsid w:val="00CF23E1"/>
    <w:rsid w:val="00CF4945"/>
    <w:rsid w:val="00CF51CA"/>
    <w:rsid w:val="00CF6316"/>
    <w:rsid w:val="00CF74AB"/>
    <w:rsid w:val="00CF7E76"/>
    <w:rsid w:val="00D00D71"/>
    <w:rsid w:val="00D0197D"/>
    <w:rsid w:val="00D01D8F"/>
    <w:rsid w:val="00D03490"/>
    <w:rsid w:val="00D03CDF"/>
    <w:rsid w:val="00D0497A"/>
    <w:rsid w:val="00D04EBB"/>
    <w:rsid w:val="00D06894"/>
    <w:rsid w:val="00D1212F"/>
    <w:rsid w:val="00D138CA"/>
    <w:rsid w:val="00D20DE6"/>
    <w:rsid w:val="00D21D66"/>
    <w:rsid w:val="00D232AB"/>
    <w:rsid w:val="00D27CBA"/>
    <w:rsid w:val="00D3377D"/>
    <w:rsid w:val="00D343D9"/>
    <w:rsid w:val="00D37859"/>
    <w:rsid w:val="00D37B11"/>
    <w:rsid w:val="00D4091A"/>
    <w:rsid w:val="00D4093D"/>
    <w:rsid w:val="00D42BAE"/>
    <w:rsid w:val="00D4547D"/>
    <w:rsid w:val="00D45591"/>
    <w:rsid w:val="00D47316"/>
    <w:rsid w:val="00D47AA6"/>
    <w:rsid w:val="00D50CC9"/>
    <w:rsid w:val="00D511C5"/>
    <w:rsid w:val="00D52587"/>
    <w:rsid w:val="00D5408B"/>
    <w:rsid w:val="00D6310C"/>
    <w:rsid w:val="00D64C7E"/>
    <w:rsid w:val="00D6742A"/>
    <w:rsid w:val="00D767AC"/>
    <w:rsid w:val="00D77D20"/>
    <w:rsid w:val="00D80E6A"/>
    <w:rsid w:val="00D840B9"/>
    <w:rsid w:val="00D92EE0"/>
    <w:rsid w:val="00D94533"/>
    <w:rsid w:val="00D95374"/>
    <w:rsid w:val="00D96723"/>
    <w:rsid w:val="00DA37E9"/>
    <w:rsid w:val="00DA52CD"/>
    <w:rsid w:val="00DA5F57"/>
    <w:rsid w:val="00DA66A4"/>
    <w:rsid w:val="00DA742D"/>
    <w:rsid w:val="00DB24F6"/>
    <w:rsid w:val="00DB4A54"/>
    <w:rsid w:val="00DB681D"/>
    <w:rsid w:val="00DB6FFA"/>
    <w:rsid w:val="00DC1C54"/>
    <w:rsid w:val="00DC4D22"/>
    <w:rsid w:val="00DC6DD6"/>
    <w:rsid w:val="00DC72D7"/>
    <w:rsid w:val="00DD1D30"/>
    <w:rsid w:val="00DD2CAC"/>
    <w:rsid w:val="00DD7B30"/>
    <w:rsid w:val="00DE0041"/>
    <w:rsid w:val="00DE04E9"/>
    <w:rsid w:val="00DE076D"/>
    <w:rsid w:val="00DE0AB5"/>
    <w:rsid w:val="00DE2BBB"/>
    <w:rsid w:val="00DE745D"/>
    <w:rsid w:val="00DF14CA"/>
    <w:rsid w:val="00E03945"/>
    <w:rsid w:val="00E03B16"/>
    <w:rsid w:val="00E03C71"/>
    <w:rsid w:val="00E04A95"/>
    <w:rsid w:val="00E0579A"/>
    <w:rsid w:val="00E13EAD"/>
    <w:rsid w:val="00E16481"/>
    <w:rsid w:val="00E17DA9"/>
    <w:rsid w:val="00E2197B"/>
    <w:rsid w:val="00E248BD"/>
    <w:rsid w:val="00E27175"/>
    <w:rsid w:val="00E32A91"/>
    <w:rsid w:val="00E3340E"/>
    <w:rsid w:val="00E33D9F"/>
    <w:rsid w:val="00E379E5"/>
    <w:rsid w:val="00E409D5"/>
    <w:rsid w:val="00E41894"/>
    <w:rsid w:val="00E44BEA"/>
    <w:rsid w:val="00E4573B"/>
    <w:rsid w:val="00E463D4"/>
    <w:rsid w:val="00E47178"/>
    <w:rsid w:val="00E50C55"/>
    <w:rsid w:val="00E53C68"/>
    <w:rsid w:val="00E53E56"/>
    <w:rsid w:val="00E54ADC"/>
    <w:rsid w:val="00E60D01"/>
    <w:rsid w:val="00E60EB7"/>
    <w:rsid w:val="00E6376A"/>
    <w:rsid w:val="00E6385E"/>
    <w:rsid w:val="00E63999"/>
    <w:rsid w:val="00E67DA4"/>
    <w:rsid w:val="00E730E4"/>
    <w:rsid w:val="00E74079"/>
    <w:rsid w:val="00E74444"/>
    <w:rsid w:val="00E75E4E"/>
    <w:rsid w:val="00E8465C"/>
    <w:rsid w:val="00E94611"/>
    <w:rsid w:val="00EA461E"/>
    <w:rsid w:val="00EA5111"/>
    <w:rsid w:val="00EA73D9"/>
    <w:rsid w:val="00EA7EF6"/>
    <w:rsid w:val="00EB1E56"/>
    <w:rsid w:val="00EB2260"/>
    <w:rsid w:val="00EC05C7"/>
    <w:rsid w:val="00EC0C95"/>
    <w:rsid w:val="00EC5049"/>
    <w:rsid w:val="00EC7023"/>
    <w:rsid w:val="00ED22D2"/>
    <w:rsid w:val="00ED4390"/>
    <w:rsid w:val="00ED47D2"/>
    <w:rsid w:val="00ED6827"/>
    <w:rsid w:val="00EE3A9A"/>
    <w:rsid w:val="00EE4AF1"/>
    <w:rsid w:val="00EE4B53"/>
    <w:rsid w:val="00EE701B"/>
    <w:rsid w:val="00F0088F"/>
    <w:rsid w:val="00F011F0"/>
    <w:rsid w:val="00F167EB"/>
    <w:rsid w:val="00F174B4"/>
    <w:rsid w:val="00F21315"/>
    <w:rsid w:val="00F21A13"/>
    <w:rsid w:val="00F240E4"/>
    <w:rsid w:val="00F2537A"/>
    <w:rsid w:val="00F25C8A"/>
    <w:rsid w:val="00F26504"/>
    <w:rsid w:val="00F268FD"/>
    <w:rsid w:val="00F27361"/>
    <w:rsid w:val="00F3683B"/>
    <w:rsid w:val="00F37A3E"/>
    <w:rsid w:val="00F4275B"/>
    <w:rsid w:val="00F437E5"/>
    <w:rsid w:val="00F51CD0"/>
    <w:rsid w:val="00F538D6"/>
    <w:rsid w:val="00F54508"/>
    <w:rsid w:val="00F546FE"/>
    <w:rsid w:val="00F62E41"/>
    <w:rsid w:val="00F64302"/>
    <w:rsid w:val="00F64C24"/>
    <w:rsid w:val="00F64F46"/>
    <w:rsid w:val="00F65A5A"/>
    <w:rsid w:val="00F67ADB"/>
    <w:rsid w:val="00F67CCE"/>
    <w:rsid w:val="00F67D8C"/>
    <w:rsid w:val="00F71A21"/>
    <w:rsid w:val="00F72A39"/>
    <w:rsid w:val="00F73549"/>
    <w:rsid w:val="00F73B13"/>
    <w:rsid w:val="00F73D60"/>
    <w:rsid w:val="00F755C8"/>
    <w:rsid w:val="00F8393A"/>
    <w:rsid w:val="00F8516C"/>
    <w:rsid w:val="00F85B49"/>
    <w:rsid w:val="00F85DCE"/>
    <w:rsid w:val="00F919D7"/>
    <w:rsid w:val="00F91D61"/>
    <w:rsid w:val="00F92E3C"/>
    <w:rsid w:val="00F92E57"/>
    <w:rsid w:val="00F93A42"/>
    <w:rsid w:val="00F93B7E"/>
    <w:rsid w:val="00F9441D"/>
    <w:rsid w:val="00F95BCC"/>
    <w:rsid w:val="00FA02DD"/>
    <w:rsid w:val="00FA2588"/>
    <w:rsid w:val="00FA273F"/>
    <w:rsid w:val="00FA3B2E"/>
    <w:rsid w:val="00FB21ED"/>
    <w:rsid w:val="00FB2968"/>
    <w:rsid w:val="00FB2FE5"/>
    <w:rsid w:val="00FB43AE"/>
    <w:rsid w:val="00FB4541"/>
    <w:rsid w:val="00FB6079"/>
    <w:rsid w:val="00FC1789"/>
    <w:rsid w:val="00FC2BC9"/>
    <w:rsid w:val="00FC303C"/>
    <w:rsid w:val="00FC5E57"/>
    <w:rsid w:val="00FD2C50"/>
    <w:rsid w:val="00FD38E3"/>
    <w:rsid w:val="00FD4824"/>
    <w:rsid w:val="00FD4838"/>
    <w:rsid w:val="00FE0EC5"/>
    <w:rsid w:val="00FE2BF6"/>
    <w:rsid w:val="00FF33EA"/>
    <w:rsid w:val="00FF527B"/>
    <w:rsid w:val="00FF52D6"/>
    <w:rsid w:val="00FF6ECA"/>
    <w:rsid w:val="00FF7B50"/>
    <w:rsid w:val="00FF7BDE"/>
    <w:rsid w:val="00FF7C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6712E"/>
  <w15:chartTrackingRefBased/>
  <w15:docId w15:val="{A87FAC9C-E122-4E79-899F-5C9949793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uiPriority w:val="9"/>
    <w:qFormat/>
    <w:rsid w:val="00E409D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F437E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437E5"/>
    <w:rPr>
      <w:rFonts w:ascii="Segoe UI" w:hAnsi="Segoe UI" w:cs="Segoe UI"/>
      <w:sz w:val="18"/>
      <w:szCs w:val="18"/>
    </w:rPr>
  </w:style>
  <w:style w:type="paragraph" w:styleId="Nagwek">
    <w:name w:val="header"/>
    <w:basedOn w:val="Normalny"/>
    <w:link w:val="NagwekZnak"/>
    <w:uiPriority w:val="99"/>
    <w:unhideWhenUsed/>
    <w:rsid w:val="009E27A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27A8"/>
  </w:style>
  <w:style w:type="paragraph" w:styleId="Stopka">
    <w:name w:val="footer"/>
    <w:basedOn w:val="Normalny"/>
    <w:link w:val="StopkaZnak"/>
    <w:uiPriority w:val="99"/>
    <w:unhideWhenUsed/>
    <w:rsid w:val="009E27A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27A8"/>
  </w:style>
  <w:style w:type="character" w:styleId="Odwoaniedokomentarza">
    <w:name w:val="annotation reference"/>
    <w:basedOn w:val="Domylnaczcionkaakapitu"/>
    <w:uiPriority w:val="99"/>
    <w:semiHidden/>
    <w:unhideWhenUsed/>
    <w:rsid w:val="00122F5F"/>
    <w:rPr>
      <w:sz w:val="16"/>
      <w:szCs w:val="16"/>
    </w:rPr>
  </w:style>
  <w:style w:type="paragraph" w:styleId="Tekstkomentarza">
    <w:name w:val="annotation text"/>
    <w:basedOn w:val="Normalny"/>
    <w:link w:val="TekstkomentarzaZnak"/>
    <w:uiPriority w:val="99"/>
    <w:unhideWhenUsed/>
    <w:rsid w:val="00122F5F"/>
    <w:pPr>
      <w:spacing w:line="240" w:lineRule="auto"/>
    </w:pPr>
    <w:rPr>
      <w:sz w:val="20"/>
      <w:szCs w:val="20"/>
    </w:rPr>
  </w:style>
  <w:style w:type="character" w:customStyle="1" w:styleId="TekstkomentarzaZnak">
    <w:name w:val="Tekst komentarza Znak"/>
    <w:basedOn w:val="Domylnaczcionkaakapitu"/>
    <w:link w:val="Tekstkomentarza"/>
    <w:uiPriority w:val="99"/>
    <w:rsid w:val="00122F5F"/>
    <w:rPr>
      <w:sz w:val="20"/>
      <w:szCs w:val="20"/>
    </w:rPr>
  </w:style>
  <w:style w:type="paragraph" w:styleId="Tematkomentarza">
    <w:name w:val="annotation subject"/>
    <w:basedOn w:val="Tekstkomentarza"/>
    <w:next w:val="Tekstkomentarza"/>
    <w:link w:val="TematkomentarzaZnak"/>
    <w:uiPriority w:val="99"/>
    <w:semiHidden/>
    <w:unhideWhenUsed/>
    <w:rsid w:val="00122F5F"/>
    <w:rPr>
      <w:b/>
      <w:bCs/>
    </w:rPr>
  </w:style>
  <w:style w:type="character" w:customStyle="1" w:styleId="TematkomentarzaZnak">
    <w:name w:val="Temat komentarza Znak"/>
    <w:basedOn w:val="TekstkomentarzaZnak"/>
    <w:link w:val="Tematkomentarza"/>
    <w:uiPriority w:val="99"/>
    <w:semiHidden/>
    <w:rsid w:val="00122F5F"/>
    <w:rPr>
      <w:b/>
      <w:bCs/>
      <w:sz w:val="20"/>
      <w:szCs w:val="20"/>
    </w:rPr>
  </w:style>
  <w:style w:type="paragraph" w:customStyle="1" w:styleId="ARTartustawynprozporzdzenia">
    <w:name w:val="ART(§) – art. ustawy (§ np. rozporządzenia)"/>
    <w:uiPriority w:val="11"/>
    <w:qFormat/>
    <w:rsid w:val="00FB2968"/>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character" w:customStyle="1" w:styleId="Ppogrubienie">
    <w:name w:val="_P_ – pogrubienie"/>
    <w:uiPriority w:val="1"/>
    <w:qFormat/>
    <w:rsid w:val="00FB2968"/>
    <w:rPr>
      <w:b/>
    </w:rPr>
  </w:style>
  <w:style w:type="paragraph" w:customStyle="1" w:styleId="ZPKTzmpktartykuempunktem">
    <w:name w:val="Z/PKT – zm. pkt artykułem (punktem)"/>
    <w:basedOn w:val="PKTpunkt"/>
    <w:qFormat/>
    <w:rsid w:val="00F64C24"/>
    <w:pPr>
      <w:ind w:left="1020"/>
    </w:pPr>
  </w:style>
  <w:style w:type="paragraph" w:customStyle="1" w:styleId="USTustnpkodeksu">
    <w:name w:val="UST(§) – ust. (§ np. kodeksu)"/>
    <w:basedOn w:val="ARTartustawynprozporzdzenia"/>
    <w:uiPriority w:val="12"/>
    <w:qFormat/>
    <w:rsid w:val="00F64C24"/>
    <w:pPr>
      <w:spacing w:before="0"/>
    </w:pPr>
    <w:rPr>
      <w:bCs/>
    </w:rPr>
  </w:style>
  <w:style w:type="paragraph" w:customStyle="1" w:styleId="PKTpunkt">
    <w:name w:val="PKT – punkt"/>
    <w:uiPriority w:val="13"/>
    <w:qFormat/>
    <w:rsid w:val="00F64C24"/>
    <w:pPr>
      <w:spacing w:after="0" w:line="360" w:lineRule="auto"/>
      <w:ind w:left="510" w:hanging="510"/>
      <w:jc w:val="both"/>
    </w:pPr>
    <w:rPr>
      <w:rFonts w:ascii="Times" w:eastAsia="Times New Roman" w:hAnsi="Times" w:cs="Arial"/>
      <w:bCs/>
      <w:sz w:val="24"/>
      <w:szCs w:val="20"/>
      <w:lang w:eastAsia="pl-PL"/>
    </w:rPr>
  </w:style>
  <w:style w:type="paragraph" w:customStyle="1" w:styleId="ZLITPKTzmpktliter">
    <w:name w:val="Z_LIT/PKT – zm. pkt literą"/>
    <w:basedOn w:val="PKTpunkt"/>
    <w:uiPriority w:val="47"/>
    <w:qFormat/>
    <w:rsid w:val="00F64C24"/>
    <w:pPr>
      <w:ind w:left="1497"/>
    </w:pPr>
  </w:style>
  <w:style w:type="paragraph" w:customStyle="1" w:styleId="LITlitera">
    <w:name w:val="LIT – litera"/>
    <w:basedOn w:val="PKTpunkt"/>
    <w:uiPriority w:val="14"/>
    <w:qFormat/>
    <w:rsid w:val="00F64C24"/>
    <w:pPr>
      <w:ind w:left="986" w:hanging="476"/>
    </w:pPr>
  </w:style>
  <w:style w:type="character" w:customStyle="1" w:styleId="highlight">
    <w:name w:val="highlight"/>
    <w:basedOn w:val="Domylnaczcionkaakapitu"/>
    <w:rsid w:val="00F93A42"/>
  </w:style>
  <w:style w:type="character" w:styleId="Hipercze">
    <w:name w:val="Hyperlink"/>
    <w:basedOn w:val="Domylnaczcionkaakapitu"/>
    <w:uiPriority w:val="99"/>
    <w:semiHidden/>
    <w:unhideWhenUsed/>
    <w:rsid w:val="00A647D9"/>
    <w:rPr>
      <w:color w:val="0000FF"/>
      <w:u w:val="single"/>
    </w:rPr>
  </w:style>
  <w:style w:type="paragraph" w:customStyle="1" w:styleId="tyt">
    <w:name w:val="tyt"/>
    <w:basedOn w:val="Normalny"/>
    <w:rsid w:val="008E203E"/>
    <w:pPr>
      <w:spacing w:before="100" w:beforeAutospacing="1" w:after="100" w:afterAutospacing="1" w:line="240" w:lineRule="auto"/>
    </w:pPr>
    <w:rPr>
      <w:rFonts w:ascii="Times New Roman" w:eastAsia="Times New Roman" w:hAnsi="Times New Roman" w:cs="Times New Roman"/>
      <w:sz w:val="24"/>
      <w:szCs w:val="24"/>
      <w:lang w:eastAsia="pl-PL"/>
    </w:rPr>
  </w:style>
  <w:style w:type="table" w:styleId="Tabela-Siatka">
    <w:name w:val="Table Grid"/>
    <w:basedOn w:val="Standardowy"/>
    <w:rsid w:val="009E6A7C"/>
    <w:pPr>
      <w:spacing w:after="0" w:line="240" w:lineRule="auto"/>
    </w:pPr>
    <w:rPr>
      <w:rFonts w:ascii="Times" w:eastAsia="Times New Roman" w:hAnsi="Times"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05FE6"/>
    <w:pPr>
      <w:ind w:left="720"/>
      <w:contextualSpacing/>
    </w:pPr>
  </w:style>
  <w:style w:type="paragraph" w:customStyle="1" w:styleId="ODNONIKtreodnonika">
    <w:name w:val="ODNOŚNIK – treść odnośnika"/>
    <w:uiPriority w:val="19"/>
    <w:qFormat/>
    <w:rsid w:val="00273B70"/>
    <w:pPr>
      <w:spacing w:after="0" w:line="240" w:lineRule="auto"/>
      <w:ind w:left="284" w:hanging="284"/>
      <w:jc w:val="both"/>
    </w:pPr>
    <w:rPr>
      <w:rFonts w:ascii="Times New Roman" w:eastAsiaTheme="minorEastAsia" w:hAnsi="Times New Roman" w:cs="Arial"/>
      <w:sz w:val="20"/>
      <w:szCs w:val="20"/>
      <w:lang w:eastAsia="pl-PL"/>
    </w:rPr>
  </w:style>
  <w:style w:type="paragraph" w:customStyle="1" w:styleId="CM4">
    <w:name w:val="CM4"/>
    <w:basedOn w:val="Normalny"/>
    <w:next w:val="Normalny"/>
    <w:uiPriority w:val="99"/>
    <w:rsid w:val="00E53E56"/>
    <w:pPr>
      <w:autoSpaceDE w:val="0"/>
      <w:autoSpaceDN w:val="0"/>
      <w:adjustRightInd w:val="0"/>
      <w:spacing w:after="0" w:line="240" w:lineRule="auto"/>
    </w:pPr>
    <w:rPr>
      <w:rFonts w:ascii="EUAlbertina" w:hAnsi="EUAlbertina"/>
      <w:sz w:val="24"/>
      <w:szCs w:val="24"/>
    </w:rPr>
  </w:style>
  <w:style w:type="character" w:customStyle="1" w:styleId="text-justify">
    <w:name w:val="text-justify"/>
    <w:basedOn w:val="Domylnaczcionkaakapitu"/>
    <w:rsid w:val="009D530D"/>
  </w:style>
  <w:style w:type="character" w:customStyle="1" w:styleId="IGindeksgrny">
    <w:name w:val="_IG_ – indeks górny"/>
    <w:basedOn w:val="Domylnaczcionkaakapitu"/>
    <w:uiPriority w:val="2"/>
    <w:qFormat/>
    <w:rsid w:val="00D0497A"/>
    <w:rPr>
      <w:b w:val="0"/>
      <w:i w:val="0"/>
      <w:vanish w:val="0"/>
      <w:spacing w:val="0"/>
      <w:vertAlign w:val="superscript"/>
    </w:rPr>
  </w:style>
  <w:style w:type="character" w:customStyle="1" w:styleId="footnote">
    <w:name w:val="footnote"/>
    <w:basedOn w:val="Domylnaczcionkaakapitu"/>
    <w:rsid w:val="00D03490"/>
  </w:style>
  <w:style w:type="paragraph" w:customStyle="1" w:styleId="CZWSPPKTczwsplnapunktw">
    <w:name w:val="CZ_WSP_PKT – część wspólna punktów"/>
    <w:basedOn w:val="PKTpunkt"/>
    <w:next w:val="USTustnpkodeksu"/>
    <w:uiPriority w:val="16"/>
    <w:qFormat/>
    <w:rsid w:val="00E8465C"/>
    <w:pPr>
      <w:ind w:left="0" w:firstLine="0"/>
    </w:pPr>
    <w:rPr>
      <w:rFonts w:eastAsiaTheme="minorEastAsia"/>
    </w:rPr>
  </w:style>
  <w:style w:type="paragraph" w:customStyle="1" w:styleId="Default">
    <w:name w:val="Default"/>
    <w:rsid w:val="004D445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1Znak">
    <w:name w:val="Nagłówek 1 Znak"/>
    <w:basedOn w:val="Domylnaczcionkaakapitu"/>
    <w:link w:val="Nagwek1"/>
    <w:uiPriority w:val="9"/>
    <w:rsid w:val="00E409D5"/>
    <w:rPr>
      <w:rFonts w:ascii="Times New Roman" w:eastAsia="Times New Roman" w:hAnsi="Times New Roman" w:cs="Times New Roman"/>
      <w:b/>
      <w:bCs/>
      <w:kern w:val="36"/>
      <w:sz w:val="48"/>
      <w:szCs w:val="48"/>
      <w:lang w:eastAsia="pl-PL"/>
    </w:rPr>
  </w:style>
  <w:style w:type="character" w:customStyle="1" w:styleId="Kkursywa">
    <w:name w:val="_K_ – kursywa"/>
    <w:basedOn w:val="Domylnaczcionkaakapitu"/>
    <w:uiPriority w:val="1"/>
    <w:qFormat/>
    <w:rsid w:val="009023D5"/>
    <w:rPr>
      <w:i/>
    </w:rPr>
  </w:style>
  <w:style w:type="paragraph" w:styleId="Poprawka">
    <w:name w:val="Revision"/>
    <w:hidden/>
    <w:uiPriority w:val="99"/>
    <w:semiHidden/>
    <w:rsid w:val="0006199F"/>
    <w:pPr>
      <w:spacing w:after="0" w:line="240" w:lineRule="auto"/>
    </w:pPr>
  </w:style>
  <w:style w:type="character" w:styleId="Odwoanieprzypisudolnego">
    <w:name w:val="footnote reference"/>
    <w:uiPriority w:val="99"/>
    <w:semiHidden/>
    <w:rsid w:val="00EA73D9"/>
    <w:rPr>
      <w:rFonts w:cs="Times New Roman"/>
      <w:vertAlign w:val="superscript"/>
    </w:rPr>
  </w:style>
  <w:style w:type="paragraph" w:customStyle="1" w:styleId="CZWSPLITczwsplnaliter">
    <w:name w:val="CZ_WSP_LIT – część wspólna liter"/>
    <w:basedOn w:val="LITlitera"/>
    <w:next w:val="USTustnpkodeksu"/>
    <w:uiPriority w:val="17"/>
    <w:qFormat/>
    <w:rsid w:val="00EA73D9"/>
    <w:pPr>
      <w:ind w:left="510" w:firstLine="0"/>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177307">
      <w:bodyDiv w:val="1"/>
      <w:marLeft w:val="0"/>
      <w:marRight w:val="0"/>
      <w:marTop w:val="0"/>
      <w:marBottom w:val="0"/>
      <w:divBdr>
        <w:top w:val="none" w:sz="0" w:space="0" w:color="auto"/>
        <w:left w:val="none" w:sz="0" w:space="0" w:color="auto"/>
        <w:bottom w:val="none" w:sz="0" w:space="0" w:color="auto"/>
        <w:right w:val="none" w:sz="0" w:space="0" w:color="auto"/>
      </w:divBdr>
    </w:div>
    <w:div w:id="74671337">
      <w:bodyDiv w:val="1"/>
      <w:marLeft w:val="0"/>
      <w:marRight w:val="0"/>
      <w:marTop w:val="0"/>
      <w:marBottom w:val="0"/>
      <w:divBdr>
        <w:top w:val="none" w:sz="0" w:space="0" w:color="auto"/>
        <w:left w:val="none" w:sz="0" w:space="0" w:color="auto"/>
        <w:bottom w:val="none" w:sz="0" w:space="0" w:color="auto"/>
        <w:right w:val="none" w:sz="0" w:space="0" w:color="auto"/>
      </w:divBdr>
    </w:div>
    <w:div w:id="180438402">
      <w:bodyDiv w:val="1"/>
      <w:marLeft w:val="0"/>
      <w:marRight w:val="0"/>
      <w:marTop w:val="0"/>
      <w:marBottom w:val="0"/>
      <w:divBdr>
        <w:top w:val="none" w:sz="0" w:space="0" w:color="auto"/>
        <w:left w:val="none" w:sz="0" w:space="0" w:color="auto"/>
        <w:bottom w:val="none" w:sz="0" w:space="0" w:color="auto"/>
        <w:right w:val="none" w:sz="0" w:space="0" w:color="auto"/>
      </w:divBdr>
    </w:div>
    <w:div w:id="187261307">
      <w:bodyDiv w:val="1"/>
      <w:marLeft w:val="0"/>
      <w:marRight w:val="0"/>
      <w:marTop w:val="0"/>
      <w:marBottom w:val="0"/>
      <w:divBdr>
        <w:top w:val="none" w:sz="0" w:space="0" w:color="auto"/>
        <w:left w:val="none" w:sz="0" w:space="0" w:color="auto"/>
        <w:bottom w:val="none" w:sz="0" w:space="0" w:color="auto"/>
        <w:right w:val="none" w:sz="0" w:space="0" w:color="auto"/>
      </w:divBdr>
    </w:div>
    <w:div w:id="279799932">
      <w:bodyDiv w:val="1"/>
      <w:marLeft w:val="0"/>
      <w:marRight w:val="0"/>
      <w:marTop w:val="0"/>
      <w:marBottom w:val="0"/>
      <w:divBdr>
        <w:top w:val="none" w:sz="0" w:space="0" w:color="auto"/>
        <w:left w:val="none" w:sz="0" w:space="0" w:color="auto"/>
        <w:bottom w:val="none" w:sz="0" w:space="0" w:color="auto"/>
        <w:right w:val="none" w:sz="0" w:space="0" w:color="auto"/>
      </w:divBdr>
    </w:div>
    <w:div w:id="353775718">
      <w:bodyDiv w:val="1"/>
      <w:marLeft w:val="0"/>
      <w:marRight w:val="0"/>
      <w:marTop w:val="0"/>
      <w:marBottom w:val="0"/>
      <w:divBdr>
        <w:top w:val="none" w:sz="0" w:space="0" w:color="auto"/>
        <w:left w:val="none" w:sz="0" w:space="0" w:color="auto"/>
        <w:bottom w:val="none" w:sz="0" w:space="0" w:color="auto"/>
        <w:right w:val="none" w:sz="0" w:space="0" w:color="auto"/>
      </w:divBdr>
    </w:div>
    <w:div w:id="441269065">
      <w:bodyDiv w:val="1"/>
      <w:marLeft w:val="0"/>
      <w:marRight w:val="0"/>
      <w:marTop w:val="0"/>
      <w:marBottom w:val="0"/>
      <w:divBdr>
        <w:top w:val="none" w:sz="0" w:space="0" w:color="auto"/>
        <w:left w:val="none" w:sz="0" w:space="0" w:color="auto"/>
        <w:bottom w:val="none" w:sz="0" w:space="0" w:color="auto"/>
        <w:right w:val="none" w:sz="0" w:space="0" w:color="auto"/>
      </w:divBdr>
      <w:divsChild>
        <w:div w:id="1903323534">
          <w:marLeft w:val="0"/>
          <w:marRight w:val="0"/>
          <w:marTop w:val="0"/>
          <w:marBottom w:val="0"/>
          <w:divBdr>
            <w:top w:val="none" w:sz="0" w:space="0" w:color="auto"/>
            <w:left w:val="none" w:sz="0" w:space="0" w:color="auto"/>
            <w:bottom w:val="none" w:sz="0" w:space="0" w:color="auto"/>
            <w:right w:val="none" w:sz="0" w:space="0" w:color="auto"/>
          </w:divBdr>
        </w:div>
        <w:div w:id="1101531487">
          <w:marLeft w:val="0"/>
          <w:marRight w:val="0"/>
          <w:marTop w:val="0"/>
          <w:marBottom w:val="0"/>
          <w:divBdr>
            <w:top w:val="none" w:sz="0" w:space="0" w:color="auto"/>
            <w:left w:val="none" w:sz="0" w:space="0" w:color="auto"/>
            <w:bottom w:val="none" w:sz="0" w:space="0" w:color="auto"/>
            <w:right w:val="none" w:sz="0" w:space="0" w:color="auto"/>
          </w:divBdr>
          <w:divsChild>
            <w:div w:id="359164950">
              <w:marLeft w:val="0"/>
              <w:marRight w:val="0"/>
              <w:marTop w:val="0"/>
              <w:marBottom w:val="0"/>
              <w:divBdr>
                <w:top w:val="none" w:sz="0" w:space="0" w:color="auto"/>
                <w:left w:val="none" w:sz="0" w:space="0" w:color="auto"/>
                <w:bottom w:val="none" w:sz="0" w:space="0" w:color="auto"/>
                <w:right w:val="none" w:sz="0" w:space="0" w:color="auto"/>
              </w:divBdr>
            </w:div>
          </w:divsChild>
        </w:div>
        <w:div w:id="1851796427">
          <w:marLeft w:val="0"/>
          <w:marRight w:val="0"/>
          <w:marTop w:val="0"/>
          <w:marBottom w:val="0"/>
          <w:divBdr>
            <w:top w:val="none" w:sz="0" w:space="0" w:color="auto"/>
            <w:left w:val="none" w:sz="0" w:space="0" w:color="auto"/>
            <w:bottom w:val="none" w:sz="0" w:space="0" w:color="auto"/>
            <w:right w:val="none" w:sz="0" w:space="0" w:color="auto"/>
          </w:divBdr>
          <w:divsChild>
            <w:div w:id="22514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531675">
      <w:bodyDiv w:val="1"/>
      <w:marLeft w:val="0"/>
      <w:marRight w:val="0"/>
      <w:marTop w:val="0"/>
      <w:marBottom w:val="0"/>
      <w:divBdr>
        <w:top w:val="none" w:sz="0" w:space="0" w:color="auto"/>
        <w:left w:val="none" w:sz="0" w:space="0" w:color="auto"/>
        <w:bottom w:val="none" w:sz="0" w:space="0" w:color="auto"/>
        <w:right w:val="none" w:sz="0" w:space="0" w:color="auto"/>
      </w:divBdr>
    </w:div>
    <w:div w:id="558247494">
      <w:bodyDiv w:val="1"/>
      <w:marLeft w:val="0"/>
      <w:marRight w:val="0"/>
      <w:marTop w:val="0"/>
      <w:marBottom w:val="0"/>
      <w:divBdr>
        <w:top w:val="none" w:sz="0" w:space="0" w:color="auto"/>
        <w:left w:val="none" w:sz="0" w:space="0" w:color="auto"/>
        <w:bottom w:val="none" w:sz="0" w:space="0" w:color="auto"/>
        <w:right w:val="none" w:sz="0" w:space="0" w:color="auto"/>
      </w:divBdr>
    </w:div>
    <w:div w:id="584262325">
      <w:bodyDiv w:val="1"/>
      <w:marLeft w:val="0"/>
      <w:marRight w:val="0"/>
      <w:marTop w:val="0"/>
      <w:marBottom w:val="0"/>
      <w:divBdr>
        <w:top w:val="none" w:sz="0" w:space="0" w:color="auto"/>
        <w:left w:val="none" w:sz="0" w:space="0" w:color="auto"/>
        <w:bottom w:val="none" w:sz="0" w:space="0" w:color="auto"/>
        <w:right w:val="none" w:sz="0" w:space="0" w:color="auto"/>
      </w:divBdr>
    </w:div>
    <w:div w:id="699551278">
      <w:bodyDiv w:val="1"/>
      <w:marLeft w:val="0"/>
      <w:marRight w:val="0"/>
      <w:marTop w:val="0"/>
      <w:marBottom w:val="0"/>
      <w:divBdr>
        <w:top w:val="none" w:sz="0" w:space="0" w:color="auto"/>
        <w:left w:val="none" w:sz="0" w:space="0" w:color="auto"/>
        <w:bottom w:val="none" w:sz="0" w:space="0" w:color="auto"/>
        <w:right w:val="none" w:sz="0" w:space="0" w:color="auto"/>
      </w:divBdr>
    </w:div>
    <w:div w:id="712853794">
      <w:bodyDiv w:val="1"/>
      <w:marLeft w:val="0"/>
      <w:marRight w:val="0"/>
      <w:marTop w:val="0"/>
      <w:marBottom w:val="0"/>
      <w:divBdr>
        <w:top w:val="none" w:sz="0" w:space="0" w:color="auto"/>
        <w:left w:val="none" w:sz="0" w:space="0" w:color="auto"/>
        <w:bottom w:val="none" w:sz="0" w:space="0" w:color="auto"/>
        <w:right w:val="none" w:sz="0" w:space="0" w:color="auto"/>
      </w:divBdr>
    </w:div>
    <w:div w:id="771123047">
      <w:bodyDiv w:val="1"/>
      <w:marLeft w:val="0"/>
      <w:marRight w:val="0"/>
      <w:marTop w:val="0"/>
      <w:marBottom w:val="0"/>
      <w:divBdr>
        <w:top w:val="none" w:sz="0" w:space="0" w:color="auto"/>
        <w:left w:val="none" w:sz="0" w:space="0" w:color="auto"/>
        <w:bottom w:val="none" w:sz="0" w:space="0" w:color="auto"/>
        <w:right w:val="none" w:sz="0" w:space="0" w:color="auto"/>
      </w:divBdr>
    </w:div>
    <w:div w:id="791705438">
      <w:bodyDiv w:val="1"/>
      <w:marLeft w:val="0"/>
      <w:marRight w:val="0"/>
      <w:marTop w:val="0"/>
      <w:marBottom w:val="0"/>
      <w:divBdr>
        <w:top w:val="none" w:sz="0" w:space="0" w:color="auto"/>
        <w:left w:val="none" w:sz="0" w:space="0" w:color="auto"/>
        <w:bottom w:val="none" w:sz="0" w:space="0" w:color="auto"/>
        <w:right w:val="none" w:sz="0" w:space="0" w:color="auto"/>
      </w:divBdr>
    </w:div>
    <w:div w:id="833302958">
      <w:bodyDiv w:val="1"/>
      <w:marLeft w:val="0"/>
      <w:marRight w:val="0"/>
      <w:marTop w:val="0"/>
      <w:marBottom w:val="0"/>
      <w:divBdr>
        <w:top w:val="none" w:sz="0" w:space="0" w:color="auto"/>
        <w:left w:val="none" w:sz="0" w:space="0" w:color="auto"/>
        <w:bottom w:val="none" w:sz="0" w:space="0" w:color="auto"/>
        <w:right w:val="none" w:sz="0" w:space="0" w:color="auto"/>
      </w:divBdr>
    </w:div>
    <w:div w:id="908922422">
      <w:bodyDiv w:val="1"/>
      <w:marLeft w:val="0"/>
      <w:marRight w:val="0"/>
      <w:marTop w:val="0"/>
      <w:marBottom w:val="0"/>
      <w:divBdr>
        <w:top w:val="none" w:sz="0" w:space="0" w:color="auto"/>
        <w:left w:val="none" w:sz="0" w:space="0" w:color="auto"/>
        <w:bottom w:val="none" w:sz="0" w:space="0" w:color="auto"/>
        <w:right w:val="none" w:sz="0" w:space="0" w:color="auto"/>
      </w:divBdr>
    </w:div>
    <w:div w:id="923685473">
      <w:bodyDiv w:val="1"/>
      <w:marLeft w:val="0"/>
      <w:marRight w:val="0"/>
      <w:marTop w:val="0"/>
      <w:marBottom w:val="0"/>
      <w:divBdr>
        <w:top w:val="none" w:sz="0" w:space="0" w:color="auto"/>
        <w:left w:val="none" w:sz="0" w:space="0" w:color="auto"/>
        <w:bottom w:val="none" w:sz="0" w:space="0" w:color="auto"/>
        <w:right w:val="none" w:sz="0" w:space="0" w:color="auto"/>
      </w:divBdr>
      <w:divsChild>
        <w:div w:id="271254179">
          <w:marLeft w:val="0"/>
          <w:marRight w:val="0"/>
          <w:marTop w:val="0"/>
          <w:marBottom w:val="0"/>
          <w:divBdr>
            <w:top w:val="none" w:sz="0" w:space="0" w:color="auto"/>
            <w:left w:val="none" w:sz="0" w:space="0" w:color="auto"/>
            <w:bottom w:val="none" w:sz="0" w:space="0" w:color="auto"/>
            <w:right w:val="none" w:sz="0" w:space="0" w:color="auto"/>
          </w:divBdr>
          <w:divsChild>
            <w:div w:id="770321747">
              <w:marLeft w:val="0"/>
              <w:marRight w:val="0"/>
              <w:marTop w:val="0"/>
              <w:marBottom w:val="0"/>
              <w:divBdr>
                <w:top w:val="none" w:sz="0" w:space="0" w:color="auto"/>
                <w:left w:val="none" w:sz="0" w:space="0" w:color="auto"/>
                <w:bottom w:val="none" w:sz="0" w:space="0" w:color="auto"/>
                <w:right w:val="none" w:sz="0" w:space="0" w:color="auto"/>
              </w:divBdr>
            </w:div>
            <w:div w:id="1949657621">
              <w:marLeft w:val="0"/>
              <w:marRight w:val="0"/>
              <w:marTop w:val="0"/>
              <w:marBottom w:val="0"/>
              <w:divBdr>
                <w:top w:val="none" w:sz="0" w:space="0" w:color="auto"/>
                <w:left w:val="none" w:sz="0" w:space="0" w:color="auto"/>
                <w:bottom w:val="none" w:sz="0" w:space="0" w:color="auto"/>
                <w:right w:val="none" w:sz="0" w:space="0" w:color="auto"/>
              </w:divBdr>
              <w:divsChild>
                <w:div w:id="1296064138">
                  <w:marLeft w:val="0"/>
                  <w:marRight w:val="0"/>
                  <w:marTop w:val="0"/>
                  <w:marBottom w:val="0"/>
                  <w:divBdr>
                    <w:top w:val="none" w:sz="0" w:space="0" w:color="auto"/>
                    <w:left w:val="none" w:sz="0" w:space="0" w:color="auto"/>
                    <w:bottom w:val="none" w:sz="0" w:space="0" w:color="auto"/>
                    <w:right w:val="none" w:sz="0" w:space="0" w:color="auto"/>
                  </w:divBdr>
                </w:div>
              </w:divsChild>
            </w:div>
            <w:div w:id="845166764">
              <w:marLeft w:val="0"/>
              <w:marRight w:val="0"/>
              <w:marTop w:val="0"/>
              <w:marBottom w:val="0"/>
              <w:divBdr>
                <w:top w:val="none" w:sz="0" w:space="0" w:color="auto"/>
                <w:left w:val="none" w:sz="0" w:space="0" w:color="auto"/>
                <w:bottom w:val="none" w:sz="0" w:space="0" w:color="auto"/>
                <w:right w:val="none" w:sz="0" w:space="0" w:color="auto"/>
              </w:divBdr>
              <w:divsChild>
                <w:div w:id="1124081214">
                  <w:marLeft w:val="0"/>
                  <w:marRight w:val="0"/>
                  <w:marTop w:val="0"/>
                  <w:marBottom w:val="0"/>
                  <w:divBdr>
                    <w:top w:val="none" w:sz="0" w:space="0" w:color="auto"/>
                    <w:left w:val="none" w:sz="0" w:space="0" w:color="auto"/>
                    <w:bottom w:val="none" w:sz="0" w:space="0" w:color="auto"/>
                    <w:right w:val="none" w:sz="0" w:space="0" w:color="auto"/>
                  </w:divBdr>
                </w:div>
              </w:divsChild>
            </w:div>
            <w:div w:id="1473253381">
              <w:marLeft w:val="0"/>
              <w:marRight w:val="0"/>
              <w:marTop w:val="0"/>
              <w:marBottom w:val="0"/>
              <w:divBdr>
                <w:top w:val="none" w:sz="0" w:space="0" w:color="auto"/>
                <w:left w:val="none" w:sz="0" w:space="0" w:color="auto"/>
                <w:bottom w:val="none" w:sz="0" w:space="0" w:color="auto"/>
                <w:right w:val="none" w:sz="0" w:space="0" w:color="auto"/>
              </w:divBdr>
              <w:divsChild>
                <w:div w:id="112947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8608587">
      <w:bodyDiv w:val="1"/>
      <w:marLeft w:val="0"/>
      <w:marRight w:val="0"/>
      <w:marTop w:val="0"/>
      <w:marBottom w:val="0"/>
      <w:divBdr>
        <w:top w:val="none" w:sz="0" w:space="0" w:color="auto"/>
        <w:left w:val="none" w:sz="0" w:space="0" w:color="auto"/>
        <w:bottom w:val="none" w:sz="0" w:space="0" w:color="auto"/>
        <w:right w:val="none" w:sz="0" w:space="0" w:color="auto"/>
      </w:divBdr>
    </w:div>
    <w:div w:id="1011839805">
      <w:bodyDiv w:val="1"/>
      <w:marLeft w:val="0"/>
      <w:marRight w:val="0"/>
      <w:marTop w:val="0"/>
      <w:marBottom w:val="0"/>
      <w:divBdr>
        <w:top w:val="none" w:sz="0" w:space="0" w:color="auto"/>
        <w:left w:val="none" w:sz="0" w:space="0" w:color="auto"/>
        <w:bottom w:val="none" w:sz="0" w:space="0" w:color="auto"/>
        <w:right w:val="none" w:sz="0" w:space="0" w:color="auto"/>
      </w:divBdr>
      <w:divsChild>
        <w:div w:id="65615230">
          <w:marLeft w:val="0"/>
          <w:marRight w:val="0"/>
          <w:marTop w:val="0"/>
          <w:marBottom w:val="0"/>
          <w:divBdr>
            <w:top w:val="none" w:sz="0" w:space="0" w:color="auto"/>
            <w:left w:val="none" w:sz="0" w:space="0" w:color="auto"/>
            <w:bottom w:val="none" w:sz="0" w:space="0" w:color="auto"/>
            <w:right w:val="none" w:sz="0" w:space="0" w:color="auto"/>
          </w:divBdr>
        </w:div>
        <w:div w:id="1457213989">
          <w:marLeft w:val="0"/>
          <w:marRight w:val="0"/>
          <w:marTop w:val="0"/>
          <w:marBottom w:val="0"/>
          <w:divBdr>
            <w:top w:val="none" w:sz="0" w:space="0" w:color="auto"/>
            <w:left w:val="none" w:sz="0" w:space="0" w:color="auto"/>
            <w:bottom w:val="none" w:sz="0" w:space="0" w:color="auto"/>
            <w:right w:val="none" w:sz="0" w:space="0" w:color="auto"/>
          </w:divBdr>
          <w:divsChild>
            <w:div w:id="1059745061">
              <w:marLeft w:val="0"/>
              <w:marRight w:val="0"/>
              <w:marTop w:val="0"/>
              <w:marBottom w:val="0"/>
              <w:divBdr>
                <w:top w:val="none" w:sz="0" w:space="0" w:color="auto"/>
                <w:left w:val="none" w:sz="0" w:space="0" w:color="auto"/>
                <w:bottom w:val="none" w:sz="0" w:space="0" w:color="auto"/>
                <w:right w:val="none" w:sz="0" w:space="0" w:color="auto"/>
              </w:divBdr>
            </w:div>
          </w:divsChild>
        </w:div>
        <w:div w:id="1784422761">
          <w:marLeft w:val="0"/>
          <w:marRight w:val="0"/>
          <w:marTop w:val="0"/>
          <w:marBottom w:val="0"/>
          <w:divBdr>
            <w:top w:val="none" w:sz="0" w:space="0" w:color="auto"/>
            <w:left w:val="none" w:sz="0" w:space="0" w:color="auto"/>
            <w:bottom w:val="none" w:sz="0" w:space="0" w:color="auto"/>
            <w:right w:val="none" w:sz="0" w:space="0" w:color="auto"/>
          </w:divBdr>
          <w:divsChild>
            <w:div w:id="1907298811">
              <w:marLeft w:val="0"/>
              <w:marRight w:val="0"/>
              <w:marTop w:val="0"/>
              <w:marBottom w:val="0"/>
              <w:divBdr>
                <w:top w:val="none" w:sz="0" w:space="0" w:color="auto"/>
                <w:left w:val="none" w:sz="0" w:space="0" w:color="auto"/>
                <w:bottom w:val="none" w:sz="0" w:space="0" w:color="auto"/>
                <w:right w:val="none" w:sz="0" w:space="0" w:color="auto"/>
              </w:divBdr>
            </w:div>
          </w:divsChild>
        </w:div>
        <w:div w:id="240798014">
          <w:marLeft w:val="0"/>
          <w:marRight w:val="0"/>
          <w:marTop w:val="0"/>
          <w:marBottom w:val="0"/>
          <w:divBdr>
            <w:top w:val="none" w:sz="0" w:space="0" w:color="auto"/>
            <w:left w:val="none" w:sz="0" w:space="0" w:color="auto"/>
            <w:bottom w:val="none" w:sz="0" w:space="0" w:color="auto"/>
            <w:right w:val="none" w:sz="0" w:space="0" w:color="auto"/>
          </w:divBdr>
          <w:divsChild>
            <w:div w:id="1544706278">
              <w:marLeft w:val="0"/>
              <w:marRight w:val="0"/>
              <w:marTop w:val="0"/>
              <w:marBottom w:val="0"/>
              <w:divBdr>
                <w:top w:val="none" w:sz="0" w:space="0" w:color="auto"/>
                <w:left w:val="none" w:sz="0" w:space="0" w:color="auto"/>
                <w:bottom w:val="none" w:sz="0" w:space="0" w:color="auto"/>
                <w:right w:val="none" w:sz="0" w:space="0" w:color="auto"/>
              </w:divBdr>
            </w:div>
          </w:divsChild>
        </w:div>
        <w:div w:id="1271233771">
          <w:marLeft w:val="0"/>
          <w:marRight w:val="0"/>
          <w:marTop w:val="0"/>
          <w:marBottom w:val="0"/>
          <w:divBdr>
            <w:top w:val="none" w:sz="0" w:space="0" w:color="auto"/>
            <w:left w:val="none" w:sz="0" w:space="0" w:color="auto"/>
            <w:bottom w:val="none" w:sz="0" w:space="0" w:color="auto"/>
            <w:right w:val="none" w:sz="0" w:space="0" w:color="auto"/>
          </w:divBdr>
          <w:divsChild>
            <w:div w:id="2042974219">
              <w:marLeft w:val="0"/>
              <w:marRight w:val="0"/>
              <w:marTop w:val="0"/>
              <w:marBottom w:val="0"/>
              <w:divBdr>
                <w:top w:val="none" w:sz="0" w:space="0" w:color="auto"/>
                <w:left w:val="none" w:sz="0" w:space="0" w:color="auto"/>
                <w:bottom w:val="none" w:sz="0" w:space="0" w:color="auto"/>
                <w:right w:val="none" w:sz="0" w:space="0" w:color="auto"/>
              </w:divBdr>
            </w:div>
          </w:divsChild>
        </w:div>
        <w:div w:id="1357804983">
          <w:marLeft w:val="0"/>
          <w:marRight w:val="0"/>
          <w:marTop w:val="0"/>
          <w:marBottom w:val="0"/>
          <w:divBdr>
            <w:top w:val="none" w:sz="0" w:space="0" w:color="auto"/>
            <w:left w:val="none" w:sz="0" w:space="0" w:color="auto"/>
            <w:bottom w:val="none" w:sz="0" w:space="0" w:color="auto"/>
            <w:right w:val="none" w:sz="0" w:space="0" w:color="auto"/>
          </w:divBdr>
          <w:divsChild>
            <w:div w:id="1979408152">
              <w:marLeft w:val="0"/>
              <w:marRight w:val="0"/>
              <w:marTop w:val="0"/>
              <w:marBottom w:val="0"/>
              <w:divBdr>
                <w:top w:val="none" w:sz="0" w:space="0" w:color="auto"/>
                <w:left w:val="none" w:sz="0" w:space="0" w:color="auto"/>
                <w:bottom w:val="none" w:sz="0" w:space="0" w:color="auto"/>
                <w:right w:val="none" w:sz="0" w:space="0" w:color="auto"/>
              </w:divBdr>
            </w:div>
          </w:divsChild>
        </w:div>
        <w:div w:id="267979028">
          <w:marLeft w:val="0"/>
          <w:marRight w:val="0"/>
          <w:marTop w:val="0"/>
          <w:marBottom w:val="0"/>
          <w:divBdr>
            <w:top w:val="none" w:sz="0" w:space="0" w:color="auto"/>
            <w:left w:val="none" w:sz="0" w:space="0" w:color="auto"/>
            <w:bottom w:val="none" w:sz="0" w:space="0" w:color="auto"/>
            <w:right w:val="none" w:sz="0" w:space="0" w:color="auto"/>
          </w:divBdr>
          <w:divsChild>
            <w:div w:id="415592863">
              <w:marLeft w:val="0"/>
              <w:marRight w:val="0"/>
              <w:marTop w:val="0"/>
              <w:marBottom w:val="0"/>
              <w:divBdr>
                <w:top w:val="none" w:sz="0" w:space="0" w:color="auto"/>
                <w:left w:val="none" w:sz="0" w:space="0" w:color="auto"/>
                <w:bottom w:val="none" w:sz="0" w:space="0" w:color="auto"/>
                <w:right w:val="none" w:sz="0" w:space="0" w:color="auto"/>
              </w:divBdr>
            </w:div>
          </w:divsChild>
        </w:div>
        <w:div w:id="221258482">
          <w:marLeft w:val="0"/>
          <w:marRight w:val="0"/>
          <w:marTop w:val="0"/>
          <w:marBottom w:val="0"/>
          <w:divBdr>
            <w:top w:val="none" w:sz="0" w:space="0" w:color="auto"/>
            <w:left w:val="none" w:sz="0" w:space="0" w:color="auto"/>
            <w:bottom w:val="none" w:sz="0" w:space="0" w:color="auto"/>
            <w:right w:val="none" w:sz="0" w:space="0" w:color="auto"/>
          </w:divBdr>
          <w:divsChild>
            <w:div w:id="1574268275">
              <w:marLeft w:val="0"/>
              <w:marRight w:val="0"/>
              <w:marTop w:val="0"/>
              <w:marBottom w:val="0"/>
              <w:divBdr>
                <w:top w:val="none" w:sz="0" w:space="0" w:color="auto"/>
                <w:left w:val="none" w:sz="0" w:space="0" w:color="auto"/>
                <w:bottom w:val="none" w:sz="0" w:space="0" w:color="auto"/>
                <w:right w:val="none" w:sz="0" w:space="0" w:color="auto"/>
              </w:divBdr>
            </w:div>
          </w:divsChild>
        </w:div>
        <w:div w:id="40372929">
          <w:marLeft w:val="0"/>
          <w:marRight w:val="0"/>
          <w:marTop w:val="0"/>
          <w:marBottom w:val="0"/>
          <w:divBdr>
            <w:top w:val="none" w:sz="0" w:space="0" w:color="auto"/>
            <w:left w:val="none" w:sz="0" w:space="0" w:color="auto"/>
            <w:bottom w:val="none" w:sz="0" w:space="0" w:color="auto"/>
            <w:right w:val="none" w:sz="0" w:space="0" w:color="auto"/>
          </w:divBdr>
          <w:divsChild>
            <w:div w:id="1008293310">
              <w:marLeft w:val="0"/>
              <w:marRight w:val="0"/>
              <w:marTop w:val="0"/>
              <w:marBottom w:val="0"/>
              <w:divBdr>
                <w:top w:val="none" w:sz="0" w:space="0" w:color="auto"/>
                <w:left w:val="none" w:sz="0" w:space="0" w:color="auto"/>
                <w:bottom w:val="none" w:sz="0" w:space="0" w:color="auto"/>
                <w:right w:val="none" w:sz="0" w:space="0" w:color="auto"/>
              </w:divBdr>
            </w:div>
          </w:divsChild>
        </w:div>
        <w:div w:id="1351376377">
          <w:marLeft w:val="0"/>
          <w:marRight w:val="0"/>
          <w:marTop w:val="0"/>
          <w:marBottom w:val="0"/>
          <w:divBdr>
            <w:top w:val="none" w:sz="0" w:space="0" w:color="auto"/>
            <w:left w:val="none" w:sz="0" w:space="0" w:color="auto"/>
            <w:bottom w:val="none" w:sz="0" w:space="0" w:color="auto"/>
            <w:right w:val="none" w:sz="0" w:space="0" w:color="auto"/>
          </w:divBdr>
          <w:divsChild>
            <w:div w:id="194923420">
              <w:marLeft w:val="0"/>
              <w:marRight w:val="0"/>
              <w:marTop w:val="0"/>
              <w:marBottom w:val="0"/>
              <w:divBdr>
                <w:top w:val="none" w:sz="0" w:space="0" w:color="auto"/>
                <w:left w:val="none" w:sz="0" w:space="0" w:color="auto"/>
                <w:bottom w:val="none" w:sz="0" w:space="0" w:color="auto"/>
                <w:right w:val="none" w:sz="0" w:space="0" w:color="auto"/>
              </w:divBdr>
            </w:div>
          </w:divsChild>
        </w:div>
        <w:div w:id="1650133929">
          <w:marLeft w:val="0"/>
          <w:marRight w:val="0"/>
          <w:marTop w:val="0"/>
          <w:marBottom w:val="0"/>
          <w:divBdr>
            <w:top w:val="none" w:sz="0" w:space="0" w:color="auto"/>
            <w:left w:val="none" w:sz="0" w:space="0" w:color="auto"/>
            <w:bottom w:val="none" w:sz="0" w:space="0" w:color="auto"/>
            <w:right w:val="none" w:sz="0" w:space="0" w:color="auto"/>
          </w:divBdr>
          <w:divsChild>
            <w:div w:id="902065649">
              <w:marLeft w:val="0"/>
              <w:marRight w:val="0"/>
              <w:marTop w:val="0"/>
              <w:marBottom w:val="0"/>
              <w:divBdr>
                <w:top w:val="none" w:sz="0" w:space="0" w:color="auto"/>
                <w:left w:val="none" w:sz="0" w:space="0" w:color="auto"/>
                <w:bottom w:val="none" w:sz="0" w:space="0" w:color="auto"/>
                <w:right w:val="none" w:sz="0" w:space="0" w:color="auto"/>
              </w:divBdr>
            </w:div>
          </w:divsChild>
        </w:div>
        <w:div w:id="1837528489">
          <w:marLeft w:val="0"/>
          <w:marRight w:val="0"/>
          <w:marTop w:val="0"/>
          <w:marBottom w:val="0"/>
          <w:divBdr>
            <w:top w:val="none" w:sz="0" w:space="0" w:color="auto"/>
            <w:left w:val="none" w:sz="0" w:space="0" w:color="auto"/>
            <w:bottom w:val="none" w:sz="0" w:space="0" w:color="auto"/>
            <w:right w:val="none" w:sz="0" w:space="0" w:color="auto"/>
          </w:divBdr>
          <w:divsChild>
            <w:div w:id="1273241161">
              <w:marLeft w:val="0"/>
              <w:marRight w:val="0"/>
              <w:marTop w:val="0"/>
              <w:marBottom w:val="0"/>
              <w:divBdr>
                <w:top w:val="none" w:sz="0" w:space="0" w:color="auto"/>
                <w:left w:val="none" w:sz="0" w:space="0" w:color="auto"/>
                <w:bottom w:val="none" w:sz="0" w:space="0" w:color="auto"/>
                <w:right w:val="none" w:sz="0" w:space="0" w:color="auto"/>
              </w:divBdr>
            </w:div>
          </w:divsChild>
        </w:div>
        <w:div w:id="302127764">
          <w:marLeft w:val="0"/>
          <w:marRight w:val="0"/>
          <w:marTop w:val="0"/>
          <w:marBottom w:val="0"/>
          <w:divBdr>
            <w:top w:val="none" w:sz="0" w:space="0" w:color="auto"/>
            <w:left w:val="none" w:sz="0" w:space="0" w:color="auto"/>
            <w:bottom w:val="none" w:sz="0" w:space="0" w:color="auto"/>
            <w:right w:val="none" w:sz="0" w:space="0" w:color="auto"/>
          </w:divBdr>
          <w:divsChild>
            <w:div w:id="106849855">
              <w:marLeft w:val="0"/>
              <w:marRight w:val="0"/>
              <w:marTop w:val="0"/>
              <w:marBottom w:val="0"/>
              <w:divBdr>
                <w:top w:val="none" w:sz="0" w:space="0" w:color="auto"/>
                <w:left w:val="none" w:sz="0" w:space="0" w:color="auto"/>
                <w:bottom w:val="none" w:sz="0" w:space="0" w:color="auto"/>
                <w:right w:val="none" w:sz="0" w:space="0" w:color="auto"/>
              </w:divBdr>
            </w:div>
            <w:div w:id="156843830">
              <w:marLeft w:val="0"/>
              <w:marRight w:val="0"/>
              <w:marTop w:val="0"/>
              <w:marBottom w:val="0"/>
              <w:divBdr>
                <w:top w:val="none" w:sz="0" w:space="0" w:color="auto"/>
                <w:left w:val="none" w:sz="0" w:space="0" w:color="auto"/>
                <w:bottom w:val="none" w:sz="0" w:space="0" w:color="auto"/>
                <w:right w:val="none" w:sz="0" w:space="0" w:color="auto"/>
              </w:divBdr>
              <w:divsChild>
                <w:div w:id="704332795">
                  <w:marLeft w:val="0"/>
                  <w:marRight w:val="0"/>
                  <w:marTop w:val="0"/>
                  <w:marBottom w:val="0"/>
                  <w:divBdr>
                    <w:top w:val="none" w:sz="0" w:space="0" w:color="auto"/>
                    <w:left w:val="none" w:sz="0" w:space="0" w:color="auto"/>
                    <w:bottom w:val="none" w:sz="0" w:space="0" w:color="auto"/>
                    <w:right w:val="none" w:sz="0" w:space="0" w:color="auto"/>
                  </w:divBdr>
                  <w:divsChild>
                    <w:div w:id="85704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283796">
              <w:marLeft w:val="0"/>
              <w:marRight w:val="0"/>
              <w:marTop w:val="0"/>
              <w:marBottom w:val="0"/>
              <w:divBdr>
                <w:top w:val="none" w:sz="0" w:space="0" w:color="auto"/>
                <w:left w:val="none" w:sz="0" w:space="0" w:color="auto"/>
                <w:bottom w:val="none" w:sz="0" w:space="0" w:color="auto"/>
                <w:right w:val="none" w:sz="0" w:space="0" w:color="auto"/>
              </w:divBdr>
              <w:divsChild>
                <w:div w:id="678506065">
                  <w:marLeft w:val="0"/>
                  <w:marRight w:val="0"/>
                  <w:marTop w:val="0"/>
                  <w:marBottom w:val="0"/>
                  <w:divBdr>
                    <w:top w:val="none" w:sz="0" w:space="0" w:color="auto"/>
                    <w:left w:val="none" w:sz="0" w:space="0" w:color="auto"/>
                    <w:bottom w:val="none" w:sz="0" w:space="0" w:color="auto"/>
                    <w:right w:val="none" w:sz="0" w:space="0" w:color="auto"/>
                  </w:divBdr>
                  <w:divsChild>
                    <w:div w:id="631012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663763">
          <w:marLeft w:val="0"/>
          <w:marRight w:val="0"/>
          <w:marTop w:val="0"/>
          <w:marBottom w:val="0"/>
          <w:divBdr>
            <w:top w:val="none" w:sz="0" w:space="0" w:color="auto"/>
            <w:left w:val="none" w:sz="0" w:space="0" w:color="auto"/>
            <w:bottom w:val="none" w:sz="0" w:space="0" w:color="auto"/>
            <w:right w:val="none" w:sz="0" w:space="0" w:color="auto"/>
          </w:divBdr>
          <w:divsChild>
            <w:div w:id="85577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441906">
      <w:bodyDiv w:val="1"/>
      <w:marLeft w:val="0"/>
      <w:marRight w:val="0"/>
      <w:marTop w:val="0"/>
      <w:marBottom w:val="0"/>
      <w:divBdr>
        <w:top w:val="none" w:sz="0" w:space="0" w:color="auto"/>
        <w:left w:val="none" w:sz="0" w:space="0" w:color="auto"/>
        <w:bottom w:val="none" w:sz="0" w:space="0" w:color="auto"/>
        <w:right w:val="none" w:sz="0" w:space="0" w:color="auto"/>
      </w:divBdr>
    </w:div>
    <w:div w:id="1045369824">
      <w:bodyDiv w:val="1"/>
      <w:marLeft w:val="0"/>
      <w:marRight w:val="0"/>
      <w:marTop w:val="0"/>
      <w:marBottom w:val="0"/>
      <w:divBdr>
        <w:top w:val="none" w:sz="0" w:space="0" w:color="auto"/>
        <w:left w:val="none" w:sz="0" w:space="0" w:color="auto"/>
        <w:bottom w:val="none" w:sz="0" w:space="0" w:color="auto"/>
        <w:right w:val="none" w:sz="0" w:space="0" w:color="auto"/>
      </w:divBdr>
    </w:div>
    <w:div w:id="1169952564">
      <w:bodyDiv w:val="1"/>
      <w:marLeft w:val="0"/>
      <w:marRight w:val="0"/>
      <w:marTop w:val="0"/>
      <w:marBottom w:val="0"/>
      <w:divBdr>
        <w:top w:val="none" w:sz="0" w:space="0" w:color="auto"/>
        <w:left w:val="none" w:sz="0" w:space="0" w:color="auto"/>
        <w:bottom w:val="none" w:sz="0" w:space="0" w:color="auto"/>
        <w:right w:val="none" w:sz="0" w:space="0" w:color="auto"/>
      </w:divBdr>
    </w:div>
    <w:div w:id="1173377605">
      <w:bodyDiv w:val="1"/>
      <w:marLeft w:val="0"/>
      <w:marRight w:val="0"/>
      <w:marTop w:val="0"/>
      <w:marBottom w:val="0"/>
      <w:divBdr>
        <w:top w:val="none" w:sz="0" w:space="0" w:color="auto"/>
        <w:left w:val="none" w:sz="0" w:space="0" w:color="auto"/>
        <w:bottom w:val="none" w:sz="0" w:space="0" w:color="auto"/>
        <w:right w:val="none" w:sz="0" w:space="0" w:color="auto"/>
      </w:divBdr>
      <w:divsChild>
        <w:div w:id="901016573">
          <w:marLeft w:val="0"/>
          <w:marRight w:val="0"/>
          <w:marTop w:val="0"/>
          <w:marBottom w:val="0"/>
          <w:divBdr>
            <w:top w:val="none" w:sz="0" w:space="0" w:color="auto"/>
            <w:left w:val="none" w:sz="0" w:space="0" w:color="auto"/>
            <w:bottom w:val="none" w:sz="0" w:space="0" w:color="auto"/>
            <w:right w:val="none" w:sz="0" w:space="0" w:color="auto"/>
          </w:divBdr>
          <w:divsChild>
            <w:div w:id="1135368977">
              <w:marLeft w:val="0"/>
              <w:marRight w:val="0"/>
              <w:marTop w:val="0"/>
              <w:marBottom w:val="0"/>
              <w:divBdr>
                <w:top w:val="none" w:sz="0" w:space="0" w:color="auto"/>
                <w:left w:val="none" w:sz="0" w:space="0" w:color="auto"/>
                <w:bottom w:val="none" w:sz="0" w:space="0" w:color="auto"/>
                <w:right w:val="none" w:sz="0" w:space="0" w:color="auto"/>
              </w:divBdr>
              <w:divsChild>
                <w:div w:id="215506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903410">
          <w:marLeft w:val="0"/>
          <w:marRight w:val="0"/>
          <w:marTop w:val="0"/>
          <w:marBottom w:val="0"/>
          <w:divBdr>
            <w:top w:val="none" w:sz="0" w:space="0" w:color="auto"/>
            <w:left w:val="none" w:sz="0" w:space="0" w:color="auto"/>
            <w:bottom w:val="none" w:sz="0" w:space="0" w:color="auto"/>
            <w:right w:val="none" w:sz="0" w:space="0" w:color="auto"/>
          </w:divBdr>
          <w:divsChild>
            <w:div w:id="1232471137">
              <w:marLeft w:val="0"/>
              <w:marRight w:val="0"/>
              <w:marTop w:val="0"/>
              <w:marBottom w:val="0"/>
              <w:divBdr>
                <w:top w:val="none" w:sz="0" w:space="0" w:color="auto"/>
                <w:left w:val="none" w:sz="0" w:space="0" w:color="auto"/>
                <w:bottom w:val="none" w:sz="0" w:space="0" w:color="auto"/>
                <w:right w:val="none" w:sz="0" w:space="0" w:color="auto"/>
              </w:divBdr>
              <w:divsChild>
                <w:div w:id="1842309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930700">
      <w:bodyDiv w:val="1"/>
      <w:marLeft w:val="0"/>
      <w:marRight w:val="0"/>
      <w:marTop w:val="0"/>
      <w:marBottom w:val="0"/>
      <w:divBdr>
        <w:top w:val="none" w:sz="0" w:space="0" w:color="auto"/>
        <w:left w:val="none" w:sz="0" w:space="0" w:color="auto"/>
        <w:bottom w:val="none" w:sz="0" w:space="0" w:color="auto"/>
        <w:right w:val="none" w:sz="0" w:space="0" w:color="auto"/>
      </w:divBdr>
    </w:div>
    <w:div w:id="1230656251">
      <w:bodyDiv w:val="1"/>
      <w:marLeft w:val="0"/>
      <w:marRight w:val="0"/>
      <w:marTop w:val="0"/>
      <w:marBottom w:val="0"/>
      <w:divBdr>
        <w:top w:val="none" w:sz="0" w:space="0" w:color="auto"/>
        <w:left w:val="none" w:sz="0" w:space="0" w:color="auto"/>
        <w:bottom w:val="none" w:sz="0" w:space="0" w:color="auto"/>
        <w:right w:val="none" w:sz="0" w:space="0" w:color="auto"/>
      </w:divBdr>
    </w:div>
    <w:div w:id="1244996023">
      <w:bodyDiv w:val="1"/>
      <w:marLeft w:val="0"/>
      <w:marRight w:val="0"/>
      <w:marTop w:val="0"/>
      <w:marBottom w:val="0"/>
      <w:divBdr>
        <w:top w:val="none" w:sz="0" w:space="0" w:color="auto"/>
        <w:left w:val="none" w:sz="0" w:space="0" w:color="auto"/>
        <w:bottom w:val="none" w:sz="0" w:space="0" w:color="auto"/>
        <w:right w:val="none" w:sz="0" w:space="0" w:color="auto"/>
      </w:divBdr>
    </w:div>
    <w:div w:id="1276404007">
      <w:bodyDiv w:val="1"/>
      <w:marLeft w:val="0"/>
      <w:marRight w:val="0"/>
      <w:marTop w:val="0"/>
      <w:marBottom w:val="0"/>
      <w:divBdr>
        <w:top w:val="none" w:sz="0" w:space="0" w:color="auto"/>
        <w:left w:val="none" w:sz="0" w:space="0" w:color="auto"/>
        <w:bottom w:val="none" w:sz="0" w:space="0" w:color="auto"/>
        <w:right w:val="none" w:sz="0" w:space="0" w:color="auto"/>
      </w:divBdr>
    </w:div>
    <w:div w:id="1300959543">
      <w:bodyDiv w:val="1"/>
      <w:marLeft w:val="0"/>
      <w:marRight w:val="0"/>
      <w:marTop w:val="0"/>
      <w:marBottom w:val="0"/>
      <w:divBdr>
        <w:top w:val="none" w:sz="0" w:space="0" w:color="auto"/>
        <w:left w:val="none" w:sz="0" w:space="0" w:color="auto"/>
        <w:bottom w:val="none" w:sz="0" w:space="0" w:color="auto"/>
        <w:right w:val="none" w:sz="0" w:space="0" w:color="auto"/>
      </w:divBdr>
    </w:div>
    <w:div w:id="1312638438">
      <w:bodyDiv w:val="1"/>
      <w:marLeft w:val="0"/>
      <w:marRight w:val="0"/>
      <w:marTop w:val="0"/>
      <w:marBottom w:val="0"/>
      <w:divBdr>
        <w:top w:val="none" w:sz="0" w:space="0" w:color="auto"/>
        <w:left w:val="none" w:sz="0" w:space="0" w:color="auto"/>
        <w:bottom w:val="none" w:sz="0" w:space="0" w:color="auto"/>
        <w:right w:val="none" w:sz="0" w:space="0" w:color="auto"/>
      </w:divBdr>
    </w:div>
    <w:div w:id="1410618808">
      <w:bodyDiv w:val="1"/>
      <w:marLeft w:val="0"/>
      <w:marRight w:val="0"/>
      <w:marTop w:val="0"/>
      <w:marBottom w:val="0"/>
      <w:divBdr>
        <w:top w:val="none" w:sz="0" w:space="0" w:color="auto"/>
        <w:left w:val="none" w:sz="0" w:space="0" w:color="auto"/>
        <w:bottom w:val="none" w:sz="0" w:space="0" w:color="auto"/>
        <w:right w:val="none" w:sz="0" w:space="0" w:color="auto"/>
      </w:divBdr>
    </w:div>
    <w:div w:id="1462923111">
      <w:bodyDiv w:val="1"/>
      <w:marLeft w:val="0"/>
      <w:marRight w:val="0"/>
      <w:marTop w:val="0"/>
      <w:marBottom w:val="0"/>
      <w:divBdr>
        <w:top w:val="none" w:sz="0" w:space="0" w:color="auto"/>
        <w:left w:val="none" w:sz="0" w:space="0" w:color="auto"/>
        <w:bottom w:val="none" w:sz="0" w:space="0" w:color="auto"/>
        <w:right w:val="none" w:sz="0" w:space="0" w:color="auto"/>
      </w:divBdr>
    </w:div>
    <w:div w:id="1584796925">
      <w:bodyDiv w:val="1"/>
      <w:marLeft w:val="0"/>
      <w:marRight w:val="0"/>
      <w:marTop w:val="0"/>
      <w:marBottom w:val="0"/>
      <w:divBdr>
        <w:top w:val="none" w:sz="0" w:space="0" w:color="auto"/>
        <w:left w:val="none" w:sz="0" w:space="0" w:color="auto"/>
        <w:bottom w:val="none" w:sz="0" w:space="0" w:color="auto"/>
        <w:right w:val="none" w:sz="0" w:space="0" w:color="auto"/>
      </w:divBdr>
    </w:div>
    <w:div w:id="1601335886">
      <w:bodyDiv w:val="1"/>
      <w:marLeft w:val="0"/>
      <w:marRight w:val="0"/>
      <w:marTop w:val="0"/>
      <w:marBottom w:val="0"/>
      <w:divBdr>
        <w:top w:val="none" w:sz="0" w:space="0" w:color="auto"/>
        <w:left w:val="none" w:sz="0" w:space="0" w:color="auto"/>
        <w:bottom w:val="none" w:sz="0" w:space="0" w:color="auto"/>
        <w:right w:val="none" w:sz="0" w:space="0" w:color="auto"/>
      </w:divBdr>
    </w:div>
    <w:div w:id="1706061984">
      <w:bodyDiv w:val="1"/>
      <w:marLeft w:val="0"/>
      <w:marRight w:val="0"/>
      <w:marTop w:val="0"/>
      <w:marBottom w:val="0"/>
      <w:divBdr>
        <w:top w:val="none" w:sz="0" w:space="0" w:color="auto"/>
        <w:left w:val="none" w:sz="0" w:space="0" w:color="auto"/>
        <w:bottom w:val="none" w:sz="0" w:space="0" w:color="auto"/>
        <w:right w:val="none" w:sz="0" w:space="0" w:color="auto"/>
      </w:divBdr>
    </w:div>
    <w:div w:id="1713115230">
      <w:bodyDiv w:val="1"/>
      <w:marLeft w:val="0"/>
      <w:marRight w:val="0"/>
      <w:marTop w:val="0"/>
      <w:marBottom w:val="0"/>
      <w:divBdr>
        <w:top w:val="none" w:sz="0" w:space="0" w:color="auto"/>
        <w:left w:val="none" w:sz="0" w:space="0" w:color="auto"/>
        <w:bottom w:val="none" w:sz="0" w:space="0" w:color="auto"/>
        <w:right w:val="none" w:sz="0" w:space="0" w:color="auto"/>
      </w:divBdr>
      <w:divsChild>
        <w:div w:id="1742678271">
          <w:marLeft w:val="0"/>
          <w:marRight w:val="0"/>
          <w:marTop w:val="0"/>
          <w:marBottom w:val="0"/>
          <w:divBdr>
            <w:top w:val="none" w:sz="0" w:space="0" w:color="auto"/>
            <w:left w:val="none" w:sz="0" w:space="0" w:color="auto"/>
            <w:bottom w:val="none" w:sz="0" w:space="0" w:color="auto"/>
            <w:right w:val="none" w:sz="0" w:space="0" w:color="auto"/>
          </w:divBdr>
          <w:divsChild>
            <w:div w:id="1045570508">
              <w:marLeft w:val="0"/>
              <w:marRight w:val="0"/>
              <w:marTop w:val="0"/>
              <w:marBottom w:val="0"/>
              <w:divBdr>
                <w:top w:val="none" w:sz="0" w:space="0" w:color="auto"/>
                <w:left w:val="none" w:sz="0" w:space="0" w:color="auto"/>
                <w:bottom w:val="none" w:sz="0" w:space="0" w:color="auto"/>
                <w:right w:val="none" w:sz="0" w:space="0" w:color="auto"/>
              </w:divBdr>
            </w:div>
          </w:divsChild>
        </w:div>
        <w:div w:id="1951931864">
          <w:marLeft w:val="0"/>
          <w:marRight w:val="0"/>
          <w:marTop w:val="0"/>
          <w:marBottom w:val="0"/>
          <w:divBdr>
            <w:top w:val="none" w:sz="0" w:space="0" w:color="auto"/>
            <w:left w:val="none" w:sz="0" w:space="0" w:color="auto"/>
            <w:bottom w:val="none" w:sz="0" w:space="0" w:color="auto"/>
            <w:right w:val="none" w:sz="0" w:space="0" w:color="auto"/>
          </w:divBdr>
          <w:divsChild>
            <w:div w:id="136042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573883">
      <w:bodyDiv w:val="1"/>
      <w:marLeft w:val="0"/>
      <w:marRight w:val="0"/>
      <w:marTop w:val="0"/>
      <w:marBottom w:val="0"/>
      <w:divBdr>
        <w:top w:val="none" w:sz="0" w:space="0" w:color="auto"/>
        <w:left w:val="none" w:sz="0" w:space="0" w:color="auto"/>
        <w:bottom w:val="none" w:sz="0" w:space="0" w:color="auto"/>
        <w:right w:val="none" w:sz="0" w:space="0" w:color="auto"/>
      </w:divBdr>
    </w:div>
    <w:div w:id="1755592156">
      <w:bodyDiv w:val="1"/>
      <w:marLeft w:val="0"/>
      <w:marRight w:val="0"/>
      <w:marTop w:val="0"/>
      <w:marBottom w:val="0"/>
      <w:divBdr>
        <w:top w:val="none" w:sz="0" w:space="0" w:color="auto"/>
        <w:left w:val="none" w:sz="0" w:space="0" w:color="auto"/>
        <w:bottom w:val="none" w:sz="0" w:space="0" w:color="auto"/>
        <w:right w:val="none" w:sz="0" w:space="0" w:color="auto"/>
      </w:divBdr>
    </w:div>
    <w:div w:id="1856730444">
      <w:bodyDiv w:val="1"/>
      <w:marLeft w:val="0"/>
      <w:marRight w:val="0"/>
      <w:marTop w:val="0"/>
      <w:marBottom w:val="0"/>
      <w:divBdr>
        <w:top w:val="none" w:sz="0" w:space="0" w:color="auto"/>
        <w:left w:val="none" w:sz="0" w:space="0" w:color="auto"/>
        <w:bottom w:val="none" w:sz="0" w:space="0" w:color="auto"/>
        <w:right w:val="none" w:sz="0" w:space="0" w:color="auto"/>
      </w:divBdr>
    </w:div>
    <w:div w:id="1879539247">
      <w:bodyDiv w:val="1"/>
      <w:marLeft w:val="0"/>
      <w:marRight w:val="0"/>
      <w:marTop w:val="0"/>
      <w:marBottom w:val="0"/>
      <w:divBdr>
        <w:top w:val="none" w:sz="0" w:space="0" w:color="auto"/>
        <w:left w:val="none" w:sz="0" w:space="0" w:color="auto"/>
        <w:bottom w:val="none" w:sz="0" w:space="0" w:color="auto"/>
        <w:right w:val="none" w:sz="0" w:space="0" w:color="auto"/>
      </w:divBdr>
    </w:div>
    <w:div w:id="1888711898">
      <w:bodyDiv w:val="1"/>
      <w:marLeft w:val="0"/>
      <w:marRight w:val="0"/>
      <w:marTop w:val="0"/>
      <w:marBottom w:val="0"/>
      <w:divBdr>
        <w:top w:val="none" w:sz="0" w:space="0" w:color="auto"/>
        <w:left w:val="none" w:sz="0" w:space="0" w:color="auto"/>
        <w:bottom w:val="none" w:sz="0" w:space="0" w:color="auto"/>
        <w:right w:val="none" w:sz="0" w:space="0" w:color="auto"/>
      </w:divBdr>
    </w:div>
    <w:div w:id="2009794929">
      <w:bodyDiv w:val="1"/>
      <w:marLeft w:val="0"/>
      <w:marRight w:val="0"/>
      <w:marTop w:val="0"/>
      <w:marBottom w:val="0"/>
      <w:divBdr>
        <w:top w:val="none" w:sz="0" w:space="0" w:color="auto"/>
        <w:left w:val="none" w:sz="0" w:space="0" w:color="auto"/>
        <w:bottom w:val="none" w:sz="0" w:space="0" w:color="auto"/>
        <w:right w:val="none" w:sz="0" w:space="0" w:color="auto"/>
      </w:divBdr>
    </w:div>
    <w:div w:id="2035882722">
      <w:bodyDiv w:val="1"/>
      <w:marLeft w:val="0"/>
      <w:marRight w:val="0"/>
      <w:marTop w:val="0"/>
      <w:marBottom w:val="0"/>
      <w:divBdr>
        <w:top w:val="none" w:sz="0" w:space="0" w:color="auto"/>
        <w:left w:val="none" w:sz="0" w:space="0" w:color="auto"/>
        <w:bottom w:val="none" w:sz="0" w:space="0" w:color="auto"/>
        <w:right w:val="none" w:sz="0" w:space="0" w:color="auto"/>
      </w:divBdr>
    </w:div>
    <w:div w:id="2040742392">
      <w:bodyDiv w:val="1"/>
      <w:marLeft w:val="0"/>
      <w:marRight w:val="0"/>
      <w:marTop w:val="0"/>
      <w:marBottom w:val="0"/>
      <w:divBdr>
        <w:top w:val="none" w:sz="0" w:space="0" w:color="auto"/>
        <w:left w:val="none" w:sz="0" w:space="0" w:color="auto"/>
        <w:bottom w:val="none" w:sz="0" w:space="0" w:color="auto"/>
        <w:right w:val="none" w:sz="0" w:space="0" w:color="auto"/>
      </w:divBdr>
    </w:div>
    <w:div w:id="2104715922">
      <w:bodyDiv w:val="1"/>
      <w:marLeft w:val="0"/>
      <w:marRight w:val="0"/>
      <w:marTop w:val="0"/>
      <w:marBottom w:val="0"/>
      <w:divBdr>
        <w:top w:val="none" w:sz="0" w:space="0" w:color="auto"/>
        <w:left w:val="none" w:sz="0" w:space="0" w:color="auto"/>
        <w:bottom w:val="none" w:sz="0" w:space="0" w:color="auto"/>
        <w:right w:val="none" w:sz="0" w:space="0" w:color="auto"/>
      </w:divBdr>
    </w:div>
    <w:div w:id="2138402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ip.legalis.pl/document-view.seam?documentId=mfrxilrvguytgnrqga4s44dboaxdcmjrgeztoobx" TargetMode="External"/><Relationship Id="rId21" Type="http://schemas.openxmlformats.org/officeDocument/2006/relationships/hyperlink" Target="https://sip.legalis.pl/document-view.seam?documentId=mfrxilruguytenrtgu3c44dboaxdcmbyhaztsobw" TargetMode="External"/><Relationship Id="rId42" Type="http://schemas.openxmlformats.org/officeDocument/2006/relationships/hyperlink" Target="https://sip.legalis.pl/document-view.seam?documentId=mfrxilruguytenrtgu3c44dboaxdcmbyha2dgnbw" TargetMode="External"/><Relationship Id="rId47" Type="http://schemas.openxmlformats.org/officeDocument/2006/relationships/hyperlink" Target="https://sip.legalis.pl/document-view.seam?documentId=mfrxilrvguytgnrqgq3s44dboaxdcmjrge2tenzw" TargetMode="External"/><Relationship Id="rId63" Type="http://schemas.openxmlformats.org/officeDocument/2006/relationships/hyperlink" Target="https://sip.legalis.pl/document-view.seam?documentId=mfrxilrtg4zdanzugqytmltqmfyc4nzugqztqmzyge&amp;refSource=hyp" TargetMode="External"/><Relationship Id="rId68" Type="http://schemas.openxmlformats.org/officeDocument/2006/relationships/hyperlink" Target="https://sip.legalis.pl/document-view.seam?documentId=mfrxilruguytcnzqgyzc44dboaxdcmbugaztcmzz&amp;refSource=hyp" TargetMode="External"/><Relationship Id="rId84" Type="http://schemas.openxmlformats.org/officeDocument/2006/relationships/hyperlink" Target="https://sip.legalis.pl/document-view.seam?documentId=mfrxilrtg4zdanzugqytmltqmfyc4nzugqztqnbrg4&amp;refSource=hyp" TargetMode="External"/><Relationship Id="rId89" Type="http://schemas.openxmlformats.org/officeDocument/2006/relationships/hyperlink" Target="https://sip.legalis.pl/document-view.seam?documentId=mfrxilrtg4zdanzugqytmltqmfyc4nzugqztqnbrg4&amp;refSource=hyp" TargetMode="External"/><Relationship Id="rId112" Type="http://schemas.openxmlformats.org/officeDocument/2006/relationships/theme" Target="theme/theme1.xml"/><Relationship Id="rId16" Type="http://schemas.openxmlformats.org/officeDocument/2006/relationships/hyperlink" Target="https://sip.legalis.pl/document-view.seam?documentId=mfrxilrrgyydinbqgezdk" TargetMode="External"/><Relationship Id="rId107" Type="http://schemas.openxmlformats.org/officeDocument/2006/relationships/hyperlink" Target="https://sip.legalis.pl/document-view.seam?documentId=mfrxilrvguytgnrqgq3q" TargetMode="External"/><Relationship Id="rId11" Type="http://schemas.openxmlformats.org/officeDocument/2006/relationships/hyperlink" Target="https://sip.legalis.pl/document-view.seam?documentId=mfrxilrrgyydinbqgezdk" TargetMode="External"/><Relationship Id="rId32" Type="http://schemas.openxmlformats.org/officeDocument/2006/relationships/hyperlink" Target="https://sip.legalis.pl/document-view.seam?documentId=mfrxilruguytenbrgqzc44dboaxdcmbygq3donzt" TargetMode="External"/><Relationship Id="rId37" Type="http://schemas.openxmlformats.org/officeDocument/2006/relationships/hyperlink" Target="https://sip.legalis.pl/document-view.seam?documentId=mfrxilrtg4ytanrtg43dc" TargetMode="External"/><Relationship Id="rId53" Type="http://schemas.openxmlformats.org/officeDocument/2006/relationships/hyperlink" Target="https://sip.legalis.pl/document-view.seam?documentId=mfrxilrvguytgnrqgq3s44dboaxdcmjrge2teobv" TargetMode="External"/><Relationship Id="rId58" Type="http://schemas.openxmlformats.org/officeDocument/2006/relationships/hyperlink" Target="https://sip.legalis.pl/document-view.seam?documentId=mfrxilrtg4ytanrtg43dcltqmfyc4mzxga2tenzsgi" TargetMode="External"/><Relationship Id="rId74" Type="http://schemas.openxmlformats.org/officeDocument/2006/relationships/hyperlink" Target="https://sip.legalis.pl/document-view.seam?documentId=mfrxilrvgaytgmzuhe2a&amp;refSource=hyp" TargetMode="External"/><Relationship Id="rId79" Type="http://schemas.openxmlformats.org/officeDocument/2006/relationships/hyperlink" Target="https://sip.legalis.pl/document-view.seam?documentId=mfrxilrtg4zdanzugqytmltqmfyc4nzugqztqnbrg4&amp;refSource=hyp" TargetMode="External"/><Relationship Id="rId102" Type="http://schemas.openxmlformats.org/officeDocument/2006/relationships/hyperlink" Target="https://sip.legalis.pl/document-view.seam?documentId=mfrxilrtg4ytgobthaztcltqmfyc4nbzgyyteojxge&amp;refSource=hyp" TargetMode="External"/><Relationship Id="rId5" Type="http://schemas.openxmlformats.org/officeDocument/2006/relationships/webSettings" Target="webSettings.xml"/><Relationship Id="rId90" Type="http://schemas.openxmlformats.org/officeDocument/2006/relationships/hyperlink" Target="https://sip.legalis.pl/document-view.seam?documentId=mfrxilrtg4zdanzugqytmltqmfyc4nzugqztqnbqgq&amp;refSource=hyp" TargetMode="External"/><Relationship Id="rId95" Type="http://schemas.openxmlformats.org/officeDocument/2006/relationships/hyperlink" Target="https://sip.legalis.pl/document-view.seam?documentId=mfrxilrtg4zdanzugqytmltqmfyc4nzugqztqnbqgq&amp;refSource=hyp" TargetMode="External"/><Relationship Id="rId22" Type="http://schemas.openxmlformats.org/officeDocument/2006/relationships/hyperlink" Target="https://sip.legalis.pl/document-view.seam?documentId=mfrxilrvgayteobzheyq" TargetMode="External"/><Relationship Id="rId27" Type="http://schemas.openxmlformats.org/officeDocument/2006/relationships/hyperlink" Target="https://sip.legalis.pl/document-view.seam?documentId=mfrxilrvguytgnrqga4s44dboaxdcmjrgeztoobx" TargetMode="External"/><Relationship Id="rId43" Type="http://schemas.openxmlformats.org/officeDocument/2006/relationships/hyperlink" Target="https://sip.legalis.pl/document-view.seam?documentId=mfrxilruguytenrtgu3c44dboaxdcmbyha2dgnbw" TargetMode="External"/><Relationship Id="rId48" Type="http://schemas.openxmlformats.org/officeDocument/2006/relationships/hyperlink" Target="https://sip.legalis.pl/document-view.seam?documentId=mfrxilrvguytgnrqgq3s44dboaxdcmjrge2tenzw" TargetMode="External"/><Relationship Id="rId64" Type="http://schemas.openxmlformats.org/officeDocument/2006/relationships/hyperlink" Target="https://sip.legalis.pl/document-view.seam?documentId=mfrxilruguytcnzqgyzc44dboaxdcmjtgy4dknjx&amp;refSource=hyp" TargetMode="External"/><Relationship Id="rId69" Type="http://schemas.openxmlformats.org/officeDocument/2006/relationships/hyperlink" Target="https://sip.legalis.pl/document-view.seam?documentId=mfrxilrxgazdinjxga4a&amp;refSource=hyp" TargetMode="External"/><Relationship Id="rId80" Type="http://schemas.openxmlformats.org/officeDocument/2006/relationships/hyperlink" Target="https://sip.legalis.pl/document-view.seam?documentId=mfrxilrtg4zdanzugqytmltqmfyc4nzugqztqnbqgq&amp;refSource=hyp" TargetMode="External"/><Relationship Id="rId85" Type="http://schemas.openxmlformats.org/officeDocument/2006/relationships/hyperlink" Target="https://sip.legalis.pl/document-view.seam?documentId=mfrxilrtg4zdanzugqytmltqmfyc4nzugqztqnbqgq&amp;refSource=hyp" TargetMode="External"/><Relationship Id="rId12" Type="http://schemas.openxmlformats.org/officeDocument/2006/relationships/hyperlink" Target="https://sip.legalis.pl/document-view.seam?documentId=mfrxilrrgyydinbqgezdk" TargetMode="External"/><Relationship Id="rId17" Type="http://schemas.openxmlformats.org/officeDocument/2006/relationships/hyperlink" Target="https://sip.legalis.pl/document-view.seam?documentId=mfrxilrrgyydinbqgezdkltqmfyc4mjvg44tanbwga" TargetMode="External"/><Relationship Id="rId33" Type="http://schemas.openxmlformats.org/officeDocument/2006/relationships/hyperlink" Target="https://sip.legalis.pl/document-view.seam?documentId=mfrxilruguytenbrgqzc44dboaxdcmbygq3donzt" TargetMode="External"/><Relationship Id="rId38" Type="http://schemas.openxmlformats.org/officeDocument/2006/relationships/hyperlink" Target="https://sip.legalis.pl/document-view.seam?documentId=mfrxilrvguytgnrqgq3s44dboaxdcmjrge2teojr" TargetMode="External"/><Relationship Id="rId59" Type="http://schemas.openxmlformats.org/officeDocument/2006/relationships/hyperlink" Target="https://sip.legalis.pl/document-view.seam?documentId=mfrxilrtg4ytanrtg43dc" TargetMode="External"/><Relationship Id="rId103" Type="http://schemas.openxmlformats.org/officeDocument/2006/relationships/hyperlink" Target="https://sip.legalis.pl/document-view.seam?documentId=mfrxilrxgazdinjxga4c44dboaxdcobqgiydgmzx&amp;refSource=hyp" TargetMode="External"/><Relationship Id="rId108" Type="http://schemas.openxmlformats.org/officeDocument/2006/relationships/hyperlink" Target="https://sip.legalis.pl/document-view.seam?documentId=mfrxilruguytenrtgu3c44dboaxdcmbyha2damju" TargetMode="External"/><Relationship Id="rId54" Type="http://schemas.openxmlformats.org/officeDocument/2006/relationships/hyperlink" Target="https://sip.legalis.pl/document-view.seam?documentId=mfrxilrtg4ytanrtg43dc" TargetMode="External"/><Relationship Id="rId70" Type="http://schemas.openxmlformats.org/officeDocument/2006/relationships/hyperlink" Target="https://sip.legalis.pl/document-view.seam?documentId=mfrxilrvgaytgmzxhe2a&amp;refSource=hyp" TargetMode="External"/><Relationship Id="rId75" Type="http://schemas.openxmlformats.org/officeDocument/2006/relationships/hyperlink" Target="https://sip.legalis.pl/document-view.seam?documentId=mfrxilrvgaytgmzxhazq&amp;refSource=hyp" TargetMode="External"/><Relationship Id="rId91" Type="http://schemas.openxmlformats.org/officeDocument/2006/relationships/hyperlink" Target="https://sip.legalis.pl/document-view.seam?documentId=mfrxilrtg4zdanzugqytmltqmfyc4nzugqztqnbqgq&amp;refSource=hyp" TargetMode="External"/><Relationship Id="rId96" Type="http://schemas.openxmlformats.org/officeDocument/2006/relationships/hyperlink" Target="https://sip.legalis.pl/document-view.seam?documentId=mfrxilrtg4zdanzugqytmltqmfyc4nzugqztqnbrg4&amp;refSource=hyp"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sip.legalis.pl/document-view.seam?documentId=mfrxilrtg4ytenbwgeytoltqmfyc4nbtgq2tinjxhe" TargetMode="External"/><Relationship Id="rId23" Type="http://schemas.openxmlformats.org/officeDocument/2006/relationships/hyperlink" Target="https://sip.legalis.pl/document-view.seam?documentId=mfrxilrvgayteobzheyq" TargetMode="External"/><Relationship Id="rId28" Type="http://schemas.openxmlformats.org/officeDocument/2006/relationships/hyperlink" Target="https://sip.lex.pl/akty-prawne/dzu-dziennik-ustaw/uslugi-zaufania-oraz-identyfikacja-elektroniczna-18344658" TargetMode="External"/><Relationship Id="rId36" Type="http://schemas.openxmlformats.org/officeDocument/2006/relationships/hyperlink" Target="https://sip.legalis.pl/document-view.seam?documentId=mfrxilrrgyydinbqgezdkltqmfyc4mjvg44tanbvhe" TargetMode="External"/><Relationship Id="rId49" Type="http://schemas.openxmlformats.org/officeDocument/2006/relationships/hyperlink" Target="https://sip.legalis.pl/document-view.seam?documentId=mfrxilrvguytgnrqgq3s44dboaxdcmjrge2teobv" TargetMode="External"/><Relationship Id="rId57" Type="http://schemas.openxmlformats.org/officeDocument/2006/relationships/hyperlink" Target="https://sip.legalis.pl/document-view.seam?documentId=mfrxilrtg4ytanrtg43dc" TargetMode="External"/><Relationship Id="rId106" Type="http://schemas.openxmlformats.org/officeDocument/2006/relationships/hyperlink" Target="https://sip.legalis.pl/document-view.seam?documentId=mfrxilrsgyydmobtgmztk" TargetMode="External"/><Relationship Id="rId10" Type="http://schemas.openxmlformats.org/officeDocument/2006/relationships/hyperlink" Target="https://sip.legalis.pl/document-view.seam?documentId=mfrxilrrgyydinbqgezdk" TargetMode="External"/><Relationship Id="rId31" Type="http://schemas.openxmlformats.org/officeDocument/2006/relationships/hyperlink" Target="https://sip.legalis.pl/document-view.seam?documentId=mfrxilruguytenbrgqzc44dboaxdcmbygq3donzt" TargetMode="External"/><Relationship Id="rId44" Type="http://schemas.openxmlformats.org/officeDocument/2006/relationships/hyperlink" Target="https://sip.legalis.pl/document-view.seam?documentId=mfrxilrtg4ytanrtg43dc" TargetMode="External"/><Relationship Id="rId52" Type="http://schemas.openxmlformats.org/officeDocument/2006/relationships/hyperlink" Target="https://sip.legalis.pl/document-view.seam?documentId=mfrxilrvguytgnrqgq3s44dboaxdcmjrge2teobv" TargetMode="External"/><Relationship Id="rId60" Type="http://schemas.openxmlformats.org/officeDocument/2006/relationships/hyperlink" Target="https://sip.legalis.pl/document-view.seam?documentId=mfrxilrtg4ytanrtg43dcltqmfyc4mzxga2tenzsgi" TargetMode="External"/><Relationship Id="rId65" Type="http://schemas.openxmlformats.org/officeDocument/2006/relationships/hyperlink" Target="https://sip.legalis.pl/document-view.seam?documentId=mfrxilruguytcnzqgyzc44dboaxdcmbugaztcmzz&amp;refSource=hyp" TargetMode="External"/><Relationship Id="rId73" Type="http://schemas.openxmlformats.org/officeDocument/2006/relationships/hyperlink" Target="https://sip.legalis.pl/document-view.seam?documentId=mfrxilrxgazdembyha4a&amp;refSource=hyp" TargetMode="External"/><Relationship Id="rId78" Type="http://schemas.openxmlformats.org/officeDocument/2006/relationships/hyperlink" Target="https://sip.legalis.pl/document-view.seam?documentId=mfrxilrtg4zdanzugqytmltqmfyc4nzugqztqnbqha&amp;refSource=hyp" TargetMode="External"/><Relationship Id="rId81" Type="http://schemas.openxmlformats.org/officeDocument/2006/relationships/hyperlink" Target="https://sip.legalis.pl/document-view.seam?documentId=mfrxilrtg4zdanzugqytmltqmfyc4nzugqztqnbqgq&amp;refSource=hyp" TargetMode="External"/><Relationship Id="rId86" Type="http://schemas.openxmlformats.org/officeDocument/2006/relationships/hyperlink" Target="https://sip.legalis.pl/document-view.seam?documentId=mfrxilrtg4zdanzugqytmltqmfyc4nzugqztqnbrg4&amp;refSource=hyp" TargetMode="External"/><Relationship Id="rId94" Type="http://schemas.openxmlformats.org/officeDocument/2006/relationships/hyperlink" Target="https://sip.legalis.pl/document-view.seam?documentId=mfrxilrtg4zdanzugqytmltqmfyc4nzugqztqnbqgq&amp;refSource=hyp" TargetMode="External"/><Relationship Id="rId99" Type="http://schemas.openxmlformats.org/officeDocument/2006/relationships/hyperlink" Target="https://sip.legalis.pl/document-view.seam?documentId=mfrxilrtg4zdanzugqytmltqmfyc4nzugqztqnbqgq&amp;refSource=hyp" TargetMode="External"/><Relationship Id="rId101" Type="http://schemas.openxmlformats.org/officeDocument/2006/relationships/hyperlink" Target="https://sip.legalis.pl/document-view.seam?documentId=mfrxilrtg4ytoobrg43te" TargetMode="External"/><Relationship Id="rId4" Type="http://schemas.openxmlformats.org/officeDocument/2006/relationships/settings" Target="settings.xml"/><Relationship Id="rId9" Type="http://schemas.openxmlformats.org/officeDocument/2006/relationships/hyperlink" Target="https://sip.legalis.pl/document-view.seam?documentId=mfrxilrrgyydinbqgezdk" TargetMode="External"/><Relationship Id="rId13" Type="http://schemas.openxmlformats.org/officeDocument/2006/relationships/hyperlink" Target="https://sip.legalis.pl/document-view.seam?documentId=mfrxilrrgyydinbqgezdk" TargetMode="External"/><Relationship Id="rId18" Type="http://schemas.openxmlformats.org/officeDocument/2006/relationships/hyperlink" Target="https://sip.legalis.pl/document-view.seam?documentId=mfrxilrvgayteobzheyq" TargetMode="External"/><Relationship Id="rId39" Type="http://schemas.openxmlformats.org/officeDocument/2006/relationships/hyperlink" Target="https://sip.legalis.pl/document-view.seam?documentId=mfrxilrvgayteojygeyc44dboaxdcmbzhe3dsmjt" TargetMode="External"/><Relationship Id="rId109" Type="http://schemas.openxmlformats.org/officeDocument/2006/relationships/footer" Target="footer1.xml"/><Relationship Id="rId34" Type="http://schemas.openxmlformats.org/officeDocument/2006/relationships/hyperlink" Target="https://sip.legalis.pl/document-view.seam?documentId=mfrxilrvgayteobzheyq" TargetMode="External"/><Relationship Id="rId50" Type="http://schemas.openxmlformats.org/officeDocument/2006/relationships/hyperlink" Target="https://sip.legalis.pl/document-view.seam?documentId=mfrxilruguytenrtgu3c44dboaxdcmbyha2damju" TargetMode="External"/><Relationship Id="rId55" Type="http://schemas.openxmlformats.org/officeDocument/2006/relationships/hyperlink" Target="https://sip.legalis.pl/document-view.seam?documentId=mfrxilrtg4ytanrtg43dcltqmfyc4mzxga2tenztgy" TargetMode="External"/><Relationship Id="rId76" Type="http://schemas.openxmlformats.org/officeDocument/2006/relationships/hyperlink" Target="https://sip.legalis.pl/document-view.seam?documentId=mfrxilrxgazdinjxga4a&amp;refSource=hyp" TargetMode="External"/><Relationship Id="rId97" Type="http://schemas.openxmlformats.org/officeDocument/2006/relationships/hyperlink" Target="https://sip.legalis.pl/document-view.seam?documentId=mfrxilrtg4zdanzugqytmltqmfyc4nzugqztqnbqgq&amp;refSource=hyp" TargetMode="External"/><Relationship Id="rId104" Type="http://schemas.openxmlformats.org/officeDocument/2006/relationships/hyperlink" Target="https://sip.legalis.pl/document-view.seam?documentId=mfrxilrxgazdinjxga4a&amp;refSource=hyp" TargetMode="External"/><Relationship Id="rId7" Type="http://schemas.openxmlformats.org/officeDocument/2006/relationships/endnotes" Target="endnotes.xml"/><Relationship Id="rId71" Type="http://schemas.openxmlformats.org/officeDocument/2006/relationships/hyperlink" Target="https://sip.legalis.pl/document-view.seam?documentId=mfrxilrvgaytgmzygaya&amp;refSource=hyp" TargetMode="External"/><Relationship Id="rId92" Type="http://schemas.openxmlformats.org/officeDocument/2006/relationships/hyperlink" Target="https://sip.legalis.pl/document-view.seam?documentId=mfrxilrtg4zdanzugqytmltqmfyc4nzugqztqnbrg4&amp;refSource=hyp" TargetMode="External"/><Relationship Id="rId2" Type="http://schemas.openxmlformats.org/officeDocument/2006/relationships/numbering" Target="numbering.xml"/><Relationship Id="rId29" Type="http://schemas.openxmlformats.org/officeDocument/2006/relationships/hyperlink" Target="https://sip.legalis.pl/document-view.seam?documentId=mfrxilrvgayteobzheyq" TargetMode="External"/><Relationship Id="rId24" Type="http://schemas.openxmlformats.org/officeDocument/2006/relationships/hyperlink" Target="https://sip.legalis.pl/document-view.seam?documentId=mfrxilrvgayteobzheyq" TargetMode="External"/><Relationship Id="rId40" Type="http://schemas.openxmlformats.org/officeDocument/2006/relationships/hyperlink" Target="https://sip.legalis.pl/document-view.seam?documentId=mfrxilrvgayteojygeya" TargetMode="External"/><Relationship Id="rId45" Type="http://schemas.openxmlformats.org/officeDocument/2006/relationships/hyperlink" Target="https://sip.legalis.pl/document-view.seam?documentId=mfrxilrtg4ytanrtg43dc" TargetMode="External"/><Relationship Id="rId66" Type="http://schemas.openxmlformats.org/officeDocument/2006/relationships/hyperlink" Target="https://sip.legalis.pl/document-view.seam?documentId=mfrxilrtg4zdanzugqytmltqmfyc4nzugqztqnbwgu&amp;refSource=hyp" TargetMode="External"/><Relationship Id="rId87" Type="http://schemas.openxmlformats.org/officeDocument/2006/relationships/hyperlink" Target="https://sip.legalis.pl/document-view.seam?documentId=mfrxilruguytcnzqgyzc44dboaxdeojtgi2tonrr&amp;refSource=hyp" TargetMode="External"/><Relationship Id="rId110" Type="http://schemas.openxmlformats.org/officeDocument/2006/relationships/fontTable" Target="fontTable.xml"/><Relationship Id="rId61" Type="http://schemas.openxmlformats.org/officeDocument/2006/relationships/hyperlink" Target="https://sip.legalis.pl/document-view.seam?documentId=mfrxilruguytcnzqgyzc44dboaxdcmjtgy4dknjx&amp;refSource=hyp" TargetMode="External"/><Relationship Id="rId82" Type="http://schemas.openxmlformats.org/officeDocument/2006/relationships/hyperlink" Target="https://sip.legalis.pl/document-view.seam?documentId=mfrxilrtg4zdanzugqytmltqmfyc4nzugqztqnbrg4&amp;refSource=hyp" TargetMode="External"/><Relationship Id="rId19" Type="http://schemas.openxmlformats.org/officeDocument/2006/relationships/hyperlink" Target="https://sip.legalis.pl/document-view.seam?documentId=mfrxilrvgayteobzheyq" TargetMode="External"/><Relationship Id="rId14" Type="http://schemas.openxmlformats.org/officeDocument/2006/relationships/hyperlink" Target="https://sip.legalis.pl/document-view.seam?documentId=mfrxilrrgyydinbqgezdk" TargetMode="External"/><Relationship Id="rId30" Type="http://schemas.openxmlformats.org/officeDocument/2006/relationships/hyperlink" Target="https://sip.legalis.pl/document-view.seam?documentId=mfrxilruguytenbrgqzc44dboaxdcmbygq3donzt" TargetMode="External"/><Relationship Id="rId35" Type="http://schemas.openxmlformats.org/officeDocument/2006/relationships/hyperlink" Target="https://sip.legalis.pl/document-view.seam?documentId=mfrxilrrgyydinbqgezdk" TargetMode="External"/><Relationship Id="rId56" Type="http://schemas.openxmlformats.org/officeDocument/2006/relationships/hyperlink" Target="https://sip.legalis.pl/document-view.seam?documentId=mfrxilrxgaytgobrg44a" TargetMode="External"/><Relationship Id="rId77" Type="http://schemas.openxmlformats.org/officeDocument/2006/relationships/hyperlink" Target="https://sip.legalis.pl/document-view.seam?documentId=mfrxilrtg4zdanzugqytmltqmfyc4nzugqztqnbwgy&amp;refSource=hyp" TargetMode="External"/><Relationship Id="rId100" Type="http://schemas.openxmlformats.org/officeDocument/2006/relationships/hyperlink" Target="https://sip.legalis.pl/document-view.seam?documentId=mfrxilrtg4zdanzugqytmltqmfyc4nzugqztqnbrg4&amp;refSource=hyp" TargetMode="External"/><Relationship Id="rId105" Type="http://schemas.openxmlformats.org/officeDocument/2006/relationships/hyperlink" Target="https://sip.legalis.pl/document-view.seam?documentId=mfrxilrtg4ytgobthaztcltqmfyc4nbzgyyteojxgy&amp;refSource=hyp" TargetMode="External"/><Relationship Id="rId8" Type="http://schemas.openxmlformats.org/officeDocument/2006/relationships/hyperlink" Target="https://sip.legalis.pl/document-view.seam?documentId=mfrxilrvgayteobzheyq" TargetMode="External"/><Relationship Id="rId51" Type="http://schemas.openxmlformats.org/officeDocument/2006/relationships/hyperlink" Target="https://sip.legalis.pl/document-view.seam?documentId=mfrxilrvguytgnrqgq3s44dboaxdcmjrge2teobv" TargetMode="External"/><Relationship Id="rId72" Type="http://schemas.openxmlformats.org/officeDocument/2006/relationships/hyperlink" Target="https://sip.legalis.pl/document-view.seam?documentId=mfrxilrxgazdcmrsg44q&amp;refSource=hyp" TargetMode="External"/><Relationship Id="rId93" Type="http://schemas.openxmlformats.org/officeDocument/2006/relationships/hyperlink" Target="https://sip.legalis.pl/document-view.seam?documentId=mfrxilrtg4zdanzugqytmltqmfyc4nzugqztqnbrg4&amp;refSource=hyp" TargetMode="External"/><Relationship Id="rId98" Type="http://schemas.openxmlformats.org/officeDocument/2006/relationships/hyperlink" Target="https://sip.legalis.pl/document-view.seam?documentId=mfrxilrtg4zdanzugqytmltqmfyc4nzugqztqnbrg4&amp;refSource=hyp" TargetMode="External"/><Relationship Id="rId3" Type="http://schemas.openxmlformats.org/officeDocument/2006/relationships/styles" Target="styles.xml"/><Relationship Id="rId25" Type="http://schemas.openxmlformats.org/officeDocument/2006/relationships/hyperlink" Target="https://sip.legalis.pl/document-view.seam?documentId=mfrxilrvguytgnrqga4s44dboaxdcmjrgeztoobx" TargetMode="External"/><Relationship Id="rId46" Type="http://schemas.openxmlformats.org/officeDocument/2006/relationships/hyperlink" Target="https://sip.legalis.pl/document-view.seam?documentId=mfrxilrtg4ytanrtg43dcltqmfyc4mzxga2tenztgy" TargetMode="External"/><Relationship Id="rId67" Type="http://schemas.openxmlformats.org/officeDocument/2006/relationships/hyperlink" Target="https://sip.legalis.pl/document-view.seam?documentId=mfrxilruguytcnzqgyzc44dboaxdcmjtgy4dknjx&amp;refSource=hyp" TargetMode="External"/><Relationship Id="rId20" Type="http://schemas.openxmlformats.org/officeDocument/2006/relationships/hyperlink" Target="https://sip.legalis.pl/document-view.seam?documentId=mfrxilrvgayteobzheyq" TargetMode="External"/><Relationship Id="rId41" Type="http://schemas.openxmlformats.org/officeDocument/2006/relationships/hyperlink" Target="https://sip.legalis.pl/document-view.seam?documentId=mfrxilrsguydqmboobqxalrrge2tenjz" TargetMode="External"/><Relationship Id="rId62" Type="http://schemas.openxmlformats.org/officeDocument/2006/relationships/hyperlink" Target="https://sip.legalis.pl/document-view.seam?documentId=mfrxilrtg4zdanzugqytmltqmfyc4nzugqztqmzyge&amp;refSource=hyp" TargetMode="External"/><Relationship Id="rId83" Type="http://schemas.openxmlformats.org/officeDocument/2006/relationships/hyperlink" Target="https://sip.legalis.pl/document-view.seam?documentId=mfrxilrtg4zdanzugqytmltqmfyc4nzugqztqnbqgq&amp;refSource=hyp" TargetMode="External"/><Relationship Id="rId88" Type="http://schemas.openxmlformats.org/officeDocument/2006/relationships/hyperlink" Target="https://sip.legalis.pl/document-view.seam?documentId=mfrxilruguytcnzqgyzc44dboaxdeojtgi2tonrr&amp;refSource=hyp" TargetMode="External"/><Relationship Id="rId111"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33EFA6-8BF3-419E-9E76-86C0F0650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1988</TotalTime>
  <Pages>146</Pages>
  <Words>38162</Words>
  <Characters>228977</Characters>
  <Application>Microsoft Office Word</Application>
  <DocSecurity>0</DocSecurity>
  <Lines>1908</Lines>
  <Paragraphs>533</Paragraphs>
  <ScaleCrop>false</ScaleCrop>
  <HeadingPairs>
    <vt:vector size="2" baseType="variant">
      <vt:variant>
        <vt:lpstr>Tytuł</vt:lpstr>
      </vt:variant>
      <vt:variant>
        <vt:i4>1</vt:i4>
      </vt:variant>
    </vt:vector>
  </HeadingPairs>
  <TitlesOfParts>
    <vt:vector size="1" baseType="lpstr">
      <vt:lpstr/>
    </vt:vector>
  </TitlesOfParts>
  <Company>Ministerstwo Infrastruktury i Budownictwa</Company>
  <LinksUpToDate>false</LinksUpToDate>
  <CharactersWithSpaces>266606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Jeronim Paulina</dc:creator>
  <cp:keywords/>
  <dc:description/>
  <cp:lastModifiedBy>Kossakowska Magdalena</cp:lastModifiedBy>
  <cp:revision>456</cp:revision>
  <cp:lastPrinted>2024-05-28T07:38:00Z</cp:lastPrinted>
  <dcterms:created xsi:type="dcterms:W3CDTF">2025-01-23T09:27:00Z</dcterms:created>
  <dcterms:modified xsi:type="dcterms:W3CDTF">2025-08-07T08:31:00Z</dcterms:modified>
</cp:coreProperties>
</file>